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B659C" w14:textId="77777777" w:rsidR="002C77CA" w:rsidRPr="00A53072" w:rsidRDefault="00275108">
      <w:pPr>
        <w:rPr>
          <w:color w:val="FFFFFF"/>
          <w:sz w:val="44"/>
        </w:rPr>
      </w:pPr>
      <w:r>
        <w:rPr>
          <w:sz w:val="44"/>
        </w:rPr>
        <w:t xml:space="preserve"> </w:t>
      </w:r>
      <w:hyperlink w:anchor="Table_of_Contents" w:history="1">
        <w:r w:rsidRPr="00A53072">
          <w:rPr>
            <w:rStyle w:val="Hyperlink"/>
            <w:color w:val="FFFFFF"/>
            <w:sz w:val="44"/>
          </w:rPr>
          <w:t>Go to table of contents.</w:t>
        </w:r>
      </w:hyperlink>
    </w:p>
    <w:p w14:paraId="3BA5C4C6" w14:textId="77777777" w:rsidR="00F74605" w:rsidRDefault="00E41B1D" w:rsidP="00F74605">
      <w:pPr>
        <w:jc w:val="center"/>
        <w:rPr>
          <w:b/>
          <w:i/>
          <w:sz w:val="36"/>
        </w:rPr>
      </w:pPr>
      <w:r>
        <w:rPr>
          <w:b/>
          <w:i/>
          <w:sz w:val="36"/>
        </w:rPr>
        <w:t>Co</w:t>
      </w:r>
      <w:r w:rsidR="00F74605">
        <w:rPr>
          <w:b/>
          <w:i/>
          <w:sz w:val="36"/>
        </w:rPr>
        <w:t xml:space="preserve">ordinated </w:t>
      </w:r>
      <w:r>
        <w:rPr>
          <w:b/>
          <w:i/>
          <w:sz w:val="36"/>
        </w:rPr>
        <w:t>Assessment</w:t>
      </w:r>
      <w:r w:rsidR="00F74605">
        <w:rPr>
          <w:b/>
          <w:i/>
          <w:sz w:val="36"/>
        </w:rPr>
        <w:t xml:space="preserve">s Data Exchange </w:t>
      </w:r>
      <w:r w:rsidR="004A299A">
        <w:rPr>
          <w:b/>
          <w:i/>
          <w:sz w:val="36"/>
        </w:rPr>
        <w:t>Standard</w:t>
      </w:r>
      <w:ins w:id="0" w:author="Mike Banach" w:date="2020-09-16T12:48:00Z">
        <w:r w:rsidR="00397E2B">
          <w:rPr>
            <w:b/>
            <w:i/>
            <w:sz w:val="36"/>
          </w:rPr>
          <w:t>s</w:t>
        </w:r>
      </w:ins>
    </w:p>
    <w:p w14:paraId="617AB51F" w14:textId="700F6ADB" w:rsidR="000E49B8" w:rsidRDefault="000E49B8">
      <w:pPr>
        <w:jc w:val="center"/>
        <w:rPr>
          <w:b/>
          <w:i/>
          <w:sz w:val="36"/>
        </w:rPr>
      </w:pPr>
    </w:p>
    <w:p w14:paraId="3B835442" w14:textId="5258ACE2" w:rsidR="009D7F84" w:rsidRDefault="002C77CA">
      <w:pPr>
        <w:jc w:val="center"/>
        <w:rPr>
          <w:b/>
          <w:i/>
          <w:sz w:val="36"/>
        </w:rPr>
      </w:pPr>
      <w:r>
        <w:rPr>
          <w:b/>
          <w:i/>
          <w:sz w:val="36"/>
        </w:rPr>
        <w:t xml:space="preserve">Version </w:t>
      </w:r>
      <w:r w:rsidR="0057227A">
        <w:rPr>
          <w:b/>
          <w:i/>
          <w:sz w:val="36"/>
        </w:rPr>
        <w:t>20</w:t>
      </w:r>
      <w:r w:rsidR="00AC00CC">
        <w:rPr>
          <w:b/>
          <w:i/>
          <w:sz w:val="36"/>
        </w:rPr>
        <w:t>2</w:t>
      </w:r>
      <w:del w:id="1" w:author="Mike Banach" w:date="2021-12-20T16:20:00Z">
        <w:r w:rsidR="00F00BFC" w:rsidDel="00C770C1">
          <w:rPr>
            <w:b/>
            <w:i/>
            <w:sz w:val="36"/>
          </w:rPr>
          <w:delText>0</w:delText>
        </w:r>
      </w:del>
      <w:del w:id="2" w:author="Mike Banach" w:date="2020-09-16T08:34:00Z">
        <w:r w:rsidR="00F00BFC" w:rsidDel="00B84BA8">
          <w:rPr>
            <w:b/>
            <w:i/>
            <w:sz w:val="36"/>
          </w:rPr>
          <w:delText>0</w:delText>
        </w:r>
        <w:r w:rsidR="00753864" w:rsidDel="00B84BA8">
          <w:rPr>
            <w:b/>
            <w:i/>
            <w:sz w:val="36"/>
          </w:rPr>
          <w:delText>7</w:delText>
        </w:r>
        <w:r w:rsidR="00AC00CC" w:rsidDel="00B84BA8">
          <w:rPr>
            <w:b/>
            <w:i/>
            <w:sz w:val="36"/>
          </w:rPr>
          <w:delText>0</w:delText>
        </w:r>
        <w:r w:rsidR="001A6BBD" w:rsidDel="00B84BA8">
          <w:rPr>
            <w:b/>
            <w:i/>
            <w:sz w:val="36"/>
          </w:rPr>
          <w:delText>1</w:delText>
        </w:r>
        <w:r w:rsidR="0027646E" w:rsidDel="00B84BA8">
          <w:rPr>
            <w:b/>
            <w:i/>
            <w:sz w:val="36"/>
          </w:rPr>
          <w:delText>5</w:delText>
        </w:r>
      </w:del>
      <w:ins w:id="3" w:author="Mike Banach" w:date="2024-05-16T16:17:00Z">
        <w:r w:rsidR="00802F37">
          <w:rPr>
            <w:b/>
            <w:i/>
            <w:sz w:val="36"/>
          </w:rPr>
          <w:t>4</w:t>
        </w:r>
      </w:ins>
      <w:ins w:id="4" w:author="Mike Banach" w:date="2024-05-17T13:29:00Z">
        <w:r w:rsidR="00213E07">
          <w:rPr>
            <w:b/>
            <w:i/>
            <w:sz w:val="36"/>
          </w:rPr>
          <w:t>05</w:t>
        </w:r>
      </w:ins>
      <w:ins w:id="5" w:author="Mike Banach" w:date="2024-05-17T13:59:00Z">
        <w:r w:rsidR="00AB744F">
          <w:rPr>
            <w:b/>
            <w:i/>
            <w:sz w:val="36"/>
          </w:rPr>
          <w:t>17</w:t>
        </w:r>
      </w:ins>
    </w:p>
    <w:p w14:paraId="33BAA96E" w14:textId="77777777" w:rsidR="009C7B8C" w:rsidRDefault="009C7B8C">
      <w:pPr>
        <w:jc w:val="center"/>
        <w:rPr>
          <w:ins w:id="6" w:author="Mike Banach" w:date="2023-08-31T16:09:00Z"/>
          <w:b/>
          <w:i/>
          <w:sz w:val="32"/>
        </w:rPr>
      </w:pPr>
    </w:p>
    <w:p w14:paraId="51B9C82C" w14:textId="2C5BCCF9" w:rsidR="009C7B8C" w:rsidRDefault="009C7B8C">
      <w:pPr>
        <w:jc w:val="center"/>
        <w:rPr>
          <w:ins w:id="7" w:author="Mike Banach" w:date="2023-08-31T16:09:00Z"/>
          <w:b/>
          <w:i/>
          <w:sz w:val="32"/>
        </w:rPr>
      </w:pPr>
      <w:ins w:id="8" w:author="Mike Banach" w:date="2023-08-31T16:09:00Z">
        <w:r>
          <w:rPr>
            <w:b/>
            <w:i/>
            <w:sz w:val="32"/>
          </w:rPr>
          <w:t xml:space="preserve">Approval </w:t>
        </w:r>
      </w:ins>
      <w:ins w:id="9" w:author="Mike Banach" w:date="2023-08-31T16:10:00Z">
        <w:r>
          <w:rPr>
            <w:b/>
            <w:i/>
            <w:sz w:val="32"/>
          </w:rPr>
          <w:t>D</w:t>
        </w:r>
      </w:ins>
      <w:ins w:id="10" w:author="Mike Banach" w:date="2023-08-31T16:09:00Z">
        <w:r>
          <w:rPr>
            <w:b/>
            <w:i/>
            <w:sz w:val="32"/>
          </w:rPr>
          <w:t xml:space="preserve">ate:  </w:t>
        </w:r>
      </w:ins>
      <w:ins w:id="11" w:author="Mike Banach" w:date="2024-05-16T16:17:00Z">
        <w:r w:rsidR="00A67E8F">
          <w:rPr>
            <w:b/>
            <w:i/>
            <w:sz w:val="32"/>
          </w:rPr>
          <w:t>5/</w:t>
        </w:r>
      </w:ins>
      <w:ins w:id="12" w:author="Mike Banach" w:date="2024-05-17T13:29:00Z">
        <w:r w:rsidR="00213E07">
          <w:rPr>
            <w:b/>
            <w:i/>
            <w:sz w:val="32"/>
          </w:rPr>
          <w:t>17</w:t>
        </w:r>
      </w:ins>
      <w:ins w:id="13" w:author="Mike Banach" w:date="2024-05-16T16:17:00Z">
        <w:r w:rsidR="00A67E8F">
          <w:rPr>
            <w:b/>
            <w:i/>
            <w:sz w:val="32"/>
          </w:rPr>
          <w:t>/2024</w:t>
        </w:r>
      </w:ins>
    </w:p>
    <w:p w14:paraId="38443454" w14:textId="2B265B92" w:rsidR="002C77CA" w:rsidRDefault="002C77CA">
      <w:pPr>
        <w:jc w:val="center"/>
        <w:rPr>
          <w:b/>
          <w:i/>
          <w:sz w:val="32"/>
        </w:rPr>
      </w:pPr>
      <w:r>
        <w:rPr>
          <w:b/>
          <w:i/>
          <w:sz w:val="32"/>
        </w:rPr>
        <w:t xml:space="preserve">Effective Date:  </w:t>
      </w:r>
      <w:r w:rsidR="00753864">
        <w:rPr>
          <w:b/>
          <w:i/>
          <w:sz w:val="32"/>
        </w:rPr>
        <w:t>7</w:t>
      </w:r>
      <w:r w:rsidR="00F00BFC">
        <w:rPr>
          <w:b/>
          <w:i/>
          <w:sz w:val="32"/>
        </w:rPr>
        <w:t>/</w:t>
      </w:r>
      <w:del w:id="14" w:author="Mike Banach" w:date="2024-05-17T13:30:00Z">
        <w:r w:rsidR="00AC00CC" w:rsidDel="00213E07">
          <w:rPr>
            <w:b/>
            <w:i/>
            <w:sz w:val="32"/>
          </w:rPr>
          <w:delText>1</w:delText>
        </w:r>
        <w:r w:rsidR="0027646E" w:rsidDel="00213E07">
          <w:rPr>
            <w:b/>
            <w:i/>
            <w:sz w:val="32"/>
          </w:rPr>
          <w:delText>5</w:delText>
        </w:r>
      </w:del>
      <w:ins w:id="15" w:author="Mike Banach" w:date="2024-05-17T13:30:00Z">
        <w:r w:rsidR="00213E07">
          <w:rPr>
            <w:b/>
            <w:i/>
            <w:sz w:val="32"/>
          </w:rPr>
          <w:t>22</w:t>
        </w:r>
      </w:ins>
      <w:r w:rsidR="00F00BFC">
        <w:rPr>
          <w:b/>
          <w:i/>
          <w:sz w:val="32"/>
        </w:rPr>
        <w:t>/20</w:t>
      </w:r>
      <w:r w:rsidR="00AC00CC">
        <w:rPr>
          <w:b/>
          <w:i/>
          <w:sz w:val="32"/>
        </w:rPr>
        <w:t>2</w:t>
      </w:r>
      <w:del w:id="16" w:author="Mike Banach" w:date="2024-05-17T13:30:00Z">
        <w:r w:rsidR="00AC00CC" w:rsidDel="00213E07">
          <w:rPr>
            <w:b/>
            <w:i/>
            <w:sz w:val="32"/>
          </w:rPr>
          <w:delText>0</w:delText>
        </w:r>
      </w:del>
      <w:ins w:id="17" w:author="Mike Banach" w:date="2024-05-17T13:30:00Z">
        <w:r w:rsidR="00213E07">
          <w:rPr>
            <w:b/>
            <w:i/>
            <w:sz w:val="32"/>
          </w:rPr>
          <w:t>4</w:t>
        </w:r>
      </w:ins>
    </w:p>
    <w:p w14:paraId="2B9857E1" w14:textId="77777777" w:rsidR="00DE52B8" w:rsidRDefault="00DE52B8">
      <w:pPr>
        <w:jc w:val="center"/>
        <w:rPr>
          <w:b/>
          <w:i/>
          <w:sz w:val="32"/>
        </w:rPr>
      </w:pPr>
    </w:p>
    <w:p w14:paraId="0E7012A8" w14:textId="77777777" w:rsidR="00C24B72" w:rsidRDefault="00C24B72" w:rsidP="00435A10">
      <w:pPr>
        <w:jc w:val="center"/>
        <w:rPr>
          <w:b/>
          <w:i/>
          <w:sz w:val="32"/>
        </w:rPr>
      </w:pPr>
    </w:p>
    <w:p w14:paraId="7C88682E" w14:textId="55D2378F" w:rsidR="0040642F" w:rsidRPr="00356A77" w:rsidRDefault="0040642F">
      <w:pPr>
        <w:jc w:val="center"/>
        <w:rPr>
          <w:iCs/>
          <w:sz w:val="72"/>
          <w:szCs w:val="72"/>
        </w:rPr>
      </w:pPr>
    </w:p>
    <w:p w14:paraId="4F25DD86" w14:textId="6751DD7C" w:rsidR="00C14DF6" w:rsidRDefault="00C14DF6">
      <w:pPr>
        <w:jc w:val="center"/>
        <w:rPr>
          <w:iCs/>
          <w:sz w:val="32"/>
        </w:rPr>
      </w:pPr>
    </w:p>
    <w:p w14:paraId="7A095468" w14:textId="77777777" w:rsidR="00B81860" w:rsidRDefault="00B81860">
      <w:pPr>
        <w:jc w:val="center"/>
        <w:rPr>
          <w:iCs/>
          <w:sz w:val="32"/>
        </w:rPr>
      </w:pPr>
    </w:p>
    <w:p w14:paraId="52F809B9" w14:textId="77777777" w:rsidR="00927312" w:rsidRDefault="002C77CA">
      <w:pPr>
        <w:jc w:val="center"/>
      </w:pPr>
      <w:r>
        <w:t>Prepared by:</w:t>
      </w:r>
    </w:p>
    <w:p w14:paraId="1099E66F" w14:textId="77777777" w:rsidR="002C77CA" w:rsidRDefault="002C77CA">
      <w:pPr>
        <w:jc w:val="center"/>
      </w:pPr>
      <w:r>
        <w:t>Pacific States Marine Fisheries Commission</w:t>
      </w:r>
    </w:p>
    <w:p w14:paraId="7B29FD33" w14:textId="77777777" w:rsidR="007A64E1" w:rsidRDefault="007A64E1">
      <w:pPr>
        <w:jc w:val="center"/>
      </w:pPr>
      <w:r>
        <w:t>StreamNet Project</w:t>
      </w:r>
    </w:p>
    <w:p w14:paraId="14E3754E" w14:textId="77777777" w:rsidR="00373D7B" w:rsidRDefault="00373D7B">
      <w:pPr>
        <w:jc w:val="center"/>
      </w:pPr>
    </w:p>
    <w:p w14:paraId="7517FAD6" w14:textId="77777777" w:rsidR="00373D7B" w:rsidRDefault="00373D7B">
      <w:pPr>
        <w:jc w:val="center"/>
      </w:pPr>
      <w:r>
        <w:t>for</w:t>
      </w:r>
    </w:p>
    <w:p w14:paraId="33FEEB37" w14:textId="77777777" w:rsidR="00373D7B" w:rsidRPr="00C92ED1" w:rsidRDefault="00373D7B">
      <w:pPr>
        <w:jc w:val="center"/>
      </w:pPr>
    </w:p>
    <w:p w14:paraId="5592600A" w14:textId="77777777" w:rsidR="00B73E79" w:rsidRPr="00C92ED1" w:rsidRDefault="00253B19">
      <w:pPr>
        <w:jc w:val="center"/>
        <w:rPr>
          <w:szCs w:val="24"/>
        </w:rPr>
      </w:pPr>
      <w:r w:rsidRPr="00C92ED1">
        <w:t xml:space="preserve">Pacific Northwest Coordinated Assessments </w:t>
      </w:r>
      <w:r w:rsidRPr="00C92ED1">
        <w:rPr>
          <w:szCs w:val="24"/>
        </w:rPr>
        <w:t xml:space="preserve">Data Exchange </w:t>
      </w:r>
      <w:r w:rsidR="004744CB" w:rsidRPr="00C92ED1">
        <w:rPr>
          <w:szCs w:val="24"/>
        </w:rPr>
        <w:t>Standard</w:t>
      </w:r>
      <w:ins w:id="18" w:author="Mike Banach" w:date="2020-09-16T12:48:00Z">
        <w:r w:rsidR="00397E2B">
          <w:rPr>
            <w:szCs w:val="24"/>
          </w:rPr>
          <w:t>s</w:t>
        </w:r>
      </w:ins>
      <w:r w:rsidRPr="00C92ED1">
        <w:rPr>
          <w:szCs w:val="24"/>
        </w:rPr>
        <w:t xml:space="preserve"> Development Team</w:t>
      </w:r>
    </w:p>
    <w:p w14:paraId="6B7B4F46" w14:textId="77777777" w:rsidR="00265E48" w:rsidRPr="00C92ED1" w:rsidRDefault="00265E48">
      <w:pPr>
        <w:jc w:val="center"/>
        <w:rPr>
          <w:szCs w:val="24"/>
        </w:rPr>
      </w:pPr>
    </w:p>
    <w:p w14:paraId="749D22FE" w14:textId="77777777" w:rsidR="004203F2" w:rsidRDefault="004203F2" w:rsidP="00267590">
      <w:pPr>
        <w:rPr>
          <w:szCs w:val="24"/>
        </w:rPr>
      </w:pPr>
    </w:p>
    <w:p w14:paraId="3C170208" w14:textId="5B07EA4E" w:rsidR="00E40CB8" w:rsidRDefault="00E40CB8" w:rsidP="004D2BC7">
      <w:pPr>
        <w:rPr>
          <w:szCs w:val="24"/>
        </w:rPr>
      </w:pPr>
    </w:p>
    <w:p w14:paraId="050DD0F1" w14:textId="77777777" w:rsidR="001C6ADF" w:rsidRPr="00065B81" w:rsidRDefault="001C6ADF" w:rsidP="0005172C">
      <w:pPr>
        <w:rPr>
          <w:szCs w:val="24"/>
        </w:rPr>
      </w:pPr>
    </w:p>
    <w:p w14:paraId="7E155B67" w14:textId="77777777" w:rsidR="00EC02CC" w:rsidRDefault="00C92ED1" w:rsidP="00C92ED1">
      <w:pPr>
        <w:pStyle w:val="Heading1"/>
      </w:pPr>
      <w:r>
        <w:br w:type="page"/>
      </w:r>
      <w:bookmarkStart w:id="19" w:name="_Toc166846911"/>
      <w:r w:rsidR="00A10611">
        <w:lastRenderedPageBreak/>
        <w:t>List of "indicators" described in this document</w:t>
      </w:r>
      <w:bookmarkEnd w:id="19"/>
    </w:p>
    <w:p w14:paraId="146084EB" w14:textId="77777777" w:rsidR="0026777D" w:rsidRDefault="00C92ED1" w:rsidP="00BC707A">
      <w:pPr>
        <w:rPr>
          <w:szCs w:val="24"/>
        </w:rPr>
      </w:pPr>
      <w:r>
        <w:rPr>
          <w:szCs w:val="24"/>
        </w:rPr>
        <w:t>This document contains data structures for sharing information about several "</w:t>
      </w:r>
      <w:r w:rsidR="00EB4E3D">
        <w:rPr>
          <w:szCs w:val="24"/>
        </w:rPr>
        <w:t xml:space="preserve">high level </w:t>
      </w:r>
      <w:r>
        <w:rPr>
          <w:szCs w:val="24"/>
        </w:rPr>
        <w:t>indicators"</w:t>
      </w:r>
      <w:ins w:id="20" w:author="Mike Banach" w:date="2021-11-05T10:57:00Z">
        <w:r w:rsidR="006A0FD3">
          <w:rPr>
            <w:szCs w:val="24"/>
          </w:rPr>
          <w:t xml:space="preserve"> (HLIs)</w:t>
        </w:r>
      </w:ins>
      <w:r>
        <w:rPr>
          <w:szCs w:val="24"/>
        </w:rPr>
        <w:t>.  You can use the table below to find which data table in the document contains the indicator of interest to you.</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115" w:type="dxa"/>
          <w:bottom w:w="43" w:type="dxa"/>
          <w:right w:w="115" w:type="dxa"/>
        </w:tblCellMar>
        <w:tblLook w:val="04A0" w:firstRow="1" w:lastRow="0" w:firstColumn="1" w:lastColumn="0" w:noHBand="0" w:noVBand="1"/>
      </w:tblPr>
      <w:tblGrid>
        <w:gridCol w:w="4171"/>
        <w:gridCol w:w="2038"/>
        <w:gridCol w:w="5787"/>
        <w:gridCol w:w="2374"/>
      </w:tblGrid>
      <w:tr w:rsidR="00936057" w:rsidRPr="000C4373" w14:paraId="4EEEBDB7" w14:textId="77777777" w:rsidTr="00B629A6">
        <w:trPr>
          <w:cantSplit/>
        </w:trPr>
        <w:tc>
          <w:tcPr>
            <w:tcW w:w="4171" w:type="dxa"/>
            <w:shd w:val="clear" w:color="auto" w:fill="auto"/>
            <w:vAlign w:val="center"/>
          </w:tcPr>
          <w:p w14:paraId="55D7E0A5" w14:textId="77777777" w:rsidR="00936057" w:rsidRPr="00A52B9A" w:rsidRDefault="00936057" w:rsidP="007C19DA">
            <w:pPr>
              <w:jc w:val="center"/>
              <w:rPr>
                <w:b/>
                <w:sz w:val="22"/>
                <w:szCs w:val="22"/>
              </w:rPr>
            </w:pPr>
            <w:r w:rsidRPr="00A52B9A">
              <w:rPr>
                <w:b/>
                <w:sz w:val="22"/>
                <w:szCs w:val="22"/>
              </w:rPr>
              <w:t>Indicator</w:t>
            </w:r>
          </w:p>
        </w:tc>
        <w:tc>
          <w:tcPr>
            <w:tcW w:w="2038" w:type="dxa"/>
            <w:vAlign w:val="center"/>
          </w:tcPr>
          <w:p w14:paraId="55D1F966" w14:textId="77777777" w:rsidR="00936057" w:rsidRPr="00A52B9A" w:rsidRDefault="00936057" w:rsidP="007C19DA">
            <w:pPr>
              <w:jc w:val="center"/>
              <w:rPr>
                <w:b/>
                <w:sz w:val="22"/>
                <w:szCs w:val="22"/>
              </w:rPr>
            </w:pPr>
            <w:r w:rsidRPr="00A52B9A">
              <w:rPr>
                <w:b/>
                <w:sz w:val="22"/>
                <w:szCs w:val="22"/>
              </w:rPr>
              <w:t>Rearing Type</w:t>
            </w:r>
          </w:p>
        </w:tc>
        <w:tc>
          <w:tcPr>
            <w:tcW w:w="5787" w:type="dxa"/>
            <w:shd w:val="clear" w:color="auto" w:fill="auto"/>
            <w:vAlign w:val="center"/>
          </w:tcPr>
          <w:p w14:paraId="7359A7A0" w14:textId="77777777" w:rsidR="00936057" w:rsidRPr="00A52B9A" w:rsidRDefault="00936057" w:rsidP="007C19DA">
            <w:pPr>
              <w:jc w:val="center"/>
              <w:rPr>
                <w:b/>
                <w:sz w:val="22"/>
                <w:szCs w:val="22"/>
              </w:rPr>
            </w:pPr>
            <w:r w:rsidRPr="00A52B9A">
              <w:rPr>
                <w:b/>
                <w:sz w:val="22"/>
                <w:szCs w:val="22"/>
              </w:rPr>
              <w:t>Description</w:t>
            </w:r>
          </w:p>
        </w:tc>
        <w:tc>
          <w:tcPr>
            <w:tcW w:w="2374" w:type="dxa"/>
            <w:shd w:val="clear" w:color="auto" w:fill="auto"/>
            <w:vAlign w:val="center"/>
          </w:tcPr>
          <w:p w14:paraId="5180A2B4" w14:textId="77777777" w:rsidR="00936057" w:rsidRPr="00A52B9A" w:rsidRDefault="00936057" w:rsidP="007C19DA">
            <w:pPr>
              <w:jc w:val="center"/>
              <w:rPr>
                <w:b/>
                <w:sz w:val="22"/>
                <w:szCs w:val="22"/>
              </w:rPr>
            </w:pPr>
            <w:r w:rsidRPr="00A52B9A">
              <w:rPr>
                <w:b/>
                <w:sz w:val="22"/>
                <w:szCs w:val="22"/>
              </w:rPr>
              <w:t>Table</w:t>
            </w:r>
          </w:p>
        </w:tc>
      </w:tr>
      <w:tr w:rsidR="00936057" w:rsidRPr="000C4373" w14:paraId="2885280B" w14:textId="77777777" w:rsidTr="00B629A6">
        <w:trPr>
          <w:cantSplit/>
        </w:trPr>
        <w:tc>
          <w:tcPr>
            <w:tcW w:w="4171" w:type="dxa"/>
            <w:shd w:val="clear" w:color="auto" w:fill="auto"/>
            <w:vAlign w:val="center"/>
          </w:tcPr>
          <w:p w14:paraId="37F0E5A8" w14:textId="3698EACD" w:rsidR="00936057" w:rsidRPr="00A52B9A" w:rsidRDefault="002E0347" w:rsidP="007C19DA">
            <w:pPr>
              <w:rPr>
                <w:sz w:val="22"/>
                <w:szCs w:val="22"/>
              </w:rPr>
            </w:pPr>
            <w:hyperlink w:anchor="_A1.__NOSA" w:history="1">
              <w:r w:rsidR="00936057" w:rsidRPr="00B629A6">
                <w:rPr>
                  <w:rStyle w:val="Hyperlink"/>
                  <w:sz w:val="22"/>
                  <w:szCs w:val="22"/>
                </w:rPr>
                <w:t>Spawner abundance</w:t>
              </w:r>
            </w:hyperlink>
          </w:p>
        </w:tc>
        <w:tc>
          <w:tcPr>
            <w:tcW w:w="2038" w:type="dxa"/>
            <w:vAlign w:val="center"/>
          </w:tcPr>
          <w:p w14:paraId="2FA71F25" w14:textId="66F66D98" w:rsidR="00936057" w:rsidRPr="00A52B9A" w:rsidRDefault="002E0347" w:rsidP="007C19DA">
            <w:pPr>
              <w:jc w:val="center"/>
              <w:rPr>
                <w:sz w:val="22"/>
                <w:szCs w:val="22"/>
              </w:rPr>
            </w:pPr>
            <w:hyperlink w:anchor="_A1.__NOSA" w:history="1">
              <w:r w:rsidR="00936057" w:rsidRPr="00400476">
                <w:rPr>
                  <w:rStyle w:val="Hyperlink"/>
                  <w:sz w:val="22"/>
                  <w:szCs w:val="22"/>
                </w:rPr>
                <w:t>Natural origin</w:t>
              </w:r>
            </w:hyperlink>
          </w:p>
        </w:tc>
        <w:tc>
          <w:tcPr>
            <w:tcW w:w="5787" w:type="dxa"/>
            <w:shd w:val="clear" w:color="auto" w:fill="auto"/>
            <w:vAlign w:val="center"/>
          </w:tcPr>
          <w:p w14:paraId="3962A25D" w14:textId="52291B0F" w:rsidR="00936057" w:rsidRPr="00A52B9A" w:rsidRDefault="002E0347" w:rsidP="007C19DA">
            <w:pPr>
              <w:rPr>
                <w:sz w:val="22"/>
                <w:szCs w:val="22"/>
              </w:rPr>
            </w:pPr>
            <w:hyperlink w:anchor="_A1.__NOSA" w:history="1">
              <w:r w:rsidR="00936057" w:rsidRPr="00400476">
                <w:rPr>
                  <w:rStyle w:val="Hyperlink"/>
                  <w:sz w:val="22"/>
                  <w:szCs w:val="22"/>
                </w:rPr>
                <w:t>Number of natural</w:t>
              </w:r>
              <w:r w:rsidR="005E70B6" w:rsidRPr="00400476">
                <w:rPr>
                  <w:rStyle w:val="Hyperlink"/>
                  <w:sz w:val="22"/>
                  <w:szCs w:val="22"/>
                </w:rPr>
                <w:t xml:space="preserve"> </w:t>
              </w:r>
              <w:r w:rsidR="00936057" w:rsidRPr="00400476">
                <w:rPr>
                  <w:rStyle w:val="Hyperlink"/>
                  <w:sz w:val="22"/>
                  <w:szCs w:val="22"/>
                </w:rPr>
                <w:t>origin fish that actually spawn, not necessarily the number of fish returning to a spawning area.</w:t>
              </w:r>
            </w:hyperlink>
          </w:p>
        </w:tc>
        <w:tc>
          <w:tcPr>
            <w:tcW w:w="2374" w:type="dxa"/>
            <w:shd w:val="clear" w:color="auto" w:fill="auto"/>
            <w:vAlign w:val="center"/>
          </w:tcPr>
          <w:p w14:paraId="17FB8E0C" w14:textId="77777777" w:rsidR="00936057" w:rsidRPr="00A52B9A" w:rsidRDefault="002E0347" w:rsidP="007C19DA">
            <w:pPr>
              <w:jc w:val="center"/>
              <w:rPr>
                <w:color w:val="000000"/>
                <w:sz w:val="22"/>
                <w:szCs w:val="22"/>
              </w:rPr>
            </w:pPr>
            <w:hyperlink w:anchor="_A1.__NOSA" w:history="1">
              <w:r w:rsidR="00936057" w:rsidRPr="00A52B9A">
                <w:rPr>
                  <w:rStyle w:val="Hyperlink"/>
                  <w:sz w:val="22"/>
                  <w:szCs w:val="22"/>
                </w:rPr>
                <w:t>NOSA (A1)</w:t>
              </w:r>
            </w:hyperlink>
          </w:p>
        </w:tc>
      </w:tr>
      <w:tr w:rsidR="00B629A6" w:rsidRPr="000C4373" w14:paraId="7730D791" w14:textId="77777777" w:rsidTr="00B629A6">
        <w:trPr>
          <w:cantSplit/>
          <w:ins w:id="21" w:author="Mike Banach" w:date="2022-04-20T16:20:00Z"/>
        </w:trPr>
        <w:tc>
          <w:tcPr>
            <w:tcW w:w="4171" w:type="dxa"/>
            <w:shd w:val="clear" w:color="auto" w:fill="auto"/>
            <w:vAlign w:val="center"/>
          </w:tcPr>
          <w:p w14:paraId="13CE8CEB" w14:textId="369609FF" w:rsidR="00B629A6" w:rsidRDefault="00B629A6" w:rsidP="00B629A6">
            <w:pPr>
              <w:rPr>
                <w:ins w:id="22" w:author="Mike Banach" w:date="2022-04-20T16:20:00Z"/>
                <w:sz w:val="22"/>
                <w:szCs w:val="22"/>
              </w:rPr>
            </w:pPr>
            <w:ins w:id="23" w:author="Mike Banach" w:date="2022-04-20T16:20:00Z">
              <w:r>
                <w:rPr>
                  <w:sz w:val="22"/>
                  <w:szCs w:val="22"/>
                </w:rPr>
                <w:fldChar w:fldCharType="begin"/>
              </w:r>
              <w:r>
                <w:rPr>
                  <w:sz w:val="22"/>
                  <w:szCs w:val="22"/>
                </w:rPr>
                <w:instrText xml:space="preserve"> HYPERLINK  \l "_A1.__NOSA" </w:instrText>
              </w:r>
              <w:r>
                <w:rPr>
                  <w:sz w:val="22"/>
                  <w:szCs w:val="22"/>
                </w:rPr>
                <w:fldChar w:fldCharType="separate"/>
              </w:r>
              <w:r>
                <w:rPr>
                  <w:rStyle w:val="Hyperlink"/>
                  <w:sz w:val="22"/>
                  <w:szCs w:val="22"/>
                </w:rPr>
                <w:t>E</w:t>
              </w:r>
              <w:r>
                <w:rPr>
                  <w:rStyle w:val="Hyperlink"/>
                </w:rPr>
                <w:t>scapement</w:t>
              </w:r>
              <w:r>
                <w:rPr>
                  <w:sz w:val="22"/>
                  <w:szCs w:val="22"/>
                </w:rPr>
                <w:fldChar w:fldCharType="end"/>
              </w:r>
            </w:ins>
          </w:p>
        </w:tc>
        <w:tc>
          <w:tcPr>
            <w:tcW w:w="2038" w:type="dxa"/>
            <w:vAlign w:val="center"/>
          </w:tcPr>
          <w:p w14:paraId="7600D35B" w14:textId="544E1620" w:rsidR="00B629A6" w:rsidRDefault="00B629A6" w:rsidP="00B629A6">
            <w:pPr>
              <w:jc w:val="center"/>
              <w:rPr>
                <w:ins w:id="24" w:author="Mike Banach" w:date="2022-04-20T16:20:00Z"/>
                <w:sz w:val="22"/>
                <w:szCs w:val="22"/>
              </w:rPr>
            </w:pPr>
            <w:ins w:id="25" w:author="Mike Banach" w:date="2022-04-20T16:20:00Z">
              <w:r>
                <w:rPr>
                  <w:sz w:val="22"/>
                  <w:szCs w:val="22"/>
                </w:rPr>
                <w:fldChar w:fldCharType="begin"/>
              </w:r>
              <w:r>
                <w:rPr>
                  <w:sz w:val="22"/>
                  <w:szCs w:val="22"/>
                </w:rPr>
                <w:instrText xml:space="preserve"> HYPERLINK  \l "_A1.__NOSA" </w:instrText>
              </w:r>
              <w:r>
                <w:rPr>
                  <w:sz w:val="22"/>
                  <w:szCs w:val="22"/>
                </w:rPr>
                <w:fldChar w:fldCharType="separate"/>
              </w:r>
              <w:r w:rsidRPr="00400476">
                <w:rPr>
                  <w:rStyle w:val="Hyperlink"/>
                  <w:sz w:val="22"/>
                  <w:szCs w:val="22"/>
                </w:rPr>
                <w:t>Natural origin</w:t>
              </w:r>
              <w:r>
                <w:rPr>
                  <w:sz w:val="22"/>
                  <w:szCs w:val="22"/>
                </w:rPr>
                <w:fldChar w:fldCharType="end"/>
              </w:r>
            </w:ins>
          </w:p>
        </w:tc>
        <w:tc>
          <w:tcPr>
            <w:tcW w:w="5787" w:type="dxa"/>
            <w:shd w:val="clear" w:color="auto" w:fill="auto"/>
            <w:vAlign w:val="center"/>
          </w:tcPr>
          <w:p w14:paraId="18B94EE9" w14:textId="65F7ABC2" w:rsidR="00B629A6" w:rsidRDefault="00B629A6" w:rsidP="00B629A6">
            <w:pPr>
              <w:rPr>
                <w:ins w:id="26" w:author="Mike Banach" w:date="2022-04-20T16:20:00Z"/>
                <w:sz w:val="22"/>
                <w:szCs w:val="22"/>
              </w:rPr>
            </w:pPr>
            <w:ins w:id="27" w:author="Mike Banach" w:date="2022-04-20T16:20:00Z">
              <w:r>
                <w:rPr>
                  <w:sz w:val="22"/>
                  <w:szCs w:val="22"/>
                </w:rPr>
                <w:fldChar w:fldCharType="begin"/>
              </w:r>
              <w:r>
                <w:rPr>
                  <w:sz w:val="22"/>
                  <w:szCs w:val="22"/>
                </w:rPr>
                <w:instrText xml:space="preserve"> HYPERLINK  \l "_A1.__NOSA" </w:instrText>
              </w:r>
              <w:r>
                <w:rPr>
                  <w:sz w:val="22"/>
                  <w:szCs w:val="22"/>
                </w:rPr>
                <w:fldChar w:fldCharType="separate"/>
              </w:r>
              <w:r w:rsidRPr="00400476">
                <w:rPr>
                  <w:rStyle w:val="Hyperlink"/>
                  <w:sz w:val="22"/>
                  <w:szCs w:val="22"/>
                </w:rPr>
                <w:t xml:space="preserve">Number of natural origin fish that </w:t>
              </w:r>
            </w:ins>
            <w:ins w:id="28" w:author="Mike Banach" w:date="2023-03-09T10:08:00Z">
              <w:r w:rsidR="00107323">
                <w:rPr>
                  <w:rStyle w:val="Hyperlink"/>
                  <w:sz w:val="22"/>
                  <w:szCs w:val="22"/>
                </w:rPr>
                <w:t>return to</w:t>
              </w:r>
            </w:ins>
            <w:ins w:id="29" w:author="Mike Banach" w:date="2023-03-09T10:09:00Z">
              <w:r w:rsidR="00C2299F">
                <w:rPr>
                  <w:rStyle w:val="Hyperlink"/>
                  <w:sz w:val="22"/>
                  <w:szCs w:val="22"/>
                </w:rPr>
                <w:t xml:space="preserve"> a specific spot</w:t>
              </w:r>
              <w:r w:rsidR="001130FA">
                <w:rPr>
                  <w:rStyle w:val="Hyperlink"/>
                  <w:sz w:val="22"/>
                  <w:szCs w:val="22"/>
                </w:rPr>
                <w:t>(s)</w:t>
              </w:r>
              <w:r w:rsidR="00C2299F">
                <w:rPr>
                  <w:rStyle w:val="Hyperlink"/>
                  <w:sz w:val="22"/>
                  <w:szCs w:val="22"/>
                </w:rPr>
                <w:t xml:space="preserve"> on their migration to</w:t>
              </w:r>
            </w:ins>
            <w:ins w:id="30" w:author="Mike Banach" w:date="2022-04-20T16:20:00Z">
              <w:r w:rsidRPr="00400476">
                <w:rPr>
                  <w:rStyle w:val="Hyperlink"/>
                  <w:sz w:val="22"/>
                  <w:szCs w:val="22"/>
                </w:rPr>
                <w:t xml:space="preserve"> spawn.</w:t>
              </w:r>
              <w:r>
                <w:rPr>
                  <w:sz w:val="22"/>
                  <w:szCs w:val="22"/>
                </w:rPr>
                <w:fldChar w:fldCharType="end"/>
              </w:r>
            </w:ins>
          </w:p>
        </w:tc>
        <w:tc>
          <w:tcPr>
            <w:tcW w:w="2374" w:type="dxa"/>
            <w:shd w:val="clear" w:color="auto" w:fill="auto"/>
            <w:vAlign w:val="center"/>
          </w:tcPr>
          <w:p w14:paraId="1814F612" w14:textId="514AD5A0" w:rsidR="00B629A6" w:rsidRDefault="00B629A6" w:rsidP="00B629A6">
            <w:pPr>
              <w:jc w:val="center"/>
              <w:rPr>
                <w:ins w:id="31" w:author="Mike Banach" w:date="2022-04-20T16:20:00Z"/>
              </w:rPr>
            </w:pPr>
            <w:ins w:id="32" w:author="Mike Banach" w:date="2022-04-20T16:20:00Z">
              <w:r>
                <w:fldChar w:fldCharType="begin"/>
              </w:r>
              <w:r>
                <w:instrText xml:space="preserve"> HYPERLINK \l "_A1.__NOSA" </w:instrText>
              </w:r>
              <w:r>
                <w:fldChar w:fldCharType="separate"/>
              </w:r>
              <w:r w:rsidRPr="00A52B9A">
                <w:rPr>
                  <w:rStyle w:val="Hyperlink"/>
                  <w:sz w:val="22"/>
                  <w:szCs w:val="22"/>
                </w:rPr>
                <w:t>NOSA (A1)</w:t>
              </w:r>
              <w:r>
                <w:rPr>
                  <w:rStyle w:val="Hyperlink"/>
                  <w:sz w:val="22"/>
                  <w:szCs w:val="22"/>
                </w:rPr>
                <w:fldChar w:fldCharType="end"/>
              </w:r>
            </w:ins>
          </w:p>
        </w:tc>
      </w:tr>
      <w:tr w:rsidR="00BD28D3" w:rsidRPr="000C4373" w14:paraId="031FD664" w14:textId="77777777" w:rsidTr="00B629A6">
        <w:trPr>
          <w:cantSplit/>
        </w:trPr>
        <w:tc>
          <w:tcPr>
            <w:tcW w:w="4171" w:type="dxa"/>
            <w:shd w:val="clear" w:color="auto" w:fill="auto"/>
            <w:vAlign w:val="center"/>
          </w:tcPr>
          <w:p w14:paraId="175E04FE" w14:textId="6A0A28F3" w:rsidR="00BD28D3" w:rsidRPr="00A52B9A" w:rsidRDefault="002E0347" w:rsidP="007C19DA">
            <w:pPr>
              <w:rPr>
                <w:sz w:val="22"/>
                <w:szCs w:val="22"/>
              </w:rPr>
            </w:pPr>
            <w:hyperlink w:anchor="_A6.__PresmoltAbundance" w:history="1">
              <w:r w:rsidR="00BD28D3" w:rsidRPr="005279EA">
                <w:rPr>
                  <w:rStyle w:val="Hyperlink"/>
                  <w:sz w:val="22"/>
                  <w:szCs w:val="22"/>
                </w:rPr>
                <w:t>Presmolt abundance</w:t>
              </w:r>
            </w:hyperlink>
          </w:p>
        </w:tc>
        <w:tc>
          <w:tcPr>
            <w:tcW w:w="2038" w:type="dxa"/>
            <w:vAlign w:val="center"/>
          </w:tcPr>
          <w:p w14:paraId="0CF23355" w14:textId="4ACF8796" w:rsidR="00BD28D3" w:rsidRPr="00A52B9A" w:rsidRDefault="002E0347" w:rsidP="007C19DA">
            <w:pPr>
              <w:jc w:val="center"/>
              <w:rPr>
                <w:sz w:val="22"/>
                <w:szCs w:val="22"/>
              </w:rPr>
            </w:pPr>
            <w:hyperlink w:anchor="_A6.__PresmoltAbundance" w:history="1">
              <w:r w:rsidR="00BD28D3" w:rsidRPr="005279EA">
                <w:rPr>
                  <w:rStyle w:val="Hyperlink"/>
                  <w:sz w:val="22"/>
                  <w:szCs w:val="22"/>
                </w:rPr>
                <w:t>Natural origin</w:t>
              </w:r>
            </w:hyperlink>
          </w:p>
        </w:tc>
        <w:tc>
          <w:tcPr>
            <w:tcW w:w="5787" w:type="dxa"/>
            <w:shd w:val="clear" w:color="auto" w:fill="auto"/>
            <w:vAlign w:val="center"/>
          </w:tcPr>
          <w:p w14:paraId="42A7FA0D" w14:textId="752D33D2" w:rsidR="00BD28D3" w:rsidRPr="00A52B9A" w:rsidRDefault="002E0347" w:rsidP="007C19DA">
            <w:pPr>
              <w:rPr>
                <w:sz w:val="22"/>
                <w:szCs w:val="22"/>
              </w:rPr>
            </w:pPr>
            <w:hyperlink w:anchor="_A5.__PresmoltAbundance" w:history="1">
              <w:r w:rsidR="00BD28D3" w:rsidRPr="005279EA">
                <w:rPr>
                  <w:rStyle w:val="Hyperlink"/>
                  <w:sz w:val="22"/>
                  <w:szCs w:val="22"/>
                </w:rPr>
                <w:t>Number of natural origin juvenile fish in a population.  Usually late summer parr, but may be any time and stage.</w:t>
              </w:r>
            </w:hyperlink>
          </w:p>
        </w:tc>
        <w:tc>
          <w:tcPr>
            <w:tcW w:w="2374" w:type="dxa"/>
            <w:shd w:val="clear" w:color="auto" w:fill="auto"/>
            <w:vAlign w:val="center"/>
          </w:tcPr>
          <w:p w14:paraId="4130AB13" w14:textId="77777777" w:rsidR="00BD28D3" w:rsidRPr="00A52B9A" w:rsidRDefault="002E0347" w:rsidP="007C19DA">
            <w:pPr>
              <w:jc w:val="center"/>
              <w:rPr>
                <w:color w:val="000000"/>
                <w:sz w:val="22"/>
                <w:szCs w:val="22"/>
              </w:rPr>
            </w:pPr>
            <w:hyperlink w:anchor="_A6.__PresmoltAbundance" w:history="1">
              <w:r w:rsidR="00BD28D3" w:rsidRPr="00083A6A">
                <w:rPr>
                  <w:rStyle w:val="Hyperlink"/>
                  <w:sz w:val="22"/>
                  <w:szCs w:val="22"/>
                </w:rPr>
                <w:t>PresmoltAbundance (A6)</w:t>
              </w:r>
            </w:hyperlink>
          </w:p>
        </w:tc>
      </w:tr>
      <w:tr w:rsidR="00BD28D3" w:rsidRPr="000C4373" w14:paraId="3431DA89" w14:textId="77777777" w:rsidTr="00B629A6">
        <w:trPr>
          <w:cantSplit/>
        </w:trPr>
        <w:tc>
          <w:tcPr>
            <w:tcW w:w="4171" w:type="dxa"/>
            <w:shd w:val="clear" w:color="auto" w:fill="auto"/>
            <w:vAlign w:val="center"/>
          </w:tcPr>
          <w:p w14:paraId="77706FAD" w14:textId="2986A30F" w:rsidR="00BD28D3" w:rsidRPr="00A52B9A" w:rsidRDefault="002E0347" w:rsidP="007C19DA">
            <w:pPr>
              <w:rPr>
                <w:sz w:val="22"/>
                <w:szCs w:val="22"/>
              </w:rPr>
            </w:pPr>
            <w:hyperlink w:anchor="_A4.1.__JuvenileOutmigrants" w:history="1">
              <w:r w:rsidR="00165D41" w:rsidRPr="005279EA">
                <w:rPr>
                  <w:rStyle w:val="Hyperlink"/>
                  <w:sz w:val="22"/>
                  <w:szCs w:val="22"/>
                </w:rPr>
                <w:t>Number of outmigrants</w:t>
              </w:r>
            </w:hyperlink>
          </w:p>
        </w:tc>
        <w:tc>
          <w:tcPr>
            <w:tcW w:w="2038" w:type="dxa"/>
            <w:vAlign w:val="center"/>
          </w:tcPr>
          <w:p w14:paraId="2F792647" w14:textId="48BC4B1D" w:rsidR="00BD28D3" w:rsidRPr="00A52B9A" w:rsidRDefault="002E0347" w:rsidP="007C19DA">
            <w:pPr>
              <w:jc w:val="center"/>
              <w:rPr>
                <w:sz w:val="22"/>
                <w:szCs w:val="22"/>
              </w:rPr>
            </w:pPr>
            <w:hyperlink w:anchor="_A4.1.__JuvenileOutmigrants" w:history="1">
              <w:r w:rsidR="00165D41" w:rsidRPr="005279EA">
                <w:rPr>
                  <w:rStyle w:val="Hyperlink"/>
                  <w:sz w:val="22"/>
                  <w:szCs w:val="22"/>
                </w:rPr>
                <w:t>Natural origin</w:t>
              </w:r>
            </w:hyperlink>
          </w:p>
        </w:tc>
        <w:tc>
          <w:tcPr>
            <w:tcW w:w="5787" w:type="dxa"/>
            <w:shd w:val="clear" w:color="auto" w:fill="auto"/>
            <w:vAlign w:val="center"/>
          </w:tcPr>
          <w:p w14:paraId="55BE47E2" w14:textId="7D0F1AC4" w:rsidR="00BD28D3" w:rsidRPr="00A52B9A" w:rsidRDefault="002E0347" w:rsidP="007C19DA">
            <w:pPr>
              <w:rPr>
                <w:sz w:val="22"/>
                <w:szCs w:val="22"/>
              </w:rPr>
            </w:pPr>
            <w:hyperlink w:anchor="_A4.1.__JuvenileOutmigrants" w:history="1">
              <w:r w:rsidR="00286B54" w:rsidRPr="005279EA">
                <w:rPr>
                  <w:rStyle w:val="Hyperlink"/>
                  <w:sz w:val="22"/>
                  <w:szCs w:val="22"/>
                </w:rPr>
                <w:t>Number of fish passing a defined point</w:t>
              </w:r>
              <w:r w:rsidR="00655E6F" w:rsidRPr="005279EA">
                <w:rPr>
                  <w:rStyle w:val="Hyperlink"/>
                  <w:sz w:val="22"/>
                  <w:szCs w:val="22"/>
                </w:rPr>
                <w:t xml:space="preserve"> as they migrate downstream</w:t>
              </w:r>
              <w:r w:rsidR="00286B54" w:rsidRPr="005279EA">
                <w:rPr>
                  <w:rStyle w:val="Hyperlink"/>
                  <w:sz w:val="22"/>
                  <w:szCs w:val="22"/>
                </w:rPr>
                <w:t>.</w:t>
              </w:r>
            </w:hyperlink>
          </w:p>
        </w:tc>
        <w:tc>
          <w:tcPr>
            <w:tcW w:w="2374" w:type="dxa"/>
            <w:shd w:val="clear" w:color="auto" w:fill="auto"/>
            <w:vAlign w:val="center"/>
          </w:tcPr>
          <w:p w14:paraId="7FD89DFC" w14:textId="1CD66B39" w:rsidR="00BD28D3" w:rsidRPr="00A52B9A" w:rsidRDefault="002E0347" w:rsidP="007C19DA">
            <w:pPr>
              <w:jc w:val="center"/>
              <w:rPr>
                <w:color w:val="000000"/>
                <w:sz w:val="22"/>
                <w:szCs w:val="22"/>
              </w:rPr>
            </w:pPr>
            <w:hyperlink w:anchor="_A4.1.__JuvenileOutmigrants" w:history="1">
              <w:r w:rsidR="002A4856" w:rsidRPr="005279EA">
                <w:rPr>
                  <w:rStyle w:val="Hyperlink"/>
                  <w:sz w:val="22"/>
                  <w:szCs w:val="22"/>
                </w:rPr>
                <w:t>JuvenileOutmigrants (A4)</w:t>
              </w:r>
            </w:hyperlink>
          </w:p>
        </w:tc>
      </w:tr>
      <w:tr w:rsidR="00936057" w:rsidRPr="000C4373" w14:paraId="190144B1" w14:textId="77777777" w:rsidTr="00B629A6">
        <w:trPr>
          <w:cantSplit/>
        </w:trPr>
        <w:tc>
          <w:tcPr>
            <w:tcW w:w="4171" w:type="dxa"/>
            <w:shd w:val="clear" w:color="auto" w:fill="auto"/>
            <w:vAlign w:val="center"/>
          </w:tcPr>
          <w:p w14:paraId="77999BB3" w14:textId="20EDFDAF" w:rsidR="00936057" w:rsidRPr="00A52B9A" w:rsidRDefault="002E0347" w:rsidP="007C19DA">
            <w:pPr>
              <w:rPr>
                <w:sz w:val="22"/>
                <w:szCs w:val="22"/>
              </w:rPr>
            </w:pPr>
            <w:hyperlink w:anchor="_A2.__SAR" w:history="1">
              <w:r w:rsidR="00936057" w:rsidRPr="005279EA">
                <w:rPr>
                  <w:rStyle w:val="Hyperlink"/>
                  <w:sz w:val="22"/>
                  <w:szCs w:val="22"/>
                </w:rPr>
                <w:t xml:space="preserve">Smolt to adult </w:t>
              </w:r>
              <w:r w:rsidR="0067034C" w:rsidRPr="005279EA">
                <w:rPr>
                  <w:rStyle w:val="Hyperlink"/>
                  <w:sz w:val="22"/>
                  <w:szCs w:val="22"/>
                </w:rPr>
                <w:t xml:space="preserve">return </w:t>
              </w:r>
              <w:r w:rsidR="00936057" w:rsidRPr="005279EA">
                <w:rPr>
                  <w:rStyle w:val="Hyperlink"/>
                  <w:sz w:val="22"/>
                  <w:szCs w:val="22"/>
                </w:rPr>
                <w:t>rat</w:t>
              </w:r>
              <w:r w:rsidR="0067034C" w:rsidRPr="005279EA">
                <w:rPr>
                  <w:rStyle w:val="Hyperlink"/>
                  <w:sz w:val="22"/>
                  <w:szCs w:val="22"/>
                </w:rPr>
                <w:t>e</w:t>
              </w:r>
              <w:r w:rsidR="0096468B" w:rsidRPr="005279EA">
                <w:rPr>
                  <w:rStyle w:val="Hyperlink"/>
                  <w:sz w:val="22"/>
                  <w:szCs w:val="22"/>
                </w:rPr>
                <w:t xml:space="preserve"> (percentage)</w:t>
              </w:r>
            </w:hyperlink>
          </w:p>
        </w:tc>
        <w:tc>
          <w:tcPr>
            <w:tcW w:w="2038" w:type="dxa"/>
            <w:vAlign w:val="center"/>
          </w:tcPr>
          <w:p w14:paraId="5AF70B60" w14:textId="394AB153" w:rsidR="00936057" w:rsidRPr="00A52B9A" w:rsidRDefault="002E0347" w:rsidP="007C19DA">
            <w:pPr>
              <w:jc w:val="center"/>
              <w:rPr>
                <w:sz w:val="22"/>
                <w:szCs w:val="22"/>
              </w:rPr>
            </w:pPr>
            <w:hyperlink w:anchor="_A2.__SAR" w:history="1">
              <w:r w:rsidR="00936057" w:rsidRPr="005279EA">
                <w:rPr>
                  <w:rStyle w:val="Hyperlink"/>
                  <w:sz w:val="22"/>
                  <w:szCs w:val="22"/>
                </w:rPr>
                <w:t>Natural origin</w:t>
              </w:r>
            </w:hyperlink>
          </w:p>
        </w:tc>
        <w:tc>
          <w:tcPr>
            <w:tcW w:w="5787" w:type="dxa"/>
            <w:shd w:val="clear" w:color="auto" w:fill="auto"/>
            <w:vAlign w:val="center"/>
          </w:tcPr>
          <w:p w14:paraId="527C4AB3" w14:textId="2D5B408F" w:rsidR="00936057" w:rsidRPr="00A52B9A" w:rsidRDefault="002E0347" w:rsidP="007C19DA">
            <w:pPr>
              <w:rPr>
                <w:sz w:val="22"/>
                <w:szCs w:val="22"/>
              </w:rPr>
            </w:pPr>
            <w:hyperlink w:anchor="_A2.__SAR" w:history="1">
              <w:r w:rsidR="00936057" w:rsidRPr="005279EA">
                <w:rPr>
                  <w:rStyle w:val="Hyperlink"/>
                  <w:sz w:val="22"/>
                  <w:szCs w:val="22"/>
                </w:rPr>
                <w:t>100 X the point estimate of the number of returning natural</w:t>
              </w:r>
              <w:r w:rsidR="005E70B6" w:rsidRPr="005279EA">
                <w:rPr>
                  <w:rStyle w:val="Hyperlink"/>
                  <w:sz w:val="22"/>
                  <w:szCs w:val="22"/>
                </w:rPr>
                <w:t xml:space="preserve"> </w:t>
              </w:r>
              <w:r w:rsidR="00936057" w:rsidRPr="005279EA">
                <w:rPr>
                  <w:rStyle w:val="Hyperlink"/>
                  <w:sz w:val="22"/>
                  <w:szCs w:val="22"/>
                </w:rPr>
                <w:t>origin adults, divided by the point estimate of the number of smolts that produced those returning adults.</w:t>
              </w:r>
            </w:hyperlink>
          </w:p>
        </w:tc>
        <w:tc>
          <w:tcPr>
            <w:tcW w:w="2374" w:type="dxa"/>
            <w:shd w:val="clear" w:color="auto" w:fill="auto"/>
            <w:vAlign w:val="center"/>
          </w:tcPr>
          <w:p w14:paraId="054A934B" w14:textId="77777777" w:rsidR="00936057" w:rsidRPr="00A52B9A" w:rsidRDefault="002E0347" w:rsidP="007C19DA">
            <w:pPr>
              <w:jc w:val="center"/>
              <w:rPr>
                <w:color w:val="000000"/>
                <w:sz w:val="22"/>
                <w:szCs w:val="22"/>
              </w:rPr>
            </w:pPr>
            <w:hyperlink w:anchor="_A2.__SAR" w:history="1">
              <w:r w:rsidR="00936057" w:rsidRPr="00A52B9A">
                <w:rPr>
                  <w:rStyle w:val="Hyperlink"/>
                  <w:sz w:val="22"/>
                  <w:szCs w:val="22"/>
                </w:rPr>
                <w:t>SAR (A2)</w:t>
              </w:r>
            </w:hyperlink>
          </w:p>
        </w:tc>
      </w:tr>
      <w:tr w:rsidR="00936057" w:rsidRPr="000C4373" w14:paraId="434DA50A" w14:textId="77777777" w:rsidTr="00B629A6">
        <w:trPr>
          <w:cantSplit/>
        </w:trPr>
        <w:tc>
          <w:tcPr>
            <w:tcW w:w="4171" w:type="dxa"/>
            <w:shd w:val="clear" w:color="auto" w:fill="auto"/>
            <w:vAlign w:val="center"/>
          </w:tcPr>
          <w:p w14:paraId="60B506BA" w14:textId="0B41E2F3" w:rsidR="00936057" w:rsidRPr="00A52B9A" w:rsidRDefault="002E0347" w:rsidP="007C19DA">
            <w:pPr>
              <w:rPr>
                <w:sz w:val="22"/>
                <w:szCs w:val="22"/>
              </w:rPr>
            </w:pPr>
            <w:hyperlink w:anchor="_A3.__RperS" w:history="1">
              <w:r w:rsidR="00922F5E" w:rsidRPr="005279EA">
                <w:rPr>
                  <w:rStyle w:val="Hyperlink"/>
                  <w:sz w:val="22"/>
                  <w:szCs w:val="22"/>
                </w:rPr>
                <w:t>R</w:t>
              </w:r>
              <w:r w:rsidR="00936057" w:rsidRPr="005279EA">
                <w:rPr>
                  <w:rStyle w:val="Hyperlink"/>
                  <w:sz w:val="22"/>
                  <w:szCs w:val="22"/>
                </w:rPr>
                <w:t>ecruits per spawner</w:t>
              </w:r>
              <w:r w:rsidR="00922F5E" w:rsidRPr="005279EA">
                <w:rPr>
                  <w:rStyle w:val="Hyperlink"/>
                  <w:sz w:val="22"/>
                  <w:szCs w:val="22"/>
                </w:rPr>
                <w:t>:  adults</w:t>
              </w:r>
            </w:hyperlink>
          </w:p>
        </w:tc>
        <w:tc>
          <w:tcPr>
            <w:tcW w:w="2038" w:type="dxa"/>
            <w:vAlign w:val="center"/>
          </w:tcPr>
          <w:p w14:paraId="1BCFF1E7" w14:textId="285876FC" w:rsidR="00936057" w:rsidRPr="00A52B9A" w:rsidRDefault="002E0347" w:rsidP="007C19DA">
            <w:pPr>
              <w:jc w:val="center"/>
              <w:rPr>
                <w:sz w:val="22"/>
                <w:szCs w:val="22"/>
              </w:rPr>
            </w:pPr>
            <w:hyperlink w:anchor="_A3.__RperS" w:history="1">
              <w:r w:rsidR="00936057" w:rsidRPr="005279EA">
                <w:rPr>
                  <w:rStyle w:val="Hyperlink"/>
                  <w:sz w:val="22"/>
                  <w:szCs w:val="22"/>
                </w:rPr>
                <w:t>Natural origin</w:t>
              </w:r>
            </w:hyperlink>
          </w:p>
        </w:tc>
        <w:tc>
          <w:tcPr>
            <w:tcW w:w="5787" w:type="dxa"/>
            <w:vMerge w:val="restart"/>
            <w:shd w:val="clear" w:color="auto" w:fill="auto"/>
            <w:vAlign w:val="center"/>
          </w:tcPr>
          <w:p w14:paraId="137FE6B7" w14:textId="41EA3398" w:rsidR="00936057" w:rsidRPr="00A52B9A" w:rsidRDefault="002E0347" w:rsidP="007C19DA">
            <w:pPr>
              <w:rPr>
                <w:sz w:val="22"/>
                <w:szCs w:val="22"/>
              </w:rPr>
            </w:pPr>
            <w:hyperlink w:anchor="_A3.__RperS" w:history="1">
              <w:r w:rsidR="00936057" w:rsidRPr="005279EA">
                <w:rPr>
                  <w:rStyle w:val="Hyperlink"/>
                  <w:sz w:val="22"/>
                  <w:szCs w:val="22"/>
                </w:rPr>
                <w:t>Recruit per spawner ratios are specific to the locations and seasons described in each record of data.  The number of "recruits" can be defined at any life stage.</w:t>
              </w:r>
            </w:hyperlink>
          </w:p>
        </w:tc>
        <w:tc>
          <w:tcPr>
            <w:tcW w:w="2374" w:type="dxa"/>
            <w:vMerge w:val="restart"/>
            <w:shd w:val="clear" w:color="auto" w:fill="auto"/>
            <w:vAlign w:val="center"/>
          </w:tcPr>
          <w:p w14:paraId="2CC2AC02" w14:textId="77777777" w:rsidR="00936057" w:rsidRPr="00A52B9A" w:rsidRDefault="002E0347" w:rsidP="007C19DA">
            <w:pPr>
              <w:jc w:val="center"/>
              <w:rPr>
                <w:color w:val="000000"/>
                <w:sz w:val="22"/>
                <w:szCs w:val="22"/>
              </w:rPr>
            </w:pPr>
            <w:hyperlink w:anchor="_A3.__RperS" w:history="1">
              <w:r w:rsidR="00936057" w:rsidRPr="00A52B9A">
                <w:rPr>
                  <w:rStyle w:val="Hyperlink"/>
                  <w:sz w:val="22"/>
                  <w:szCs w:val="22"/>
                </w:rPr>
                <w:t>RperS (A3)</w:t>
              </w:r>
            </w:hyperlink>
          </w:p>
        </w:tc>
      </w:tr>
      <w:tr w:rsidR="00936057" w:rsidRPr="000C4373" w14:paraId="545A9128" w14:textId="77777777" w:rsidTr="00B629A6">
        <w:trPr>
          <w:cantSplit/>
        </w:trPr>
        <w:tc>
          <w:tcPr>
            <w:tcW w:w="4171" w:type="dxa"/>
            <w:shd w:val="clear" w:color="auto" w:fill="auto"/>
            <w:vAlign w:val="center"/>
          </w:tcPr>
          <w:p w14:paraId="14C14215" w14:textId="6CC06BEF" w:rsidR="00936057" w:rsidRPr="00A52B9A" w:rsidRDefault="002E0347" w:rsidP="007C19DA">
            <w:pPr>
              <w:rPr>
                <w:sz w:val="22"/>
                <w:szCs w:val="22"/>
              </w:rPr>
            </w:pPr>
            <w:hyperlink w:anchor="_A3.__RperS" w:history="1">
              <w:r w:rsidR="00922F5E" w:rsidRPr="005279EA">
                <w:rPr>
                  <w:rStyle w:val="Hyperlink"/>
                  <w:sz w:val="22"/>
                  <w:szCs w:val="22"/>
                </w:rPr>
                <w:t>R</w:t>
              </w:r>
              <w:r w:rsidR="00936057" w:rsidRPr="005279EA">
                <w:rPr>
                  <w:rStyle w:val="Hyperlink"/>
                  <w:sz w:val="22"/>
                  <w:szCs w:val="22"/>
                </w:rPr>
                <w:t>ecruits per spawner</w:t>
              </w:r>
              <w:r w:rsidR="00922F5E" w:rsidRPr="005279EA">
                <w:rPr>
                  <w:rStyle w:val="Hyperlink"/>
                  <w:sz w:val="22"/>
                  <w:szCs w:val="22"/>
                </w:rPr>
                <w:t>:  juveniles</w:t>
              </w:r>
            </w:hyperlink>
          </w:p>
        </w:tc>
        <w:tc>
          <w:tcPr>
            <w:tcW w:w="2038" w:type="dxa"/>
            <w:vAlign w:val="center"/>
          </w:tcPr>
          <w:p w14:paraId="5510E41D" w14:textId="40895A60" w:rsidR="00936057" w:rsidRPr="00A52B9A" w:rsidRDefault="002E0347" w:rsidP="007C19DA">
            <w:pPr>
              <w:jc w:val="center"/>
              <w:rPr>
                <w:sz w:val="22"/>
                <w:szCs w:val="22"/>
              </w:rPr>
            </w:pPr>
            <w:hyperlink w:anchor="_A3.__RperS" w:history="1">
              <w:r w:rsidR="00936057" w:rsidRPr="005279EA">
                <w:rPr>
                  <w:rStyle w:val="Hyperlink"/>
                  <w:sz w:val="22"/>
                  <w:szCs w:val="22"/>
                </w:rPr>
                <w:t>Natural origin</w:t>
              </w:r>
            </w:hyperlink>
          </w:p>
        </w:tc>
        <w:tc>
          <w:tcPr>
            <w:tcW w:w="5787" w:type="dxa"/>
            <w:vMerge/>
            <w:shd w:val="clear" w:color="auto" w:fill="auto"/>
            <w:vAlign w:val="center"/>
          </w:tcPr>
          <w:p w14:paraId="040C0721" w14:textId="77777777" w:rsidR="00936057" w:rsidRPr="00A52B9A" w:rsidRDefault="00936057" w:rsidP="007C19DA">
            <w:pPr>
              <w:rPr>
                <w:sz w:val="22"/>
                <w:szCs w:val="22"/>
              </w:rPr>
            </w:pPr>
          </w:p>
        </w:tc>
        <w:tc>
          <w:tcPr>
            <w:tcW w:w="2374" w:type="dxa"/>
            <w:vMerge/>
            <w:shd w:val="clear" w:color="auto" w:fill="auto"/>
            <w:vAlign w:val="center"/>
          </w:tcPr>
          <w:p w14:paraId="5C7A2141" w14:textId="77777777" w:rsidR="00936057" w:rsidRPr="00A52B9A" w:rsidRDefault="00936057" w:rsidP="007C19DA">
            <w:pPr>
              <w:jc w:val="center"/>
              <w:rPr>
                <w:color w:val="000000"/>
                <w:sz w:val="22"/>
                <w:szCs w:val="22"/>
              </w:rPr>
            </w:pPr>
          </w:p>
        </w:tc>
      </w:tr>
      <w:tr w:rsidR="00936057" w:rsidRPr="000C4373" w14:paraId="63812B83" w14:textId="77777777" w:rsidTr="00B629A6">
        <w:trPr>
          <w:cantSplit/>
        </w:trPr>
        <w:tc>
          <w:tcPr>
            <w:tcW w:w="4171" w:type="dxa"/>
            <w:shd w:val="clear" w:color="auto" w:fill="auto"/>
            <w:vAlign w:val="center"/>
          </w:tcPr>
          <w:p w14:paraId="317F7D81" w14:textId="71D38842" w:rsidR="00936057" w:rsidRPr="00A52B9A" w:rsidRDefault="002E0347" w:rsidP="007C19DA">
            <w:pPr>
              <w:rPr>
                <w:sz w:val="22"/>
                <w:szCs w:val="22"/>
              </w:rPr>
            </w:pPr>
            <w:hyperlink w:anchor="_B2.__PNI" w:history="1">
              <w:r w:rsidR="00936057" w:rsidRPr="005279EA">
                <w:rPr>
                  <w:rStyle w:val="Hyperlink"/>
                  <w:sz w:val="22"/>
                  <w:szCs w:val="22"/>
                </w:rPr>
                <w:t xml:space="preserve">Proportionate natural influence (PNI) of </w:t>
              </w:r>
              <w:r w:rsidR="00A36BAA" w:rsidRPr="005279EA">
                <w:rPr>
                  <w:rStyle w:val="Hyperlink"/>
                  <w:sz w:val="22"/>
                  <w:szCs w:val="22"/>
                </w:rPr>
                <w:t>integrated natural / hatchery populations</w:t>
              </w:r>
            </w:hyperlink>
          </w:p>
        </w:tc>
        <w:tc>
          <w:tcPr>
            <w:tcW w:w="2038" w:type="dxa"/>
            <w:vAlign w:val="center"/>
          </w:tcPr>
          <w:p w14:paraId="02FE8CC4" w14:textId="3682DF6F" w:rsidR="00936057" w:rsidRPr="00A52B9A" w:rsidRDefault="002E0347" w:rsidP="007C19DA">
            <w:pPr>
              <w:jc w:val="center"/>
              <w:rPr>
                <w:sz w:val="22"/>
                <w:szCs w:val="22"/>
              </w:rPr>
            </w:pPr>
            <w:hyperlink w:anchor="_B2.__PNI" w:history="1">
              <w:r w:rsidR="005279EA" w:rsidRPr="005279EA">
                <w:rPr>
                  <w:rStyle w:val="Hyperlink"/>
                  <w:sz w:val="22"/>
                  <w:szCs w:val="22"/>
                </w:rPr>
                <w:t>Combination of n</w:t>
              </w:r>
              <w:r w:rsidR="005279EA" w:rsidRPr="005279EA">
                <w:rPr>
                  <w:rStyle w:val="Hyperlink"/>
                </w:rPr>
                <w:t>atural origin and hatchery origin</w:t>
              </w:r>
            </w:hyperlink>
          </w:p>
        </w:tc>
        <w:tc>
          <w:tcPr>
            <w:tcW w:w="5787" w:type="dxa"/>
            <w:shd w:val="clear" w:color="auto" w:fill="auto"/>
            <w:vAlign w:val="center"/>
          </w:tcPr>
          <w:p w14:paraId="7A6AF8F1" w14:textId="4B02094B" w:rsidR="00936057" w:rsidRPr="00A52B9A" w:rsidRDefault="002E0347" w:rsidP="007C19DA">
            <w:pPr>
              <w:rPr>
                <w:sz w:val="22"/>
                <w:szCs w:val="22"/>
              </w:rPr>
            </w:pPr>
            <w:hyperlink w:anchor="_B1.__PNI" w:history="1">
              <w:r w:rsidR="00936057" w:rsidRPr="005279EA">
                <w:rPr>
                  <w:rStyle w:val="Hyperlink"/>
                  <w:sz w:val="22"/>
                  <w:szCs w:val="22"/>
                </w:rPr>
                <w:t>Estimate of the relative selection pressure of the natural environment in an integrated natural / hatchery population.</w:t>
              </w:r>
            </w:hyperlink>
          </w:p>
        </w:tc>
        <w:tc>
          <w:tcPr>
            <w:tcW w:w="2374" w:type="dxa"/>
            <w:shd w:val="clear" w:color="auto" w:fill="auto"/>
            <w:vAlign w:val="center"/>
          </w:tcPr>
          <w:p w14:paraId="74DD292A" w14:textId="77777777" w:rsidR="00936057" w:rsidRPr="00A52B9A" w:rsidRDefault="002E0347" w:rsidP="007C19DA">
            <w:pPr>
              <w:jc w:val="center"/>
              <w:rPr>
                <w:color w:val="000000"/>
                <w:sz w:val="22"/>
                <w:szCs w:val="22"/>
              </w:rPr>
            </w:pPr>
            <w:hyperlink w:anchor="_B2.__PNI" w:history="1">
              <w:r w:rsidR="00936057" w:rsidRPr="00A52B9A">
                <w:rPr>
                  <w:rStyle w:val="Hyperlink"/>
                  <w:sz w:val="22"/>
                  <w:szCs w:val="22"/>
                </w:rPr>
                <w:t>PNI (B2)</w:t>
              </w:r>
            </w:hyperlink>
          </w:p>
        </w:tc>
      </w:tr>
    </w:tbl>
    <w:p w14:paraId="6D6F3926" w14:textId="77777777" w:rsidR="00584F2C" w:rsidRPr="001C48C3" w:rsidRDefault="00F3030B" w:rsidP="00584F2C">
      <w:pPr>
        <w:rPr>
          <w:color w:val="FFFFFF"/>
        </w:rPr>
      </w:pPr>
      <w:r>
        <w:br w:type="page"/>
      </w:r>
      <w:hyperlink w:anchor="_top" w:history="1">
        <w:r w:rsidR="0077637C" w:rsidRPr="001C48C3">
          <w:rPr>
            <w:rStyle w:val="Hyperlink"/>
            <w:color w:val="FFFFFF"/>
          </w:rPr>
          <w:t>Go to top of document</w:t>
        </w:r>
      </w:hyperlink>
    </w:p>
    <w:p w14:paraId="5EF04A9C" w14:textId="77777777" w:rsidR="002C77CA" w:rsidRDefault="002C77CA" w:rsidP="00110423">
      <w:pPr>
        <w:rPr>
          <w:b/>
          <w:sz w:val="32"/>
        </w:rPr>
      </w:pPr>
      <w:bookmarkStart w:id="33" w:name="Table_of_Contents"/>
      <w:bookmarkEnd w:id="33"/>
      <w:r>
        <w:rPr>
          <w:b/>
          <w:sz w:val="32"/>
        </w:rPr>
        <w:t>Table Of Contents</w:t>
      </w:r>
    </w:p>
    <w:p w14:paraId="436B1A6A" w14:textId="77777777" w:rsidR="002C77CA" w:rsidRDefault="002C77CA">
      <w:pPr>
        <w:tabs>
          <w:tab w:val="left" w:pos="-720"/>
          <w:tab w:val="left" w:pos="0"/>
          <w:tab w:val="left" w:pos="720"/>
          <w:tab w:val="left" w:pos="1440"/>
          <w:tab w:val="left" w:pos="2160"/>
          <w:tab w:val="left" w:pos="2880"/>
          <w:tab w:val="left" w:pos="3600"/>
          <w:tab w:val="left" w:pos="4320"/>
        </w:tabs>
        <w:jc w:val="center"/>
        <w:rPr>
          <w:b/>
          <w:sz w:val="32"/>
        </w:rPr>
      </w:pPr>
    </w:p>
    <w:p w14:paraId="7EE122E1" w14:textId="77777777" w:rsidR="002C77CA" w:rsidRDefault="002C77CA">
      <w:pPr>
        <w:tabs>
          <w:tab w:val="left" w:pos="-720"/>
          <w:tab w:val="left" w:pos="0"/>
          <w:tab w:val="left" w:pos="720"/>
          <w:tab w:val="left" w:pos="1440"/>
          <w:tab w:val="left" w:pos="2160"/>
          <w:tab w:val="left" w:pos="2880"/>
          <w:tab w:val="left" w:pos="3600"/>
          <w:tab w:val="left" w:pos="4320"/>
        </w:tabs>
        <w:jc w:val="center"/>
        <w:rPr>
          <w:bCs/>
        </w:rPr>
        <w:sectPr w:rsidR="002C77CA">
          <w:footerReference w:type="even" r:id="rId8"/>
          <w:footerReference w:type="default" r:id="rId9"/>
          <w:pgSz w:w="15840" w:h="12240" w:orient="landscape" w:code="1"/>
          <w:pgMar w:top="1440" w:right="720" w:bottom="1440" w:left="720" w:header="0" w:footer="720" w:gutter="0"/>
          <w:paperSrc w:first="21582" w:other="21582"/>
          <w:cols w:sep="1" w:space="720"/>
          <w:titlePg/>
        </w:sectPr>
      </w:pPr>
    </w:p>
    <w:p w14:paraId="33E5EAB4" w14:textId="696CDB1B" w:rsidR="00AB744F" w:rsidRDefault="002C77CA">
      <w:pPr>
        <w:pStyle w:val="TOC1"/>
        <w:rPr>
          <w:rFonts w:asciiTheme="minorHAnsi" w:eastAsiaTheme="minorEastAsia" w:hAnsiTheme="minorHAnsi" w:cstheme="minorBidi"/>
          <w:b w:val="0"/>
          <w:noProof/>
          <w:sz w:val="22"/>
          <w:szCs w:val="22"/>
        </w:rPr>
      </w:pPr>
      <w:r>
        <w:fldChar w:fldCharType="begin"/>
      </w:r>
      <w:r>
        <w:instrText xml:space="preserve"> TOC \o "1-3" \h \z </w:instrText>
      </w:r>
      <w:r>
        <w:fldChar w:fldCharType="separate"/>
      </w:r>
      <w:hyperlink w:anchor="_Toc166846911" w:history="1">
        <w:r w:rsidR="00AB744F" w:rsidRPr="00791A63">
          <w:rPr>
            <w:rStyle w:val="Hyperlink"/>
            <w:noProof/>
          </w:rPr>
          <w:t>List of "indicators" described in this document</w:t>
        </w:r>
        <w:r w:rsidR="00AB744F">
          <w:rPr>
            <w:noProof/>
            <w:webHidden/>
          </w:rPr>
          <w:tab/>
        </w:r>
        <w:r w:rsidR="00AB744F">
          <w:rPr>
            <w:noProof/>
            <w:webHidden/>
          </w:rPr>
          <w:fldChar w:fldCharType="begin"/>
        </w:r>
        <w:r w:rsidR="00AB744F">
          <w:rPr>
            <w:noProof/>
            <w:webHidden/>
          </w:rPr>
          <w:instrText xml:space="preserve"> PAGEREF _Toc166846911 \h </w:instrText>
        </w:r>
        <w:r w:rsidR="00AB744F">
          <w:rPr>
            <w:noProof/>
            <w:webHidden/>
          </w:rPr>
        </w:r>
        <w:r w:rsidR="00AB744F">
          <w:rPr>
            <w:noProof/>
            <w:webHidden/>
          </w:rPr>
          <w:fldChar w:fldCharType="separate"/>
        </w:r>
        <w:r w:rsidR="00AB744F">
          <w:rPr>
            <w:noProof/>
            <w:webHidden/>
          </w:rPr>
          <w:t>2</w:t>
        </w:r>
        <w:r w:rsidR="00AB744F">
          <w:rPr>
            <w:noProof/>
            <w:webHidden/>
          </w:rPr>
          <w:fldChar w:fldCharType="end"/>
        </w:r>
      </w:hyperlink>
    </w:p>
    <w:p w14:paraId="1669CD5D" w14:textId="6B5428D3" w:rsidR="00AB744F" w:rsidRDefault="002E0347">
      <w:pPr>
        <w:pStyle w:val="TOC1"/>
        <w:rPr>
          <w:rFonts w:asciiTheme="minorHAnsi" w:eastAsiaTheme="minorEastAsia" w:hAnsiTheme="minorHAnsi" w:cstheme="minorBidi"/>
          <w:b w:val="0"/>
          <w:noProof/>
          <w:sz w:val="22"/>
          <w:szCs w:val="22"/>
        </w:rPr>
      </w:pPr>
      <w:hyperlink w:anchor="_Toc166846912" w:history="1">
        <w:r w:rsidR="00AB744F" w:rsidRPr="00791A63">
          <w:rPr>
            <w:rStyle w:val="Hyperlink"/>
            <w:noProof/>
          </w:rPr>
          <w:t>I.  Introduction</w:t>
        </w:r>
        <w:r w:rsidR="00AB744F">
          <w:rPr>
            <w:noProof/>
            <w:webHidden/>
          </w:rPr>
          <w:tab/>
        </w:r>
        <w:r w:rsidR="00AB744F">
          <w:rPr>
            <w:noProof/>
            <w:webHidden/>
          </w:rPr>
          <w:fldChar w:fldCharType="begin"/>
        </w:r>
        <w:r w:rsidR="00AB744F">
          <w:rPr>
            <w:noProof/>
            <w:webHidden/>
          </w:rPr>
          <w:instrText xml:space="preserve"> PAGEREF _Toc166846912 \h </w:instrText>
        </w:r>
        <w:r w:rsidR="00AB744F">
          <w:rPr>
            <w:noProof/>
            <w:webHidden/>
          </w:rPr>
        </w:r>
        <w:r w:rsidR="00AB744F">
          <w:rPr>
            <w:noProof/>
            <w:webHidden/>
          </w:rPr>
          <w:fldChar w:fldCharType="separate"/>
        </w:r>
        <w:r w:rsidR="00AB744F">
          <w:rPr>
            <w:noProof/>
            <w:webHidden/>
          </w:rPr>
          <w:t>4</w:t>
        </w:r>
        <w:r w:rsidR="00AB744F">
          <w:rPr>
            <w:noProof/>
            <w:webHidden/>
          </w:rPr>
          <w:fldChar w:fldCharType="end"/>
        </w:r>
      </w:hyperlink>
    </w:p>
    <w:p w14:paraId="73F837AF" w14:textId="6F0BE4E1" w:rsidR="00AB744F" w:rsidRDefault="002E0347">
      <w:pPr>
        <w:pStyle w:val="TOC1"/>
        <w:rPr>
          <w:rFonts w:asciiTheme="minorHAnsi" w:eastAsiaTheme="minorEastAsia" w:hAnsiTheme="minorHAnsi" w:cstheme="minorBidi"/>
          <w:b w:val="0"/>
          <w:noProof/>
          <w:sz w:val="22"/>
          <w:szCs w:val="22"/>
        </w:rPr>
      </w:pPr>
      <w:hyperlink w:anchor="_Toc166846913" w:history="1">
        <w:r w:rsidR="00AB744F" w:rsidRPr="00791A63">
          <w:rPr>
            <w:rStyle w:val="Hyperlink"/>
            <w:noProof/>
            <w:snapToGrid w:val="0"/>
          </w:rPr>
          <w:t>II.  Data Tables</w:t>
        </w:r>
        <w:r w:rsidR="00AB744F">
          <w:rPr>
            <w:noProof/>
            <w:webHidden/>
          </w:rPr>
          <w:tab/>
        </w:r>
        <w:r w:rsidR="00AB744F">
          <w:rPr>
            <w:noProof/>
            <w:webHidden/>
          </w:rPr>
          <w:fldChar w:fldCharType="begin"/>
        </w:r>
        <w:r w:rsidR="00AB744F">
          <w:rPr>
            <w:noProof/>
            <w:webHidden/>
          </w:rPr>
          <w:instrText xml:space="preserve"> PAGEREF _Toc166846913 \h </w:instrText>
        </w:r>
        <w:r w:rsidR="00AB744F">
          <w:rPr>
            <w:noProof/>
            <w:webHidden/>
          </w:rPr>
        </w:r>
        <w:r w:rsidR="00AB744F">
          <w:rPr>
            <w:noProof/>
            <w:webHidden/>
          </w:rPr>
          <w:fldChar w:fldCharType="separate"/>
        </w:r>
        <w:r w:rsidR="00AB744F">
          <w:rPr>
            <w:noProof/>
            <w:webHidden/>
          </w:rPr>
          <w:t>5</w:t>
        </w:r>
        <w:r w:rsidR="00AB744F">
          <w:rPr>
            <w:noProof/>
            <w:webHidden/>
          </w:rPr>
          <w:fldChar w:fldCharType="end"/>
        </w:r>
      </w:hyperlink>
    </w:p>
    <w:p w14:paraId="147D18AE" w14:textId="10724299" w:rsidR="00AB744F" w:rsidRDefault="002E0347">
      <w:pPr>
        <w:pStyle w:val="TOC2"/>
        <w:rPr>
          <w:rFonts w:asciiTheme="minorHAnsi" w:eastAsiaTheme="minorEastAsia" w:hAnsiTheme="minorHAnsi" w:cstheme="minorBidi"/>
          <w:b w:val="0"/>
          <w:noProof/>
          <w:sz w:val="22"/>
          <w:szCs w:val="22"/>
        </w:rPr>
      </w:pPr>
      <w:hyperlink w:anchor="_Toc166846914" w:history="1">
        <w:r w:rsidR="00AB744F" w:rsidRPr="00791A63">
          <w:rPr>
            <w:rStyle w:val="Hyperlink"/>
            <w:noProof/>
            <w:snapToGrid w:val="0"/>
          </w:rPr>
          <w:t>Section A:  Indicators for Populations of Natural Origin Fishes</w:t>
        </w:r>
        <w:r w:rsidR="00AB744F">
          <w:rPr>
            <w:noProof/>
            <w:webHidden/>
          </w:rPr>
          <w:tab/>
        </w:r>
        <w:r w:rsidR="00AB744F">
          <w:rPr>
            <w:noProof/>
            <w:webHidden/>
          </w:rPr>
          <w:fldChar w:fldCharType="begin"/>
        </w:r>
        <w:r w:rsidR="00AB744F">
          <w:rPr>
            <w:noProof/>
            <w:webHidden/>
          </w:rPr>
          <w:instrText xml:space="preserve"> PAGEREF _Toc166846914 \h </w:instrText>
        </w:r>
        <w:r w:rsidR="00AB744F">
          <w:rPr>
            <w:noProof/>
            <w:webHidden/>
          </w:rPr>
        </w:r>
        <w:r w:rsidR="00AB744F">
          <w:rPr>
            <w:noProof/>
            <w:webHidden/>
          </w:rPr>
          <w:fldChar w:fldCharType="separate"/>
        </w:r>
        <w:r w:rsidR="00AB744F">
          <w:rPr>
            <w:noProof/>
            <w:webHidden/>
          </w:rPr>
          <w:t>5</w:t>
        </w:r>
        <w:r w:rsidR="00AB744F">
          <w:rPr>
            <w:noProof/>
            <w:webHidden/>
          </w:rPr>
          <w:fldChar w:fldCharType="end"/>
        </w:r>
      </w:hyperlink>
    </w:p>
    <w:p w14:paraId="1E289877" w14:textId="47E98105" w:rsidR="00AB744F" w:rsidRDefault="002E0347">
      <w:pPr>
        <w:pStyle w:val="TOC3"/>
        <w:rPr>
          <w:rFonts w:asciiTheme="minorHAnsi" w:eastAsiaTheme="minorEastAsia" w:hAnsiTheme="minorHAnsi" w:cstheme="minorBidi"/>
          <w:noProof/>
          <w:sz w:val="22"/>
          <w:szCs w:val="22"/>
        </w:rPr>
      </w:pPr>
      <w:hyperlink w:anchor="_Toc166846915" w:history="1">
        <w:r w:rsidR="00AB744F" w:rsidRPr="00791A63">
          <w:rPr>
            <w:rStyle w:val="Hyperlink"/>
            <w:noProof/>
          </w:rPr>
          <w:t>A1.  NOSA Table</w:t>
        </w:r>
        <w:r w:rsidR="00AB744F">
          <w:rPr>
            <w:noProof/>
            <w:webHidden/>
          </w:rPr>
          <w:tab/>
        </w:r>
        <w:r w:rsidR="00AB744F">
          <w:rPr>
            <w:noProof/>
            <w:webHidden/>
          </w:rPr>
          <w:fldChar w:fldCharType="begin"/>
        </w:r>
        <w:r w:rsidR="00AB744F">
          <w:rPr>
            <w:noProof/>
            <w:webHidden/>
          </w:rPr>
          <w:instrText xml:space="preserve"> PAGEREF _Toc166846915 \h </w:instrText>
        </w:r>
        <w:r w:rsidR="00AB744F">
          <w:rPr>
            <w:noProof/>
            <w:webHidden/>
          </w:rPr>
        </w:r>
        <w:r w:rsidR="00AB744F">
          <w:rPr>
            <w:noProof/>
            <w:webHidden/>
          </w:rPr>
          <w:fldChar w:fldCharType="separate"/>
        </w:r>
        <w:r w:rsidR="00AB744F">
          <w:rPr>
            <w:noProof/>
            <w:webHidden/>
          </w:rPr>
          <w:t>5</w:t>
        </w:r>
        <w:r w:rsidR="00AB744F">
          <w:rPr>
            <w:noProof/>
            <w:webHidden/>
          </w:rPr>
          <w:fldChar w:fldCharType="end"/>
        </w:r>
      </w:hyperlink>
    </w:p>
    <w:p w14:paraId="166DCB20" w14:textId="772FD153" w:rsidR="00AB744F" w:rsidRDefault="002E0347">
      <w:pPr>
        <w:pStyle w:val="TOC3"/>
        <w:rPr>
          <w:rFonts w:asciiTheme="minorHAnsi" w:eastAsiaTheme="minorEastAsia" w:hAnsiTheme="minorHAnsi" w:cstheme="minorBidi"/>
          <w:noProof/>
          <w:sz w:val="22"/>
          <w:szCs w:val="22"/>
        </w:rPr>
      </w:pPr>
      <w:hyperlink w:anchor="_Toc166846916" w:history="1">
        <w:r w:rsidR="00AB744F" w:rsidRPr="00791A63">
          <w:rPr>
            <w:rStyle w:val="Hyperlink"/>
            <w:noProof/>
          </w:rPr>
          <w:t>A2.  SAR Table</w:t>
        </w:r>
        <w:r w:rsidR="00AB744F">
          <w:rPr>
            <w:noProof/>
            <w:webHidden/>
          </w:rPr>
          <w:tab/>
        </w:r>
        <w:r w:rsidR="00AB744F">
          <w:rPr>
            <w:noProof/>
            <w:webHidden/>
          </w:rPr>
          <w:fldChar w:fldCharType="begin"/>
        </w:r>
        <w:r w:rsidR="00AB744F">
          <w:rPr>
            <w:noProof/>
            <w:webHidden/>
          </w:rPr>
          <w:instrText xml:space="preserve"> PAGEREF _Toc166846916 \h </w:instrText>
        </w:r>
        <w:r w:rsidR="00AB744F">
          <w:rPr>
            <w:noProof/>
            <w:webHidden/>
          </w:rPr>
        </w:r>
        <w:r w:rsidR="00AB744F">
          <w:rPr>
            <w:noProof/>
            <w:webHidden/>
          </w:rPr>
          <w:fldChar w:fldCharType="separate"/>
        </w:r>
        <w:r w:rsidR="00AB744F">
          <w:rPr>
            <w:noProof/>
            <w:webHidden/>
          </w:rPr>
          <w:t>10</w:t>
        </w:r>
        <w:r w:rsidR="00AB744F">
          <w:rPr>
            <w:noProof/>
            <w:webHidden/>
          </w:rPr>
          <w:fldChar w:fldCharType="end"/>
        </w:r>
      </w:hyperlink>
    </w:p>
    <w:p w14:paraId="0D163F74" w14:textId="5655662B" w:rsidR="00AB744F" w:rsidRDefault="002E0347">
      <w:pPr>
        <w:pStyle w:val="TOC3"/>
        <w:rPr>
          <w:rFonts w:asciiTheme="minorHAnsi" w:eastAsiaTheme="minorEastAsia" w:hAnsiTheme="minorHAnsi" w:cstheme="minorBidi"/>
          <w:noProof/>
          <w:sz w:val="22"/>
          <w:szCs w:val="22"/>
        </w:rPr>
      </w:pPr>
      <w:hyperlink w:anchor="_Toc166846917" w:history="1">
        <w:r w:rsidR="00AB744F" w:rsidRPr="00791A63">
          <w:rPr>
            <w:rStyle w:val="Hyperlink"/>
            <w:noProof/>
          </w:rPr>
          <w:t>A3.  RperS Table</w:t>
        </w:r>
        <w:r w:rsidR="00AB744F">
          <w:rPr>
            <w:noProof/>
            <w:webHidden/>
          </w:rPr>
          <w:tab/>
        </w:r>
        <w:r w:rsidR="00AB744F">
          <w:rPr>
            <w:noProof/>
            <w:webHidden/>
          </w:rPr>
          <w:fldChar w:fldCharType="begin"/>
        </w:r>
        <w:r w:rsidR="00AB744F">
          <w:rPr>
            <w:noProof/>
            <w:webHidden/>
          </w:rPr>
          <w:instrText xml:space="preserve"> PAGEREF _Toc166846917 \h </w:instrText>
        </w:r>
        <w:r w:rsidR="00AB744F">
          <w:rPr>
            <w:noProof/>
            <w:webHidden/>
          </w:rPr>
        </w:r>
        <w:r w:rsidR="00AB744F">
          <w:rPr>
            <w:noProof/>
            <w:webHidden/>
          </w:rPr>
          <w:fldChar w:fldCharType="separate"/>
        </w:r>
        <w:r w:rsidR="00AB744F">
          <w:rPr>
            <w:noProof/>
            <w:webHidden/>
          </w:rPr>
          <w:t>14</w:t>
        </w:r>
        <w:r w:rsidR="00AB744F">
          <w:rPr>
            <w:noProof/>
            <w:webHidden/>
          </w:rPr>
          <w:fldChar w:fldCharType="end"/>
        </w:r>
      </w:hyperlink>
    </w:p>
    <w:p w14:paraId="298CFACA" w14:textId="0467B2DE" w:rsidR="00AB744F" w:rsidRDefault="002E0347">
      <w:pPr>
        <w:pStyle w:val="TOC3"/>
        <w:rPr>
          <w:rFonts w:asciiTheme="minorHAnsi" w:eastAsiaTheme="minorEastAsia" w:hAnsiTheme="minorHAnsi" w:cstheme="minorBidi"/>
          <w:noProof/>
          <w:sz w:val="22"/>
          <w:szCs w:val="22"/>
        </w:rPr>
      </w:pPr>
      <w:hyperlink w:anchor="_Toc166846918" w:history="1">
        <w:r w:rsidR="00AB744F" w:rsidRPr="00791A63">
          <w:rPr>
            <w:rStyle w:val="Hyperlink"/>
            <w:noProof/>
          </w:rPr>
          <w:t>A4.1.  JuvenileOutmigrants Table</w:t>
        </w:r>
        <w:r w:rsidR="00AB744F">
          <w:rPr>
            <w:noProof/>
            <w:webHidden/>
          </w:rPr>
          <w:tab/>
        </w:r>
        <w:r w:rsidR="00AB744F">
          <w:rPr>
            <w:noProof/>
            <w:webHidden/>
          </w:rPr>
          <w:fldChar w:fldCharType="begin"/>
        </w:r>
        <w:r w:rsidR="00AB744F">
          <w:rPr>
            <w:noProof/>
            <w:webHidden/>
          </w:rPr>
          <w:instrText xml:space="preserve"> PAGEREF _Toc166846918 \h </w:instrText>
        </w:r>
        <w:r w:rsidR="00AB744F">
          <w:rPr>
            <w:noProof/>
            <w:webHidden/>
          </w:rPr>
        </w:r>
        <w:r w:rsidR="00AB744F">
          <w:rPr>
            <w:noProof/>
            <w:webHidden/>
          </w:rPr>
          <w:fldChar w:fldCharType="separate"/>
        </w:r>
        <w:r w:rsidR="00AB744F">
          <w:rPr>
            <w:noProof/>
            <w:webHidden/>
          </w:rPr>
          <w:t>18</w:t>
        </w:r>
        <w:r w:rsidR="00AB744F">
          <w:rPr>
            <w:noProof/>
            <w:webHidden/>
          </w:rPr>
          <w:fldChar w:fldCharType="end"/>
        </w:r>
      </w:hyperlink>
    </w:p>
    <w:p w14:paraId="207DF352" w14:textId="448A7168" w:rsidR="00AB744F" w:rsidRDefault="002E0347">
      <w:pPr>
        <w:pStyle w:val="TOC3"/>
        <w:rPr>
          <w:rFonts w:asciiTheme="minorHAnsi" w:eastAsiaTheme="minorEastAsia" w:hAnsiTheme="minorHAnsi" w:cstheme="minorBidi"/>
          <w:noProof/>
          <w:sz w:val="22"/>
          <w:szCs w:val="22"/>
        </w:rPr>
      </w:pPr>
      <w:hyperlink w:anchor="_Toc166846919" w:history="1">
        <w:r w:rsidR="00AB744F" w:rsidRPr="00791A63">
          <w:rPr>
            <w:rStyle w:val="Hyperlink"/>
            <w:noProof/>
          </w:rPr>
          <w:t>A4.2.  JuvenileOutmigrantsDetail Table</w:t>
        </w:r>
        <w:r w:rsidR="00AB744F">
          <w:rPr>
            <w:noProof/>
            <w:webHidden/>
          </w:rPr>
          <w:tab/>
        </w:r>
        <w:r w:rsidR="00AB744F">
          <w:rPr>
            <w:noProof/>
            <w:webHidden/>
          </w:rPr>
          <w:fldChar w:fldCharType="begin"/>
        </w:r>
        <w:r w:rsidR="00AB744F">
          <w:rPr>
            <w:noProof/>
            <w:webHidden/>
          </w:rPr>
          <w:instrText xml:space="preserve"> PAGEREF _Toc166846919 \h </w:instrText>
        </w:r>
        <w:r w:rsidR="00AB744F">
          <w:rPr>
            <w:noProof/>
            <w:webHidden/>
          </w:rPr>
        </w:r>
        <w:r w:rsidR="00AB744F">
          <w:rPr>
            <w:noProof/>
            <w:webHidden/>
          </w:rPr>
          <w:fldChar w:fldCharType="separate"/>
        </w:r>
        <w:r w:rsidR="00AB744F">
          <w:rPr>
            <w:noProof/>
            <w:webHidden/>
          </w:rPr>
          <w:t>22</w:t>
        </w:r>
        <w:r w:rsidR="00AB744F">
          <w:rPr>
            <w:noProof/>
            <w:webHidden/>
          </w:rPr>
          <w:fldChar w:fldCharType="end"/>
        </w:r>
      </w:hyperlink>
    </w:p>
    <w:p w14:paraId="1AEC65C3" w14:textId="18B7782A" w:rsidR="00AB744F" w:rsidRDefault="002E0347">
      <w:pPr>
        <w:pStyle w:val="TOC3"/>
        <w:rPr>
          <w:rFonts w:asciiTheme="minorHAnsi" w:eastAsiaTheme="minorEastAsia" w:hAnsiTheme="minorHAnsi" w:cstheme="minorBidi"/>
          <w:noProof/>
          <w:sz w:val="22"/>
          <w:szCs w:val="22"/>
        </w:rPr>
      </w:pPr>
      <w:hyperlink w:anchor="_Toc166846920" w:history="1">
        <w:r w:rsidR="00AB744F" w:rsidRPr="00791A63">
          <w:rPr>
            <w:rStyle w:val="Hyperlink"/>
            <w:noProof/>
          </w:rPr>
          <w:t>A5.  PresmoltAbundance Table</w:t>
        </w:r>
        <w:r w:rsidR="00AB744F">
          <w:rPr>
            <w:noProof/>
            <w:webHidden/>
          </w:rPr>
          <w:tab/>
        </w:r>
        <w:r w:rsidR="00AB744F">
          <w:rPr>
            <w:noProof/>
            <w:webHidden/>
          </w:rPr>
          <w:fldChar w:fldCharType="begin"/>
        </w:r>
        <w:r w:rsidR="00AB744F">
          <w:rPr>
            <w:noProof/>
            <w:webHidden/>
          </w:rPr>
          <w:instrText xml:space="preserve"> PAGEREF _Toc166846920 \h </w:instrText>
        </w:r>
        <w:r w:rsidR="00AB744F">
          <w:rPr>
            <w:noProof/>
            <w:webHidden/>
          </w:rPr>
        </w:r>
        <w:r w:rsidR="00AB744F">
          <w:rPr>
            <w:noProof/>
            <w:webHidden/>
          </w:rPr>
          <w:fldChar w:fldCharType="separate"/>
        </w:r>
        <w:r w:rsidR="00AB744F">
          <w:rPr>
            <w:noProof/>
            <w:webHidden/>
          </w:rPr>
          <w:t>23</w:t>
        </w:r>
        <w:r w:rsidR="00AB744F">
          <w:rPr>
            <w:noProof/>
            <w:webHidden/>
          </w:rPr>
          <w:fldChar w:fldCharType="end"/>
        </w:r>
      </w:hyperlink>
    </w:p>
    <w:p w14:paraId="7A089C90" w14:textId="35BA80CE" w:rsidR="00AB744F" w:rsidRDefault="002E0347">
      <w:pPr>
        <w:pStyle w:val="TOC2"/>
        <w:rPr>
          <w:rFonts w:asciiTheme="minorHAnsi" w:eastAsiaTheme="minorEastAsia" w:hAnsiTheme="minorHAnsi" w:cstheme="minorBidi"/>
          <w:b w:val="0"/>
          <w:noProof/>
          <w:sz w:val="22"/>
          <w:szCs w:val="22"/>
        </w:rPr>
      </w:pPr>
      <w:hyperlink w:anchor="_Toc166846921" w:history="1">
        <w:r w:rsidR="00AB744F" w:rsidRPr="00791A63">
          <w:rPr>
            <w:rStyle w:val="Hyperlink"/>
            <w:noProof/>
            <w:snapToGrid w:val="0"/>
          </w:rPr>
          <w:t>Section B:  Indicators for Hatchery Programs and Populations of Hatchery Origin Fishes</w:t>
        </w:r>
        <w:r w:rsidR="00AB744F">
          <w:rPr>
            <w:noProof/>
            <w:webHidden/>
          </w:rPr>
          <w:tab/>
        </w:r>
        <w:r w:rsidR="00AB744F">
          <w:rPr>
            <w:noProof/>
            <w:webHidden/>
          </w:rPr>
          <w:fldChar w:fldCharType="begin"/>
        </w:r>
        <w:r w:rsidR="00AB744F">
          <w:rPr>
            <w:noProof/>
            <w:webHidden/>
          </w:rPr>
          <w:instrText xml:space="preserve"> PAGEREF _Toc166846921 \h </w:instrText>
        </w:r>
        <w:r w:rsidR="00AB744F">
          <w:rPr>
            <w:noProof/>
            <w:webHidden/>
          </w:rPr>
        </w:r>
        <w:r w:rsidR="00AB744F">
          <w:rPr>
            <w:noProof/>
            <w:webHidden/>
          </w:rPr>
          <w:fldChar w:fldCharType="separate"/>
        </w:r>
        <w:r w:rsidR="00AB744F">
          <w:rPr>
            <w:noProof/>
            <w:webHidden/>
          </w:rPr>
          <w:t>27</w:t>
        </w:r>
        <w:r w:rsidR="00AB744F">
          <w:rPr>
            <w:noProof/>
            <w:webHidden/>
          </w:rPr>
          <w:fldChar w:fldCharType="end"/>
        </w:r>
      </w:hyperlink>
    </w:p>
    <w:p w14:paraId="376B3F64" w14:textId="325A3D1C" w:rsidR="00AB744F" w:rsidRDefault="002E0347">
      <w:pPr>
        <w:pStyle w:val="TOC3"/>
        <w:rPr>
          <w:rFonts w:asciiTheme="minorHAnsi" w:eastAsiaTheme="minorEastAsia" w:hAnsiTheme="minorHAnsi" w:cstheme="minorBidi"/>
          <w:noProof/>
          <w:sz w:val="22"/>
          <w:szCs w:val="22"/>
        </w:rPr>
      </w:pPr>
      <w:hyperlink w:anchor="_Toc166846922" w:history="1">
        <w:r w:rsidR="00AB744F" w:rsidRPr="00791A63">
          <w:rPr>
            <w:rStyle w:val="Hyperlink"/>
            <w:noProof/>
          </w:rPr>
          <w:t>B1.  PNI Table</w:t>
        </w:r>
        <w:r w:rsidR="00AB744F">
          <w:rPr>
            <w:noProof/>
            <w:webHidden/>
          </w:rPr>
          <w:tab/>
        </w:r>
        <w:r w:rsidR="00AB744F">
          <w:rPr>
            <w:noProof/>
            <w:webHidden/>
          </w:rPr>
          <w:fldChar w:fldCharType="begin"/>
        </w:r>
        <w:r w:rsidR="00AB744F">
          <w:rPr>
            <w:noProof/>
            <w:webHidden/>
          </w:rPr>
          <w:instrText xml:space="preserve"> PAGEREF _Toc166846922 \h </w:instrText>
        </w:r>
        <w:r w:rsidR="00AB744F">
          <w:rPr>
            <w:noProof/>
            <w:webHidden/>
          </w:rPr>
        </w:r>
        <w:r w:rsidR="00AB744F">
          <w:rPr>
            <w:noProof/>
            <w:webHidden/>
          </w:rPr>
          <w:fldChar w:fldCharType="separate"/>
        </w:r>
        <w:r w:rsidR="00AB744F">
          <w:rPr>
            <w:noProof/>
            <w:webHidden/>
          </w:rPr>
          <w:t>27</w:t>
        </w:r>
        <w:r w:rsidR="00AB744F">
          <w:rPr>
            <w:noProof/>
            <w:webHidden/>
          </w:rPr>
          <w:fldChar w:fldCharType="end"/>
        </w:r>
      </w:hyperlink>
    </w:p>
    <w:p w14:paraId="286BBB91" w14:textId="080350D7" w:rsidR="00AB744F" w:rsidRDefault="002E0347">
      <w:pPr>
        <w:pStyle w:val="TOC1"/>
        <w:rPr>
          <w:rFonts w:asciiTheme="minorHAnsi" w:eastAsiaTheme="minorEastAsia" w:hAnsiTheme="minorHAnsi" w:cstheme="minorBidi"/>
          <w:b w:val="0"/>
          <w:noProof/>
          <w:sz w:val="22"/>
          <w:szCs w:val="22"/>
        </w:rPr>
      </w:pPr>
      <w:hyperlink w:anchor="_Toc166846923" w:history="1">
        <w:r w:rsidR="00AB744F" w:rsidRPr="00791A63">
          <w:rPr>
            <w:rStyle w:val="Hyperlink"/>
            <w:noProof/>
          </w:rPr>
          <w:t>III.  Appendices</w:t>
        </w:r>
        <w:r w:rsidR="00AB744F">
          <w:rPr>
            <w:noProof/>
            <w:webHidden/>
          </w:rPr>
          <w:tab/>
        </w:r>
        <w:r w:rsidR="00AB744F">
          <w:rPr>
            <w:noProof/>
            <w:webHidden/>
          </w:rPr>
          <w:fldChar w:fldCharType="begin"/>
        </w:r>
        <w:r w:rsidR="00AB744F">
          <w:rPr>
            <w:noProof/>
            <w:webHidden/>
          </w:rPr>
          <w:instrText xml:space="preserve"> PAGEREF _Toc166846923 \h </w:instrText>
        </w:r>
        <w:r w:rsidR="00AB744F">
          <w:rPr>
            <w:noProof/>
            <w:webHidden/>
          </w:rPr>
        </w:r>
        <w:r w:rsidR="00AB744F">
          <w:rPr>
            <w:noProof/>
            <w:webHidden/>
          </w:rPr>
          <w:fldChar w:fldCharType="separate"/>
        </w:r>
        <w:r w:rsidR="00AB744F">
          <w:rPr>
            <w:noProof/>
            <w:webHidden/>
          </w:rPr>
          <w:t>31</w:t>
        </w:r>
        <w:r w:rsidR="00AB744F">
          <w:rPr>
            <w:noProof/>
            <w:webHidden/>
          </w:rPr>
          <w:fldChar w:fldCharType="end"/>
        </w:r>
      </w:hyperlink>
    </w:p>
    <w:p w14:paraId="48077428" w14:textId="4E1B7BDE" w:rsidR="00AB744F" w:rsidRDefault="002E0347">
      <w:pPr>
        <w:pStyle w:val="TOC2"/>
        <w:rPr>
          <w:rFonts w:asciiTheme="minorHAnsi" w:eastAsiaTheme="minorEastAsia" w:hAnsiTheme="minorHAnsi" w:cstheme="minorBidi"/>
          <w:b w:val="0"/>
          <w:noProof/>
          <w:sz w:val="22"/>
          <w:szCs w:val="22"/>
        </w:rPr>
      </w:pPr>
      <w:hyperlink w:anchor="_Toc166846924" w:history="1">
        <w:r w:rsidR="00AB744F" w:rsidRPr="00791A63">
          <w:rPr>
            <w:rStyle w:val="Hyperlink"/>
            <w:noProof/>
          </w:rPr>
          <w:t>Appendix A.  Fields included in every data table by reference</w:t>
        </w:r>
        <w:r w:rsidR="00AB744F">
          <w:rPr>
            <w:noProof/>
            <w:webHidden/>
          </w:rPr>
          <w:tab/>
        </w:r>
        <w:r w:rsidR="00AB744F">
          <w:rPr>
            <w:noProof/>
            <w:webHidden/>
          </w:rPr>
          <w:fldChar w:fldCharType="begin"/>
        </w:r>
        <w:r w:rsidR="00AB744F">
          <w:rPr>
            <w:noProof/>
            <w:webHidden/>
          </w:rPr>
          <w:instrText xml:space="preserve"> PAGEREF _Toc166846924 \h </w:instrText>
        </w:r>
        <w:r w:rsidR="00AB744F">
          <w:rPr>
            <w:noProof/>
            <w:webHidden/>
          </w:rPr>
        </w:r>
        <w:r w:rsidR="00AB744F">
          <w:rPr>
            <w:noProof/>
            <w:webHidden/>
          </w:rPr>
          <w:fldChar w:fldCharType="separate"/>
        </w:r>
        <w:r w:rsidR="00AB744F">
          <w:rPr>
            <w:noProof/>
            <w:webHidden/>
          </w:rPr>
          <w:t>31</w:t>
        </w:r>
        <w:r w:rsidR="00AB744F">
          <w:rPr>
            <w:noProof/>
            <w:webHidden/>
          </w:rPr>
          <w:fldChar w:fldCharType="end"/>
        </w:r>
      </w:hyperlink>
    </w:p>
    <w:p w14:paraId="60FFEB23" w14:textId="5F9AF3CC" w:rsidR="00AB744F" w:rsidRDefault="002E0347">
      <w:pPr>
        <w:pStyle w:val="TOC2"/>
        <w:rPr>
          <w:rFonts w:asciiTheme="minorHAnsi" w:eastAsiaTheme="minorEastAsia" w:hAnsiTheme="minorHAnsi" w:cstheme="minorBidi"/>
          <w:b w:val="0"/>
          <w:noProof/>
          <w:sz w:val="22"/>
          <w:szCs w:val="22"/>
        </w:rPr>
      </w:pPr>
      <w:hyperlink w:anchor="_Toc166846925" w:history="1">
        <w:r w:rsidR="00AB744F" w:rsidRPr="00791A63">
          <w:rPr>
            <w:rStyle w:val="Hyperlink"/>
            <w:noProof/>
          </w:rPr>
          <w:t>Appendix B.  Glossary</w:t>
        </w:r>
        <w:r w:rsidR="00AB744F">
          <w:rPr>
            <w:noProof/>
            <w:webHidden/>
          </w:rPr>
          <w:tab/>
        </w:r>
        <w:r w:rsidR="00AB744F">
          <w:rPr>
            <w:noProof/>
            <w:webHidden/>
          </w:rPr>
          <w:fldChar w:fldCharType="begin"/>
        </w:r>
        <w:r w:rsidR="00AB744F">
          <w:rPr>
            <w:noProof/>
            <w:webHidden/>
          </w:rPr>
          <w:instrText xml:space="preserve"> PAGEREF _Toc166846925 \h </w:instrText>
        </w:r>
        <w:r w:rsidR="00AB744F">
          <w:rPr>
            <w:noProof/>
            <w:webHidden/>
          </w:rPr>
        </w:r>
        <w:r w:rsidR="00AB744F">
          <w:rPr>
            <w:noProof/>
            <w:webHidden/>
          </w:rPr>
          <w:fldChar w:fldCharType="separate"/>
        </w:r>
        <w:r w:rsidR="00AB744F">
          <w:rPr>
            <w:noProof/>
            <w:webHidden/>
          </w:rPr>
          <w:t>31</w:t>
        </w:r>
        <w:r w:rsidR="00AB744F">
          <w:rPr>
            <w:noProof/>
            <w:webHidden/>
          </w:rPr>
          <w:fldChar w:fldCharType="end"/>
        </w:r>
      </w:hyperlink>
    </w:p>
    <w:p w14:paraId="54EC77ED" w14:textId="1192DBD0" w:rsidR="00AB744F" w:rsidRDefault="002E0347">
      <w:pPr>
        <w:pStyle w:val="TOC2"/>
        <w:rPr>
          <w:rFonts w:asciiTheme="minorHAnsi" w:eastAsiaTheme="minorEastAsia" w:hAnsiTheme="minorHAnsi" w:cstheme="minorBidi"/>
          <w:b w:val="0"/>
          <w:noProof/>
          <w:sz w:val="22"/>
          <w:szCs w:val="22"/>
        </w:rPr>
      </w:pPr>
      <w:hyperlink w:anchor="_Toc166846926" w:history="1">
        <w:r w:rsidR="00AB744F" w:rsidRPr="00791A63">
          <w:rPr>
            <w:rStyle w:val="Hyperlink"/>
            <w:noProof/>
          </w:rPr>
          <w:t>Appendix C.  Defining New Populations and "Superpopulations"</w:t>
        </w:r>
        <w:r w:rsidR="00AB744F">
          <w:rPr>
            <w:noProof/>
            <w:webHidden/>
          </w:rPr>
          <w:tab/>
        </w:r>
        <w:r w:rsidR="00AB744F">
          <w:rPr>
            <w:noProof/>
            <w:webHidden/>
          </w:rPr>
          <w:fldChar w:fldCharType="begin"/>
        </w:r>
        <w:r w:rsidR="00AB744F">
          <w:rPr>
            <w:noProof/>
            <w:webHidden/>
          </w:rPr>
          <w:instrText xml:space="preserve"> PAGEREF _Toc166846926 \h </w:instrText>
        </w:r>
        <w:r w:rsidR="00AB744F">
          <w:rPr>
            <w:noProof/>
            <w:webHidden/>
          </w:rPr>
        </w:r>
        <w:r w:rsidR="00AB744F">
          <w:rPr>
            <w:noProof/>
            <w:webHidden/>
          </w:rPr>
          <w:fldChar w:fldCharType="separate"/>
        </w:r>
        <w:r w:rsidR="00AB744F">
          <w:rPr>
            <w:noProof/>
            <w:webHidden/>
          </w:rPr>
          <w:t>34</w:t>
        </w:r>
        <w:r w:rsidR="00AB744F">
          <w:rPr>
            <w:noProof/>
            <w:webHidden/>
          </w:rPr>
          <w:fldChar w:fldCharType="end"/>
        </w:r>
      </w:hyperlink>
    </w:p>
    <w:p w14:paraId="0EC1B39D" w14:textId="1666DE16" w:rsidR="00AB744F" w:rsidRDefault="002E0347">
      <w:pPr>
        <w:pStyle w:val="TOC3"/>
        <w:rPr>
          <w:rFonts w:asciiTheme="minorHAnsi" w:eastAsiaTheme="minorEastAsia" w:hAnsiTheme="minorHAnsi" w:cstheme="minorBidi"/>
          <w:noProof/>
          <w:sz w:val="22"/>
          <w:szCs w:val="22"/>
        </w:rPr>
      </w:pPr>
      <w:hyperlink w:anchor="_Toc166846927" w:history="1">
        <w:r w:rsidR="00AB744F" w:rsidRPr="00791A63">
          <w:rPr>
            <w:rStyle w:val="Hyperlink"/>
            <w:noProof/>
          </w:rPr>
          <w:t>Table C1.  Populations Table</w:t>
        </w:r>
        <w:r w:rsidR="00AB744F">
          <w:rPr>
            <w:noProof/>
            <w:webHidden/>
          </w:rPr>
          <w:tab/>
        </w:r>
        <w:r w:rsidR="00AB744F">
          <w:rPr>
            <w:noProof/>
            <w:webHidden/>
          </w:rPr>
          <w:fldChar w:fldCharType="begin"/>
        </w:r>
        <w:r w:rsidR="00AB744F">
          <w:rPr>
            <w:noProof/>
            <w:webHidden/>
          </w:rPr>
          <w:instrText xml:space="preserve"> PAGEREF _Toc166846927 \h </w:instrText>
        </w:r>
        <w:r w:rsidR="00AB744F">
          <w:rPr>
            <w:noProof/>
            <w:webHidden/>
          </w:rPr>
        </w:r>
        <w:r w:rsidR="00AB744F">
          <w:rPr>
            <w:noProof/>
            <w:webHidden/>
          </w:rPr>
          <w:fldChar w:fldCharType="separate"/>
        </w:r>
        <w:r w:rsidR="00AB744F">
          <w:rPr>
            <w:noProof/>
            <w:webHidden/>
          </w:rPr>
          <w:t>35</w:t>
        </w:r>
        <w:r w:rsidR="00AB744F">
          <w:rPr>
            <w:noProof/>
            <w:webHidden/>
          </w:rPr>
          <w:fldChar w:fldCharType="end"/>
        </w:r>
      </w:hyperlink>
    </w:p>
    <w:p w14:paraId="381452D2" w14:textId="7D9BEF3F" w:rsidR="00AB744F" w:rsidRDefault="002E0347">
      <w:pPr>
        <w:pStyle w:val="TOC3"/>
        <w:rPr>
          <w:rFonts w:asciiTheme="minorHAnsi" w:eastAsiaTheme="minorEastAsia" w:hAnsiTheme="minorHAnsi" w:cstheme="minorBidi"/>
          <w:noProof/>
          <w:sz w:val="22"/>
          <w:szCs w:val="22"/>
        </w:rPr>
      </w:pPr>
      <w:hyperlink w:anchor="_Toc166846928" w:history="1">
        <w:r w:rsidR="00AB744F" w:rsidRPr="00791A63">
          <w:rPr>
            <w:rStyle w:val="Hyperlink"/>
            <w:noProof/>
          </w:rPr>
          <w:t>Table C2.  SuperPopulations Table</w:t>
        </w:r>
        <w:r w:rsidR="00AB744F">
          <w:rPr>
            <w:noProof/>
            <w:webHidden/>
          </w:rPr>
          <w:tab/>
        </w:r>
        <w:r w:rsidR="00AB744F">
          <w:rPr>
            <w:noProof/>
            <w:webHidden/>
          </w:rPr>
          <w:fldChar w:fldCharType="begin"/>
        </w:r>
        <w:r w:rsidR="00AB744F">
          <w:rPr>
            <w:noProof/>
            <w:webHidden/>
          </w:rPr>
          <w:instrText xml:space="preserve"> PAGEREF _Toc166846928 \h </w:instrText>
        </w:r>
        <w:r w:rsidR="00AB744F">
          <w:rPr>
            <w:noProof/>
            <w:webHidden/>
          </w:rPr>
        </w:r>
        <w:r w:rsidR="00AB744F">
          <w:rPr>
            <w:noProof/>
            <w:webHidden/>
          </w:rPr>
          <w:fldChar w:fldCharType="separate"/>
        </w:r>
        <w:r w:rsidR="00AB744F">
          <w:rPr>
            <w:noProof/>
            <w:webHidden/>
          </w:rPr>
          <w:t>37</w:t>
        </w:r>
        <w:r w:rsidR="00AB744F">
          <w:rPr>
            <w:noProof/>
            <w:webHidden/>
          </w:rPr>
          <w:fldChar w:fldCharType="end"/>
        </w:r>
      </w:hyperlink>
    </w:p>
    <w:p w14:paraId="7EBA1262" w14:textId="0D47C773" w:rsidR="00AB744F" w:rsidRDefault="002E0347">
      <w:pPr>
        <w:pStyle w:val="TOC2"/>
        <w:rPr>
          <w:rFonts w:asciiTheme="minorHAnsi" w:eastAsiaTheme="minorEastAsia" w:hAnsiTheme="minorHAnsi" w:cstheme="minorBidi"/>
          <w:b w:val="0"/>
          <w:noProof/>
          <w:sz w:val="22"/>
          <w:szCs w:val="22"/>
        </w:rPr>
      </w:pPr>
      <w:hyperlink w:anchor="_Toc166846929" w:history="1">
        <w:r w:rsidR="00AB744F" w:rsidRPr="00791A63">
          <w:rPr>
            <w:rStyle w:val="Hyperlink"/>
            <w:noProof/>
          </w:rPr>
          <w:t>Appendix D.  NOSA/Escapement Decision Tree</w:t>
        </w:r>
        <w:r w:rsidR="00AB744F">
          <w:rPr>
            <w:noProof/>
            <w:webHidden/>
          </w:rPr>
          <w:tab/>
        </w:r>
        <w:r w:rsidR="00AB744F">
          <w:rPr>
            <w:noProof/>
            <w:webHidden/>
          </w:rPr>
          <w:fldChar w:fldCharType="begin"/>
        </w:r>
        <w:r w:rsidR="00AB744F">
          <w:rPr>
            <w:noProof/>
            <w:webHidden/>
          </w:rPr>
          <w:instrText xml:space="preserve"> PAGEREF _Toc166846929 \h </w:instrText>
        </w:r>
        <w:r w:rsidR="00AB744F">
          <w:rPr>
            <w:noProof/>
            <w:webHidden/>
          </w:rPr>
        </w:r>
        <w:r w:rsidR="00AB744F">
          <w:rPr>
            <w:noProof/>
            <w:webHidden/>
          </w:rPr>
          <w:fldChar w:fldCharType="separate"/>
        </w:r>
        <w:r w:rsidR="00AB744F">
          <w:rPr>
            <w:noProof/>
            <w:webHidden/>
          </w:rPr>
          <w:t>38</w:t>
        </w:r>
        <w:r w:rsidR="00AB744F">
          <w:rPr>
            <w:noProof/>
            <w:webHidden/>
          </w:rPr>
          <w:fldChar w:fldCharType="end"/>
        </w:r>
      </w:hyperlink>
    </w:p>
    <w:p w14:paraId="43604079" w14:textId="22BEE4DB" w:rsidR="00AB744F" w:rsidRDefault="002E0347">
      <w:pPr>
        <w:pStyle w:val="TOC2"/>
        <w:rPr>
          <w:rFonts w:asciiTheme="minorHAnsi" w:eastAsiaTheme="minorEastAsia" w:hAnsiTheme="minorHAnsi" w:cstheme="minorBidi"/>
          <w:b w:val="0"/>
          <w:noProof/>
          <w:sz w:val="22"/>
          <w:szCs w:val="22"/>
        </w:rPr>
      </w:pPr>
      <w:hyperlink w:anchor="_Toc166846930" w:history="1">
        <w:r w:rsidR="00AB744F" w:rsidRPr="00791A63">
          <w:rPr>
            <w:rStyle w:val="Hyperlink"/>
            <w:noProof/>
          </w:rPr>
          <w:t>Appendix E.  An Explanation of the Term "Smolt Equivalents" As Used By the Coordinated Assessments Partnership</w:t>
        </w:r>
        <w:r w:rsidR="00AB744F">
          <w:rPr>
            <w:noProof/>
            <w:webHidden/>
          </w:rPr>
          <w:tab/>
        </w:r>
        <w:r w:rsidR="00AB744F">
          <w:rPr>
            <w:noProof/>
            <w:webHidden/>
          </w:rPr>
          <w:fldChar w:fldCharType="begin"/>
        </w:r>
        <w:r w:rsidR="00AB744F">
          <w:rPr>
            <w:noProof/>
            <w:webHidden/>
          </w:rPr>
          <w:instrText xml:space="preserve"> PAGEREF _Toc166846930 \h </w:instrText>
        </w:r>
        <w:r w:rsidR="00AB744F">
          <w:rPr>
            <w:noProof/>
            <w:webHidden/>
          </w:rPr>
        </w:r>
        <w:r w:rsidR="00AB744F">
          <w:rPr>
            <w:noProof/>
            <w:webHidden/>
          </w:rPr>
          <w:fldChar w:fldCharType="separate"/>
        </w:r>
        <w:r w:rsidR="00AB744F">
          <w:rPr>
            <w:noProof/>
            <w:webHidden/>
          </w:rPr>
          <w:t>39</w:t>
        </w:r>
        <w:r w:rsidR="00AB744F">
          <w:rPr>
            <w:noProof/>
            <w:webHidden/>
          </w:rPr>
          <w:fldChar w:fldCharType="end"/>
        </w:r>
      </w:hyperlink>
    </w:p>
    <w:p w14:paraId="5E9639FF" w14:textId="6A2CC6AD" w:rsidR="00AB744F" w:rsidRDefault="002E0347">
      <w:pPr>
        <w:pStyle w:val="TOC2"/>
        <w:rPr>
          <w:rFonts w:asciiTheme="minorHAnsi" w:eastAsiaTheme="minorEastAsia" w:hAnsiTheme="minorHAnsi" w:cstheme="minorBidi"/>
          <w:b w:val="0"/>
          <w:noProof/>
          <w:sz w:val="22"/>
          <w:szCs w:val="22"/>
        </w:rPr>
      </w:pPr>
      <w:hyperlink w:anchor="_Toc166846931" w:history="1">
        <w:r w:rsidR="00AB744F" w:rsidRPr="00791A63">
          <w:rPr>
            <w:rStyle w:val="Hyperlink"/>
            <w:noProof/>
          </w:rPr>
          <w:t>Appendix F.  Data Types Used in the Data Tables</w:t>
        </w:r>
        <w:r w:rsidR="00AB744F">
          <w:rPr>
            <w:noProof/>
            <w:webHidden/>
          </w:rPr>
          <w:tab/>
        </w:r>
        <w:r w:rsidR="00AB744F">
          <w:rPr>
            <w:noProof/>
            <w:webHidden/>
          </w:rPr>
          <w:fldChar w:fldCharType="begin"/>
        </w:r>
        <w:r w:rsidR="00AB744F">
          <w:rPr>
            <w:noProof/>
            <w:webHidden/>
          </w:rPr>
          <w:instrText xml:space="preserve"> PAGEREF _Toc166846931 \h </w:instrText>
        </w:r>
        <w:r w:rsidR="00AB744F">
          <w:rPr>
            <w:noProof/>
            <w:webHidden/>
          </w:rPr>
        </w:r>
        <w:r w:rsidR="00AB744F">
          <w:rPr>
            <w:noProof/>
            <w:webHidden/>
          </w:rPr>
          <w:fldChar w:fldCharType="separate"/>
        </w:r>
        <w:r w:rsidR="00AB744F">
          <w:rPr>
            <w:noProof/>
            <w:webHidden/>
          </w:rPr>
          <w:t>41</w:t>
        </w:r>
        <w:r w:rsidR="00AB744F">
          <w:rPr>
            <w:noProof/>
            <w:webHidden/>
          </w:rPr>
          <w:fldChar w:fldCharType="end"/>
        </w:r>
      </w:hyperlink>
    </w:p>
    <w:p w14:paraId="08362836" w14:textId="3130B03D" w:rsidR="002C77CA" w:rsidRDefault="002C77CA" w:rsidP="00C00E60">
      <w:pPr>
        <w:pStyle w:val="TOC3"/>
        <w:spacing w:line="360" w:lineRule="auto"/>
        <w:sectPr w:rsidR="002C77CA">
          <w:type w:val="continuous"/>
          <w:pgSz w:w="15840" w:h="12240" w:orient="landscape" w:code="1"/>
          <w:pgMar w:top="1440" w:right="720" w:bottom="1440" w:left="720" w:header="0" w:footer="720" w:gutter="0"/>
          <w:paperSrc w:first="21582" w:other="21582"/>
          <w:cols w:num="2" w:space="288"/>
          <w:titlePg/>
        </w:sectPr>
      </w:pPr>
      <w:r>
        <w:fldChar w:fldCharType="end"/>
      </w:r>
    </w:p>
    <w:p w14:paraId="20B14CBA" w14:textId="77777777" w:rsidR="002C77CA" w:rsidRDefault="002C77CA">
      <w:pPr>
        <w:pStyle w:val="Heading1"/>
      </w:pPr>
      <w:r>
        <w:rPr>
          <w:bCs/>
        </w:rPr>
        <w:br w:type="page"/>
      </w:r>
      <w:bookmarkStart w:id="37" w:name="_Toc323717041"/>
      <w:bookmarkStart w:id="38" w:name="_Toc324924899"/>
      <w:bookmarkStart w:id="39" w:name="_Toc324925794"/>
      <w:bookmarkStart w:id="40" w:name="_Toc325793613"/>
      <w:bookmarkStart w:id="41" w:name="_Toc325793818"/>
      <w:bookmarkStart w:id="42" w:name="_Toc353674278"/>
      <w:bookmarkStart w:id="43" w:name="_Toc353674315"/>
      <w:bookmarkStart w:id="44" w:name="_Toc353674634"/>
      <w:bookmarkStart w:id="45" w:name="_Toc54168257"/>
      <w:bookmarkStart w:id="46" w:name="_Toc55028255"/>
      <w:bookmarkStart w:id="47" w:name="_Toc55029308"/>
      <w:bookmarkStart w:id="48" w:name="_Toc55029416"/>
      <w:bookmarkStart w:id="49" w:name="_Toc55031659"/>
      <w:bookmarkStart w:id="50" w:name="_Toc166846912"/>
      <w:r>
        <w:lastRenderedPageBreak/>
        <w:t>I.  Introduction</w:t>
      </w:r>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D93C62" w14:textId="77777777" w:rsidR="002C77CA" w:rsidRDefault="002C77CA"/>
    <w:p w14:paraId="44EE5A03" w14:textId="28F5F6CF" w:rsidR="00C66C57" w:rsidRDefault="000536B4" w:rsidP="00C66C57">
      <w:r>
        <w:t>This document</w:t>
      </w:r>
      <w:del w:id="51" w:author="Mike Banach" w:date="2023-11-20T15:18:00Z">
        <w:r w:rsidDel="006F5EB3">
          <w:delText xml:space="preserve"> contains the </w:delText>
        </w:r>
        <w:r w:rsidR="008D5DDE" w:rsidDel="006F5EB3">
          <w:delText>Coordinated Assessments</w:delText>
        </w:r>
      </w:del>
      <w:r w:rsidR="008D5DDE">
        <w:t xml:space="preserve"> </w:t>
      </w:r>
      <w:del w:id="52" w:author="Mike Banach" w:date="2023-11-20T15:18:00Z">
        <w:r w:rsidR="008D5DDE" w:rsidDel="006F5EB3">
          <w:delText>D</w:delText>
        </w:r>
      </w:del>
      <w:ins w:id="53" w:author="Mike Banach" w:date="2023-11-20T15:18:00Z">
        <w:r w:rsidR="006F5EB3">
          <w:t>d</w:t>
        </w:r>
      </w:ins>
      <w:r w:rsidR="008D5DDE">
        <w:t xml:space="preserve">ata </w:t>
      </w:r>
      <w:del w:id="54" w:author="Mike Banach" w:date="2023-11-20T15:18:00Z">
        <w:r w:rsidR="008D5DDE" w:rsidDel="006F5EB3">
          <w:delText>E</w:delText>
        </w:r>
      </w:del>
      <w:ins w:id="55" w:author="Mike Banach" w:date="2023-11-20T15:18:00Z">
        <w:r w:rsidR="006F5EB3">
          <w:t>e</w:t>
        </w:r>
      </w:ins>
      <w:r w:rsidR="008D5DDE">
        <w:t xml:space="preserve">xchange </w:t>
      </w:r>
      <w:del w:id="56" w:author="Mike Banach" w:date="2023-11-20T15:18:00Z">
        <w:r w:rsidR="004744CB" w:rsidDel="006F5EB3">
          <w:delText>S</w:delText>
        </w:r>
      </w:del>
      <w:ins w:id="57" w:author="Mike Banach" w:date="2023-11-20T15:18:00Z">
        <w:r w:rsidR="006F5EB3">
          <w:t>s</w:t>
        </w:r>
      </w:ins>
      <w:r w:rsidR="004744CB">
        <w:t>tandard</w:t>
      </w:r>
      <w:ins w:id="58" w:author="Mike Banach" w:date="2020-09-16T12:49:00Z">
        <w:r w:rsidR="00397E2B">
          <w:t>s</w:t>
        </w:r>
      </w:ins>
      <w:ins w:id="59" w:author="Mike Banach" w:date="2023-11-20T15:18:00Z">
        <w:r w:rsidR="006F5EB3">
          <w:t xml:space="preserve"> for the Coordinated Assessments high level indicators</w:t>
        </w:r>
      </w:ins>
      <w:r w:rsidR="008D5DDE">
        <w:t>.</w:t>
      </w:r>
      <w:r w:rsidR="00C66C57">
        <w:t xml:space="preserve">  </w:t>
      </w:r>
      <w:r w:rsidR="00052D69">
        <w:t xml:space="preserve">It includes </w:t>
      </w:r>
      <w:r w:rsidR="00C66C57">
        <w:t>1) the names and purposes of tables, 2) relationships among tables, and 3) the names, purposes, and properties of fields within tables.  Th</w:t>
      </w:r>
      <w:ins w:id="60" w:author="Mike Banach" w:date="2021-08-27T13:08:00Z">
        <w:r w:rsidR="007354FC">
          <w:t>ese</w:t>
        </w:r>
      </w:ins>
      <w:del w:id="61" w:author="Mike Banach" w:date="2021-08-27T13:08:00Z">
        <w:r w:rsidR="00C66C57" w:rsidDel="007354FC">
          <w:delText>is</w:delText>
        </w:r>
      </w:del>
      <w:r w:rsidR="00C66C57">
        <w:t xml:space="preserve"> data exchange standard</w:t>
      </w:r>
      <w:ins w:id="62" w:author="Mike Banach" w:date="2020-09-16T12:49:00Z">
        <w:r w:rsidR="00397E2B">
          <w:t>s</w:t>
        </w:r>
      </w:ins>
      <w:r w:rsidR="00C66C57">
        <w:t xml:space="preserve"> w</w:t>
      </w:r>
      <w:del w:id="63" w:author="Mike Banach" w:date="2020-09-16T12:49:00Z">
        <w:r w:rsidR="00C66C57" w:rsidDel="00397E2B">
          <w:delText>as</w:delText>
        </w:r>
      </w:del>
      <w:ins w:id="64" w:author="Mike Banach" w:date="2020-09-16T12:49:00Z">
        <w:r w:rsidR="00397E2B">
          <w:t>ere</w:t>
        </w:r>
      </w:ins>
      <w:r w:rsidR="00C66C57">
        <w:t xml:space="preserve"> created by </w:t>
      </w:r>
      <w:r w:rsidR="00B05819">
        <w:t>Pacific Northwest</w:t>
      </w:r>
      <w:r w:rsidR="004F16ED">
        <w:t xml:space="preserve"> </w:t>
      </w:r>
      <w:r w:rsidR="00B05819">
        <w:t xml:space="preserve">United States </w:t>
      </w:r>
      <w:r w:rsidR="00C66C57">
        <w:t xml:space="preserve">representatives from state and federal and tribal fisheries management and regulatory agencies, private consultants, and </w:t>
      </w:r>
      <w:r w:rsidR="00B05819">
        <w:t>federal funding agencies</w:t>
      </w:r>
      <w:r w:rsidR="00C66C57">
        <w:t>.</w:t>
      </w:r>
      <w:ins w:id="65" w:author="Mike Banach" w:date="2023-08-31T16:08:00Z">
        <w:r w:rsidR="006E39F0" w:rsidRPr="006E39F0">
          <w:t xml:space="preserve">  These standards become effective no earlier than two months after the approval date.</w:t>
        </w:r>
      </w:ins>
    </w:p>
    <w:p w14:paraId="06FFF9D6" w14:textId="000F2846" w:rsidR="00C66C57" w:rsidRDefault="00C66C57" w:rsidP="00C66C57">
      <w:pPr>
        <w:rPr>
          <w:ins w:id="66" w:author="Mike Banach" w:date="2023-08-31T14:32:00Z"/>
        </w:rPr>
      </w:pPr>
    </w:p>
    <w:p w14:paraId="6088AF9D" w14:textId="2285243B" w:rsidR="00F22724" w:rsidRDefault="00F22724" w:rsidP="00C66C57">
      <w:pPr>
        <w:rPr>
          <w:ins w:id="67" w:author="Mike Banach" w:date="2023-08-31T14:32:00Z"/>
        </w:rPr>
      </w:pPr>
      <w:ins w:id="68" w:author="Mike Banach" w:date="2023-08-31T14:32:00Z">
        <w:r>
          <w:t>T</w:t>
        </w:r>
        <w:r w:rsidRPr="00F22724">
          <w:t>hese standards describe in detail the data items (fields), data types, and coding conventions for the various tables containing data submitted to the regional database by participating agencies and tribes.  The standards apply to data submitted on or after the effective date shown on the title page of this document; adoption of the standards generally does not dictate resubmittal of data already in the regional database in order to bring existing data into the new standard.  These exchange standards do not necessarily represent the final data structure of the data in the regional system, nor do they represent a comprehensive data dictionary for all data contained in the system.  Rather, t</w:t>
        </w:r>
      </w:ins>
      <w:ins w:id="69" w:author="Mike Banach" w:date="2023-08-31T14:39:00Z">
        <w:r w:rsidR="004A191A">
          <w:t>hey</w:t>
        </w:r>
      </w:ins>
      <w:ins w:id="70" w:author="Mike Banach" w:date="2023-08-31T14:32:00Z">
        <w:r w:rsidRPr="00F22724">
          <w:t xml:space="preserve"> provide a standardized </w:t>
        </w:r>
      </w:ins>
      <w:ins w:id="71" w:author="Mike Banach" w:date="2023-08-31T14:40:00Z">
        <w:r w:rsidR="004A191A">
          <w:t>data structure</w:t>
        </w:r>
      </w:ins>
      <w:ins w:id="72" w:author="Mike Banach" w:date="2023-08-31T14:32:00Z">
        <w:r w:rsidRPr="00F22724">
          <w:t xml:space="preserve"> for shar</w:t>
        </w:r>
      </w:ins>
      <w:ins w:id="73" w:author="Mike Banach" w:date="2023-08-31T14:40:00Z">
        <w:r w:rsidR="004A191A">
          <w:t>ing</w:t>
        </w:r>
      </w:ins>
      <w:ins w:id="74" w:author="Mike Banach" w:date="2023-08-31T14:32:00Z">
        <w:r w:rsidRPr="00F22724">
          <w:t xml:space="preserve"> data at a regional level.</w:t>
        </w:r>
      </w:ins>
    </w:p>
    <w:p w14:paraId="73827251" w14:textId="77777777" w:rsidR="00F22724" w:rsidRDefault="00F22724" w:rsidP="00C66C57"/>
    <w:p w14:paraId="25204AEE" w14:textId="26515904" w:rsidR="00C66C57" w:rsidRDefault="00C66C57" w:rsidP="00C66C57">
      <w:r>
        <w:t>Th</w:t>
      </w:r>
      <w:r w:rsidR="00784592">
        <w:t xml:space="preserve">is document </w:t>
      </w:r>
      <w:r>
        <w:t>has three main divisions:  this introduction; the</w:t>
      </w:r>
      <w:r w:rsidR="00784592">
        <w:t xml:space="preserve"> descriptions of the data tables; </w:t>
      </w:r>
      <w:r>
        <w:t>and appendices.</w:t>
      </w:r>
      <w:r w:rsidR="00784592">
        <w:t xml:space="preserve">  </w:t>
      </w:r>
      <w:r>
        <w:t xml:space="preserve">Sections within the data </w:t>
      </w:r>
      <w:r w:rsidR="00784592">
        <w:t>tabl</w:t>
      </w:r>
      <w:r w:rsidR="00FD1DAF">
        <w:t xml:space="preserve">es </w:t>
      </w:r>
      <w:r>
        <w:t>division describe</w:t>
      </w:r>
      <w:r w:rsidR="00784592">
        <w:t xml:space="preserve"> </w:t>
      </w:r>
      <w:r w:rsidR="00FD1DAF">
        <w:t>tables that have</w:t>
      </w:r>
      <w:r>
        <w:t xml:space="preserve"> a common theme:  the first section contains the tables</w:t>
      </w:r>
      <w:r w:rsidR="004736B1">
        <w:t xml:space="preserve"> for indicators meant to characterize the status of naturally-spawning fish populations</w:t>
      </w:r>
      <w:r>
        <w:t xml:space="preserve">; the second section contains </w:t>
      </w:r>
      <w:r w:rsidR="004736B1">
        <w:t xml:space="preserve">the </w:t>
      </w:r>
      <w:r>
        <w:t>tables</w:t>
      </w:r>
      <w:r w:rsidR="004736B1">
        <w:t xml:space="preserve"> meant to characterize the success of hatchery programs</w:t>
      </w:r>
      <w:r w:rsidR="00866605">
        <w:t xml:space="preserve"> and the status of hatchery populations</w:t>
      </w:r>
      <w:r w:rsidR="004736B1">
        <w:t>.</w:t>
      </w:r>
    </w:p>
    <w:p w14:paraId="62E74B2D" w14:textId="77777777" w:rsidR="00C66C57" w:rsidRDefault="00C66C57" w:rsidP="00C66C57"/>
    <w:p w14:paraId="633FAF56" w14:textId="595954CD" w:rsidR="006D2948" w:rsidRDefault="00C66C57" w:rsidP="00C66C57">
      <w:pPr>
        <w:rPr>
          <w:ins w:id="75" w:author="Mike Banach" w:date="2023-08-31T14:05:00Z"/>
        </w:rPr>
      </w:pPr>
      <w:r>
        <w:t xml:space="preserve">The </w:t>
      </w:r>
      <w:r w:rsidRPr="007939F6">
        <w:rPr>
          <w:u w:val="single"/>
        </w:rPr>
        <w:t>tables in this document</w:t>
      </w:r>
      <w:r w:rsidR="00743AE7">
        <w:t xml:space="preserve"> represent </w:t>
      </w:r>
      <w:r w:rsidR="00743AE7" w:rsidRPr="007939F6">
        <w:rPr>
          <w:u w:val="single"/>
        </w:rPr>
        <w:t>data tables in a computer file</w:t>
      </w:r>
      <w:r w:rsidR="00743AE7">
        <w:t>.  The tables in this document</w:t>
      </w:r>
      <w:r>
        <w:t xml:space="preserve"> are comprised of 4 columns</w:t>
      </w:r>
      <w:del w:id="76" w:author="Mike Banach" w:date="2023-08-31T14:32:00Z">
        <w:r w:rsidDel="00F22724">
          <w:delText>.</w:delText>
        </w:r>
      </w:del>
      <w:ins w:id="77" w:author="Mike Banach" w:date="2023-08-31T14:32:00Z">
        <w:r w:rsidR="00F22724">
          <w:t>:</w:t>
        </w:r>
      </w:ins>
    </w:p>
    <w:p w14:paraId="5A5E6317" w14:textId="39593A54" w:rsidR="006D2948" w:rsidRDefault="006D2948" w:rsidP="00EC2045">
      <w:pPr>
        <w:pStyle w:val="ListParagraph"/>
        <w:numPr>
          <w:ilvl w:val="0"/>
          <w:numId w:val="52"/>
        </w:numPr>
        <w:rPr>
          <w:ins w:id="78" w:author="Mike Banach" w:date="2023-08-31T14:05:00Z"/>
        </w:rPr>
      </w:pPr>
      <w:ins w:id="79" w:author="Mike Banach" w:date="2023-08-31T14:05:00Z">
        <w:r>
          <w:t>Field Name</w:t>
        </w:r>
      </w:ins>
    </w:p>
    <w:p w14:paraId="2F1F7F82" w14:textId="3A7D110C" w:rsidR="006D2948" w:rsidRDefault="006D2948" w:rsidP="00EC2045">
      <w:pPr>
        <w:pStyle w:val="ListParagraph"/>
        <w:numPr>
          <w:ilvl w:val="0"/>
          <w:numId w:val="52"/>
        </w:numPr>
        <w:rPr>
          <w:ins w:id="80" w:author="Mike Banach" w:date="2023-08-31T14:05:00Z"/>
        </w:rPr>
      </w:pPr>
      <w:ins w:id="81" w:author="Mike Banach" w:date="2023-08-31T14:05:00Z">
        <w:r>
          <w:t>Field Description</w:t>
        </w:r>
      </w:ins>
    </w:p>
    <w:p w14:paraId="6B03CE67" w14:textId="21D9DEF6" w:rsidR="006D2948" w:rsidRDefault="006D2948" w:rsidP="00EC2045">
      <w:pPr>
        <w:pStyle w:val="ListParagraph"/>
        <w:numPr>
          <w:ilvl w:val="0"/>
          <w:numId w:val="52"/>
        </w:numPr>
        <w:rPr>
          <w:ins w:id="82" w:author="Mike Banach" w:date="2023-08-31T14:05:00Z"/>
        </w:rPr>
      </w:pPr>
      <w:ins w:id="83" w:author="Mike Banach" w:date="2023-08-31T14:05:00Z">
        <w:r>
          <w:t>Data Type</w:t>
        </w:r>
      </w:ins>
    </w:p>
    <w:p w14:paraId="3E4B375E" w14:textId="382E3C62" w:rsidR="006D2948" w:rsidRDefault="006D2948" w:rsidP="00EC2045">
      <w:pPr>
        <w:pStyle w:val="ListParagraph"/>
        <w:numPr>
          <w:ilvl w:val="0"/>
          <w:numId w:val="52"/>
        </w:numPr>
        <w:rPr>
          <w:ins w:id="84" w:author="Mike Banach" w:date="2023-08-31T14:05:00Z"/>
        </w:rPr>
      </w:pPr>
      <w:ins w:id="85" w:author="Mike Banach" w:date="2023-08-31T14:05:00Z">
        <w:r>
          <w:t>Codes/Conventions</w:t>
        </w:r>
      </w:ins>
    </w:p>
    <w:p w14:paraId="4C0C14DD" w14:textId="560F7CA0" w:rsidR="006D2948" w:rsidRDefault="006D2948" w:rsidP="00C66C57">
      <w:pPr>
        <w:rPr>
          <w:ins w:id="86" w:author="Mike Banach" w:date="2023-08-31T14:06:00Z"/>
        </w:rPr>
      </w:pPr>
    </w:p>
    <w:p w14:paraId="7DDE1280" w14:textId="77777777" w:rsidR="00F135D8" w:rsidRDefault="00C66C57" w:rsidP="00EC2045">
      <w:pPr>
        <w:ind w:left="360"/>
        <w:rPr>
          <w:ins w:id="87" w:author="Mike Banach" w:date="2023-08-31T14:13:00Z"/>
        </w:rPr>
      </w:pPr>
      <w:del w:id="88" w:author="Mike Banach" w:date="2023-08-31T14:06:00Z">
        <w:r w:rsidDel="006D2948">
          <w:delText xml:space="preserve">  </w:delText>
        </w:r>
      </w:del>
      <w:r w:rsidRPr="00BD0108">
        <w:rPr>
          <w:i/>
        </w:rPr>
        <w:t>Field Name</w:t>
      </w:r>
      <w:r>
        <w:t xml:space="preserve"> is </w:t>
      </w:r>
      <w:del w:id="89" w:author="Mike Banach" w:date="2023-08-31T14:13:00Z">
        <w:r w:rsidDel="00F135D8">
          <w:delText xml:space="preserve">the name of the field in the </w:delText>
        </w:r>
        <w:r w:rsidR="00743AE7" w:rsidDel="00F135D8">
          <w:delText xml:space="preserve">data </w:delText>
        </w:r>
        <w:r w:rsidR="00BD0108" w:rsidDel="00F135D8">
          <w:delText>table</w:delText>
        </w:r>
        <w:r w:rsidDel="00F135D8">
          <w:delText xml:space="preserve">.  </w:delText>
        </w:r>
        <w:r w:rsidRPr="00743AE7" w:rsidDel="00F135D8">
          <w:rPr>
            <w:u w:val="single"/>
          </w:rPr>
          <w:delText>Underlined field names</w:delText>
        </w:r>
        <w:r w:rsidDel="00F135D8">
          <w:delText xml:space="preserve"> indicate primary key designations; multiple underlined field names indicate a multi-field key.  The word "unique" in parentheses under a field name indicates</w:delText>
        </w:r>
      </w:del>
      <w:del w:id="90" w:author="Mike Banach" w:date="2023-08-31T14:10:00Z">
        <w:r w:rsidDel="00333F13">
          <w:delText xml:space="preserve"> that </w:delText>
        </w:r>
      </w:del>
      <w:del w:id="91" w:author="Mike Banach" w:date="2023-08-31T14:13:00Z">
        <w:r w:rsidDel="00F135D8">
          <w:delText>each value in that field must be unique within the table</w:delText>
        </w:r>
      </w:del>
      <w:del w:id="92" w:author="Mike Banach" w:date="2023-08-31T14:10:00Z">
        <w:r w:rsidDel="00333F13">
          <w:delText>:  that is, the field cannot have duplicate values</w:delText>
        </w:r>
      </w:del>
      <w:del w:id="93" w:author="Mike Banach" w:date="2023-08-31T14:13:00Z">
        <w:r w:rsidDel="00F135D8">
          <w:delText>.</w:delText>
        </w:r>
      </w:del>
      <w:ins w:id="94" w:author="Mike Banach" w:date="2023-08-31T14:13:00Z">
        <w:r w:rsidR="00F135D8">
          <w:t xml:space="preserve">the name of the field in the data table.  </w:t>
        </w:r>
        <w:r w:rsidR="00F135D8" w:rsidRPr="006858B1">
          <w:rPr>
            <w:u w:val="single"/>
            <w:rPrChange w:id="95" w:author="Mike Banach" w:date="2023-11-20T15:22:00Z">
              <w:rPr/>
            </w:rPrChange>
          </w:rPr>
          <w:t>Underlined field names</w:t>
        </w:r>
        <w:r w:rsidR="00F135D8">
          <w:t xml:space="preserve"> indicate primary key designations; multiple underlined field names indicate a multi-field key.  Tables sometimes have key(s) in addition to the primary key; the additional key(s) are called "alternate keys".  The word "unique" in parentheses under a field name indicates a single-field (primary or alternate) key – each value in that field must be unique within the table.  When one or more multi-field alternate keys exist they are noted in the table's introductory paragraph.</w:t>
        </w:r>
      </w:ins>
    </w:p>
    <w:p w14:paraId="323B83AF" w14:textId="77777777" w:rsidR="00333F13" w:rsidRDefault="00333F13" w:rsidP="0025780D">
      <w:pPr>
        <w:ind w:left="360"/>
        <w:rPr>
          <w:ins w:id="96" w:author="Mike Banach" w:date="2023-08-31T14:10:00Z"/>
        </w:rPr>
      </w:pPr>
    </w:p>
    <w:p w14:paraId="315ED8A5" w14:textId="77777777" w:rsidR="00333F13" w:rsidRDefault="00C66C57" w:rsidP="0025780D">
      <w:pPr>
        <w:ind w:left="360"/>
        <w:rPr>
          <w:ins w:id="97" w:author="Mike Banach" w:date="2023-08-31T14:11:00Z"/>
        </w:rPr>
      </w:pPr>
      <w:del w:id="98" w:author="Mike Banach" w:date="2023-08-31T14:10:00Z">
        <w:r w:rsidDel="00333F13">
          <w:delText xml:space="preserve">  </w:delText>
        </w:r>
      </w:del>
      <w:r w:rsidRPr="00FA47FD">
        <w:rPr>
          <w:i/>
        </w:rPr>
        <w:t>Field Description</w:t>
      </w:r>
      <w:r>
        <w:t xml:space="preserve"> is a brief definition or description of the field.  The </w:t>
      </w:r>
      <w:ins w:id="99" w:author="Mike Banach" w:date="2023-08-31T14:11:00Z">
        <w:r w:rsidR="00333F13">
          <w:t>definitions/</w:t>
        </w:r>
      </w:ins>
      <w:r>
        <w:t>descriptions</w:t>
      </w:r>
      <w:del w:id="100" w:author="Mike Banach" w:date="2023-08-31T14:10:00Z">
        <w:r w:rsidDel="00333F13">
          <w:delText xml:space="preserve"> in the </w:delText>
        </w:r>
        <w:r w:rsidRPr="00FA47FD" w:rsidDel="00333F13">
          <w:rPr>
            <w:i/>
          </w:rPr>
          <w:delText>Field Description</w:delText>
        </w:r>
        <w:r w:rsidDel="00333F13">
          <w:delText xml:space="preserve"> column</w:delText>
        </w:r>
      </w:del>
      <w:r>
        <w:t xml:space="preserve"> are the most important part of the tables in this document.</w:t>
      </w:r>
    </w:p>
    <w:p w14:paraId="7D9B3D6D" w14:textId="77777777" w:rsidR="00333F13" w:rsidRDefault="00333F13" w:rsidP="0025780D">
      <w:pPr>
        <w:ind w:left="360"/>
        <w:rPr>
          <w:ins w:id="101" w:author="Mike Banach" w:date="2023-08-31T14:11:00Z"/>
        </w:rPr>
      </w:pPr>
    </w:p>
    <w:p w14:paraId="7A83D4DB" w14:textId="10789AD8" w:rsidR="00333F13" w:rsidRDefault="00C66C57" w:rsidP="0025780D">
      <w:pPr>
        <w:ind w:left="360"/>
        <w:rPr>
          <w:ins w:id="102" w:author="Mike Banach" w:date="2023-08-31T14:12:00Z"/>
        </w:rPr>
      </w:pPr>
      <w:del w:id="103" w:author="Mike Banach" w:date="2023-08-31T14:11:00Z">
        <w:r w:rsidDel="00333F13">
          <w:delText xml:space="preserve">  </w:delText>
        </w:r>
      </w:del>
      <w:r w:rsidRPr="00FA47FD">
        <w:rPr>
          <w:i/>
        </w:rPr>
        <w:t>Data Type</w:t>
      </w:r>
      <w:r>
        <w:t xml:space="preserve"> specifies the </w:t>
      </w:r>
      <w:del w:id="104" w:author="Mike Banach" w:date="2023-08-31T14:11:00Z">
        <w:r w:rsidDel="00333F13">
          <w:delText xml:space="preserve">field's Microsoft Access 2010 data </w:delText>
        </w:r>
      </w:del>
      <w:del w:id="105" w:author="Mike Banach" w:date="2023-08-31T14:13:00Z">
        <w:r w:rsidDel="00333F13">
          <w:delText xml:space="preserve">type; the number after </w:delText>
        </w:r>
        <w:r w:rsidR="001141D3" w:rsidDel="00333F13">
          <w:delText>a</w:delText>
        </w:r>
        <w:r w:rsidDel="00333F13">
          <w:delText xml:space="preserve"> "Text" data type indicates the maximum width of the entry, in characters, for that field.</w:delText>
        </w:r>
      </w:del>
      <w:ins w:id="106" w:author="Mike Banach" w:date="2023-08-31T14:13:00Z">
        <w:r w:rsidR="00333F13" w:rsidRPr="00333F13">
          <w:t>type of data/information.  The number</w:t>
        </w:r>
      </w:ins>
      <w:ins w:id="107" w:author="Mike Banach" w:date="2023-11-20T15:23:00Z">
        <w:r w:rsidR="006858B1">
          <w:t xml:space="preserve"> next to</w:t>
        </w:r>
      </w:ins>
      <w:ins w:id="108" w:author="Mike Banach" w:date="2023-08-31T14:13:00Z">
        <w:r w:rsidR="00333F13" w:rsidRPr="00333F13">
          <w:t xml:space="preserve"> a "Text" designation indicate</w:t>
        </w:r>
      </w:ins>
      <w:ins w:id="109" w:author="Mike Banach" w:date="2023-11-20T15:23:00Z">
        <w:r w:rsidR="006858B1">
          <w:t>s</w:t>
        </w:r>
      </w:ins>
      <w:ins w:id="110" w:author="Mike Banach" w:date="2023-08-31T14:13:00Z">
        <w:r w:rsidR="00333F13" w:rsidRPr="00333F13">
          <w:t xml:space="preserve"> the maximum number of characters</w:t>
        </w:r>
      </w:ins>
      <w:ins w:id="111" w:author="Mike Banach" w:date="2023-11-20T15:23:00Z">
        <w:r w:rsidR="006858B1">
          <w:t xml:space="preserve"> </w:t>
        </w:r>
      </w:ins>
      <w:ins w:id="112" w:author="Mike Banach" w:date="2023-08-31T14:13:00Z">
        <w:r w:rsidR="00333F13" w:rsidRPr="00333F13">
          <w:t>allowed in that field</w:t>
        </w:r>
      </w:ins>
      <w:ins w:id="113" w:author="Mike Banach" w:date="2023-11-20T15:24:00Z">
        <w:r w:rsidR="006858B1">
          <w:t>, with "</w:t>
        </w:r>
        <w:r w:rsidR="006858B1" w:rsidRPr="006858B1">
          <w:t>∞</w:t>
        </w:r>
        <w:r w:rsidR="006858B1">
          <w:t>" indicating essentially no length limit.</w:t>
        </w:r>
      </w:ins>
      <w:ins w:id="114" w:author="Mike Banach" w:date="2023-08-31T14:13:00Z">
        <w:r w:rsidR="00333F13" w:rsidRPr="00333F13">
          <w:t xml:space="preserve">  Appendix </w:t>
        </w:r>
        <w:r w:rsidR="00333F13">
          <w:t>F</w:t>
        </w:r>
        <w:r w:rsidR="00333F13" w:rsidRPr="00333F13">
          <w:t xml:space="preserve"> contains details regarding these data types.</w:t>
        </w:r>
      </w:ins>
    </w:p>
    <w:p w14:paraId="774ADD7C" w14:textId="77777777" w:rsidR="00333F13" w:rsidRDefault="00333F13" w:rsidP="0025780D">
      <w:pPr>
        <w:ind w:left="360"/>
        <w:rPr>
          <w:ins w:id="115" w:author="Mike Banach" w:date="2023-08-31T14:12:00Z"/>
        </w:rPr>
      </w:pPr>
    </w:p>
    <w:p w14:paraId="5E3BD875" w14:textId="220E76B8" w:rsidR="0019003D" w:rsidRDefault="00C66C57" w:rsidP="0025780D">
      <w:pPr>
        <w:ind w:left="360"/>
      </w:pPr>
      <w:del w:id="116" w:author="Mike Banach" w:date="2023-08-31T14:12:00Z">
        <w:r w:rsidDel="00333F13">
          <w:delText xml:space="preserve">  </w:delText>
        </w:r>
      </w:del>
      <w:r w:rsidRPr="00FA47FD">
        <w:rPr>
          <w:i/>
        </w:rPr>
        <w:t>Codes/Conventions</w:t>
      </w:r>
      <w:r>
        <w:t xml:space="preserve"> provides lookup codes, business rules, or other information applicable to the field.</w:t>
      </w:r>
      <w:ins w:id="117" w:author="Mike Banach" w:date="2023-11-20T15:26:00Z">
        <w:r w:rsidR="00C421EA" w:rsidRPr="00C421EA">
          <w:t xml:space="preserve">  Due to lack of space, not all lookup codes are listed in this document.</w:t>
        </w:r>
        <w:r w:rsidR="002843DE">
          <w:t xml:space="preserve">  The full lists are available upon request, as is the most recent draft of the next DES version.  The </w:t>
        </w:r>
        <w:r w:rsidR="002843DE" w:rsidRPr="004F7A13">
          <w:t>DES revision procedure document</w:t>
        </w:r>
        <w:r w:rsidR="002843DE">
          <w:t xml:space="preserve"> is</w:t>
        </w:r>
        <w:r w:rsidR="002843DE" w:rsidRPr="00C0279D">
          <w:rPr>
            <w:color w:val="000000" w:themeColor="text1"/>
          </w:rPr>
          <w:t xml:space="preserve"> available at </w:t>
        </w:r>
        <w:r w:rsidR="002843DE">
          <w:fldChar w:fldCharType="begin"/>
        </w:r>
        <w:r w:rsidR="002843DE">
          <w:instrText xml:space="preserve"> HYPERLINK "https://www.streamnet.org/resources/exchange-tools/des/" </w:instrText>
        </w:r>
        <w:r w:rsidR="002843DE">
          <w:fldChar w:fldCharType="separate"/>
        </w:r>
        <w:r w:rsidR="002843DE" w:rsidRPr="00C0279D">
          <w:rPr>
            <w:rStyle w:val="Hyperlink"/>
            <w:color w:val="000000" w:themeColor="text1"/>
          </w:rPr>
          <w:t>https://www.streamnet.org/resources/exchange-tools/des/</w:t>
        </w:r>
        <w:r w:rsidR="002843DE">
          <w:rPr>
            <w:rStyle w:val="Hyperlink"/>
            <w:color w:val="000000" w:themeColor="text1"/>
          </w:rPr>
          <w:fldChar w:fldCharType="end"/>
        </w:r>
        <w:r w:rsidR="002843DE" w:rsidRPr="00C0279D">
          <w:rPr>
            <w:color w:val="000000" w:themeColor="text1"/>
          </w:rPr>
          <w:t>.</w:t>
        </w:r>
      </w:ins>
    </w:p>
    <w:p w14:paraId="38EBFBE9" w14:textId="77777777" w:rsidR="0019003D" w:rsidRDefault="0019003D" w:rsidP="00C66C57"/>
    <w:p w14:paraId="502BF9B4" w14:textId="07F6F8DE" w:rsidR="00C66C57" w:rsidDel="00CB5C95" w:rsidRDefault="00C66C57" w:rsidP="00CB5C95">
      <w:pPr>
        <w:rPr>
          <w:del w:id="118" w:author="Mike Banach" w:date="2023-08-31T14:22:00Z"/>
        </w:rPr>
      </w:pPr>
      <w:r>
        <w:t xml:space="preserve">Required fields are indicated by </w:t>
      </w:r>
      <w:r w:rsidRPr="00FA47FD">
        <w:rPr>
          <w:b/>
          <w:color w:val="FF0000"/>
        </w:rPr>
        <w:t>bold red font</w:t>
      </w:r>
      <w:r>
        <w:t xml:space="preserve"> in the </w:t>
      </w:r>
      <w:r w:rsidRPr="00DE52F2">
        <w:rPr>
          <w:i/>
        </w:rPr>
        <w:t>Field Name</w:t>
      </w:r>
      <w:r>
        <w:t xml:space="preserve"> and </w:t>
      </w:r>
      <w:r w:rsidRPr="00DE52F2">
        <w:rPr>
          <w:i/>
        </w:rPr>
        <w:t>Data Type</w:t>
      </w:r>
      <w:r>
        <w:t xml:space="preserve"> columns.  If the </w:t>
      </w:r>
      <w:r w:rsidRPr="002D4221">
        <w:rPr>
          <w:i/>
        </w:rPr>
        <w:t>Field Name</w:t>
      </w:r>
      <w:r>
        <w:t xml:space="preserve"> and </w:t>
      </w:r>
      <w:r w:rsidRPr="002D4221">
        <w:rPr>
          <w:i/>
        </w:rPr>
        <w:t>Data Type</w:t>
      </w:r>
      <w:r>
        <w:t xml:space="preserve"> are </w:t>
      </w:r>
      <w:r w:rsidRPr="008E14FD">
        <w:rPr>
          <w:b/>
          <w:i/>
          <w:color w:val="FF0000"/>
        </w:rPr>
        <w:t>bold and red and italicized</w:t>
      </w:r>
      <w:r>
        <w:t xml:space="preserve">, then whether the field is required varies according to </w:t>
      </w:r>
      <w:del w:id="119" w:author="Mike Banach" w:date="2023-08-31T14:20:00Z">
        <w:r w:rsidDel="000461C7">
          <w:delText xml:space="preserve">other </w:delText>
        </w:r>
      </w:del>
      <w:r>
        <w:t xml:space="preserve">entries in </w:t>
      </w:r>
      <w:ins w:id="120" w:author="Mike Banach" w:date="2023-08-31T14:20:00Z">
        <w:r w:rsidR="000461C7">
          <w:t xml:space="preserve">other fields of </w:t>
        </w:r>
      </w:ins>
      <w:r>
        <w:t xml:space="preserve">the record </w:t>
      </w:r>
      <w:r w:rsidR="002B4C1F">
        <w:t>–</w:t>
      </w:r>
      <w:r>
        <w:t xml:space="preserve"> refer to</w:t>
      </w:r>
      <w:ins w:id="121" w:author="Mike Banach" w:date="2023-08-31T14:20:00Z">
        <w:r w:rsidR="000461C7">
          <w:t xml:space="preserve"> the </w:t>
        </w:r>
        <w:r w:rsidR="000461C7" w:rsidRPr="000461C7">
          <w:rPr>
            <w:i/>
            <w:color w:val="FF0000"/>
          </w:rPr>
          <w:t>re</w:t>
        </w:r>
      </w:ins>
      <w:ins w:id="122" w:author="Mike Banach" w:date="2023-08-31T14:21:00Z">
        <w:r w:rsidR="000461C7" w:rsidRPr="000461C7">
          <w:rPr>
            <w:i/>
            <w:color w:val="FF0000"/>
          </w:rPr>
          <w:t>d italicized text in</w:t>
        </w:r>
      </w:ins>
      <w:r w:rsidRPr="000461C7">
        <w:rPr>
          <w:i/>
          <w:color w:val="FF0000"/>
        </w:rPr>
        <w:t xml:space="preserve"> the Field Description column</w:t>
      </w:r>
      <w:r>
        <w:t xml:space="preserve"> for business rules on when the field is required.</w:t>
      </w:r>
    </w:p>
    <w:p w14:paraId="421742FC" w14:textId="28B5FFF1" w:rsidR="00C66C57" w:rsidDel="00CB5C95" w:rsidRDefault="00C66C57" w:rsidP="00E35082">
      <w:pPr>
        <w:rPr>
          <w:del w:id="123" w:author="Mike Banach" w:date="2023-08-31T14:22:00Z"/>
        </w:rPr>
      </w:pPr>
    </w:p>
    <w:p w14:paraId="11719A29" w14:textId="5F7531C7" w:rsidR="00C66C57" w:rsidRDefault="00C66C57" w:rsidP="00F22724">
      <w:pPr>
        <w:rPr>
          <w:ins w:id="124" w:author="Mike Banach" w:date="2023-11-20T15:27:00Z"/>
        </w:rPr>
      </w:pPr>
      <w:del w:id="125" w:author="Mike Banach" w:date="2023-08-31T14:22:00Z">
        <w:r w:rsidDel="00CB5C95">
          <w:delText xml:space="preserve">The data types listed in the tables' </w:delText>
        </w:r>
        <w:r w:rsidRPr="00AE2D9E" w:rsidDel="00CB5C95">
          <w:rPr>
            <w:i/>
          </w:rPr>
          <w:delText>Data Type</w:delText>
        </w:r>
        <w:r w:rsidDel="00CB5C95">
          <w:delText xml:space="preserve"> column are Microsoft Access 2010 data types.  Appendix </w:delText>
        </w:r>
      </w:del>
      <w:del w:id="126" w:author="Mike Banach" w:date="2021-11-05T10:28:00Z">
        <w:r w:rsidR="0021288C" w:rsidDel="00EA1D48">
          <w:delText>G</w:delText>
        </w:r>
      </w:del>
      <w:del w:id="127" w:author="Mike Banach" w:date="2023-08-31T14:22:00Z">
        <w:r w:rsidDel="00CB5C95">
          <w:delText xml:space="preserve"> contains details regarding these data types.</w:delText>
        </w:r>
      </w:del>
    </w:p>
    <w:p w14:paraId="2E0398C1" w14:textId="5B07E872" w:rsidR="00C93FFB" w:rsidRDefault="00C93FFB" w:rsidP="00F22724">
      <w:pPr>
        <w:rPr>
          <w:ins w:id="128" w:author="Mike Banach" w:date="2023-11-20T15:27:00Z"/>
        </w:rPr>
      </w:pPr>
    </w:p>
    <w:p w14:paraId="596D506E" w14:textId="49B69E06" w:rsidR="00C93FFB" w:rsidRDefault="00C93FFB" w:rsidP="00F22724">
      <w:ins w:id="129" w:author="Mike Banach" w:date="2023-11-20T15:27:00Z">
        <w:r w:rsidRPr="00C93FFB">
          <w:t>Data are normally submitted to the StreamNet database via a program that interacts with the StreamNet API.  New partners may initially send files in Microsoft Access, SQL Server, or Excel format.</w:t>
        </w:r>
      </w:ins>
    </w:p>
    <w:p w14:paraId="4E33DDDA" w14:textId="77777777" w:rsidR="00C66C57" w:rsidRDefault="00C66C57" w:rsidP="00C66C57"/>
    <w:p w14:paraId="3CECF4DE" w14:textId="73670EC6" w:rsidR="007E2F9D" w:rsidRDefault="00C66C57">
      <w:pPr>
        <w:rPr>
          <w:ins w:id="130" w:author="Mike Banach" w:date="2022-04-29T10:21:00Z"/>
        </w:rPr>
        <w:sectPr w:rsidR="007E2F9D" w:rsidSect="00587BD0">
          <w:type w:val="continuous"/>
          <w:pgSz w:w="15840" w:h="12240" w:orient="landscape" w:code="1"/>
          <w:pgMar w:top="1440" w:right="720" w:bottom="1440" w:left="720" w:header="0" w:footer="720" w:gutter="0"/>
          <w:paperSrc w:first="21582" w:other="21582"/>
          <w:cols w:num="2" w:space="720"/>
        </w:sectPr>
      </w:pPr>
      <w:bookmarkStart w:id="131" w:name="_Hlk151386681"/>
      <w:r>
        <w:t xml:space="preserve">For help understanding the </w:t>
      </w:r>
      <w:r w:rsidR="00BD0108">
        <w:t xml:space="preserve">data tables </w:t>
      </w:r>
      <w:r>
        <w:t>or this document,</w:t>
      </w:r>
      <w:ins w:id="132" w:author="Mike Banach" w:date="2023-11-20T15:30:00Z">
        <w:r w:rsidR="00BA3EB4">
          <w:t xml:space="preserve"> or if you would like to use a non-API data submission process,</w:t>
        </w:r>
      </w:ins>
      <w:r>
        <w:t xml:space="preserve"> contact Mike Banach with Pacific States Marine Fisheries Commission (503-595-31</w:t>
      </w:r>
      <w:r w:rsidR="000B70F1">
        <w:t>52</w:t>
      </w:r>
      <w:r>
        <w:t>; Mike_Banach@psmfc.org).</w:t>
      </w:r>
      <w:bookmarkEnd w:id="131"/>
    </w:p>
    <w:p w14:paraId="36D2CE8F" w14:textId="03B7CAD5" w:rsidR="00426A28" w:rsidDel="007E2F9D" w:rsidRDefault="00426A28" w:rsidP="00691A78">
      <w:pPr>
        <w:rPr>
          <w:del w:id="133" w:author="Mike Banach" w:date="2022-04-29T10:16:00Z"/>
        </w:rPr>
        <w:sectPr w:rsidR="00426A28" w:rsidDel="007E2F9D" w:rsidSect="004B4B2A">
          <w:type w:val="continuous"/>
          <w:pgSz w:w="15840" w:h="12240" w:orient="landscape" w:code="1"/>
          <w:pgMar w:top="1440" w:right="720" w:bottom="1440" w:left="720" w:header="0" w:footer="677" w:gutter="0"/>
          <w:paperSrc w:first="21582" w:other="21582"/>
          <w:cols w:space="720"/>
          <w:titlePg/>
        </w:sectPr>
      </w:pPr>
    </w:p>
    <w:p w14:paraId="75B57B53" w14:textId="77777777" w:rsidR="007E2F9D" w:rsidRDefault="007E2F9D">
      <w:pPr>
        <w:rPr>
          <w:ins w:id="134" w:author="Mike Banach" w:date="2022-04-29T10:17:00Z"/>
          <w:snapToGrid w:val="0"/>
        </w:rPr>
        <w:sectPr w:rsidR="007E2F9D" w:rsidSect="004B4B2A">
          <w:type w:val="continuous"/>
          <w:pgSz w:w="15840" w:h="12240" w:orient="landscape" w:code="1"/>
          <w:pgMar w:top="1440" w:right="720" w:bottom="1440" w:left="720" w:header="0" w:footer="720" w:gutter="0"/>
          <w:paperSrc w:first="21582" w:other="21582"/>
          <w:cols w:space="720"/>
        </w:sectPr>
      </w:pPr>
      <w:bookmarkStart w:id="135" w:name="_Toc54168264"/>
      <w:bookmarkStart w:id="136" w:name="_Toc55028262"/>
      <w:bookmarkStart w:id="137" w:name="_Toc55029315"/>
      <w:bookmarkStart w:id="138" w:name="_Toc55029423"/>
      <w:bookmarkStart w:id="139" w:name="_Toc55031666"/>
    </w:p>
    <w:p w14:paraId="1343E4F3" w14:textId="7F0A1C37" w:rsidR="007E2F9D" w:rsidRDefault="007E2F9D">
      <w:pPr>
        <w:rPr>
          <w:ins w:id="140" w:author="Mike Banach" w:date="2022-04-29T10:18:00Z"/>
          <w:rFonts w:ascii="Arial" w:hAnsi="Arial"/>
          <w:b/>
          <w:snapToGrid w:val="0"/>
          <w:kern w:val="28"/>
          <w:sz w:val="28"/>
        </w:rPr>
      </w:pPr>
    </w:p>
    <w:p w14:paraId="504B2009" w14:textId="41D49423" w:rsidR="00455D27" w:rsidRDefault="00455D27" w:rsidP="00455D27">
      <w:pPr>
        <w:pStyle w:val="Heading1"/>
        <w:rPr>
          <w:snapToGrid w:val="0"/>
        </w:rPr>
      </w:pPr>
      <w:bookmarkStart w:id="141" w:name="_Toc166846913"/>
      <w:r>
        <w:rPr>
          <w:snapToGrid w:val="0"/>
        </w:rPr>
        <w:t>II.  Data Tables</w:t>
      </w:r>
      <w:bookmarkEnd w:id="141"/>
    </w:p>
    <w:p w14:paraId="6D18DC2C" w14:textId="77777777" w:rsidR="00455D27" w:rsidRPr="00455D27" w:rsidRDefault="00455D27" w:rsidP="00455D27"/>
    <w:p w14:paraId="6DC37B31" w14:textId="77777777" w:rsidR="004934A8" w:rsidRDefault="006F6DFB" w:rsidP="00B6259A">
      <w:pPr>
        <w:pStyle w:val="Heading2"/>
        <w:rPr>
          <w:snapToGrid w:val="0"/>
        </w:rPr>
      </w:pPr>
      <w:bookmarkStart w:id="142" w:name="_Toc166846914"/>
      <w:r>
        <w:rPr>
          <w:snapToGrid w:val="0"/>
        </w:rPr>
        <w:t>Section A:  Indicators for</w:t>
      </w:r>
      <w:r w:rsidR="001D1C13">
        <w:rPr>
          <w:snapToGrid w:val="0"/>
        </w:rPr>
        <w:t xml:space="preserve"> Populations of</w:t>
      </w:r>
      <w:r>
        <w:rPr>
          <w:snapToGrid w:val="0"/>
        </w:rPr>
        <w:t xml:space="preserve"> Natural Origin Fishes</w:t>
      </w:r>
      <w:bookmarkEnd w:id="142"/>
    </w:p>
    <w:p w14:paraId="7F5A06B3" w14:textId="77777777" w:rsidR="00E338BC" w:rsidRDefault="00E338BC" w:rsidP="00E338BC"/>
    <w:p w14:paraId="3BC003A1" w14:textId="77777777" w:rsidR="00E338BC" w:rsidRDefault="00E338BC" w:rsidP="00E338BC">
      <w:r>
        <w:t>In all tables, "natural origin" fish are those resulting from spawning in the natural environment, while "hatchery origin" fish are those resulting from spawning in a hatchery.  Whether the parents were natural origin, hatchery origin, or a mix does not matter.</w:t>
      </w:r>
    </w:p>
    <w:p w14:paraId="5058020B" w14:textId="77777777" w:rsidR="00E338BC" w:rsidRPr="00E338BC" w:rsidRDefault="00E338BC" w:rsidP="00E338BC"/>
    <w:p w14:paraId="5B532F92" w14:textId="77777777" w:rsidR="006F6DFB" w:rsidRDefault="006F6DFB" w:rsidP="004934A8">
      <w:pPr>
        <w:rPr>
          <w:snapToGrid w:val="0"/>
        </w:rPr>
      </w:pPr>
    </w:p>
    <w:p w14:paraId="2154CA22" w14:textId="77777777" w:rsidR="004934A8" w:rsidRDefault="004934A8" w:rsidP="009C3233">
      <w:pPr>
        <w:pStyle w:val="Heading3"/>
      </w:pPr>
      <w:bookmarkStart w:id="143" w:name="_A1.__NOSA"/>
      <w:bookmarkStart w:id="144" w:name="_Toc166846915"/>
      <w:bookmarkEnd w:id="143"/>
      <w:r>
        <w:t xml:space="preserve">A1.  </w:t>
      </w:r>
      <w:r w:rsidR="00AE5DE9">
        <w:t>NOSA</w:t>
      </w:r>
      <w:r>
        <w:t xml:space="preserve"> Table</w:t>
      </w:r>
      <w:bookmarkEnd w:id="144"/>
    </w:p>
    <w:p w14:paraId="4CDB48E0" w14:textId="77777777" w:rsidR="00F15871" w:rsidRDefault="004934A8" w:rsidP="00195921">
      <w:pPr>
        <w:keepNext/>
        <w:tabs>
          <w:tab w:val="right" w:pos="14310"/>
        </w:tabs>
      </w:pPr>
      <w:r>
        <w:t xml:space="preserve">This table </w:t>
      </w:r>
      <w:r w:rsidR="006C76BC">
        <w:t>stores</w:t>
      </w:r>
      <w:r w:rsidR="000902E9">
        <w:t xml:space="preserve"> information </w:t>
      </w:r>
      <w:r w:rsidR="001420EE">
        <w:t>concerning</w:t>
      </w:r>
      <w:r w:rsidR="000902E9">
        <w:t xml:space="preserve"> </w:t>
      </w:r>
      <w:r w:rsidR="001420EE">
        <w:t>natural origin spawner abundance</w:t>
      </w:r>
      <w:r w:rsidR="0065538D">
        <w:t xml:space="preserve"> (NOSA)</w:t>
      </w:r>
      <w:r w:rsidR="00753864">
        <w:t xml:space="preserve"> and natural origin escapement</w:t>
      </w:r>
      <w:r w:rsidR="002B6B72">
        <w:t>.</w:t>
      </w:r>
      <w:r w:rsidR="006F7007">
        <w:t xml:space="preserve">  </w:t>
      </w:r>
      <w:r w:rsidR="00753864">
        <w:t>NOSA</w:t>
      </w:r>
      <w:r w:rsidR="006F7007">
        <w:t xml:space="preserve"> refers to the number of </w:t>
      </w:r>
      <w:r w:rsidR="00753864">
        <w:t xml:space="preserve">live natural origin </w:t>
      </w:r>
      <w:r w:rsidR="006F7007">
        <w:t xml:space="preserve">fish </w:t>
      </w:r>
      <w:r w:rsidR="00753864">
        <w:t>available to participate in natural</w:t>
      </w:r>
      <w:r w:rsidR="006F7007">
        <w:t xml:space="preserve"> spawn</w:t>
      </w:r>
      <w:r w:rsidR="00753864">
        <w:t xml:space="preserve">ing during the spawning period  </w:t>
      </w:r>
      <w:r w:rsidR="00753864" w:rsidRPr="00753864">
        <w:t>Escapement refers to the number of natural origin fish returning to spawn that pass upstream of a specified location during a specified time period.</w:t>
      </w:r>
      <w:r w:rsidR="009B0A4F">
        <w:tab/>
      </w:r>
      <w:hyperlink w:anchor="Table_of_Contents" w:history="1">
        <w:r w:rsidR="009B0A4F"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8"/>
        <w:gridCol w:w="3600"/>
        <w:gridCol w:w="950"/>
        <w:gridCol w:w="2472"/>
        <w:gridCol w:w="450"/>
        <w:gridCol w:w="1267"/>
        <w:gridCol w:w="263"/>
        <w:gridCol w:w="270"/>
        <w:gridCol w:w="990"/>
        <w:gridCol w:w="2698"/>
      </w:tblGrid>
      <w:tr w:rsidR="00AC7A29" w:rsidRPr="00B51678" w14:paraId="0C396B80" w14:textId="77777777" w:rsidTr="002B0B1E">
        <w:trPr>
          <w:cantSplit/>
          <w:tblHeader/>
        </w:trPr>
        <w:tc>
          <w:tcPr>
            <w:tcW w:w="1728" w:type="dxa"/>
            <w:shd w:val="pct10" w:color="auto" w:fill="auto"/>
          </w:tcPr>
          <w:p w14:paraId="1387A101" w14:textId="77777777" w:rsidR="00AC7A29" w:rsidRPr="003C2A8A" w:rsidRDefault="00AC7A29" w:rsidP="003850C6">
            <w:pPr>
              <w:keepNext/>
              <w:keepLines/>
              <w:jc w:val="center"/>
              <w:rPr>
                <w:b/>
                <w:sz w:val="16"/>
                <w:szCs w:val="16"/>
              </w:rPr>
            </w:pPr>
            <w:r w:rsidRPr="003C2A8A">
              <w:rPr>
                <w:b/>
                <w:sz w:val="16"/>
                <w:szCs w:val="16"/>
              </w:rPr>
              <w:t>Field Name</w:t>
            </w:r>
          </w:p>
        </w:tc>
        <w:tc>
          <w:tcPr>
            <w:tcW w:w="3600" w:type="dxa"/>
            <w:shd w:val="pct10" w:color="auto" w:fill="auto"/>
          </w:tcPr>
          <w:p w14:paraId="55385EDB" w14:textId="77777777" w:rsidR="00AC7A29" w:rsidRPr="003C2A8A" w:rsidRDefault="00AC7A29" w:rsidP="00AC4F88">
            <w:pPr>
              <w:keepNext/>
              <w:keepLines/>
              <w:jc w:val="center"/>
              <w:rPr>
                <w:b/>
                <w:sz w:val="16"/>
                <w:szCs w:val="16"/>
              </w:rPr>
            </w:pPr>
            <w:r w:rsidRPr="003C2A8A">
              <w:rPr>
                <w:b/>
                <w:sz w:val="16"/>
                <w:szCs w:val="16"/>
              </w:rPr>
              <w:t>Field Description</w:t>
            </w:r>
          </w:p>
        </w:tc>
        <w:tc>
          <w:tcPr>
            <w:tcW w:w="950" w:type="dxa"/>
            <w:shd w:val="pct10" w:color="auto" w:fill="auto"/>
          </w:tcPr>
          <w:p w14:paraId="6E9BD9F0" w14:textId="77777777" w:rsidR="00AC7A29" w:rsidRPr="003C2A8A" w:rsidRDefault="00AC7A29" w:rsidP="003850C6">
            <w:pPr>
              <w:keepNext/>
              <w:keepLines/>
              <w:jc w:val="center"/>
              <w:rPr>
                <w:b/>
                <w:sz w:val="16"/>
                <w:szCs w:val="16"/>
              </w:rPr>
            </w:pPr>
            <w:r w:rsidRPr="003C2A8A">
              <w:rPr>
                <w:b/>
                <w:sz w:val="16"/>
                <w:szCs w:val="16"/>
              </w:rPr>
              <w:t>Data Type</w:t>
            </w:r>
          </w:p>
        </w:tc>
        <w:tc>
          <w:tcPr>
            <w:tcW w:w="8410" w:type="dxa"/>
            <w:gridSpan w:val="7"/>
            <w:shd w:val="pct10" w:color="auto" w:fill="auto"/>
          </w:tcPr>
          <w:p w14:paraId="6C04B8FB" w14:textId="77777777" w:rsidR="00AC7A29" w:rsidRPr="003C2A8A" w:rsidRDefault="00AC7A29" w:rsidP="00AE5DE9">
            <w:pPr>
              <w:keepNext/>
              <w:keepLines/>
              <w:jc w:val="center"/>
              <w:rPr>
                <w:b/>
                <w:sz w:val="16"/>
                <w:szCs w:val="16"/>
              </w:rPr>
            </w:pPr>
            <w:r w:rsidRPr="003C2A8A">
              <w:rPr>
                <w:b/>
                <w:sz w:val="16"/>
                <w:szCs w:val="16"/>
              </w:rPr>
              <w:t>Codes/Conventions</w:t>
            </w:r>
            <w:r w:rsidR="0012302C" w:rsidRPr="003C2A8A">
              <w:rPr>
                <w:b/>
                <w:sz w:val="16"/>
                <w:szCs w:val="16"/>
              </w:rPr>
              <w:t xml:space="preserve"> for </w:t>
            </w:r>
            <w:r w:rsidR="00AE5DE9" w:rsidRPr="003C2A8A">
              <w:rPr>
                <w:b/>
                <w:sz w:val="16"/>
                <w:szCs w:val="16"/>
              </w:rPr>
              <w:t>NOSA</w:t>
            </w:r>
            <w:r w:rsidR="0012302C" w:rsidRPr="003C2A8A">
              <w:rPr>
                <w:b/>
                <w:sz w:val="16"/>
                <w:szCs w:val="16"/>
              </w:rPr>
              <w:t xml:space="preserve"> Table</w:t>
            </w:r>
          </w:p>
        </w:tc>
      </w:tr>
      <w:tr w:rsidR="009A1333" w:rsidRPr="009A1333" w14:paraId="022D14E9" w14:textId="77777777" w:rsidTr="008808E9">
        <w:trPr>
          <w:cantSplit/>
          <w:trHeight w:val="318"/>
        </w:trPr>
        <w:tc>
          <w:tcPr>
            <w:tcW w:w="14688" w:type="dxa"/>
            <w:gridSpan w:val="10"/>
            <w:shd w:val="clear" w:color="auto" w:fill="DBE5F1"/>
            <w:vAlign w:val="center"/>
          </w:tcPr>
          <w:p w14:paraId="11DDB9C9" w14:textId="77777777" w:rsidR="00A553F5" w:rsidRPr="003C2A8A" w:rsidRDefault="00217D49" w:rsidP="00325F63">
            <w:pPr>
              <w:keepNext/>
              <w:snapToGrid w:val="0"/>
              <w:jc w:val="center"/>
              <w:rPr>
                <w:b/>
                <w:sz w:val="16"/>
                <w:szCs w:val="16"/>
              </w:rPr>
            </w:pPr>
            <w:r w:rsidRPr="003C2A8A">
              <w:rPr>
                <w:b/>
                <w:sz w:val="16"/>
                <w:szCs w:val="16"/>
              </w:rPr>
              <w:t>Fields for defining a unique record</w:t>
            </w:r>
          </w:p>
        </w:tc>
      </w:tr>
      <w:tr w:rsidR="00093AF6" w:rsidRPr="00B51678" w14:paraId="32FB8C67" w14:textId="77777777" w:rsidTr="008808E9">
        <w:trPr>
          <w:cantSplit/>
          <w:trHeight w:val="255"/>
        </w:trPr>
        <w:tc>
          <w:tcPr>
            <w:tcW w:w="1728" w:type="dxa"/>
            <w:tcMar>
              <w:left w:w="29" w:type="dxa"/>
              <w:right w:w="29" w:type="dxa"/>
            </w:tcMar>
          </w:tcPr>
          <w:p w14:paraId="1687EDA9" w14:textId="77777777" w:rsidR="00093AF6" w:rsidRPr="00833095" w:rsidRDefault="00093AF6" w:rsidP="00093AF6">
            <w:pPr>
              <w:snapToGrid w:val="0"/>
              <w:rPr>
                <w:bCs/>
                <w:color w:val="FF0000"/>
                <w:sz w:val="16"/>
                <w:szCs w:val="16"/>
                <w:rPrChange w:id="145" w:author="Mike Banach" w:date="2023-11-20T13:54:00Z">
                  <w:rPr>
                    <w:bCs/>
                    <w:color w:val="FF0000"/>
                    <w:sz w:val="16"/>
                    <w:szCs w:val="16"/>
                    <w:u w:val="single"/>
                  </w:rPr>
                </w:rPrChange>
              </w:rPr>
            </w:pPr>
            <w:r w:rsidRPr="00833095">
              <w:rPr>
                <w:b/>
                <w:bCs/>
                <w:i/>
                <w:color w:val="FF0000"/>
                <w:sz w:val="16"/>
                <w:szCs w:val="16"/>
                <w:rPrChange w:id="146" w:author="Mike Banach" w:date="2023-11-20T13:54:00Z">
                  <w:rPr>
                    <w:b/>
                    <w:bCs/>
                    <w:i/>
                    <w:color w:val="FF0000"/>
                    <w:sz w:val="16"/>
                    <w:szCs w:val="16"/>
                    <w:u w:val="single"/>
                  </w:rPr>
                </w:rPrChange>
              </w:rPr>
              <w:t>ID</w:t>
            </w:r>
          </w:p>
          <w:p w14:paraId="77B53D04" w14:textId="77777777" w:rsidR="00613251" w:rsidRPr="00F85661" w:rsidRDefault="00613251" w:rsidP="00093AF6">
            <w:pPr>
              <w:snapToGrid w:val="0"/>
              <w:rPr>
                <w:bCs/>
                <w:color w:val="FF0000"/>
                <w:sz w:val="16"/>
                <w:szCs w:val="16"/>
              </w:rPr>
            </w:pPr>
            <w:r w:rsidRPr="00F85661">
              <w:rPr>
                <w:bCs/>
                <w:color w:val="FF0000"/>
                <w:sz w:val="16"/>
                <w:szCs w:val="16"/>
              </w:rPr>
              <w:t>(unique)</w:t>
            </w:r>
          </w:p>
        </w:tc>
        <w:tc>
          <w:tcPr>
            <w:tcW w:w="3600" w:type="dxa"/>
            <w:tcMar>
              <w:left w:w="29" w:type="dxa"/>
              <w:right w:w="29" w:type="dxa"/>
            </w:tcMar>
          </w:tcPr>
          <w:p w14:paraId="7EF2C460" w14:textId="77777777" w:rsidR="00093AF6" w:rsidRPr="00EB010A" w:rsidRDefault="00093AF6" w:rsidP="00093AF6">
            <w:pPr>
              <w:rPr>
                <w:sz w:val="16"/>
                <w:szCs w:val="16"/>
              </w:rPr>
            </w:pPr>
            <w:r>
              <w:rPr>
                <w:sz w:val="16"/>
                <w:szCs w:val="16"/>
              </w:rPr>
              <w:t>Value used by computer to identify a record.</w:t>
            </w:r>
          </w:p>
        </w:tc>
        <w:tc>
          <w:tcPr>
            <w:tcW w:w="950" w:type="dxa"/>
            <w:tcMar>
              <w:left w:w="29" w:type="dxa"/>
              <w:right w:w="29" w:type="dxa"/>
            </w:tcMar>
          </w:tcPr>
          <w:p w14:paraId="426495E1" w14:textId="34252449" w:rsidR="00093AF6" w:rsidRPr="00AE2D9E" w:rsidRDefault="00093AF6" w:rsidP="00093AF6">
            <w:pPr>
              <w:jc w:val="center"/>
              <w:rPr>
                <w:bCs/>
                <w:color w:val="FF0000"/>
                <w:sz w:val="16"/>
                <w:szCs w:val="16"/>
              </w:rPr>
            </w:pPr>
            <w:del w:id="147" w:author="Mike Banach" w:date="2023-11-20T16:00:00Z">
              <w:r w:rsidRPr="00AE2D9E" w:rsidDel="00E76D71">
                <w:rPr>
                  <w:b/>
                  <w:bCs/>
                  <w:i/>
                  <w:color w:val="FF0000"/>
                  <w:sz w:val="16"/>
                  <w:szCs w:val="16"/>
                </w:rPr>
                <w:delText>Text 36</w:delText>
              </w:r>
            </w:del>
            <w:ins w:id="148" w:author="Mike Banach" w:date="2023-11-20T16:00:00Z">
              <w:r w:rsidR="00E76D71">
                <w:rPr>
                  <w:b/>
                  <w:bCs/>
                  <w:i/>
                  <w:color w:val="FF0000"/>
                  <w:sz w:val="16"/>
                  <w:szCs w:val="16"/>
                </w:rPr>
                <w:t>GUID</w:t>
              </w:r>
            </w:ins>
          </w:p>
        </w:tc>
        <w:tc>
          <w:tcPr>
            <w:tcW w:w="8410" w:type="dxa"/>
            <w:gridSpan w:val="7"/>
          </w:tcPr>
          <w:p w14:paraId="27D6AE15" w14:textId="77777777" w:rsidR="00093AF6" w:rsidRDefault="00093AF6" w:rsidP="00093AF6">
            <w:pPr>
              <w:snapToGrid w:val="0"/>
              <w:rPr>
                <w:sz w:val="16"/>
                <w:szCs w:val="16"/>
              </w:rPr>
            </w:pPr>
            <w:r>
              <w:rPr>
                <w:sz w:val="16"/>
                <w:szCs w:val="16"/>
              </w:rPr>
              <w:t xml:space="preserve">This value is a globally unique identifier </w:t>
            </w:r>
            <w:r w:rsidR="003605F8">
              <w:rPr>
                <w:sz w:val="16"/>
                <w:szCs w:val="16"/>
              </w:rPr>
              <w:t>(</w:t>
            </w:r>
            <w:r>
              <w:rPr>
                <w:sz w:val="16"/>
                <w:szCs w:val="16"/>
              </w:rPr>
              <w:t>GUID</w:t>
            </w:r>
            <w:r w:rsidR="003605F8">
              <w:rPr>
                <w:sz w:val="16"/>
                <w:szCs w:val="16"/>
              </w:rPr>
              <w:t>)</w:t>
            </w:r>
            <w:r w:rsidR="001B290F">
              <w:rPr>
                <w:sz w:val="16"/>
                <w:szCs w:val="16"/>
              </w:rPr>
              <w:t xml:space="preserve"> exactly 36 characters long</w:t>
            </w:r>
            <w:r>
              <w:rPr>
                <w:sz w:val="16"/>
                <w:szCs w:val="16"/>
              </w:rPr>
              <w:t>.</w:t>
            </w:r>
          </w:p>
          <w:p w14:paraId="71E13132" w14:textId="77777777" w:rsidR="00093AF6" w:rsidRDefault="00093AF6" w:rsidP="000A286A">
            <w:pPr>
              <w:numPr>
                <w:ilvl w:val="0"/>
                <w:numId w:val="19"/>
              </w:numPr>
              <w:snapToGrid w:val="0"/>
              <w:ind w:left="173" w:hanging="144"/>
              <w:rPr>
                <w:sz w:val="16"/>
                <w:szCs w:val="16"/>
              </w:rPr>
            </w:pPr>
            <w:r w:rsidRPr="002662FD">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672935A3" w14:textId="77777777" w:rsidR="00093AF6" w:rsidRDefault="00093AF6" w:rsidP="000A286A">
            <w:pPr>
              <w:numPr>
                <w:ilvl w:val="0"/>
                <w:numId w:val="19"/>
              </w:numPr>
              <w:snapToGrid w:val="0"/>
              <w:ind w:left="173" w:hanging="144"/>
              <w:rPr>
                <w:sz w:val="16"/>
                <w:szCs w:val="16"/>
              </w:rPr>
            </w:pPr>
            <w:r w:rsidRPr="002662FD">
              <w:rPr>
                <w:color w:val="FF0000"/>
                <w:sz w:val="16"/>
                <w:szCs w:val="16"/>
              </w:rPr>
              <w:t>When updating or deleting records this value must be included.</w:t>
            </w:r>
          </w:p>
        </w:tc>
      </w:tr>
      <w:tr w:rsidR="00B8647A" w:rsidRPr="00B51678" w14:paraId="1BC1D0B8" w14:textId="77777777" w:rsidTr="008808E9">
        <w:trPr>
          <w:cantSplit/>
          <w:trHeight w:val="255"/>
          <w:ins w:id="149" w:author="Mike Banach" w:date="2021-06-04T11:00:00Z"/>
        </w:trPr>
        <w:tc>
          <w:tcPr>
            <w:tcW w:w="1728" w:type="dxa"/>
            <w:tcMar>
              <w:left w:w="29" w:type="dxa"/>
              <w:right w:w="29" w:type="dxa"/>
            </w:tcMar>
          </w:tcPr>
          <w:p w14:paraId="77460B41" w14:textId="77777777" w:rsidR="00B8647A" w:rsidRPr="00833095" w:rsidRDefault="00B8647A" w:rsidP="00B8647A">
            <w:pPr>
              <w:snapToGrid w:val="0"/>
              <w:rPr>
                <w:ins w:id="150" w:author="Mike Banach" w:date="2021-06-04T11:00:00Z"/>
                <w:bCs/>
                <w:color w:val="FF0000"/>
                <w:sz w:val="16"/>
                <w:szCs w:val="16"/>
                <w:u w:val="single"/>
                <w:rPrChange w:id="151" w:author="Mike Banach" w:date="2023-11-20T13:54:00Z">
                  <w:rPr>
                    <w:ins w:id="152" w:author="Mike Banach" w:date="2021-06-04T11:00:00Z"/>
                    <w:bCs/>
                    <w:color w:val="FF0000"/>
                    <w:sz w:val="16"/>
                    <w:szCs w:val="16"/>
                  </w:rPr>
                </w:rPrChange>
              </w:rPr>
            </w:pPr>
            <w:ins w:id="153" w:author="Mike Banach" w:date="2021-06-04T11:01:00Z">
              <w:r w:rsidRPr="00833095">
                <w:rPr>
                  <w:b/>
                  <w:bCs/>
                  <w:color w:val="FF0000"/>
                  <w:sz w:val="16"/>
                  <w:u w:val="single"/>
                  <w:rPrChange w:id="154" w:author="Mike Banach" w:date="2023-11-20T13:54:00Z">
                    <w:rPr>
                      <w:b/>
                      <w:bCs/>
                      <w:color w:val="FF0000"/>
                      <w:sz w:val="16"/>
                    </w:rPr>
                  </w:rPrChange>
                </w:rPr>
                <w:t>T</w:t>
              </w:r>
            </w:ins>
            <w:ins w:id="155" w:author="Mike Banach" w:date="2022-01-19T15:00:00Z">
              <w:r w:rsidR="008D186B" w:rsidRPr="00833095">
                <w:rPr>
                  <w:b/>
                  <w:bCs/>
                  <w:color w:val="FF0000"/>
                  <w:sz w:val="16"/>
                  <w:u w:val="single"/>
                  <w:rPrChange w:id="156" w:author="Mike Banach" w:date="2023-11-20T13:54:00Z">
                    <w:rPr>
                      <w:b/>
                      <w:bCs/>
                      <w:color w:val="FF0000"/>
                      <w:sz w:val="16"/>
                    </w:rPr>
                  </w:rPrChange>
                </w:rPr>
                <w:t>im</w:t>
              </w:r>
            </w:ins>
            <w:ins w:id="157" w:author="Mike Banach" w:date="2021-06-04T11:01:00Z">
              <w:r w:rsidRPr="00833095">
                <w:rPr>
                  <w:b/>
                  <w:bCs/>
                  <w:color w:val="FF0000"/>
                  <w:sz w:val="16"/>
                  <w:u w:val="single"/>
                  <w:rPrChange w:id="158" w:author="Mike Banach" w:date="2023-11-20T13:54:00Z">
                    <w:rPr>
                      <w:b/>
                      <w:bCs/>
                      <w:color w:val="FF0000"/>
                      <w:sz w:val="16"/>
                    </w:rPr>
                  </w:rPrChange>
                </w:rPr>
                <w:t>e</w:t>
              </w:r>
            </w:ins>
            <w:ins w:id="159" w:author="Mike Banach" w:date="2022-01-19T15:00:00Z">
              <w:r w:rsidR="008D186B" w:rsidRPr="00833095">
                <w:rPr>
                  <w:b/>
                  <w:bCs/>
                  <w:color w:val="FF0000"/>
                  <w:sz w:val="16"/>
                  <w:u w:val="single"/>
                  <w:rPrChange w:id="160" w:author="Mike Banach" w:date="2023-11-20T13:54:00Z">
                    <w:rPr>
                      <w:b/>
                      <w:bCs/>
                      <w:color w:val="FF0000"/>
                      <w:sz w:val="16"/>
                    </w:rPr>
                  </w:rPrChange>
                </w:rPr>
                <w:t>Series</w:t>
              </w:r>
            </w:ins>
            <w:ins w:id="161" w:author="Mike Banach" w:date="2021-06-04T11:01:00Z">
              <w:r w:rsidRPr="00833095">
                <w:rPr>
                  <w:b/>
                  <w:bCs/>
                  <w:color w:val="FF0000"/>
                  <w:sz w:val="16"/>
                  <w:u w:val="single"/>
                  <w:rPrChange w:id="162" w:author="Mike Banach" w:date="2023-11-20T13:54:00Z">
                    <w:rPr>
                      <w:b/>
                      <w:bCs/>
                      <w:color w:val="FF0000"/>
                      <w:sz w:val="16"/>
                    </w:rPr>
                  </w:rPrChange>
                </w:rPr>
                <w:t>ID</w:t>
              </w:r>
            </w:ins>
          </w:p>
        </w:tc>
        <w:tc>
          <w:tcPr>
            <w:tcW w:w="3600" w:type="dxa"/>
            <w:tcMar>
              <w:left w:w="29" w:type="dxa"/>
              <w:right w:w="29" w:type="dxa"/>
            </w:tcMar>
          </w:tcPr>
          <w:p w14:paraId="2518C46F" w14:textId="3C5F2818" w:rsidR="002F251D" w:rsidRDefault="00B8647A" w:rsidP="0082427A">
            <w:pPr>
              <w:rPr>
                <w:ins w:id="163" w:author="Mike Banach" w:date="2021-06-04T11:00:00Z"/>
                <w:sz w:val="16"/>
                <w:szCs w:val="16"/>
              </w:rPr>
            </w:pPr>
            <w:ins w:id="164" w:author="Mike Banach" w:date="2021-06-04T11:01:00Z">
              <w:r>
                <w:rPr>
                  <w:sz w:val="16"/>
                </w:rPr>
                <w:t xml:space="preserve">This field identifies </w:t>
              </w:r>
              <w:r w:rsidR="008E2AD8">
                <w:rPr>
                  <w:sz w:val="16"/>
                </w:rPr>
                <w:t>the</w:t>
              </w:r>
              <w:r>
                <w:rPr>
                  <w:sz w:val="16"/>
                </w:rPr>
                <w:t xml:space="preserve"> time series</w:t>
              </w:r>
            </w:ins>
            <w:ins w:id="165" w:author="Mike Banach" w:date="2021-06-04T11:08:00Z">
              <w:r w:rsidR="008E2AD8">
                <w:rPr>
                  <w:sz w:val="16"/>
                </w:rPr>
                <w:t xml:space="preserve"> a record belongs to</w:t>
              </w:r>
            </w:ins>
            <w:ins w:id="166" w:author="Mike Banach" w:date="2021-06-04T11:01:00Z">
              <w:r>
                <w:rPr>
                  <w:sz w:val="16"/>
                </w:rPr>
                <w:t>.</w:t>
              </w:r>
            </w:ins>
            <w:ins w:id="167" w:author="Mike Banach" w:date="2021-06-04T11:08:00Z">
              <w:r w:rsidR="008E2AD8">
                <w:rPr>
                  <w:sz w:val="16"/>
                </w:rPr>
                <w:t xml:space="preserve">  </w:t>
              </w:r>
            </w:ins>
            <w:ins w:id="168" w:author="Mike Banach" w:date="2021-06-04T11:09:00Z">
              <w:r w:rsidR="008E2AD8">
                <w:rPr>
                  <w:sz w:val="16"/>
                </w:rPr>
                <w:t>R</w:t>
              </w:r>
            </w:ins>
            <w:ins w:id="169" w:author="Mike Banach" w:date="2021-06-04T11:08:00Z">
              <w:r w:rsidR="008E2AD8">
                <w:rPr>
                  <w:sz w:val="16"/>
                </w:rPr>
                <w:t>ecords with the same T</w:t>
              </w:r>
            </w:ins>
            <w:ins w:id="170" w:author="Mike Banach" w:date="2022-01-19T15:00:00Z">
              <w:r w:rsidR="008D186B">
                <w:rPr>
                  <w:sz w:val="16"/>
                </w:rPr>
                <w:t>im</w:t>
              </w:r>
            </w:ins>
            <w:ins w:id="171" w:author="Mike Banach" w:date="2021-06-04T11:08:00Z">
              <w:r w:rsidR="008E2AD8">
                <w:rPr>
                  <w:sz w:val="16"/>
                </w:rPr>
                <w:t>e</w:t>
              </w:r>
            </w:ins>
            <w:ins w:id="172" w:author="Mike Banach" w:date="2022-01-19T15:00:00Z">
              <w:r w:rsidR="008D186B">
                <w:rPr>
                  <w:sz w:val="16"/>
                </w:rPr>
                <w:t>Series</w:t>
              </w:r>
            </w:ins>
            <w:ins w:id="173" w:author="Mike Banach" w:date="2021-06-04T11:08:00Z">
              <w:r w:rsidR="008E2AD8">
                <w:rPr>
                  <w:sz w:val="16"/>
                </w:rPr>
                <w:t xml:space="preserve">ID are </w:t>
              </w:r>
            </w:ins>
            <w:ins w:id="174" w:author="Mike Banach" w:date="2021-06-04T11:09:00Z">
              <w:r w:rsidR="008E2AD8">
                <w:rPr>
                  <w:sz w:val="16"/>
                </w:rPr>
                <w:t>grouped and presented together on the CAX</w:t>
              </w:r>
            </w:ins>
            <w:ins w:id="175" w:author="Mike Banach" w:date="2024-04-11T13:48:00Z">
              <w:r w:rsidR="004213A7">
                <w:rPr>
                  <w:sz w:val="16"/>
                </w:rPr>
                <w:t xml:space="preserve"> query system</w:t>
              </w:r>
            </w:ins>
            <w:ins w:id="176" w:author="Mike Banach" w:date="2024-04-11T13:51:00Z">
              <w:r w:rsidR="00986E2A">
                <w:rPr>
                  <w:sz w:val="16"/>
                </w:rPr>
                <w:t>s</w:t>
              </w:r>
            </w:ins>
            <w:ins w:id="177" w:author="Mike Banach" w:date="2021-06-04T11:09:00Z">
              <w:r w:rsidR="008E2AD8">
                <w:rPr>
                  <w:sz w:val="16"/>
                </w:rPr>
                <w:t>.</w:t>
              </w:r>
            </w:ins>
            <w:ins w:id="178" w:author="Mike Banach" w:date="2021-06-04T11:01:00Z">
              <w:r>
                <w:rPr>
                  <w:sz w:val="16"/>
                </w:rPr>
                <w:t xml:space="preserve">  </w:t>
              </w:r>
            </w:ins>
            <w:ins w:id="179" w:author="Mike Banach" w:date="2021-06-04T11:04:00Z">
              <w:r>
                <w:rPr>
                  <w:sz w:val="16"/>
                </w:rPr>
                <w:t>A</w:t>
              </w:r>
            </w:ins>
            <w:ins w:id="180" w:author="Mike Banach" w:date="2021-06-04T11:01:00Z">
              <w:r>
                <w:rPr>
                  <w:sz w:val="16"/>
                </w:rPr>
                <w:t>ssigned by data compilers or regional data assemblers as appropriate.</w:t>
              </w:r>
            </w:ins>
          </w:p>
        </w:tc>
        <w:tc>
          <w:tcPr>
            <w:tcW w:w="950" w:type="dxa"/>
            <w:tcMar>
              <w:left w:w="29" w:type="dxa"/>
              <w:right w:w="29" w:type="dxa"/>
            </w:tcMar>
          </w:tcPr>
          <w:p w14:paraId="42348AC6" w14:textId="128AE5FF" w:rsidR="00B8647A" w:rsidRPr="00AE2D9E" w:rsidRDefault="00BB00D7" w:rsidP="00B8647A">
            <w:pPr>
              <w:jc w:val="center"/>
              <w:rPr>
                <w:ins w:id="181" w:author="Mike Banach" w:date="2021-06-04T11:00:00Z"/>
                <w:b/>
                <w:bCs/>
                <w:i/>
                <w:color w:val="FF0000"/>
                <w:sz w:val="16"/>
                <w:szCs w:val="16"/>
              </w:rPr>
            </w:pPr>
            <w:ins w:id="182" w:author="Mike Banach" w:date="2023-11-20T15:34:00Z">
              <w:r>
                <w:rPr>
                  <w:b/>
                  <w:bCs/>
                  <w:color w:val="FF0000"/>
                  <w:sz w:val="16"/>
                </w:rPr>
                <w:t>Integer</w:t>
              </w:r>
            </w:ins>
          </w:p>
        </w:tc>
        <w:tc>
          <w:tcPr>
            <w:tcW w:w="4189" w:type="dxa"/>
            <w:gridSpan w:val="3"/>
          </w:tcPr>
          <w:p w14:paraId="74BCAD76" w14:textId="4FAF2265" w:rsidR="00EB04B1" w:rsidRDefault="006C2DA3" w:rsidP="00B8647A">
            <w:pPr>
              <w:rPr>
                <w:ins w:id="183" w:author="Mike Banach" w:date="2021-06-04T11:12:00Z"/>
                <w:sz w:val="16"/>
              </w:rPr>
            </w:pPr>
            <w:ins w:id="184" w:author="Mike Banach" w:date="2022-12-16T12:12:00Z">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ins>
          </w:p>
          <w:p w14:paraId="0557786A" w14:textId="77777777" w:rsidR="001F6B32" w:rsidRDefault="001F6B32" w:rsidP="00B8647A">
            <w:pPr>
              <w:rPr>
                <w:ins w:id="185" w:author="Mike Banach" w:date="2021-06-04T11:23:00Z"/>
                <w:sz w:val="16"/>
              </w:rPr>
            </w:pPr>
          </w:p>
          <w:p w14:paraId="07B32765" w14:textId="5472AF37" w:rsidR="00D54AB5" w:rsidRDefault="00D54AB5" w:rsidP="00B8647A">
            <w:pPr>
              <w:rPr>
                <w:ins w:id="186" w:author="Mike Banach" w:date="2021-06-04T11:28:00Z"/>
                <w:sz w:val="16"/>
              </w:rPr>
            </w:pPr>
            <w:ins w:id="187" w:author="Mike Banach" w:date="2021-06-04T11:28:00Z">
              <w:r>
                <w:rPr>
                  <w:sz w:val="16"/>
                </w:rPr>
                <w:t>For records</w:t>
              </w:r>
            </w:ins>
            <w:ins w:id="188" w:author="Mike Banach" w:date="2024-04-12T09:07:00Z">
              <w:r w:rsidR="002B7739">
                <w:rPr>
                  <w:sz w:val="16"/>
                </w:rPr>
                <w:t xml:space="preserve"> in this table</w:t>
              </w:r>
            </w:ins>
            <w:ins w:id="189" w:author="Mike Banach" w:date="2021-06-04T11:28:00Z">
              <w:r>
                <w:rPr>
                  <w:sz w:val="16"/>
                </w:rPr>
                <w:t xml:space="preserve"> with the same T</w:t>
              </w:r>
            </w:ins>
            <w:ins w:id="190" w:author="Mike Banach" w:date="2022-01-19T15:01:00Z">
              <w:r w:rsidR="005A29D5">
                <w:rPr>
                  <w:sz w:val="16"/>
                </w:rPr>
                <w:t>im</w:t>
              </w:r>
            </w:ins>
            <w:ins w:id="191" w:author="Mike Banach" w:date="2021-06-04T11:28:00Z">
              <w:r>
                <w:rPr>
                  <w:sz w:val="16"/>
                </w:rPr>
                <w:t>e</w:t>
              </w:r>
            </w:ins>
            <w:ins w:id="192" w:author="Mike Banach" w:date="2022-01-19T15:01:00Z">
              <w:r w:rsidR="005A29D5">
                <w:rPr>
                  <w:sz w:val="16"/>
                </w:rPr>
                <w:t>Series</w:t>
              </w:r>
            </w:ins>
            <w:ins w:id="193" w:author="Mike Banach" w:date="2021-06-04T11:28:00Z">
              <w:r>
                <w:rPr>
                  <w:sz w:val="16"/>
                </w:rPr>
                <w:t>ID:</w:t>
              </w:r>
            </w:ins>
          </w:p>
          <w:p w14:paraId="10168EF6" w14:textId="77777777" w:rsidR="0026341D" w:rsidRDefault="00D54AB5" w:rsidP="0026341D">
            <w:pPr>
              <w:numPr>
                <w:ilvl w:val="0"/>
                <w:numId w:val="45"/>
              </w:numPr>
              <w:ind w:left="203" w:hanging="180"/>
              <w:rPr>
                <w:ins w:id="194" w:author="Mike Banach" w:date="2024-04-25T16:35:00Z"/>
                <w:sz w:val="16"/>
              </w:rPr>
            </w:pPr>
            <w:ins w:id="195" w:author="Mike Banach" w:date="2021-06-04T11:28:00Z">
              <w:r>
                <w:rPr>
                  <w:sz w:val="16"/>
                </w:rPr>
                <w:t xml:space="preserve">All </w:t>
              </w:r>
            </w:ins>
            <w:ins w:id="196" w:author="Mike Banach" w:date="2021-06-04T11:10:00Z">
              <w:r w:rsidR="00EB04B1">
                <w:rPr>
                  <w:sz w:val="16"/>
                </w:rPr>
                <w:t>PopID</w:t>
              </w:r>
            </w:ins>
            <w:ins w:id="197" w:author="Mike Banach" w:date="2021-06-04T11:28:00Z">
              <w:r>
                <w:rPr>
                  <w:sz w:val="16"/>
                </w:rPr>
                <w:t xml:space="preserve"> values must be the same</w:t>
              </w:r>
            </w:ins>
            <w:ins w:id="198" w:author="Mike Banach" w:date="2021-06-04T11:29:00Z">
              <w:r>
                <w:rPr>
                  <w:sz w:val="16"/>
                </w:rPr>
                <w:t>.</w:t>
              </w:r>
            </w:ins>
          </w:p>
          <w:p w14:paraId="7EFAF999" w14:textId="4C772B43" w:rsidR="00D54AB5" w:rsidRDefault="0026341D" w:rsidP="0026341D">
            <w:pPr>
              <w:numPr>
                <w:ilvl w:val="0"/>
                <w:numId w:val="45"/>
              </w:numPr>
              <w:ind w:left="203" w:hanging="180"/>
              <w:rPr>
                <w:ins w:id="199" w:author="Mike Banach" w:date="2024-04-25T16:32:00Z"/>
                <w:sz w:val="16"/>
              </w:rPr>
            </w:pPr>
            <w:ins w:id="200" w:author="Mike Banach" w:date="2024-04-25T16:35:00Z">
              <w:r w:rsidRPr="0044322B">
                <w:rPr>
                  <w:sz w:val="16"/>
                </w:rPr>
                <w:t>The SpawningYear may NOT be repeated.</w:t>
              </w:r>
            </w:ins>
          </w:p>
          <w:p w14:paraId="7AFAF8CC" w14:textId="13209672" w:rsidR="00F86362" w:rsidRDefault="00F86362" w:rsidP="00F86362">
            <w:pPr>
              <w:rPr>
                <w:ins w:id="201" w:author="Mike Banach" w:date="2021-06-04T11:29:00Z"/>
                <w:sz w:val="16"/>
              </w:rPr>
            </w:pPr>
            <w:ins w:id="202" w:author="Mike Banach" w:date="2024-04-25T16:33:00Z">
              <w:r w:rsidRPr="00F86362">
                <w:rPr>
                  <w:sz w:val="16"/>
                </w:rPr>
                <w:t>Although not enforced, records with the same TimeSeriesID will usually have:</w:t>
              </w:r>
            </w:ins>
          </w:p>
          <w:p w14:paraId="7D464D5A" w14:textId="058C8F1F" w:rsidR="00D54AB5" w:rsidRDefault="00770C4D" w:rsidP="00645668">
            <w:pPr>
              <w:numPr>
                <w:ilvl w:val="0"/>
                <w:numId w:val="45"/>
              </w:numPr>
              <w:ind w:left="203" w:hanging="180"/>
              <w:rPr>
                <w:ins w:id="203" w:author="Mike Banach" w:date="2021-06-04T11:29:00Z"/>
                <w:sz w:val="16"/>
              </w:rPr>
            </w:pPr>
            <w:ins w:id="204" w:author="Mike Banach" w:date="2024-04-25T16:36:00Z">
              <w:r>
                <w:rPr>
                  <w:sz w:val="16"/>
                </w:rPr>
                <w:t>The same</w:t>
              </w:r>
            </w:ins>
            <w:ins w:id="205" w:author="Mike Banach" w:date="2021-06-04T11:29:00Z">
              <w:r w:rsidR="00D54AB5">
                <w:rPr>
                  <w:sz w:val="16"/>
                </w:rPr>
                <w:t xml:space="preserve"> </w:t>
              </w:r>
            </w:ins>
            <w:ins w:id="206" w:author="Mike Banach" w:date="2021-06-04T11:10:00Z">
              <w:r w:rsidR="00EB04B1">
                <w:rPr>
                  <w:sz w:val="16"/>
                </w:rPr>
                <w:t>PopFit</w:t>
              </w:r>
            </w:ins>
            <w:ins w:id="207" w:author="Mike Banach" w:date="2021-06-04T11:29:00Z">
              <w:r w:rsidR="00D54AB5">
                <w:rPr>
                  <w:sz w:val="16"/>
                </w:rPr>
                <w:t xml:space="preserve"> value.</w:t>
              </w:r>
            </w:ins>
          </w:p>
          <w:p w14:paraId="0D126FC2" w14:textId="21CC398C" w:rsidR="00D54AB5" w:rsidRDefault="00770C4D" w:rsidP="00645668">
            <w:pPr>
              <w:numPr>
                <w:ilvl w:val="0"/>
                <w:numId w:val="45"/>
              </w:numPr>
              <w:ind w:left="203" w:hanging="180"/>
              <w:rPr>
                <w:ins w:id="208" w:author="Mike Banach" w:date="2021-06-04T11:29:00Z"/>
                <w:sz w:val="16"/>
              </w:rPr>
            </w:pPr>
            <w:ins w:id="209" w:author="Mike Banach" w:date="2024-04-25T16:36:00Z">
              <w:r>
                <w:rPr>
                  <w:sz w:val="16"/>
                </w:rPr>
                <w:t xml:space="preserve">The same </w:t>
              </w:r>
            </w:ins>
            <w:ins w:id="210" w:author="Mike Banach" w:date="2021-06-04T11:13:00Z">
              <w:r w:rsidR="00EB04B1">
                <w:rPr>
                  <w:sz w:val="16"/>
                </w:rPr>
                <w:t>EstimateType</w:t>
              </w:r>
            </w:ins>
            <w:ins w:id="211" w:author="Mike Banach" w:date="2021-06-04T11:29:00Z">
              <w:r w:rsidR="00D54AB5">
                <w:rPr>
                  <w:sz w:val="16"/>
                </w:rPr>
                <w:t xml:space="preserve"> value.</w:t>
              </w:r>
            </w:ins>
          </w:p>
          <w:p w14:paraId="580BF25B" w14:textId="7139E2C4" w:rsidR="004933A5" w:rsidRPr="0044322B" w:rsidRDefault="00770C4D" w:rsidP="0026341D">
            <w:pPr>
              <w:numPr>
                <w:ilvl w:val="0"/>
                <w:numId w:val="45"/>
              </w:numPr>
              <w:ind w:left="203" w:hanging="180"/>
              <w:rPr>
                <w:sz w:val="16"/>
              </w:rPr>
            </w:pPr>
            <w:ins w:id="212" w:author="Mike Banach" w:date="2024-04-25T16:36:00Z">
              <w:r>
                <w:rPr>
                  <w:sz w:val="16"/>
                </w:rPr>
                <w:t xml:space="preserve">The same </w:t>
              </w:r>
            </w:ins>
            <w:ins w:id="213" w:author="Mike Banach" w:date="2021-06-04T11:13:00Z">
              <w:r w:rsidR="001F6B32">
                <w:rPr>
                  <w:sz w:val="16"/>
                </w:rPr>
                <w:t>WaterBody</w:t>
              </w:r>
            </w:ins>
            <w:ins w:id="214" w:author="Mike Banach" w:date="2021-06-04T11:29:00Z">
              <w:r w:rsidR="00D54AB5">
                <w:rPr>
                  <w:sz w:val="16"/>
                </w:rPr>
                <w:t xml:space="preserve"> value.</w:t>
              </w:r>
            </w:ins>
          </w:p>
          <w:p w14:paraId="0C05A9F4" w14:textId="5055B481" w:rsidR="0044322B" w:rsidRDefault="0044322B" w:rsidP="0044322B">
            <w:pPr>
              <w:rPr>
                <w:sz w:val="16"/>
              </w:rPr>
            </w:pPr>
          </w:p>
          <w:p w14:paraId="5D5D6D6A" w14:textId="74618A16" w:rsidR="00B8647A" w:rsidRDefault="00CC17EE" w:rsidP="00B8647A">
            <w:pPr>
              <w:snapToGrid w:val="0"/>
              <w:rPr>
                <w:ins w:id="215" w:author="Mike Banach" w:date="2021-06-04T11:00:00Z"/>
                <w:sz w:val="16"/>
                <w:szCs w:val="16"/>
              </w:rPr>
            </w:pPr>
            <w:ins w:id="216" w:author="Mike Banach" w:date="2024-04-11T14:00:00Z">
              <w:r>
                <w:rPr>
                  <w:sz w:val="16"/>
                  <w:szCs w:val="16"/>
                </w:rPr>
                <w:t>If ownership</w:t>
              </w:r>
            </w:ins>
            <w:ins w:id="217" w:author="Mike Banach" w:date="2024-03-06T10:36:00Z">
              <w:r w:rsidR="0044322B" w:rsidRPr="0044322B">
                <w:rPr>
                  <w:sz w:val="16"/>
                  <w:szCs w:val="16"/>
                </w:rPr>
                <w:t xml:space="preserve"> of a time series</w:t>
              </w:r>
            </w:ins>
            <w:ins w:id="218" w:author="Mike Banach" w:date="2024-03-06T10:40:00Z">
              <w:r w:rsidR="00812573">
                <w:rPr>
                  <w:sz w:val="16"/>
                  <w:szCs w:val="16"/>
                </w:rPr>
                <w:t xml:space="preserve"> </w:t>
              </w:r>
            </w:ins>
            <w:ins w:id="219" w:author="Mike Banach" w:date="2024-03-06T10:36:00Z">
              <w:r w:rsidR="0044322B" w:rsidRPr="0044322B">
                <w:rPr>
                  <w:sz w:val="16"/>
                  <w:szCs w:val="16"/>
                </w:rPr>
                <w:t>is transferred between organizations, the T</w:t>
              </w:r>
            </w:ins>
            <w:ins w:id="220" w:author="Mike Banach" w:date="2024-03-06T10:39:00Z">
              <w:r w:rsidR="00C7093B">
                <w:rPr>
                  <w:sz w:val="16"/>
                  <w:szCs w:val="16"/>
                </w:rPr>
                <w:t>imeSeries</w:t>
              </w:r>
            </w:ins>
            <w:ins w:id="221" w:author="Mike Banach" w:date="2024-03-06T10:36:00Z">
              <w:r w:rsidR="0044322B" w:rsidRPr="0044322B">
                <w:rPr>
                  <w:sz w:val="16"/>
                  <w:szCs w:val="16"/>
                </w:rPr>
                <w:t>ID is not changed.</w:t>
              </w:r>
            </w:ins>
          </w:p>
        </w:tc>
        <w:tc>
          <w:tcPr>
            <w:tcW w:w="4221" w:type="dxa"/>
            <w:gridSpan w:val="4"/>
          </w:tcPr>
          <w:p w14:paraId="643B6BF9" w14:textId="77777777" w:rsidR="00B1071D" w:rsidRDefault="00B1071D" w:rsidP="0068770C">
            <w:pPr>
              <w:rPr>
                <w:ins w:id="222" w:author="Mike Banach" w:date="2021-06-04T11:55:00Z"/>
                <w:sz w:val="16"/>
              </w:rPr>
            </w:pPr>
            <w:ins w:id="223" w:author="Mike Banach" w:date="2021-06-04T11:55:00Z">
              <w:r>
                <w:rPr>
                  <w:sz w:val="16"/>
                </w:rPr>
                <w:t xml:space="preserve">Assigned </w:t>
              </w:r>
            </w:ins>
            <w:ins w:id="224" w:author="Mike Banach" w:date="2022-01-19T15:03:00Z">
              <w:r w:rsidR="005A29D5">
                <w:rPr>
                  <w:sz w:val="16"/>
                </w:rPr>
                <w:t xml:space="preserve">TimeSeriesID ranges are the same as assigned </w:t>
              </w:r>
            </w:ins>
            <w:ins w:id="225" w:author="Mike Banach" w:date="2021-06-04T11:55:00Z">
              <w:r>
                <w:rPr>
                  <w:sz w:val="16"/>
                </w:rPr>
                <w:t>TrendID ranges</w:t>
              </w:r>
            </w:ins>
            <w:ins w:id="226" w:author="Mike Banach" w:date="2022-01-19T15:03:00Z">
              <w:r w:rsidR="005A29D5">
                <w:rPr>
                  <w:sz w:val="16"/>
                </w:rPr>
                <w:t xml:space="preserve"> in the StreamNet DES</w:t>
              </w:r>
            </w:ins>
            <w:ins w:id="227" w:author="Mike Banach" w:date="2021-06-04T11:55:00Z">
              <w:r>
                <w:rPr>
                  <w:sz w:val="16"/>
                </w:rPr>
                <w:t xml:space="preserve">.  Coordinate with </w:t>
              </w:r>
            </w:ins>
            <w:ins w:id="228" w:author="Mike Banach" w:date="2022-01-19T15:03:00Z">
              <w:r w:rsidR="005A29D5">
                <w:rPr>
                  <w:sz w:val="16"/>
                </w:rPr>
                <w:t>ot</w:t>
              </w:r>
            </w:ins>
            <w:ins w:id="229" w:author="Mike Banach" w:date="2022-01-19T15:04:00Z">
              <w:r w:rsidR="005A29D5">
                <w:rPr>
                  <w:sz w:val="16"/>
                </w:rPr>
                <w:t xml:space="preserve">her </w:t>
              </w:r>
            </w:ins>
            <w:ins w:id="230" w:author="Mike Banach" w:date="2021-06-04T11:55:00Z">
              <w:r>
                <w:rPr>
                  <w:sz w:val="16"/>
                </w:rPr>
                <w:t>personnel</w:t>
              </w:r>
            </w:ins>
            <w:ins w:id="231" w:author="Mike Banach" w:date="2022-01-19T15:04:00Z">
              <w:r w:rsidR="005A29D5">
                <w:rPr>
                  <w:sz w:val="16"/>
                </w:rPr>
                <w:t xml:space="preserve"> in your organization</w:t>
              </w:r>
            </w:ins>
            <w:ins w:id="232" w:author="Mike Banach" w:date="2021-06-04T11:55:00Z">
              <w:r>
                <w:rPr>
                  <w:sz w:val="16"/>
                </w:rPr>
                <w:t xml:space="preserve"> assigning </w:t>
              </w:r>
            </w:ins>
            <w:ins w:id="233" w:author="Mike Banach" w:date="2022-01-19T15:04:00Z">
              <w:r w:rsidR="005A29D5">
                <w:rPr>
                  <w:sz w:val="16"/>
                </w:rPr>
                <w:t xml:space="preserve">TimeSeriesID and </w:t>
              </w:r>
            </w:ins>
            <w:ins w:id="234" w:author="Mike Banach" w:date="2021-06-04T11:55:00Z">
              <w:r>
                <w:rPr>
                  <w:sz w:val="16"/>
                </w:rPr>
                <w:t>TrendID values.</w:t>
              </w:r>
            </w:ins>
          </w:p>
          <w:p w14:paraId="56AA21F2" w14:textId="77777777" w:rsidR="0068770C" w:rsidRDefault="0068770C" w:rsidP="0068770C">
            <w:pPr>
              <w:rPr>
                <w:ins w:id="235" w:author="Mike Banach" w:date="2021-06-04T11:41:00Z"/>
                <w:sz w:val="16"/>
              </w:rPr>
            </w:pPr>
            <w:ins w:id="236" w:author="Mike Banach" w:date="2021-06-04T11:41:00Z">
              <w:r>
                <w:rPr>
                  <w:sz w:val="16"/>
                </w:rPr>
                <w:t>10,000-19,999 = MFWP</w:t>
              </w:r>
            </w:ins>
          </w:p>
          <w:p w14:paraId="57E52FBB" w14:textId="77777777" w:rsidR="0068770C" w:rsidRDefault="0068770C" w:rsidP="0068770C">
            <w:pPr>
              <w:rPr>
                <w:ins w:id="237" w:author="Mike Banach" w:date="2021-06-04T11:41:00Z"/>
                <w:sz w:val="16"/>
              </w:rPr>
            </w:pPr>
            <w:ins w:id="238" w:author="Mike Banach" w:date="2021-06-04T11:41:00Z">
              <w:r>
                <w:rPr>
                  <w:sz w:val="16"/>
                </w:rPr>
                <w:t>20,000-22,499 = CRITFC</w:t>
              </w:r>
            </w:ins>
          </w:p>
          <w:p w14:paraId="0E650B94" w14:textId="77777777" w:rsidR="0068770C" w:rsidRDefault="0068770C" w:rsidP="0068770C">
            <w:pPr>
              <w:rPr>
                <w:ins w:id="239" w:author="Mike Banach" w:date="2021-06-04T11:41:00Z"/>
                <w:sz w:val="16"/>
              </w:rPr>
            </w:pPr>
            <w:ins w:id="240" w:author="Mike Banach" w:date="2021-06-04T11:41:00Z">
              <w:r>
                <w:rPr>
                  <w:sz w:val="16"/>
                </w:rPr>
                <w:t>22,500-24,999 = NPT</w:t>
              </w:r>
            </w:ins>
          </w:p>
          <w:p w14:paraId="5579DCCB" w14:textId="77777777" w:rsidR="0068770C" w:rsidRDefault="0068770C" w:rsidP="0068770C">
            <w:pPr>
              <w:rPr>
                <w:ins w:id="241" w:author="Mike Banach" w:date="2021-06-04T11:41:00Z"/>
                <w:sz w:val="16"/>
              </w:rPr>
            </w:pPr>
            <w:ins w:id="242" w:author="Mike Banach" w:date="2021-06-04T11:41:00Z">
              <w:r>
                <w:rPr>
                  <w:sz w:val="16"/>
                </w:rPr>
                <w:t>25,000-27,499=</w:t>
              </w:r>
            </w:ins>
            <w:ins w:id="243" w:author="Mike Banach" w:date="2022-03-14T13:57:00Z">
              <w:r w:rsidR="00BD7862">
                <w:rPr>
                  <w:sz w:val="16"/>
                </w:rPr>
                <w:t>CT</w:t>
              </w:r>
            </w:ins>
            <w:ins w:id="244" w:author="Mike Banach" w:date="2021-06-04T11:41:00Z">
              <w:r>
                <w:rPr>
                  <w:sz w:val="16"/>
                </w:rPr>
                <w:t>WS</w:t>
              </w:r>
            </w:ins>
          </w:p>
          <w:p w14:paraId="3F184225" w14:textId="77777777" w:rsidR="0068770C" w:rsidRDefault="0068770C" w:rsidP="0068770C">
            <w:pPr>
              <w:rPr>
                <w:ins w:id="245" w:author="Mike Banach" w:date="2021-06-04T11:41:00Z"/>
                <w:sz w:val="16"/>
              </w:rPr>
            </w:pPr>
            <w:ins w:id="246" w:author="Mike Banach" w:date="2021-06-04T11:41:00Z">
              <w:r>
                <w:rPr>
                  <w:sz w:val="16"/>
                </w:rPr>
                <w:t>27,500-29,999=YN</w:t>
              </w:r>
            </w:ins>
          </w:p>
          <w:p w14:paraId="20AE5C96" w14:textId="77777777" w:rsidR="0068770C" w:rsidRDefault="0068770C" w:rsidP="0068770C">
            <w:pPr>
              <w:rPr>
                <w:ins w:id="247" w:author="Mike Banach" w:date="2021-06-04T11:41:00Z"/>
                <w:sz w:val="16"/>
              </w:rPr>
            </w:pPr>
            <w:ins w:id="248" w:author="Mike Banach" w:date="2021-06-04T11:41:00Z">
              <w:r>
                <w:rPr>
                  <w:sz w:val="16"/>
                </w:rPr>
                <w:t>200,000-209,999 = CTUIR</w:t>
              </w:r>
            </w:ins>
          </w:p>
          <w:p w14:paraId="5C22A37C" w14:textId="77777777" w:rsidR="0068770C" w:rsidRDefault="0068770C" w:rsidP="0068770C">
            <w:pPr>
              <w:ind w:left="1075" w:hanging="1075"/>
              <w:rPr>
                <w:ins w:id="249" w:author="Mike Banach" w:date="2021-06-04T11:41:00Z"/>
                <w:sz w:val="16"/>
              </w:rPr>
            </w:pPr>
            <w:ins w:id="250" w:author="Mike Banach" w:date="2021-06-04T11:41:00Z">
              <w:r>
                <w:rPr>
                  <w:sz w:val="16"/>
                </w:rPr>
                <w:t>30,000-39,999 = USFWS</w:t>
              </w:r>
            </w:ins>
          </w:p>
          <w:p w14:paraId="37E6A058" w14:textId="0B629C46" w:rsidR="00B8647A" w:rsidRDefault="00B8647A" w:rsidP="0068770C">
            <w:pPr>
              <w:ind w:left="1075" w:hanging="1075"/>
              <w:rPr>
                <w:ins w:id="251" w:author="Mike Banach" w:date="2023-11-17T14:22:00Z"/>
                <w:sz w:val="16"/>
              </w:rPr>
            </w:pPr>
            <w:ins w:id="252" w:author="Mike Banach" w:date="2021-06-04T11:01:00Z">
              <w:r>
                <w:rPr>
                  <w:sz w:val="16"/>
                </w:rPr>
                <w:t>40,000-49,999 = IDFG</w:t>
              </w:r>
            </w:ins>
          </w:p>
          <w:p w14:paraId="6111D509" w14:textId="352578B4" w:rsidR="00F43BCB" w:rsidRDefault="00F43BCB" w:rsidP="0068770C">
            <w:pPr>
              <w:ind w:left="1075" w:hanging="1075"/>
              <w:rPr>
                <w:ins w:id="253" w:author="Mike Banach" w:date="2021-06-04T11:01:00Z"/>
                <w:sz w:val="16"/>
              </w:rPr>
            </w:pPr>
            <w:ins w:id="254" w:author="Mike Banach" w:date="2023-11-17T14:22:00Z">
              <w:r>
                <w:rPr>
                  <w:sz w:val="16"/>
                </w:rPr>
                <w:t>(SBT range jointly managed by IDFG and SBT)</w:t>
              </w:r>
            </w:ins>
          </w:p>
          <w:p w14:paraId="25A210B5" w14:textId="77777777" w:rsidR="00B8647A" w:rsidRDefault="00B8647A" w:rsidP="00B8647A">
            <w:pPr>
              <w:ind w:left="1075" w:hanging="1075"/>
              <w:rPr>
                <w:ins w:id="255" w:author="Mike Banach" w:date="2021-06-04T11:01:00Z"/>
                <w:sz w:val="16"/>
              </w:rPr>
            </w:pPr>
            <w:ins w:id="256" w:author="Mike Banach" w:date="2021-06-04T11:01:00Z">
              <w:r>
                <w:rPr>
                  <w:sz w:val="16"/>
                </w:rPr>
                <w:t>50,000-59,999; 500,000-599,999 = ODFW</w:t>
              </w:r>
            </w:ins>
          </w:p>
          <w:p w14:paraId="5567C732" w14:textId="77777777" w:rsidR="00B8647A" w:rsidRDefault="00B8647A" w:rsidP="00B8647A">
            <w:pPr>
              <w:rPr>
                <w:ins w:id="257" w:author="Mike Banach" w:date="2021-06-04T11:01:00Z"/>
                <w:sz w:val="16"/>
              </w:rPr>
            </w:pPr>
            <w:ins w:id="258" w:author="Mike Banach" w:date="2021-06-04T11:01:00Z">
              <w:r>
                <w:rPr>
                  <w:sz w:val="16"/>
                </w:rPr>
                <w:t>100,000-199,999 = WDFW</w:t>
              </w:r>
            </w:ins>
          </w:p>
          <w:p w14:paraId="0951A208" w14:textId="77777777" w:rsidR="00B8647A" w:rsidRDefault="00B8647A" w:rsidP="00B8647A">
            <w:pPr>
              <w:snapToGrid w:val="0"/>
              <w:rPr>
                <w:ins w:id="259" w:author="Mike Banach" w:date="2021-06-04T11:00:00Z"/>
                <w:sz w:val="16"/>
                <w:szCs w:val="16"/>
              </w:rPr>
            </w:pPr>
            <w:ins w:id="260" w:author="Mike Banach" w:date="2021-06-04T11:01:00Z">
              <w:r>
                <w:rPr>
                  <w:sz w:val="16"/>
                </w:rPr>
                <w:t>(CCT range jointly managed by WDFW and CCT)</w:t>
              </w:r>
            </w:ins>
          </w:p>
        </w:tc>
      </w:tr>
      <w:tr w:rsidR="00150EDF" w:rsidRPr="00B51678" w14:paraId="16AD632F" w14:textId="77777777" w:rsidTr="008808E9">
        <w:trPr>
          <w:cantSplit/>
          <w:trHeight w:val="255"/>
        </w:trPr>
        <w:tc>
          <w:tcPr>
            <w:tcW w:w="1728" w:type="dxa"/>
            <w:tcMar>
              <w:left w:w="29" w:type="dxa"/>
              <w:right w:w="29" w:type="dxa"/>
            </w:tcMar>
          </w:tcPr>
          <w:p w14:paraId="7570E514" w14:textId="77777777" w:rsidR="00150EDF" w:rsidRPr="00AE2D9E" w:rsidRDefault="00150EDF" w:rsidP="003F5310">
            <w:pPr>
              <w:snapToGrid w:val="0"/>
              <w:rPr>
                <w:b/>
                <w:bCs/>
                <w:color w:val="FF0000"/>
                <w:sz w:val="16"/>
                <w:szCs w:val="16"/>
              </w:rPr>
            </w:pPr>
            <w:r w:rsidRPr="00AE2D9E">
              <w:rPr>
                <w:b/>
                <w:bCs/>
                <w:color w:val="FF0000"/>
                <w:sz w:val="16"/>
                <w:szCs w:val="16"/>
              </w:rPr>
              <w:lastRenderedPageBreak/>
              <w:t>CommonName</w:t>
            </w:r>
          </w:p>
        </w:tc>
        <w:tc>
          <w:tcPr>
            <w:tcW w:w="3600" w:type="dxa"/>
            <w:tcMar>
              <w:left w:w="29" w:type="dxa"/>
              <w:right w:w="29" w:type="dxa"/>
            </w:tcMar>
          </w:tcPr>
          <w:p w14:paraId="07111FFD" w14:textId="77777777" w:rsidR="00150EDF" w:rsidRPr="00EB010A" w:rsidRDefault="00150EDF" w:rsidP="00523D3D">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Mar>
              <w:left w:w="29" w:type="dxa"/>
              <w:right w:w="29" w:type="dxa"/>
            </w:tcMar>
          </w:tcPr>
          <w:p w14:paraId="3704D9CB" w14:textId="77777777" w:rsidR="00150EDF" w:rsidRPr="00AE2D9E" w:rsidRDefault="00150EDF" w:rsidP="00661197">
            <w:pPr>
              <w:jc w:val="center"/>
              <w:rPr>
                <w:b/>
                <w:bCs/>
                <w:color w:val="FF0000"/>
                <w:sz w:val="16"/>
                <w:szCs w:val="16"/>
              </w:rPr>
            </w:pPr>
            <w:r w:rsidRPr="00AE2D9E">
              <w:rPr>
                <w:b/>
                <w:bCs/>
                <w:color w:val="FF0000"/>
                <w:sz w:val="16"/>
                <w:szCs w:val="16"/>
              </w:rPr>
              <w:t>Text 50</w:t>
            </w:r>
          </w:p>
        </w:tc>
        <w:tc>
          <w:tcPr>
            <w:tcW w:w="2922" w:type="dxa"/>
            <w:gridSpan w:val="2"/>
          </w:tcPr>
          <w:p w14:paraId="50241304" w14:textId="100661D5" w:rsidR="00150EDF" w:rsidRDefault="00150EDF" w:rsidP="00150EDF">
            <w:pPr>
              <w:snapToGrid w:val="0"/>
              <w:rPr>
                <w:sz w:val="16"/>
                <w:szCs w:val="16"/>
              </w:rPr>
            </w:pPr>
            <w:del w:id="261" w:author="Mike Banach" w:date="2022-12-09T10:07:00Z">
              <w:r w:rsidDel="00447124">
                <w:rPr>
                  <w:sz w:val="16"/>
                  <w:szCs w:val="16"/>
                </w:rPr>
                <w:delText xml:space="preserve">Enter the name </w:delText>
              </w:r>
            </w:del>
            <w:del w:id="262" w:author="Mike Banach" w:date="2022-12-09T10:05:00Z">
              <w:r w:rsidDel="00447124">
                <w:rPr>
                  <w:sz w:val="16"/>
                  <w:szCs w:val="16"/>
                </w:rPr>
                <w:delText xml:space="preserve">of the taxon </w:delText>
              </w:r>
            </w:del>
            <w:del w:id="263" w:author="Mike Banach" w:date="2022-12-09T10:07:00Z">
              <w:r w:rsidDel="00447124">
                <w:rPr>
                  <w:sz w:val="16"/>
                  <w:szCs w:val="16"/>
                </w:rPr>
                <w:delText>here</w:delText>
              </w:r>
            </w:del>
            <w:del w:id="264" w:author="Mike Banach" w:date="2022-12-09T10:05:00Z">
              <w:r w:rsidDel="00447124">
                <w:rPr>
                  <w:sz w:val="16"/>
                  <w:szCs w:val="16"/>
                </w:rPr>
                <w:delText>,</w:delText>
              </w:r>
            </w:del>
            <w:del w:id="265" w:author="Mike Banach" w:date="2022-12-09T10:07:00Z">
              <w:r w:rsidDel="00447124">
                <w:rPr>
                  <w:sz w:val="16"/>
                  <w:szCs w:val="16"/>
                </w:rPr>
                <w:delText xml:space="preserve"> even if </w:delText>
              </w:r>
            </w:del>
            <w:del w:id="266" w:author="Mike Banach" w:date="2022-12-09T10:05:00Z">
              <w:r w:rsidDel="00447124">
                <w:rPr>
                  <w:sz w:val="16"/>
                  <w:szCs w:val="16"/>
                </w:rPr>
                <w:delText>taxon name</w:delText>
              </w:r>
            </w:del>
            <w:del w:id="267" w:author="Mike Banach" w:date="2022-12-09T10:07:00Z">
              <w:r w:rsidDel="00447124">
                <w:rPr>
                  <w:sz w:val="16"/>
                  <w:szCs w:val="16"/>
                </w:rPr>
                <w:delText xml:space="preserve"> is included in the name of the population. </w:delText>
              </w:r>
            </w:del>
            <w:r>
              <w:rPr>
                <w:sz w:val="16"/>
                <w:szCs w:val="16"/>
              </w:rPr>
              <w:t>Select from the following:</w:t>
            </w:r>
          </w:p>
        </w:tc>
        <w:tc>
          <w:tcPr>
            <w:tcW w:w="1530" w:type="dxa"/>
            <w:gridSpan w:val="2"/>
          </w:tcPr>
          <w:p w14:paraId="12FA6B3B" w14:textId="77777777" w:rsidR="00150EDF" w:rsidRDefault="00150EDF" w:rsidP="000A286A">
            <w:pPr>
              <w:numPr>
                <w:ilvl w:val="0"/>
                <w:numId w:val="18"/>
              </w:numPr>
              <w:snapToGrid w:val="0"/>
              <w:ind w:left="173" w:hanging="144"/>
              <w:rPr>
                <w:sz w:val="16"/>
                <w:szCs w:val="16"/>
              </w:rPr>
            </w:pPr>
            <w:r>
              <w:rPr>
                <w:sz w:val="16"/>
                <w:szCs w:val="16"/>
              </w:rPr>
              <w:t>Bull trout</w:t>
            </w:r>
          </w:p>
          <w:p w14:paraId="2BF063B1" w14:textId="77777777" w:rsidR="00150EDF" w:rsidRDefault="00150EDF" w:rsidP="000A286A">
            <w:pPr>
              <w:numPr>
                <w:ilvl w:val="0"/>
                <w:numId w:val="18"/>
              </w:numPr>
              <w:snapToGrid w:val="0"/>
              <w:ind w:left="173" w:hanging="144"/>
              <w:rPr>
                <w:sz w:val="16"/>
                <w:szCs w:val="16"/>
              </w:rPr>
            </w:pPr>
            <w:r>
              <w:rPr>
                <w:sz w:val="16"/>
                <w:szCs w:val="16"/>
              </w:rPr>
              <w:t>Chinook salmon</w:t>
            </w:r>
          </w:p>
          <w:p w14:paraId="402D4C0D" w14:textId="77777777" w:rsidR="00150EDF" w:rsidRDefault="00150EDF" w:rsidP="000A286A">
            <w:pPr>
              <w:numPr>
                <w:ilvl w:val="0"/>
                <w:numId w:val="18"/>
              </w:numPr>
              <w:snapToGrid w:val="0"/>
              <w:ind w:left="173" w:hanging="144"/>
              <w:rPr>
                <w:sz w:val="16"/>
                <w:szCs w:val="16"/>
              </w:rPr>
            </w:pPr>
            <w:r>
              <w:rPr>
                <w:sz w:val="16"/>
                <w:szCs w:val="16"/>
              </w:rPr>
              <w:t>Chum salmon</w:t>
            </w:r>
          </w:p>
          <w:p w14:paraId="24CB64E4" w14:textId="77777777" w:rsidR="00150EDF" w:rsidRDefault="00150EDF" w:rsidP="000A286A">
            <w:pPr>
              <w:numPr>
                <w:ilvl w:val="0"/>
                <w:numId w:val="18"/>
              </w:numPr>
              <w:snapToGrid w:val="0"/>
              <w:ind w:left="173" w:hanging="144"/>
              <w:rPr>
                <w:sz w:val="16"/>
                <w:szCs w:val="16"/>
              </w:rPr>
            </w:pPr>
            <w:r>
              <w:rPr>
                <w:sz w:val="16"/>
                <w:szCs w:val="16"/>
              </w:rPr>
              <w:t>Coho salmon</w:t>
            </w:r>
          </w:p>
          <w:p w14:paraId="29EA5453" w14:textId="77777777" w:rsidR="00150EDF" w:rsidRDefault="00150EDF" w:rsidP="000A286A">
            <w:pPr>
              <w:numPr>
                <w:ilvl w:val="0"/>
                <w:numId w:val="18"/>
              </w:numPr>
              <w:snapToGrid w:val="0"/>
              <w:ind w:left="173" w:hanging="144"/>
              <w:rPr>
                <w:sz w:val="16"/>
                <w:szCs w:val="16"/>
              </w:rPr>
            </w:pPr>
            <w:r>
              <w:rPr>
                <w:sz w:val="16"/>
                <w:szCs w:val="16"/>
              </w:rPr>
              <w:t>Sockeye salmon</w:t>
            </w:r>
          </w:p>
          <w:p w14:paraId="1DB1B14C" w14:textId="77777777" w:rsidR="00150EDF" w:rsidRDefault="00150EDF" w:rsidP="000A286A">
            <w:pPr>
              <w:numPr>
                <w:ilvl w:val="0"/>
                <w:numId w:val="18"/>
              </w:numPr>
              <w:snapToGrid w:val="0"/>
              <w:ind w:left="173" w:hanging="144"/>
              <w:rPr>
                <w:sz w:val="16"/>
                <w:szCs w:val="16"/>
              </w:rPr>
            </w:pPr>
            <w:r>
              <w:rPr>
                <w:sz w:val="16"/>
                <w:szCs w:val="16"/>
              </w:rPr>
              <w:t>Steelhead</w:t>
            </w:r>
          </w:p>
        </w:tc>
        <w:tc>
          <w:tcPr>
            <w:tcW w:w="3958" w:type="dxa"/>
            <w:gridSpan w:val="3"/>
          </w:tcPr>
          <w:p w14:paraId="44EB6C7A" w14:textId="77777777" w:rsidR="00150EDF" w:rsidRDefault="00150EDF" w:rsidP="00F01715">
            <w:pPr>
              <w:snapToGrid w:val="0"/>
              <w:rPr>
                <w:sz w:val="16"/>
                <w:szCs w:val="16"/>
              </w:rPr>
            </w:pPr>
            <w:r>
              <w:rPr>
                <w:sz w:val="16"/>
                <w:szCs w:val="16"/>
              </w:rPr>
              <w:t xml:space="preserve">Additional species may be added in the future: refer to </w:t>
            </w:r>
            <w:del w:id="268" w:author="Mike Banach" w:date="2021-09-03T09:30:00Z">
              <w:r w:rsidDel="00AA3251">
                <w:rPr>
                  <w:sz w:val="16"/>
                  <w:szCs w:val="16"/>
                </w:rPr>
                <w:fldChar w:fldCharType="begin"/>
              </w:r>
              <w:r w:rsidDel="00AA3251">
                <w:rPr>
                  <w:sz w:val="16"/>
                  <w:szCs w:val="16"/>
                </w:rPr>
                <w:delInstrText>HYPERLINK "http://old.streamnet.org/SpeciesInFW.html"</w:delInstrText>
              </w:r>
              <w:r w:rsidDel="00AA3251">
                <w:rPr>
                  <w:sz w:val="16"/>
                  <w:szCs w:val="16"/>
                </w:rPr>
                <w:fldChar w:fldCharType="separate"/>
              </w:r>
              <w:r w:rsidRPr="000C4373" w:rsidDel="00AA3251">
                <w:rPr>
                  <w:rStyle w:val="Hyperlink"/>
                  <w:sz w:val="16"/>
                  <w:szCs w:val="16"/>
                </w:rPr>
                <w:delText>http://</w:delText>
              </w:r>
              <w:r w:rsidDel="00AA3251">
                <w:rPr>
                  <w:rStyle w:val="Hyperlink"/>
                  <w:sz w:val="16"/>
                  <w:szCs w:val="16"/>
                </w:rPr>
                <w:delText>old</w:delText>
              </w:r>
              <w:r w:rsidRPr="000C4373" w:rsidDel="00AA3251">
                <w:rPr>
                  <w:rStyle w:val="Hyperlink"/>
                  <w:sz w:val="16"/>
                  <w:szCs w:val="16"/>
                </w:rPr>
                <w:delText>.streamnet.org/SpeciesInFW.html</w:delText>
              </w:r>
              <w:r w:rsidDel="00AA3251">
                <w:rPr>
                  <w:sz w:val="16"/>
                  <w:szCs w:val="16"/>
                </w:rPr>
                <w:fldChar w:fldCharType="end"/>
              </w:r>
              <w:r w:rsidDel="00AA3251">
                <w:rPr>
                  <w:sz w:val="16"/>
                  <w:szCs w:val="16"/>
                </w:rPr>
                <w:delText xml:space="preserve"> </w:delText>
              </w:r>
            </w:del>
            <w:ins w:id="269" w:author="Mike Banach" w:date="2021-09-03T09:30:00Z">
              <w:r w:rsidR="00AA3251">
                <w:rPr>
                  <w:sz w:val="16"/>
                  <w:szCs w:val="16"/>
                </w:rPr>
                <w:fldChar w:fldCharType="begin"/>
              </w:r>
              <w:r w:rsidR="00AA3251">
                <w:rPr>
                  <w:sz w:val="16"/>
                  <w:szCs w:val="16"/>
                </w:rPr>
                <w:instrText xml:space="preserve"> HYPERLINK "https://www.streamnet.org/resources/nw-fish/fish-species/" </w:instrText>
              </w:r>
              <w:r w:rsidR="00AA3251">
                <w:rPr>
                  <w:sz w:val="16"/>
                  <w:szCs w:val="16"/>
                </w:rPr>
                <w:fldChar w:fldCharType="separate"/>
              </w:r>
              <w:r w:rsidR="00AA3251" w:rsidRPr="00AA3251">
                <w:rPr>
                  <w:rStyle w:val="Hyperlink"/>
                  <w:sz w:val="16"/>
                  <w:szCs w:val="16"/>
                </w:rPr>
                <w:t>https://www.streamnet.org/resources/nw-fish/fish-species/</w:t>
              </w:r>
              <w:r w:rsidR="00AA3251">
                <w:rPr>
                  <w:sz w:val="16"/>
                  <w:szCs w:val="16"/>
                </w:rPr>
                <w:fldChar w:fldCharType="end"/>
              </w:r>
              <w:r w:rsidR="00AA3251">
                <w:rPr>
                  <w:sz w:val="16"/>
                  <w:szCs w:val="16"/>
                </w:rPr>
                <w:t xml:space="preserve"> </w:t>
              </w:r>
            </w:ins>
            <w:r>
              <w:rPr>
                <w:sz w:val="16"/>
                <w:szCs w:val="16"/>
              </w:rPr>
              <w:t>for common names.</w:t>
            </w:r>
          </w:p>
        </w:tc>
      </w:tr>
      <w:tr w:rsidR="00C4007D" w:rsidRPr="00B51678" w14:paraId="0419E97F" w14:textId="77777777" w:rsidTr="008808E9">
        <w:trPr>
          <w:cantSplit/>
        </w:trPr>
        <w:tc>
          <w:tcPr>
            <w:tcW w:w="1728" w:type="dxa"/>
            <w:tcMar>
              <w:left w:w="29" w:type="dxa"/>
              <w:right w:w="29" w:type="dxa"/>
            </w:tcMar>
          </w:tcPr>
          <w:p w14:paraId="14C2B3E8" w14:textId="77777777" w:rsidR="00C4007D" w:rsidRPr="00AE2D9E" w:rsidRDefault="00C4007D" w:rsidP="003F5310">
            <w:pPr>
              <w:snapToGrid w:val="0"/>
              <w:rPr>
                <w:b/>
                <w:bCs/>
                <w:color w:val="FF0000"/>
                <w:sz w:val="16"/>
              </w:rPr>
            </w:pPr>
            <w:r w:rsidRPr="00AE2D9E">
              <w:rPr>
                <w:b/>
                <w:bCs/>
                <w:color w:val="FF0000"/>
                <w:sz w:val="16"/>
              </w:rPr>
              <w:t>Run</w:t>
            </w:r>
          </w:p>
        </w:tc>
        <w:tc>
          <w:tcPr>
            <w:tcW w:w="3600" w:type="dxa"/>
            <w:tcMar>
              <w:left w:w="29" w:type="dxa"/>
              <w:right w:w="29" w:type="dxa"/>
            </w:tcMar>
          </w:tcPr>
          <w:p w14:paraId="0C7C76BE" w14:textId="77777777" w:rsidR="00C4007D" w:rsidRPr="00202B00" w:rsidRDefault="00C4007D" w:rsidP="00061ADF">
            <w:pPr>
              <w:rPr>
                <w:sz w:val="16"/>
              </w:rPr>
            </w:pPr>
            <w:r>
              <w:rPr>
                <w:sz w:val="16"/>
              </w:rPr>
              <w:t>Run of fish.</w:t>
            </w:r>
          </w:p>
        </w:tc>
        <w:tc>
          <w:tcPr>
            <w:tcW w:w="950" w:type="dxa"/>
            <w:tcMar>
              <w:left w:w="29" w:type="dxa"/>
              <w:right w:w="29" w:type="dxa"/>
            </w:tcMar>
          </w:tcPr>
          <w:p w14:paraId="1DE417FD" w14:textId="77777777" w:rsidR="00C4007D" w:rsidRPr="00AE2D9E" w:rsidRDefault="00C4007D" w:rsidP="00661197">
            <w:pPr>
              <w:jc w:val="center"/>
              <w:rPr>
                <w:b/>
                <w:bCs/>
                <w:color w:val="FF0000"/>
                <w:sz w:val="16"/>
              </w:rPr>
            </w:pPr>
            <w:r w:rsidRPr="00AE2D9E">
              <w:rPr>
                <w:b/>
                <w:bCs/>
                <w:color w:val="FF0000"/>
                <w:sz w:val="16"/>
              </w:rPr>
              <w:t>Text 20</w:t>
            </w:r>
          </w:p>
        </w:tc>
        <w:tc>
          <w:tcPr>
            <w:tcW w:w="2922" w:type="dxa"/>
            <w:gridSpan w:val="2"/>
          </w:tcPr>
          <w:p w14:paraId="52790AE4" w14:textId="77777777" w:rsidR="00C4007D" w:rsidRDefault="00C4007D" w:rsidP="00C4007D">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30" w:type="dxa"/>
            <w:gridSpan w:val="2"/>
          </w:tcPr>
          <w:p w14:paraId="08A3BFB2" w14:textId="77777777" w:rsidR="00C4007D" w:rsidRDefault="00C4007D" w:rsidP="000A286A">
            <w:pPr>
              <w:numPr>
                <w:ilvl w:val="0"/>
                <w:numId w:val="11"/>
              </w:numPr>
              <w:snapToGrid w:val="0"/>
              <w:ind w:left="173" w:hanging="144"/>
              <w:rPr>
                <w:sz w:val="16"/>
                <w:szCs w:val="16"/>
              </w:rPr>
            </w:pPr>
            <w:r>
              <w:rPr>
                <w:sz w:val="16"/>
                <w:szCs w:val="16"/>
              </w:rPr>
              <w:t>Spring</w:t>
            </w:r>
          </w:p>
          <w:p w14:paraId="0CFDD49A" w14:textId="77777777" w:rsidR="00C4007D" w:rsidRDefault="00C4007D" w:rsidP="000A286A">
            <w:pPr>
              <w:numPr>
                <w:ilvl w:val="0"/>
                <w:numId w:val="11"/>
              </w:numPr>
              <w:snapToGrid w:val="0"/>
              <w:ind w:left="173" w:hanging="144"/>
              <w:rPr>
                <w:sz w:val="16"/>
                <w:szCs w:val="16"/>
              </w:rPr>
            </w:pPr>
            <w:r>
              <w:rPr>
                <w:sz w:val="16"/>
                <w:szCs w:val="16"/>
              </w:rPr>
              <w:t>Summer</w:t>
            </w:r>
          </w:p>
          <w:p w14:paraId="00D1CF9F" w14:textId="77777777" w:rsidR="00C4007D" w:rsidRDefault="00C4007D" w:rsidP="000A286A">
            <w:pPr>
              <w:numPr>
                <w:ilvl w:val="0"/>
                <w:numId w:val="11"/>
              </w:numPr>
              <w:snapToGrid w:val="0"/>
              <w:ind w:left="173" w:hanging="144"/>
              <w:rPr>
                <w:sz w:val="16"/>
                <w:szCs w:val="16"/>
              </w:rPr>
            </w:pPr>
            <w:r>
              <w:rPr>
                <w:sz w:val="16"/>
                <w:szCs w:val="16"/>
              </w:rPr>
              <w:t>Fall</w:t>
            </w:r>
          </w:p>
          <w:p w14:paraId="0C16B8AB" w14:textId="77777777" w:rsidR="00C4007D" w:rsidRDefault="00C4007D" w:rsidP="000A286A">
            <w:pPr>
              <w:numPr>
                <w:ilvl w:val="0"/>
                <w:numId w:val="11"/>
              </w:numPr>
              <w:snapToGrid w:val="0"/>
              <w:ind w:left="173" w:hanging="144"/>
              <w:rPr>
                <w:sz w:val="16"/>
                <w:szCs w:val="16"/>
              </w:rPr>
            </w:pPr>
            <w:r>
              <w:rPr>
                <w:sz w:val="16"/>
                <w:szCs w:val="16"/>
              </w:rPr>
              <w:t>Late fall</w:t>
            </w:r>
          </w:p>
          <w:p w14:paraId="5EB72A8C" w14:textId="77777777" w:rsidR="00C4007D" w:rsidRDefault="00C4007D" w:rsidP="000A286A">
            <w:pPr>
              <w:numPr>
                <w:ilvl w:val="0"/>
                <w:numId w:val="11"/>
              </w:numPr>
              <w:snapToGrid w:val="0"/>
              <w:ind w:left="173" w:hanging="144"/>
              <w:rPr>
                <w:sz w:val="16"/>
                <w:szCs w:val="16"/>
              </w:rPr>
            </w:pPr>
            <w:r>
              <w:rPr>
                <w:sz w:val="16"/>
                <w:szCs w:val="16"/>
              </w:rPr>
              <w:t>Winter</w:t>
            </w:r>
          </w:p>
          <w:p w14:paraId="33E82B91" w14:textId="77777777" w:rsidR="00C4007D" w:rsidRPr="000725A0" w:rsidRDefault="00C4007D" w:rsidP="000A286A">
            <w:pPr>
              <w:numPr>
                <w:ilvl w:val="0"/>
                <w:numId w:val="11"/>
              </w:numPr>
              <w:snapToGrid w:val="0"/>
              <w:ind w:left="173" w:hanging="144"/>
              <w:rPr>
                <w:sz w:val="16"/>
                <w:szCs w:val="16"/>
              </w:rPr>
            </w:pPr>
            <w:r>
              <w:rPr>
                <w:sz w:val="16"/>
                <w:szCs w:val="16"/>
              </w:rPr>
              <w:t>Spring/summer</w:t>
            </w:r>
          </w:p>
        </w:tc>
        <w:tc>
          <w:tcPr>
            <w:tcW w:w="3958" w:type="dxa"/>
            <w:gridSpan w:val="3"/>
          </w:tcPr>
          <w:p w14:paraId="6CDC2EA4" w14:textId="77777777" w:rsidR="000725A0" w:rsidRDefault="000725A0" w:rsidP="000A286A">
            <w:pPr>
              <w:numPr>
                <w:ilvl w:val="0"/>
                <w:numId w:val="11"/>
              </w:numPr>
              <w:snapToGrid w:val="0"/>
              <w:ind w:left="173" w:hanging="144"/>
              <w:rPr>
                <w:sz w:val="16"/>
                <w:szCs w:val="16"/>
              </w:rPr>
            </w:pPr>
            <w:r>
              <w:rPr>
                <w:sz w:val="16"/>
                <w:szCs w:val="16"/>
              </w:rPr>
              <w:t>Both summer &amp; winter</w:t>
            </w:r>
          </w:p>
          <w:p w14:paraId="55F64908" w14:textId="77777777" w:rsidR="00C4007D" w:rsidRDefault="00C4007D" w:rsidP="000A286A">
            <w:pPr>
              <w:numPr>
                <w:ilvl w:val="0"/>
                <w:numId w:val="11"/>
              </w:numPr>
              <w:snapToGrid w:val="0"/>
              <w:ind w:left="173" w:hanging="144"/>
              <w:rPr>
                <w:sz w:val="16"/>
                <w:szCs w:val="16"/>
              </w:rPr>
            </w:pPr>
            <w:r>
              <w:rPr>
                <w:sz w:val="16"/>
                <w:szCs w:val="16"/>
              </w:rPr>
              <w:t>Early</w:t>
            </w:r>
          </w:p>
          <w:p w14:paraId="645C90B2" w14:textId="77777777" w:rsidR="00C4007D" w:rsidRDefault="00C4007D" w:rsidP="000A286A">
            <w:pPr>
              <w:numPr>
                <w:ilvl w:val="0"/>
                <w:numId w:val="11"/>
              </w:numPr>
              <w:snapToGrid w:val="0"/>
              <w:ind w:left="173" w:hanging="144"/>
              <w:rPr>
                <w:sz w:val="16"/>
                <w:szCs w:val="16"/>
              </w:rPr>
            </w:pPr>
            <w:r>
              <w:rPr>
                <w:sz w:val="16"/>
                <w:szCs w:val="16"/>
              </w:rPr>
              <w:t>Late</w:t>
            </w:r>
          </w:p>
          <w:p w14:paraId="4E27DFDE" w14:textId="77777777" w:rsidR="0039141B" w:rsidRPr="008931B4" w:rsidRDefault="00C4007D" w:rsidP="000A286A">
            <w:pPr>
              <w:numPr>
                <w:ilvl w:val="0"/>
                <w:numId w:val="11"/>
              </w:numPr>
              <w:snapToGrid w:val="0"/>
              <w:ind w:left="173" w:hanging="144"/>
              <w:rPr>
                <w:sz w:val="16"/>
                <w:szCs w:val="16"/>
              </w:rPr>
            </w:pPr>
            <w:r>
              <w:rPr>
                <w:sz w:val="16"/>
                <w:szCs w:val="16"/>
              </w:rPr>
              <w:t>Both early &amp; late</w:t>
            </w:r>
          </w:p>
          <w:p w14:paraId="6AC4345E" w14:textId="77777777" w:rsidR="00C4007D" w:rsidRDefault="00C4007D"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27E49E42" w14:textId="77777777" w:rsidTr="008808E9">
        <w:trPr>
          <w:cantSplit/>
        </w:trPr>
        <w:tc>
          <w:tcPr>
            <w:tcW w:w="1728" w:type="dxa"/>
            <w:tcMar>
              <w:left w:w="29" w:type="dxa"/>
              <w:right w:w="29" w:type="dxa"/>
            </w:tcMar>
          </w:tcPr>
          <w:p w14:paraId="711F5D76" w14:textId="77777777" w:rsidR="009F0E8E" w:rsidRPr="00DD4D1E" w:rsidRDefault="009F0E8E" w:rsidP="009F0E8E">
            <w:pPr>
              <w:snapToGrid w:val="0"/>
              <w:rPr>
                <w:bCs/>
                <w:sz w:val="16"/>
                <w:szCs w:val="16"/>
              </w:rPr>
            </w:pPr>
            <w:r>
              <w:rPr>
                <w:bCs/>
                <w:sz w:val="16"/>
                <w:szCs w:val="16"/>
              </w:rPr>
              <w:t>R</w:t>
            </w:r>
            <w:r w:rsidRPr="003D514E">
              <w:rPr>
                <w:bCs/>
                <w:sz w:val="16"/>
                <w:szCs w:val="16"/>
              </w:rPr>
              <w:t>ecoveryDomain</w:t>
            </w:r>
          </w:p>
        </w:tc>
        <w:tc>
          <w:tcPr>
            <w:tcW w:w="3600" w:type="dxa"/>
            <w:tcMar>
              <w:left w:w="29" w:type="dxa"/>
              <w:right w:w="29" w:type="dxa"/>
            </w:tcMar>
          </w:tcPr>
          <w:p w14:paraId="5B517E23"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in which the population falls</w:t>
            </w:r>
            <w:r>
              <w:rPr>
                <w:bCs/>
                <w:sz w:val="16"/>
                <w:szCs w:val="16"/>
              </w:rPr>
              <w:t xml:space="preserve"> geographically.</w:t>
            </w:r>
          </w:p>
        </w:tc>
        <w:tc>
          <w:tcPr>
            <w:tcW w:w="950" w:type="dxa"/>
            <w:tcMar>
              <w:left w:w="29" w:type="dxa"/>
              <w:right w:w="29" w:type="dxa"/>
            </w:tcMar>
          </w:tcPr>
          <w:p w14:paraId="6060F1BC" w14:textId="77777777" w:rsidR="009F0E8E" w:rsidRPr="00B53E29" w:rsidRDefault="009F0E8E" w:rsidP="009F0E8E">
            <w:pPr>
              <w:snapToGrid w:val="0"/>
              <w:jc w:val="center"/>
              <w:rPr>
                <w:bCs/>
                <w:sz w:val="16"/>
                <w:szCs w:val="16"/>
              </w:rPr>
            </w:pPr>
            <w:r w:rsidRPr="00B53E29">
              <w:rPr>
                <w:bCs/>
                <w:sz w:val="16"/>
                <w:szCs w:val="16"/>
              </w:rPr>
              <w:t>Text 255</w:t>
            </w:r>
          </w:p>
        </w:tc>
        <w:tc>
          <w:tcPr>
            <w:tcW w:w="2472" w:type="dxa"/>
          </w:tcPr>
          <w:p w14:paraId="02269E28"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240" w:type="dxa"/>
            <w:gridSpan w:val="5"/>
          </w:tcPr>
          <w:p w14:paraId="1E8E0461" w14:textId="77777777" w:rsidR="009F0E8E" w:rsidRDefault="009F0E8E" w:rsidP="000A286A">
            <w:pPr>
              <w:numPr>
                <w:ilvl w:val="0"/>
                <w:numId w:val="10"/>
              </w:numPr>
              <w:snapToGrid w:val="0"/>
              <w:ind w:left="173" w:hanging="144"/>
              <w:rPr>
                <w:sz w:val="16"/>
                <w:szCs w:val="16"/>
              </w:rPr>
            </w:pPr>
            <w:r>
              <w:rPr>
                <w:sz w:val="16"/>
                <w:szCs w:val="16"/>
              </w:rPr>
              <w:t>Puget Sound</w:t>
            </w:r>
          </w:p>
          <w:p w14:paraId="494AB849"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528C9818" w14:textId="77777777" w:rsidR="009F0E8E" w:rsidRDefault="009F0E8E" w:rsidP="000A286A">
            <w:pPr>
              <w:numPr>
                <w:ilvl w:val="0"/>
                <w:numId w:val="10"/>
              </w:numPr>
              <w:snapToGrid w:val="0"/>
              <w:ind w:left="173" w:hanging="144"/>
              <w:rPr>
                <w:sz w:val="16"/>
                <w:szCs w:val="16"/>
              </w:rPr>
            </w:pPr>
            <w:r>
              <w:rPr>
                <w:sz w:val="16"/>
                <w:szCs w:val="16"/>
              </w:rPr>
              <w:t>Interior Columbia</w:t>
            </w:r>
          </w:p>
          <w:p w14:paraId="76B3A6CF" w14:textId="77777777" w:rsidR="009F0E8E" w:rsidRDefault="009F0E8E" w:rsidP="000A286A">
            <w:pPr>
              <w:numPr>
                <w:ilvl w:val="0"/>
                <w:numId w:val="10"/>
              </w:numPr>
              <w:snapToGrid w:val="0"/>
              <w:ind w:left="173" w:hanging="144"/>
              <w:rPr>
                <w:sz w:val="16"/>
                <w:szCs w:val="16"/>
              </w:rPr>
            </w:pPr>
            <w:r>
              <w:rPr>
                <w:sz w:val="16"/>
                <w:szCs w:val="16"/>
              </w:rPr>
              <w:t>Oregon Coast</w:t>
            </w:r>
          </w:p>
          <w:p w14:paraId="65134816"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698" w:type="dxa"/>
          </w:tcPr>
          <w:p w14:paraId="2FC15B9F" w14:textId="77777777" w:rsidR="009F0E8E" w:rsidRPr="003D514E" w:rsidRDefault="009F0E8E" w:rsidP="00747B4C">
            <w:pPr>
              <w:snapToGrid w:val="0"/>
              <w:rPr>
                <w:sz w:val="16"/>
                <w:szCs w:val="16"/>
              </w:rPr>
            </w:pPr>
            <w:r>
              <w:rPr>
                <w:sz w:val="16"/>
                <w:szCs w:val="16"/>
              </w:rPr>
              <w:t xml:space="preserve">Further information about recovery domains can be found at </w:t>
            </w:r>
            <w:hyperlink r:id="rId10" w:history="1">
              <w:r w:rsidR="00747B4C" w:rsidRPr="00747B4C">
                <w:rPr>
                  <w:rStyle w:val="Hyperlink"/>
                  <w:sz w:val="16"/>
                  <w:szCs w:val="16"/>
                </w:rPr>
                <w:t>https://web.archive.org/web/20161215214935/http://www.nwfsc.noaa.gov/trt/</w:t>
              </w:r>
            </w:hyperlink>
            <w:r>
              <w:rPr>
                <w:sz w:val="16"/>
                <w:szCs w:val="16"/>
              </w:rPr>
              <w:t>.</w:t>
            </w:r>
          </w:p>
        </w:tc>
      </w:tr>
      <w:tr w:rsidR="00DA3EA9" w:rsidRPr="00B51678" w14:paraId="0783CE78" w14:textId="77777777" w:rsidTr="008808E9">
        <w:trPr>
          <w:cantSplit/>
        </w:trPr>
        <w:tc>
          <w:tcPr>
            <w:tcW w:w="1728" w:type="dxa"/>
            <w:tcMar>
              <w:left w:w="29" w:type="dxa"/>
              <w:right w:w="29" w:type="dxa"/>
            </w:tcMar>
          </w:tcPr>
          <w:p w14:paraId="089805FF" w14:textId="77777777" w:rsidR="00DA3EA9" w:rsidRPr="00DD4D1E" w:rsidRDefault="00DA3EA9" w:rsidP="00DA3EA9">
            <w:pPr>
              <w:snapToGrid w:val="0"/>
              <w:rPr>
                <w:bCs/>
                <w:sz w:val="16"/>
                <w:szCs w:val="16"/>
              </w:rPr>
            </w:pPr>
            <w:r>
              <w:rPr>
                <w:bCs/>
                <w:sz w:val="16"/>
                <w:szCs w:val="16"/>
              </w:rPr>
              <w:t>ESU_DPS</w:t>
            </w:r>
          </w:p>
        </w:tc>
        <w:tc>
          <w:tcPr>
            <w:tcW w:w="3600" w:type="dxa"/>
            <w:tcMar>
              <w:left w:w="29" w:type="dxa"/>
              <w:right w:w="29" w:type="dxa"/>
            </w:tcMar>
          </w:tcPr>
          <w:p w14:paraId="4B2ACE12" w14:textId="77777777" w:rsidR="00DA3EA9" w:rsidRPr="00E72D25" w:rsidRDefault="00DA3EA9" w:rsidP="00DA3EA9">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For non-listed populations this is the DPS or other name.</w:t>
            </w:r>
          </w:p>
        </w:tc>
        <w:tc>
          <w:tcPr>
            <w:tcW w:w="950" w:type="dxa"/>
            <w:tcMar>
              <w:left w:w="29" w:type="dxa"/>
              <w:right w:w="29" w:type="dxa"/>
            </w:tcMar>
          </w:tcPr>
          <w:p w14:paraId="4430587D" w14:textId="77777777" w:rsidR="00DA3EA9" w:rsidRPr="00B53E29" w:rsidRDefault="00DA3EA9" w:rsidP="00DA3EA9">
            <w:pPr>
              <w:snapToGrid w:val="0"/>
              <w:jc w:val="center"/>
              <w:rPr>
                <w:sz w:val="16"/>
                <w:szCs w:val="16"/>
              </w:rPr>
            </w:pPr>
            <w:r w:rsidRPr="00B53E29">
              <w:rPr>
                <w:bCs/>
                <w:sz w:val="16"/>
                <w:szCs w:val="16"/>
              </w:rPr>
              <w:t>Text 255</w:t>
            </w:r>
          </w:p>
        </w:tc>
        <w:tc>
          <w:tcPr>
            <w:tcW w:w="8410" w:type="dxa"/>
            <w:gridSpan w:val="7"/>
          </w:tcPr>
          <w:p w14:paraId="0DBF85FC" w14:textId="77777777" w:rsidR="00DA3EA9" w:rsidRPr="00E72D25" w:rsidRDefault="00DA3EA9" w:rsidP="00DA3EA9">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11" w:history="1">
              <w:r w:rsidR="00837F3E" w:rsidRPr="00747B4C">
                <w:rPr>
                  <w:rStyle w:val="Hyperlink"/>
                  <w:sz w:val="16"/>
                  <w:szCs w:val="16"/>
                </w:rPr>
                <w:t>https://web.archive.org/web/20161215214935/http://www.nwfsc.noaa.gov/trt/</w:t>
              </w:r>
            </w:hyperlink>
            <w:r w:rsidR="00837F3E">
              <w:rPr>
                <w:sz w:val="16"/>
                <w:szCs w:val="16"/>
              </w:rPr>
              <w:t>.</w:t>
            </w:r>
          </w:p>
        </w:tc>
      </w:tr>
      <w:tr w:rsidR="00DA3EA9" w:rsidRPr="00B51678" w14:paraId="65B4C441" w14:textId="77777777" w:rsidTr="008808E9">
        <w:trPr>
          <w:cantSplit/>
        </w:trPr>
        <w:tc>
          <w:tcPr>
            <w:tcW w:w="1728" w:type="dxa"/>
            <w:tcMar>
              <w:left w:w="29" w:type="dxa"/>
              <w:right w:w="29" w:type="dxa"/>
            </w:tcMar>
          </w:tcPr>
          <w:p w14:paraId="669494BA" w14:textId="77777777" w:rsidR="00DA3EA9" w:rsidRPr="00DD4D1E" w:rsidRDefault="00DA3EA9" w:rsidP="00DA3EA9">
            <w:pPr>
              <w:snapToGrid w:val="0"/>
              <w:rPr>
                <w:bCs/>
                <w:sz w:val="16"/>
                <w:szCs w:val="16"/>
              </w:rPr>
            </w:pPr>
            <w:r>
              <w:rPr>
                <w:bCs/>
                <w:sz w:val="16"/>
                <w:szCs w:val="16"/>
              </w:rPr>
              <w:t>M</w:t>
            </w:r>
            <w:r w:rsidRPr="003D514E">
              <w:rPr>
                <w:bCs/>
                <w:sz w:val="16"/>
                <w:szCs w:val="16"/>
              </w:rPr>
              <w:t>ajorPopGroup</w:t>
            </w:r>
          </w:p>
        </w:tc>
        <w:tc>
          <w:tcPr>
            <w:tcW w:w="3600" w:type="dxa"/>
            <w:tcMar>
              <w:left w:w="29" w:type="dxa"/>
              <w:right w:w="29" w:type="dxa"/>
            </w:tcMar>
          </w:tcPr>
          <w:p w14:paraId="6D1A9A2E" w14:textId="77777777" w:rsidR="00DA3EA9" w:rsidRDefault="00DA3EA9" w:rsidP="00DA3EA9">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0" w:type="dxa"/>
            <w:tcMar>
              <w:left w:w="29" w:type="dxa"/>
              <w:right w:w="29" w:type="dxa"/>
            </w:tcMar>
          </w:tcPr>
          <w:p w14:paraId="3099C528" w14:textId="77777777" w:rsidR="00DA3EA9" w:rsidRPr="00B53E29" w:rsidRDefault="00DA3EA9" w:rsidP="00DA3EA9">
            <w:pPr>
              <w:snapToGrid w:val="0"/>
              <w:jc w:val="center"/>
              <w:rPr>
                <w:bCs/>
                <w:sz w:val="16"/>
                <w:szCs w:val="16"/>
              </w:rPr>
            </w:pPr>
            <w:r w:rsidRPr="00B53E29">
              <w:rPr>
                <w:bCs/>
                <w:sz w:val="16"/>
                <w:szCs w:val="16"/>
              </w:rPr>
              <w:t>Text 255</w:t>
            </w:r>
          </w:p>
        </w:tc>
        <w:tc>
          <w:tcPr>
            <w:tcW w:w="8410" w:type="dxa"/>
            <w:gridSpan w:val="7"/>
          </w:tcPr>
          <w:p w14:paraId="162D5F7C" w14:textId="4D713AE5" w:rsidR="00DA3EA9" w:rsidRDefault="00DA3EA9" w:rsidP="00DA3EA9">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del w:id="270" w:author="Mike Banach" w:date="2024-04-11T14:47:00Z">
              <w:r w:rsidDel="005574E7">
                <w:rPr>
                  <w:sz w:val="16"/>
                  <w:szCs w:val="16"/>
                </w:rPr>
                <w:delText xml:space="preserve">  See </w:delText>
              </w:r>
              <w:r w:rsidR="008F294F" w:rsidDel="005574E7">
                <w:fldChar w:fldCharType="begin"/>
              </w:r>
              <w:r w:rsidR="008F294F" w:rsidDel="005574E7">
                <w:delInstrText xml:space="preserve"> HYPERLINK \l "_Appendix_E.__1" </w:delInstrText>
              </w:r>
              <w:r w:rsidR="008F294F" w:rsidDel="005574E7">
                <w:fldChar w:fldCharType="separate"/>
              </w:r>
              <w:r w:rsidRPr="000C4373" w:rsidDel="005574E7">
                <w:rPr>
                  <w:rStyle w:val="Hyperlink"/>
                  <w:sz w:val="16"/>
                  <w:szCs w:val="16"/>
                </w:rPr>
                <w:delText xml:space="preserve">Appendix </w:delText>
              </w:r>
              <w:r w:rsidDel="005574E7">
                <w:rPr>
                  <w:rStyle w:val="Hyperlink"/>
                  <w:sz w:val="16"/>
                  <w:szCs w:val="16"/>
                </w:rPr>
                <w:delText>C</w:delText>
              </w:r>
              <w:r w:rsidR="008F294F" w:rsidDel="005574E7">
                <w:rPr>
                  <w:rStyle w:val="Hyperlink"/>
                  <w:sz w:val="16"/>
                  <w:szCs w:val="16"/>
                </w:rPr>
                <w:fldChar w:fldCharType="end"/>
              </w:r>
              <w:r w:rsidDel="005574E7">
                <w:rPr>
                  <w:sz w:val="16"/>
                  <w:szCs w:val="16"/>
                </w:rPr>
                <w:delText xml:space="preserve"> for the list of MPGs / strata.</w:delText>
              </w:r>
            </w:del>
          </w:p>
        </w:tc>
      </w:tr>
      <w:tr w:rsidR="00315FD1" w:rsidRPr="00B51678" w14:paraId="37876E23" w14:textId="77777777" w:rsidTr="008808E9">
        <w:trPr>
          <w:cantSplit/>
        </w:trPr>
        <w:tc>
          <w:tcPr>
            <w:tcW w:w="1728" w:type="dxa"/>
            <w:tcMar>
              <w:left w:w="29" w:type="dxa"/>
              <w:right w:w="29" w:type="dxa"/>
            </w:tcMar>
          </w:tcPr>
          <w:p w14:paraId="62D9D1E5" w14:textId="77777777" w:rsidR="00315FD1" w:rsidRPr="00664608" w:rsidRDefault="00315FD1" w:rsidP="00315FD1">
            <w:pPr>
              <w:snapToGrid w:val="0"/>
              <w:rPr>
                <w:b/>
                <w:bCs/>
                <w:color w:val="FF0000"/>
                <w:sz w:val="16"/>
                <w:szCs w:val="16"/>
              </w:rPr>
            </w:pPr>
            <w:r w:rsidRPr="00664608">
              <w:rPr>
                <w:b/>
                <w:bCs/>
                <w:color w:val="FF0000"/>
                <w:sz w:val="16"/>
                <w:szCs w:val="16"/>
              </w:rPr>
              <w:t>PopID</w:t>
            </w:r>
          </w:p>
        </w:tc>
        <w:tc>
          <w:tcPr>
            <w:tcW w:w="3600" w:type="dxa"/>
            <w:tcMar>
              <w:left w:w="29" w:type="dxa"/>
              <w:right w:w="29" w:type="dxa"/>
            </w:tcMar>
          </w:tcPr>
          <w:p w14:paraId="595627B0" w14:textId="77777777" w:rsidR="00315FD1" w:rsidRPr="00E72D25" w:rsidRDefault="00315FD1" w:rsidP="00315FD1">
            <w:pPr>
              <w:snapToGrid w:val="0"/>
              <w:rPr>
                <w:bCs/>
                <w:sz w:val="16"/>
                <w:szCs w:val="16"/>
              </w:rPr>
            </w:pPr>
            <w:r>
              <w:rPr>
                <w:bCs/>
                <w:sz w:val="16"/>
                <w:szCs w:val="16"/>
              </w:rPr>
              <w:t>Code for the</w:t>
            </w:r>
            <w:r w:rsidRPr="0014384A">
              <w:rPr>
                <w:bCs/>
                <w:sz w:val="16"/>
                <w:szCs w:val="16"/>
              </w:rPr>
              <w:t xml:space="preserve"> </w:t>
            </w:r>
            <w:r w:rsidRPr="00664608">
              <w:rPr>
                <w:bCs/>
                <w:sz w:val="16"/>
                <w:szCs w:val="16"/>
              </w:rPr>
              <w:t>population(s)</w:t>
            </w:r>
            <w:r>
              <w:rPr>
                <w:bCs/>
                <w:sz w:val="16"/>
                <w:szCs w:val="16"/>
              </w:rPr>
              <w:t xml:space="preserve"> of fish represented by this record.</w:t>
            </w:r>
          </w:p>
        </w:tc>
        <w:tc>
          <w:tcPr>
            <w:tcW w:w="950" w:type="dxa"/>
            <w:tcMar>
              <w:left w:w="29" w:type="dxa"/>
              <w:right w:w="29" w:type="dxa"/>
            </w:tcMar>
          </w:tcPr>
          <w:p w14:paraId="593D818C" w14:textId="77777777" w:rsidR="00315FD1" w:rsidRPr="00664608" w:rsidRDefault="00315FD1" w:rsidP="00315FD1">
            <w:pPr>
              <w:snapToGrid w:val="0"/>
              <w:jc w:val="center"/>
              <w:rPr>
                <w:b/>
                <w:bCs/>
                <w:color w:val="FF0000"/>
                <w:sz w:val="16"/>
                <w:szCs w:val="16"/>
              </w:rPr>
            </w:pPr>
            <w:r w:rsidRPr="00664608">
              <w:rPr>
                <w:b/>
                <w:bCs/>
                <w:color w:val="FF0000"/>
                <w:sz w:val="16"/>
                <w:szCs w:val="16"/>
              </w:rPr>
              <w:t>Integer</w:t>
            </w:r>
          </w:p>
        </w:tc>
        <w:tc>
          <w:tcPr>
            <w:tcW w:w="8410" w:type="dxa"/>
            <w:gridSpan w:val="7"/>
          </w:tcPr>
          <w:p w14:paraId="279FC64E" w14:textId="5C4F901D" w:rsidR="00315FD1" w:rsidRPr="00A00340" w:rsidRDefault="00315FD1" w:rsidP="00315FD1">
            <w:pPr>
              <w:snapToGrid w:val="0"/>
              <w:rPr>
                <w:sz w:val="16"/>
                <w:szCs w:val="16"/>
              </w:rPr>
            </w:pPr>
            <w:r>
              <w:rPr>
                <w:sz w:val="16"/>
                <w:szCs w:val="16"/>
              </w:rPr>
              <w:t xml:space="preserve">See </w:t>
            </w:r>
            <w:hyperlink w:anchor="_Appendix_E.__1" w:history="1">
              <w:r w:rsidRPr="000C4373">
                <w:rPr>
                  <w:rStyle w:val="Hyperlink"/>
                  <w:sz w:val="16"/>
                  <w:szCs w:val="16"/>
                </w:rPr>
                <w:t xml:space="preserve">Appendix </w:t>
              </w:r>
              <w:r>
                <w:rPr>
                  <w:rStyle w:val="Hyperlink"/>
                  <w:sz w:val="16"/>
                  <w:szCs w:val="16"/>
                </w:rPr>
                <w:t>C</w:t>
              </w:r>
            </w:hyperlink>
            <w:r>
              <w:rPr>
                <w:sz w:val="16"/>
                <w:szCs w:val="16"/>
              </w:rPr>
              <w:t xml:space="preserve"> </w:t>
            </w:r>
            <w:del w:id="271" w:author="Mike Banach" w:date="2024-04-11T14:49:00Z">
              <w:r w:rsidDel="005574E7">
                <w:rPr>
                  <w:sz w:val="16"/>
                  <w:szCs w:val="16"/>
                </w:rPr>
                <w:delText>for the list of population codes</w:delText>
              </w:r>
            </w:del>
            <w:del w:id="272" w:author="Mike Banach" w:date="2022-06-10T10:22:00Z">
              <w:r w:rsidDel="006E567C">
                <w:rPr>
                  <w:bCs/>
                  <w:sz w:val="16"/>
                  <w:szCs w:val="16"/>
                </w:rPr>
                <w:delText xml:space="preserve">.  See </w:delText>
              </w:r>
              <w:r w:rsidR="00D74687" w:rsidDel="006E567C">
                <w:fldChar w:fldCharType="begin"/>
              </w:r>
              <w:r w:rsidR="00D74687" w:rsidDel="006E567C">
                <w:delInstrText xml:space="preserve"> HYPERLINK \l "_Appendix_E.__1" </w:delInstrText>
              </w:r>
              <w:r w:rsidR="00D74687" w:rsidDel="006E567C">
                <w:fldChar w:fldCharType="separate"/>
              </w:r>
              <w:r w:rsidRPr="00787D4B" w:rsidDel="006E567C">
                <w:rPr>
                  <w:rStyle w:val="Hyperlink"/>
                  <w:bCs/>
                  <w:sz w:val="16"/>
                  <w:szCs w:val="16"/>
                </w:rPr>
                <w:delText>Appendix E</w:delText>
              </w:r>
              <w:r w:rsidR="00D74687" w:rsidDel="006E567C">
                <w:rPr>
                  <w:rStyle w:val="Hyperlink"/>
                  <w:bCs/>
                  <w:sz w:val="16"/>
                  <w:szCs w:val="16"/>
                </w:rPr>
                <w:fldChar w:fldCharType="end"/>
              </w:r>
            </w:del>
            <w:del w:id="273" w:author="Mike Banach" w:date="2024-04-11T14:49:00Z">
              <w:r w:rsidDel="005574E7">
                <w:rPr>
                  <w:bCs/>
                  <w:sz w:val="16"/>
                  <w:szCs w:val="16"/>
                </w:rPr>
                <w:delText xml:space="preserve"> </w:delText>
              </w:r>
            </w:del>
            <w:r>
              <w:rPr>
                <w:bCs/>
                <w:sz w:val="16"/>
                <w:szCs w:val="16"/>
              </w:rPr>
              <w:t>if you need a code for a population (or superpopulation) not already in the list.</w:t>
            </w:r>
          </w:p>
        </w:tc>
      </w:tr>
      <w:tr w:rsidR="00315FD1" w:rsidRPr="00B51678" w14:paraId="376E687A" w14:textId="77777777" w:rsidTr="008808E9">
        <w:trPr>
          <w:cantSplit/>
        </w:trPr>
        <w:tc>
          <w:tcPr>
            <w:tcW w:w="1728" w:type="dxa"/>
            <w:tcMar>
              <w:left w:w="29" w:type="dxa"/>
              <w:right w:w="29" w:type="dxa"/>
            </w:tcMar>
          </w:tcPr>
          <w:p w14:paraId="6198F959" w14:textId="28C5A4C6" w:rsidR="00315FD1" w:rsidRPr="00DD4D1E" w:rsidRDefault="00315FD1" w:rsidP="00315FD1">
            <w:pPr>
              <w:snapToGrid w:val="0"/>
              <w:rPr>
                <w:bCs/>
                <w:sz w:val="16"/>
                <w:szCs w:val="16"/>
              </w:rPr>
            </w:pPr>
            <w:del w:id="274" w:author="Mike Banach" w:date="2022-04-19T13:59:00Z">
              <w:r w:rsidDel="0064263C">
                <w:rPr>
                  <w:bCs/>
                  <w:sz w:val="16"/>
                  <w:szCs w:val="16"/>
                </w:rPr>
                <w:delText>CBFWAp</w:delText>
              </w:r>
              <w:r w:rsidRPr="003D514E" w:rsidDel="0064263C">
                <w:rPr>
                  <w:bCs/>
                  <w:sz w:val="16"/>
                  <w:szCs w:val="16"/>
                </w:rPr>
                <w:delText>opName</w:delText>
              </w:r>
            </w:del>
          </w:p>
        </w:tc>
        <w:tc>
          <w:tcPr>
            <w:tcW w:w="3600" w:type="dxa"/>
            <w:tcMar>
              <w:left w:w="29" w:type="dxa"/>
              <w:right w:w="29" w:type="dxa"/>
            </w:tcMar>
          </w:tcPr>
          <w:p w14:paraId="44A2B3DB" w14:textId="412B123F" w:rsidR="00315FD1" w:rsidRPr="00E72D25" w:rsidRDefault="00315FD1" w:rsidP="00315FD1">
            <w:pPr>
              <w:snapToGrid w:val="0"/>
              <w:rPr>
                <w:bCs/>
                <w:sz w:val="16"/>
                <w:szCs w:val="16"/>
              </w:rPr>
            </w:pPr>
            <w:del w:id="275" w:author="Mike Banach" w:date="2022-04-19T13:59:00Z">
              <w:r w:rsidDel="0064263C">
                <w:rPr>
                  <w:bCs/>
                  <w:sz w:val="16"/>
                  <w:szCs w:val="16"/>
                </w:rPr>
                <w:delText>Population name as defined by CBFWA for subbasin planning purposes, from subbasin plans and agencies.</w:delText>
              </w:r>
            </w:del>
          </w:p>
        </w:tc>
        <w:tc>
          <w:tcPr>
            <w:tcW w:w="950" w:type="dxa"/>
            <w:tcMar>
              <w:left w:w="29" w:type="dxa"/>
              <w:right w:w="29" w:type="dxa"/>
            </w:tcMar>
          </w:tcPr>
          <w:p w14:paraId="30DAC14F" w14:textId="0144A2ED" w:rsidR="00315FD1" w:rsidRPr="00B53E29" w:rsidRDefault="00315FD1" w:rsidP="00315FD1">
            <w:pPr>
              <w:snapToGrid w:val="0"/>
              <w:jc w:val="center"/>
              <w:rPr>
                <w:bCs/>
                <w:sz w:val="16"/>
                <w:szCs w:val="16"/>
              </w:rPr>
            </w:pPr>
            <w:del w:id="276" w:author="Mike Banach" w:date="2022-04-19T13:59:00Z">
              <w:r w:rsidRPr="00B53E29" w:rsidDel="0064263C">
                <w:rPr>
                  <w:bCs/>
                  <w:sz w:val="16"/>
                  <w:szCs w:val="16"/>
                </w:rPr>
                <w:delText>Text 255</w:delText>
              </w:r>
            </w:del>
          </w:p>
        </w:tc>
        <w:tc>
          <w:tcPr>
            <w:tcW w:w="8410" w:type="dxa"/>
            <w:gridSpan w:val="7"/>
          </w:tcPr>
          <w:p w14:paraId="5336CAFD" w14:textId="16E48A66" w:rsidR="00315FD1" w:rsidRPr="005F315A" w:rsidDel="0064263C" w:rsidRDefault="00315FD1" w:rsidP="00315FD1">
            <w:pPr>
              <w:snapToGrid w:val="0"/>
              <w:rPr>
                <w:del w:id="277" w:author="Mike Banach" w:date="2022-04-19T13:59:00Z"/>
                <w:sz w:val="16"/>
                <w:szCs w:val="16"/>
              </w:rPr>
            </w:pPr>
            <w:del w:id="278" w:author="Mike Banach" w:date="2022-04-19T13:59:00Z">
              <w:r w:rsidRPr="00EB1F22" w:rsidDel="0064263C">
                <w:rPr>
                  <w:sz w:val="16"/>
                  <w:szCs w:val="16"/>
                </w:rPr>
                <w:delText>This may include non-listed populations</w:delText>
              </w:r>
              <w:r w:rsidDel="0064263C">
                <w:rPr>
                  <w:sz w:val="16"/>
                  <w:szCs w:val="16"/>
                </w:rPr>
                <w:delText>, or</w:delText>
              </w:r>
              <w:r w:rsidRPr="00EB1F22" w:rsidDel="0064263C">
                <w:rPr>
                  <w:sz w:val="16"/>
                  <w:szCs w:val="16"/>
                </w:rPr>
                <w:delText xml:space="preserve"> cases where </w:delText>
              </w:r>
              <w:r w:rsidDel="0064263C">
                <w:rPr>
                  <w:sz w:val="16"/>
                  <w:szCs w:val="16"/>
                </w:rPr>
                <w:delText xml:space="preserve">geographic </w:delText>
              </w:r>
              <w:r w:rsidRPr="00EB1F22" w:rsidDel="0064263C">
                <w:rPr>
                  <w:sz w:val="16"/>
                  <w:szCs w:val="16"/>
                </w:rPr>
                <w:delText>area</w:delText>
              </w:r>
              <w:r w:rsidDel="0064263C">
                <w:rPr>
                  <w:sz w:val="16"/>
                  <w:szCs w:val="16"/>
                </w:rPr>
                <w:delText xml:space="preserve"> </w:delText>
              </w:r>
              <w:r w:rsidRPr="00EB1F22" w:rsidDel="0064263C">
                <w:rPr>
                  <w:sz w:val="16"/>
                  <w:szCs w:val="16"/>
                </w:rPr>
                <w:delText xml:space="preserve">does not </w:delText>
              </w:r>
              <w:r w:rsidDel="0064263C">
                <w:rPr>
                  <w:sz w:val="16"/>
                  <w:szCs w:val="16"/>
                </w:rPr>
                <w:delText xml:space="preserve">match a </w:delText>
              </w:r>
              <w:r w:rsidRPr="00EB1F22" w:rsidDel="0064263C">
                <w:rPr>
                  <w:sz w:val="16"/>
                  <w:szCs w:val="16"/>
                </w:rPr>
                <w:delText>defined</w:delText>
              </w:r>
              <w:r w:rsidDel="0064263C">
                <w:rPr>
                  <w:sz w:val="16"/>
                  <w:szCs w:val="16"/>
                </w:rPr>
                <w:delText xml:space="preserve"> </w:delText>
              </w:r>
              <w:r w:rsidRPr="00EB1F22" w:rsidDel="0064263C">
                <w:rPr>
                  <w:sz w:val="16"/>
                  <w:szCs w:val="16"/>
                </w:rPr>
                <w:delText xml:space="preserve">population of </w:delText>
              </w:r>
              <w:r w:rsidDel="0064263C">
                <w:rPr>
                  <w:sz w:val="16"/>
                  <w:szCs w:val="16"/>
                </w:rPr>
                <w:delText xml:space="preserve">a </w:delText>
              </w:r>
              <w:r w:rsidRPr="00EB1F22" w:rsidDel="0064263C">
                <w:rPr>
                  <w:sz w:val="16"/>
                  <w:szCs w:val="16"/>
                </w:rPr>
                <w:delText>listed species.</w:delText>
              </w:r>
              <w:r w:rsidDel="0064263C">
                <w:rPr>
                  <w:sz w:val="16"/>
                  <w:szCs w:val="16"/>
                </w:rPr>
                <w:delText xml:space="preserve"> </w:delText>
              </w:r>
              <w:r w:rsidRPr="00EB1F22" w:rsidDel="0064263C">
                <w:rPr>
                  <w:sz w:val="16"/>
                  <w:szCs w:val="16"/>
                </w:rPr>
                <w:delText xml:space="preserve"> </w:delText>
              </w:r>
              <w:r w:rsidDel="0064263C">
                <w:rPr>
                  <w:sz w:val="16"/>
                  <w:szCs w:val="16"/>
                </w:rPr>
                <w:delText xml:space="preserve">See </w:delText>
              </w:r>
              <w:r w:rsidR="005C6FBA" w:rsidDel="0064263C">
                <w:fldChar w:fldCharType="begin"/>
              </w:r>
              <w:r w:rsidR="005C6FBA" w:rsidDel="0064263C">
                <w:delInstrText xml:space="preserve"> HYPERLINK \l "_Appendix_D.__1" </w:delInstrText>
              </w:r>
              <w:r w:rsidR="005C6FBA" w:rsidDel="0064263C">
                <w:fldChar w:fldCharType="separate"/>
              </w:r>
              <w:r w:rsidRPr="00320010" w:rsidDel="0064263C">
                <w:rPr>
                  <w:rStyle w:val="Hyperlink"/>
                  <w:sz w:val="16"/>
                  <w:szCs w:val="16"/>
                </w:rPr>
                <w:delText>Appendix D</w:delText>
              </w:r>
              <w:r w:rsidR="005C6FBA" w:rsidDel="0064263C">
                <w:rPr>
                  <w:rStyle w:val="Hyperlink"/>
                  <w:sz w:val="16"/>
                  <w:szCs w:val="16"/>
                </w:rPr>
                <w:fldChar w:fldCharType="end"/>
              </w:r>
              <w:r w:rsidDel="0064263C">
                <w:rPr>
                  <w:sz w:val="16"/>
                  <w:szCs w:val="16"/>
                </w:rPr>
                <w:delText xml:space="preserve"> for the list of these population names.</w:delText>
              </w:r>
            </w:del>
          </w:p>
          <w:p w14:paraId="78163D33" w14:textId="589E2845" w:rsidR="00315FD1" w:rsidRPr="00EB1F22" w:rsidDel="0064263C" w:rsidRDefault="00315FD1" w:rsidP="00315FD1">
            <w:pPr>
              <w:snapToGrid w:val="0"/>
              <w:rPr>
                <w:del w:id="279" w:author="Mike Banach" w:date="2022-04-19T13:59:00Z"/>
                <w:sz w:val="16"/>
                <w:szCs w:val="16"/>
              </w:rPr>
            </w:pPr>
          </w:p>
          <w:p w14:paraId="0836BFF2" w14:textId="3BC4A041" w:rsidR="00315FD1" w:rsidRDefault="00315FD1" w:rsidP="00315FD1">
            <w:pPr>
              <w:snapToGrid w:val="0"/>
              <w:rPr>
                <w:sz w:val="16"/>
                <w:szCs w:val="16"/>
              </w:rPr>
            </w:pPr>
            <w:del w:id="280" w:author="Mike Banach" w:date="2022-04-19T13:59:00Z">
              <w:r w:rsidDel="0064263C">
                <w:rPr>
                  <w:sz w:val="16"/>
                  <w:szCs w:val="16"/>
                </w:rPr>
                <w:delText xml:space="preserve">Fill this field even </w:delText>
              </w:r>
              <w:r w:rsidRPr="00EB1F22" w:rsidDel="0064263C">
                <w:rPr>
                  <w:sz w:val="16"/>
                  <w:szCs w:val="16"/>
                </w:rPr>
                <w:delText xml:space="preserve">when </w:delText>
              </w:r>
              <w:r w:rsidDel="0064263C">
                <w:rPr>
                  <w:sz w:val="16"/>
                  <w:szCs w:val="16"/>
                </w:rPr>
                <w:delText xml:space="preserve">a </w:delText>
              </w:r>
              <w:r w:rsidRPr="00EB1F22" w:rsidDel="0064263C">
                <w:rPr>
                  <w:sz w:val="16"/>
                  <w:szCs w:val="16"/>
                </w:rPr>
                <w:delText>population</w:delText>
              </w:r>
              <w:r w:rsidDel="0064263C">
                <w:rPr>
                  <w:sz w:val="16"/>
                  <w:szCs w:val="16"/>
                </w:rPr>
                <w:delText>'s geographic</w:delText>
              </w:r>
              <w:r w:rsidRPr="00EB1F22" w:rsidDel="0064263C">
                <w:rPr>
                  <w:sz w:val="16"/>
                  <w:szCs w:val="16"/>
                </w:rPr>
                <w:delText xml:space="preserve"> extent coincides with NWR name for</w:delText>
              </w:r>
              <w:r w:rsidDel="0064263C">
                <w:rPr>
                  <w:sz w:val="16"/>
                  <w:szCs w:val="16"/>
                </w:rPr>
                <w:delText xml:space="preserve"> a</w:delText>
              </w:r>
              <w:r w:rsidRPr="00EB1F22" w:rsidDel="0064263C">
                <w:rPr>
                  <w:sz w:val="16"/>
                  <w:szCs w:val="16"/>
                </w:rPr>
                <w:delText xml:space="preserve"> listed pop</w:delText>
              </w:r>
              <w:r w:rsidDel="0064263C">
                <w:rPr>
                  <w:sz w:val="16"/>
                  <w:szCs w:val="16"/>
                </w:rPr>
                <w:delText>ulation</w:delText>
              </w:r>
              <w:r w:rsidRPr="00EB1F22" w:rsidDel="0064263C">
                <w:rPr>
                  <w:sz w:val="16"/>
                  <w:szCs w:val="16"/>
                </w:rPr>
                <w:delText>.</w:delText>
              </w:r>
            </w:del>
          </w:p>
        </w:tc>
      </w:tr>
      <w:tr w:rsidR="00315FD1" w:rsidRPr="00B51678" w14:paraId="37F835FF" w14:textId="77777777" w:rsidTr="008808E9">
        <w:trPr>
          <w:cantSplit/>
        </w:trPr>
        <w:tc>
          <w:tcPr>
            <w:tcW w:w="1728" w:type="dxa"/>
            <w:tcMar>
              <w:left w:w="29" w:type="dxa"/>
              <w:right w:w="29" w:type="dxa"/>
            </w:tcMar>
          </w:tcPr>
          <w:p w14:paraId="21AAE7B0" w14:textId="2102290C" w:rsidR="00315FD1" w:rsidRPr="00DD4D1E" w:rsidRDefault="00315FD1" w:rsidP="00315FD1">
            <w:pPr>
              <w:snapToGrid w:val="0"/>
              <w:rPr>
                <w:bCs/>
                <w:sz w:val="16"/>
                <w:szCs w:val="16"/>
              </w:rPr>
            </w:pPr>
            <w:r>
              <w:rPr>
                <w:bCs/>
                <w:sz w:val="16"/>
                <w:szCs w:val="16"/>
              </w:rPr>
              <w:t>C</w:t>
            </w:r>
            <w:r w:rsidRPr="003D514E">
              <w:rPr>
                <w:bCs/>
                <w:sz w:val="16"/>
                <w:szCs w:val="16"/>
              </w:rPr>
              <w:t>ommonPopName</w:t>
            </w:r>
          </w:p>
        </w:tc>
        <w:tc>
          <w:tcPr>
            <w:tcW w:w="3600" w:type="dxa"/>
            <w:tcMar>
              <w:left w:w="29" w:type="dxa"/>
              <w:right w:w="29" w:type="dxa"/>
            </w:tcMar>
          </w:tcPr>
          <w:p w14:paraId="34871CD6" w14:textId="68466730" w:rsidR="00315FD1" w:rsidRPr="00E72D25" w:rsidRDefault="00315FD1" w:rsidP="00315FD1">
            <w:pPr>
              <w:snapToGrid w:val="0"/>
              <w:rPr>
                <w:bCs/>
                <w:sz w:val="16"/>
                <w:szCs w:val="16"/>
              </w:rPr>
            </w:pPr>
            <w:r>
              <w:rPr>
                <w:bCs/>
                <w:sz w:val="16"/>
                <w:szCs w:val="16"/>
              </w:rPr>
              <w:t>Population name used by local biologists.</w:t>
            </w:r>
          </w:p>
        </w:tc>
        <w:tc>
          <w:tcPr>
            <w:tcW w:w="950" w:type="dxa"/>
            <w:tcMar>
              <w:left w:w="29" w:type="dxa"/>
              <w:right w:w="29" w:type="dxa"/>
            </w:tcMar>
          </w:tcPr>
          <w:p w14:paraId="3E6A05AC" w14:textId="6D978140" w:rsidR="00315FD1" w:rsidRPr="00B53E29" w:rsidRDefault="00315FD1" w:rsidP="00315FD1">
            <w:pPr>
              <w:snapToGrid w:val="0"/>
              <w:jc w:val="center"/>
              <w:rPr>
                <w:bCs/>
                <w:sz w:val="16"/>
                <w:szCs w:val="16"/>
              </w:rPr>
            </w:pPr>
            <w:r w:rsidRPr="00B53E29">
              <w:rPr>
                <w:bCs/>
                <w:sz w:val="16"/>
                <w:szCs w:val="16"/>
              </w:rPr>
              <w:t>Text 255</w:t>
            </w:r>
          </w:p>
        </w:tc>
        <w:tc>
          <w:tcPr>
            <w:tcW w:w="8410" w:type="dxa"/>
            <w:gridSpan w:val="7"/>
          </w:tcPr>
          <w:p w14:paraId="04687FB7" w14:textId="5C3EBAF7" w:rsidR="00315FD1" w:rsidRDefault="00315FD1" w:rsidP="00315FD1">
            <w:pPr>
              <w:snapToGrid w:val="0"/>
              <w:rPr>
                <w:sz w:val="16"/>
                <w:szCs w:val="16"/>
              </w:rPr>
            </w:pPr>
            <w:r>
              <w:rPr>
                <w:sz w:val="16"/>
                <w:szCs w:val="16"/>
              </w:rPr>
              <w:t>O</w:t>
            </w:r>
            <w:r w:rsidRPr="00074E2E">
              <w:rPr>
                <w:sz w:val="16"/>
                <w:szCs w:val="16"/>
              </w:rPr>
              <w:t>ften t</w:t>
            </w:r>
            <w:r>
              <w:rPr>
                <w:sz w:val="16"/>
                <w:szCs w:val="16"/>
              </w:rPr>
              <w:t>his</w:t>
            </w:r>
            <w:r w:rsidRPr="00074E2E">
              <w:rPr>
                <w:sz w:val="16"/>
                <w:szCs w:val="16"/>
              </w:rPr>
              <w:t xml:space="preserve"> is simply the name of the population</w:t>
            </w:r>
            <w:r w:rsidRPr="002E0DB5">
              <w:rPr>
                <w:sz w:val="16"/>
                <w:szCs w:val="16"/>
              </w:rPr>
              <w:t>(s)</w:t>
            </w:r>
            <w:r w:rsidRPr="00074E2E">
              <w:rPr>
                <w:sz w:val="16"/>
                <w:szCs w:val="16"/>
              </w:rPr>
              <w:t xml:space="preserve"> as written on the original time series spreadsheets</w:t>
            </w:r>
            <w:r>
              <w:rPr>
                <w:sz w:val="16"/>
                <w:szCs w:val="16"/>
              </w:rPr>
              <w:t>.</w:t>
            </w:r>
          </w:p>
        </w:tc>
      </w:tr>
      <w:tr w:rsidR="00315FD1" w:rsidRPr="00B51678" w14:paraId="53D6500F" w14:textId="77777777" w:rsidTr="008808E9">
        <w:trPr>
          <w:cantSplit/>
        </w:trPr>
        <w:tc>
          <w:tcPr>
            <w:tcW w:w="1728" w:type="dxa"/>
            <w:tcMar>
              <w:left w:w="29" w:type="dxa"/>
              <w:right w:w="29" w:type="dxa"/>
            </w:tcMar>
          </w:tcPr>
          <w:p w14:paraId="483C390D" w14:textId="77777777" w:rsidR="00315FD1" w:rsidRPr="00B276A1" w:rsidRDefault="00315FD1" w:rsidP="00315FD1">
            <w:pPr>
              <w:snapToGrid w:val="0"/>
              <w:rPr>
                <w:b/>
                <w:bCs/>
                <w:color w:val="FF0000"/>
                <w:sz w:val="16"/>
                <w:szCs w:val="16"/>
              </w:rPr>
            </w:pPr>
            <w:r w:rsidRPr="00B276A1">
              <w:rPr>
                <w:b/>
                <w:bCs/>
                <w:color w:val="FF0000"/>
                <w:sz w:val="16"/>
                <w:szCs w:val="16"/>
              </w:rPr>
              <w:t>PopFit</w:t>
            </w:r>
          </w:p>
        </w:tc>
        <w:tc>
          <w:tcPr>
            <w:tcW w:w="3600" w:type="dxa"/>
            <w:tcMar>
              <w:left w:w="29" w:type="dxa"/>
              <w:right w:w="29" w:type="dxa"/>
            </w:tcMar>
          </w:tcPr>
          <w:p w14:paraId="49657127" w14:textId="77777777" w:rsidR="00315FD1" w:rsidRPr="00E72D25" w:rsidRDefault="00315FD1" w:rsidP="00315FD1">
            <w:pPr>
              <w:snapToGrid w:val="0"/>
              <w:rPr>
                <w:bCs/>
                <w:sz w:val="16"/>
                <w:szCs w:val="16"/>
              </w:rPr>
            </w:pPr>
            <w:r>
              <w:rPr>
                <w:bCs/>
                <w:sz w:val="16"/>
                <w:szCs w:val="16"/>
              </w:rPr>
              <w:t>Categorization of how well the geographic extent of the NOSA/escapement estimate corresponds to the geographic definition of the population.</w:t>
            </w:r>
          </w:p>
        </w:tc>
        <w:tc>
          <w:tcPr>
            <w:tcW w:w="950" w:type="dxa"/>
            <w:tcMar>
              <w:left w:w="29" w:type="dxa"/>
              <w:right w:w="29" w:type="dxa"/>
            </w:tcMar>
          </w:tcPr>
          <w:p w14:paraId="53B2BF4E" w14:textId="77777777" w:rsidR="00315FD1" w:rsidRPr="00B276A1" w:rsidRDefault="00315FD1" w:rsidP="00315FD1">
            <w:pPr>
              <w:snapToGrid w:val="0"/>
              <w:jc w:val="center"/>
              <w:rPr>
                <w:b/>
                <w:bCs/>
                <w:color w:val="FF0000"/>
                <w:sz w:val="16"/>
                <w:szCs w:val="16"/>
              </w:rPr>
            </w:pPr>
            <w:r w:rsidRPr="00B276A1">
              <w:rPr>
                <w:b/>
                <w:bCs/>
                <w:color w:val="FF0000"/>
                <w:sz w:val="16"/>
                <w:szCs w:val="16"/>
              </w:rPr>
              <w:t>Text 8</w:t>
            </w:r>
          </w:p>
        </w:tc>
        <w:tc>
          <w:tcPr>
            <w:tcW w:w="8410" w:type="dxa"/>
            <w:gridSpan w:val="7"/>
          </w:tcPr>
          <w:p w14:paraId="0B6200E2" w14:textId="77777777" w:rsidR="00315FD1" w:rsidRDefault="00315FD1" w:rsidP="00315FD1">
            <w:pPr>
              <w:snapToGrid w:val="0"/>
              <w:rPr>
                <w:sz w:val="16"/>
                <w:szCs w:val="16"/>
              </w:rPr>
            </w:pPr>
            <w:r w:rsidRPr="0099055F">
              <w:rPr>
                <w:color w:val="FF0000"/>
                <w:sz w:val="16"/>
                <w:szCs w:val="16"/>
              </w:rPr>
              <w:t>This value must be "Multiple" if PopID represents a superpopulation.</w:t>
            </w:r>
          </w:p>
          <w:p w14:paraId="49C8A702"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31BBC774" w14:textId="77777777" w:rsidR="00315FD1" w:rsidRDefault="00315FD1" w:rsidP="00315FD1">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0BDF6ACF" w14:textId="77777777" w:rsidR="00315FD1" w:rsidRDefault="00315FD1" w:rsidP="00315FD1">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p w14:paraId="15114D7C" w14:textId="77777777" w:rsidR="00315FD1" w:rsidRDefault="00315FD1" w:rsidP="00315FD1">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tc>
      </w:tr>
      <w:tr w:rsidR="00315FD1" w:rsidRPr="00B51678" w14:paraId="0953EC4D" w14:textId="77777777" w:rsidTr="008808E9">
        <w:trPr>
          <w:cantSplit/>
        </w:trPr>
        <w:tc>
          <w:tcPr>
            <w:tcW w:w="1728" w:type="dxa"/>
            <w:tcMar>
              <w:left w:w="29" w:type="dxa"/>
              <w:right w:w="29" w:type="dxa"/>
            </w:tcMar>
          </w:tcPr>
          <w:p w14:paraId="5FCA2A43" w14:textId="77777777" w:rsidR="00315FD1" w:rsidRPr="00664608" w:rsidRDefault="00315FD1" w:rsidP="00315FD1">
            <w:pPr>
              <w:snapToGrid w:val="0"/>
              <w:rPr>
                <w:b/>
                <w:bCs/>
                <w:i/>
                <w:color w:val="FF0000"/>
                <w:sz w:val="16"/>
                <w:szCs w:val="16"/>
              </w:rPr>
            </w:pPr>
            <w:r w:rsidRPr="00664608">
              <w:rPr>
                <w:b/>
                <w:bCs/>
                <w:i/>
                <w:color w:val="FF0000"/>
                <w:sz w:val="16"/>
                <w:szCs w:val="16"/>
              </w:rPr>
              <w:t>PopFitNotes</w:t>
            </w:r>
          </w:p>
        </w:tc>
        <w:tc>
          <w:tcPr>
            <w:tcW w:w="3600" w:type="dxa"/>
            <w:tcMar>
              <w:left w:w="29" w:type="dxa"/>
              <w:right w:w="29" w:type="dxa"/>
            </w:tcMar>
          </w:tcPr>
          <w:p w14:paraId="69C42BDF" w14:textId="77777777" w:rsidR="00315FD1" w:rsidRPr="00E72D25" w:rsidRDefault="00315FD1" w:rsidP="00315FD1">
            <w:pPr>
              <w:snapToGrid w:val="0"/>
              <w:rPr>
                <w:bCs/>
                <w:sz w:val="16"/>
                <w:szCs w:val="16"/>
              </w:rPr>
            </w:pPr>
            <w:r>
              <w:rPr>
                <w:bCs/>
                <w:sz w:val="16"/>
                <w:szCs w:val="16"/>
              </w:rPr>
              <w:t>Text description of how well the NOSA/escapement value corresponds to the defined population, and why the data are not at the scale of a single population.</w:t>
            </w:r>
          </w:p>
        </w:tc>
        <w:tc>
          <w:tcPr>
            <w:tcW w:w="950" w:type="dxa"/>
            <w:tcMar>
              <w:left w:w="29" w:type="dxa"/>
              <w:right w:w="29" w:type="dxa"/>
            </w:tcMar>
          </w:tcPr>
          <w:p w14:paraId="25D3FA8E" w14:textId="23A141DE" w:rsidR="00315FD1" w:rsidRPr="00664608" w:rsidRDefault="00315FD1" w:rsidP="00315FD1">
            <w:pPr>
              <w:snapToGrid w:val="0"/>
              <w:jc w:val="center"/>
              <w:rPr>
                <w:b/>
                <w:bCs/>
                <w:i/>
                <w:color w:val="FF0000"/>
                <w:sz w:val="16"/>
                <w:szCs w:val="16"/>
              </w:rPr>
            </w:pPr>
            <w:del w:id="281" w:author="Mike Banach" w:date="2023-11-20T15:39:00Z">
              <w:r w:rsidRPr="00664608" w:rsidDel="00541CEF">
                <w:rPr>
                  <w:b/>
                  <w:bCs/>
                  <w:i/>
                  <w:color w:val="FF0000"/>
                  <w:sz w:val="16"/>
                  <w:szCs w:val="16"/>
                </w:rPr>
                <w:delText>Memo</w:delText>
              </w:r>
            </w:del>
            <w:ins w:id="282" w:author="Mike Banach" w:date="2023-11-20T15:39:00Z">
              <w:r w:rsidR="00541CEF">
                <w:rPr>
                  <w:b/>
                  <w:bCs/>
                  <w:i/>
                  <w:color w:val="FF0000"/>
                  <w:sz w:val="16"/>
                  <w:szCs w:val="16"/>
                </w:rPr>
                <w:t>Text ∞</w:t>
              </w:r>
            </w:ins>
          </w:p>
        </w:tc>
        <w:tc>
          <w:tcPr>
            <w:tcW w:w="8410" w:type="dxa"/>
            <w:gridSpan w:val="7"/>
          </w:tcPr>
          <w:p w14:paraId="503FECAE" w14:textId="77777777" w:rsidR="00315FD1" w:rsidRDefault="00315FD1" w:rsidP="00315FD1">
            <w:pPr>
              <w:snapToGrid w:val="0"/>
              <w:rPr>
                <w:sz w:val="16"/>
                <w:szCs w:val="16"/>
              </w:rPr>
            </w:pPr>
            <w:r w:rsidRPr="00F424A2">
              <w:rPr>
                <w:color w:val="FF0000"/>
                <w:sz w:val="16"/>
                <w:szCs w:val="16"/>
              </w:rPr>
              <w:t>This field is required if the PopFit field is "Portion" or "Multiple".</w:t>
            </w:r>
          </w:p>
          <w:p w14:paraId="3F67B9E9" w14:textId="77777777" w:rsidR="00315FD1" w:rsidRDefault="00315FD1" w:rsidP="00315FD1">
            <w:pPr>
              <w:snapToGrid w:val="0"/>
              <w:rPr>
                <w:sz w:val="16"/>
                <w:szCs w:val="16"/>
              </w:rPr>
            </w:pPr>
            <w:r>
              <w:rPr>
                <w:sz w:val="16"/>
                <w:szCs w:val="16"/>
              </w:rPr>
              <w:t>If the PopFit field is "Portion" or "Multiple", describe the lack of correspondence between the defined population and the fish for which the NOSA</w:t>
            </w:r>
            <w:r>
              <w:rPr>
                <w:bCs/>
                <w:sz w:val="16"/>
                <w:szCs w:val="16"/>
              </w:rPr>
              <w:t>/escapement</w:t>
            </w:r>
            <w:r>
              <w:rPr>
                <w:sz w:val="16"/>
                <w:szCs w:val="16"/>
              </w:rPr>
              <w:t xml:space="preserve">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315FD1" w:rsidRPr="00B51678" w14:paraId="2B33CBCD" w14:textId="77777777" w:rsidTr="008808E9">
        <w:trPr>
          <w:cantSplit/>
        </w:trPr>
        <w:tc>
          <w:tcPr>
            <w:tcW w:w="1728" w:type="dxa"/>
            <w:tcMar>
              <w:left w:w="29" w:type="dxa"/>
              <w:right w:w="29" w:type="dxa"/>
            </w:tcMar>
          </w:tcPr>
          <w:p w14:paraId="739CF27A" w14:textId="77777777" w:rsidR="00315FD1" w:rsidRPr="00C857FD" w:rsidRDefault="00315FD1" w:rsidP="00315FD1">
            <w:pPr>
              <w:snapToGrid w:val="0"/>
              <w:rPr>
                <w:b/>
                <w:bCs/>
                <w:color w:val="FF0000"/>
                <w:sz w:val="16"/>
                <w:szCs w:val="16"/>
              </w:rPr>
            </w:pPr>
            <w:r w:rsidRPr="00C857FD">
              <w:rPr>
                <w:b/>
                <w:bCs/>
                <w:color w:val="FF0000"/>
                <w:sz w:val="16"/>
                <w:szCs w:val="16"/>
              </w:rPr>
              <w:lastRenderedPageBreak/>
              <w:t>EstimateType</w:t>
            </w:r>
          </w:p>
        </w:tc>
        <w:tc>
          <w:tcPr>
            <w:tcW w:w="3600" w:type="dxa"/>
            <w:tcMar>
              <w:left w:w="29" w:type="dxa"/>
              <w:right w:w="29" w:type="dxa"/>
            </w:tcMar>
          </w:tcPr>
          <w:p w14:paraId="670F2E79" w14:textId="77777777" w:rsidR="00315FD1" w:rsidRDefault="00315FD1" w:rsidP="00315FD1">
            <w:pPr>
              <w:snapToGrid w:val="0"/>
              <w:rPr>
                <w:bCs/>
                <w:sz w:val="16"/>
                <w:szCs w:val="16"/>
              </w:rPr>
            </w:pPr>
            <w:r>
              <w:rPr>
                <w:bCs/>
                <w:sz w:val="16"/>
                <w:szCs w:val="16"/>
              </w:rPr>
              <w:t>W</w:t>
            </w:r>
            <w:r w:rsidRPr="00753864">
              <w:rPr>
                <w:bCs/>
                <w:sz w:val="16"/>
                <w:szCs w:val="16"/>
              </w:rPr>
              <w:t>hether the values in the NOSAIJ / NOSAEJ fields are classified as spawner abundance or escapement.</w:t>
            </w:r>
          </w:p>
          <w:p w14:paraId="4C76D769" w14:textId="77777777" w:rsidR="00315FD1" w:rsidRDefault="00315FD1" w:rsidP="00315FD1">
            <w:pPr>
              <w:snapToGrid w:val="0"/>
              <w:rPr>
                <w:bCs/>
                <w:sz w:val="16"/>
                <w:szCs w:val="16"/>
              </w:rPr>
            </w:pPr>
          </w:p>
          <w:p w14:paraId="0632AFDD" w14:textId="6BFF915E" w:rsidR="00315FD1" w:rsidRDefault="00315FD1" w:rsidP="00315FD1">
            <w:pPr>
              <w:snapToGrid w:val="0"/>
              <w:rPr>
                <w:bCs/>
                <w:sz w:val="16"/>
                <w:szCs w:val="16"/>
              </w:rPr>
            </w:pPr>
            <w:r w:rsidRPr="00B72F07">
              <w:rPr>
                <w:bCs/>
                <w:sz w:val="16"/>
                <w:szCs w:val="16"/>
              </w:rPr>
              <w:t>See the NOSA/Escapement Decision Tree (</w:t>
            </w:r>
            <w:r w:rsidR="00D74687">
              <w:fldChar w:fldCharType="begin"/>
            </w:r>
            <w:r w:rsidR="006A4A87">
              <w:instrText>HYPERLINK  \l "_Appendix_E._"</w:instrText>
            </w:r>
            <w:r w:rsidR="00D74687">
              <w:fldChar w:fldCharType="separate"/>
            </w:r>
            <w:r w:rsidRPr="00D776A7">
              <w:rPr>
                <w:rStyle w:val="Hyperlink"/>
                <w:bCs/>
                <w:sz w:val="16"/>
                <w:szCs w:val="16"/>
              </w:rPr>
              <w:t xml:space="preserve">Appendix </w:t>
            </w:r>
            <w:ins w:id="283" w:author="Mike Banach" w:date="2022-06-10T10:18:00Z">
              <w:r w:rsidR="005E726B">
                <w:rPr>
                  <w:rStyle w:val="Hyperlink"/>
                  <w:bCs/>
                  <w:sz w:val="16"/>
                  <w:szCs w:val="16"/>
                </w:rPr>
                <w:t>D</w:t>
              </w:r>
            </w:ins>
            <w:del w:id="284" w:author="Mike Banach" w:date="2022-06-10T10:18:00Z">
              <w:r w:rsidRPr="00D776A7" w:rsidDel="005E726B">
                <w:rPr>
                  <w:rStyle w:val="Hyperlink"/>
                  <w:bCs/>
                  <w:sz w:val="16"/>
                  <w:szCs w:val="16"/>
                </w:rPr>
                <w:delText>F</w:delText>
              </w:r>
            </w:del>
            <w:r w:rsidR="00D74687">
              <w:rPr>
                <w:rStyle w:val="Hyperlink"/>
                <w:bCs/>
                <w:sz w:val="16"/>
                <w:szCs w:val="16"/>
              </w:rPr>
              <w:fldChar w:fldCharType="end"/>
            </w:r>
            <w:r>
              <w:rPr>
                <w:bCs/>
                <w:sz w:val="16"/>
                <w:szCs w:val="16"/>
              </w:rPr>
              <w:t>)</w:t>
            </w:r>
            <w:r w:rsidRPr="00B72F07">
              <w:rPr>
                <w:bCs/>
                <w:sz w:val="16"/>
                <w:szCs w:val="16"/>
              </w:rPr>
              <w:t xml:space="preserve"> for guidance in determining NOSA vs. escapement.</w:t>
            </w:r>
          </w:p>
        </w:tc>
        <w:tc>
          <w:tcPr>
            <w:tcW w:w="950" w:type="dxa"/>
            <w:tcMar>
              <w:left w:w="29" w:type="dxa"/>
              <w:right w:w="29" w:type="dxa"/>
            </w:tcMar>
          </w:tcPr>
          <w:p w14:paraId="61916728" w14:textId="77777777" w:rsidR="00315FD1" w:rsidRPr="00C857FD" w:rsidRDefault="00315FD1" w:rsidP="00315FD1">
            <w:pPr>
              <w:snapToGrid w:val="0"/>
              <w:jc w:val="center"/>
              <w:rPr>
                <w:b/>
                <w:bCs/>
                <w:color w:val="FF0000"/>
                <w:sz w:val="16"/>
                <w:szCs w:val="16"/>
              </w:rPr>
            </w:pPr>
            <w:r w:rsidRPr="00C857FD">
              <w:rPr>
                <w:b/>
                <w:bCs/>
                <w:color w:val="FF0000"/>
                <w:sz w:val="16"/>
                <w:szCs w:val="16"/>
              </w:rPr>
              <w:t>Text 10</w:t>
            </w:r>
          </w:p>
        </w:tc>
        <w:tc>
          <w:tcPr>
            <w:tcW w:w="8410" w:type="dxa"/>
            <w:gridSpan w:val="7"/>
          </w:tcPr>
          <w:p w14:paraId="222F5A60"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0DAADD7C" w14:textId="77777777" w:rsidR="00315FD1" w:rsidRDefault="00315FD1" w:rsidP="00315FD1">
            <w:pPr>
              <w:numPr>
                <w:ilvl w:val="0"/>
                <w:numId w:val="3"/>
              </w:numPr>
              <w:snapToGrid w:val="0"/>
              <w:ind w:left="173" w:hanging="144"/>
              <w:rPr>
                <w:sz w:val="16"/>
                <w:szCs w:val="16"/>
              </w:rPr>
            </w:pPr>
            <w:r>
              <w:rPr>
                <w:sz w:val="16"/>
                <w:szCs w:val="16"/>
              </w:rPr>
              <w:t>NOSA</w:t>
            </w:r>
          </w:p>
          <w:p w14:paraId="6EFF91E5" w14:textId="77777777" w:rsidR="00315FD1" w:rsidRDefault="00315FD1" w:rsidP="00315FD1">
            <w:pPr>
              <w:snapToGrid w:val="0"/>
              <w:ind w:left="387"/>
              <w:rPr>
                <w:sz w:val="16"/>
                <w:szCs w:val="16"/>
              </w:rPr>
            </w:pPr>
            <w:r>
              <w:rPr>
                <w:sz w:val="16"/>
                <w:szCs w:val="16"/>
              </w:rPr>
              <w:t>[</w:t>
            </w:r>
            <w:r w:rsidRPr="00B72F07">
              <w:rPr>
                <w:i/>
                <w:sz w:val="16"/>
                <w:szCs w:val="16"/>
              </w:rPr>
              <w:t>The number of live natural origin fish available to participate in natural spawning during the spawning period.</w:t>
            </w:r>
            <w:r w:rsidRPr="00F93F7D">
              <w:rPr>
                <w:sz w:val="16"/>
                <w:szCs w:val="16"/>
              </w:rPr>
              <w:t>]</w:t>
            </w:r>
          </w:p>
          <w:p w14:paraId="5D8CF2B4" w14:textId="77777777" w:rsidR="00315FD1" w:rsidRDefault="00315FD1" w:rsidP="00315FD1">
            <w:pPr>
              <w:numPr>
                <w:ilvl w:val="0"/>
                <w:numId w:val="3"/>
              </w:numPr>
              <w:snapToGrid w:val="0"/>
              <w:ind w:left="173" w:hanging="144"/>
              <w:rPr>
                <w:sz w:val="16"/>
                <w:szCs w:val="16"/>
              </w:rPr>
            </w:pPr>
            <w:r>
              <w:rPr>
                <w:sz w:val="16"/>
                <w:szCs w:val="16"/>
              </w:rPr>
              <w:t>Escapement</w:t>
            </w:r>
          </w:p>
          <w:p w14:paraId="0347CE9E" w14:textId="77777777" w:rsidR="00315FD1" w:rsidRDefault="00315FD1" w:rsidP="00315FD1">
            <w:pPr>
              <w:snapToGrid w:val="0"/>
              <w:ind w:left="387"/>
              <w:rPr>
                <w:sz w:val="16"/>
                <w:szCs w:val="16"/>
              </w:rPr>
            </w:pPr>
            <w:r>
              <w:rPr>
                <w:sz w:val="16"/>
                <w:szCs w:val="16"/>
              </w:rPr>
              <w:t>[</w:t>
            </w:r>
            <w:r w:rsidRPr="00B72F07">
              <w:rPr>
                <w:i/>
                <w:sz w:val="16"/>
                <w:szCs w:val="16"/>
              </w:rPr>
              <w:t>The number of natural origin fish returning to spawn that pass upstream of a specified location during a specified time period.  Includes fish harvested / pre-spawn mortalities that occurred after passing the specified location.</w:t>
            </w:r>
            <w:r>
              <w:rPr>
                <w:i/>
                <w:sz w:val="16"/>
                <w:szCs w:val="16"/>
              </w:rPr>
              <w:t>)</w:t>
            </w:r>
            <w:r w:rsidRPr="00F93F7D">
              <w:rPr>
                <w:sz w:val="16"/>
                <w:szCs w:val="16"/>
              </w:rPr>
              <w:t>]</w:t>
            </w:r>
          </w:p>
          <w:p w14:paraId="74CE3419" w14:textId="77777777" w:rsidR="00315FD1" w:rsidRDefault="00315FD1" w:rsidP="00315FD1">
            <w:pPr>
              <w:snapToGrid w:val="0"/>
              <w:rPr>
                <w:sz w:val="16"/>
                <w:szCs w:val="16"/>
              </w:rPr>
            </w:pPr>
          </w:p>
          <w:p w14:paraId="25B1A5D6" w14:textId="1862D8F1" w:rsidR="00315FD1" w:rsidRDefault="00315FD1" w:rsidP="00315FD1">
            <w:pPr>
              <w:snapToGrid w:val="0"/>
              <w:rPr>
                <w:sz w:val="16"/>
                <w:szCs w:val="16"/>
              </w:rPr>
            </w:pPr>
            <w:r w:rsidRPr="00DD66FB">
              <w:rPr>
                <w:color w:val="FF0000"/>
                <w:sz w:val="16"/>
                <w:szCs w:val="16"/>
              </w:rPr>
              <w:t xml:space="preserve">If "Escapement" is chosen then the EscapementLong, EscapementLat, </w:t>
            </w:r>
            <w:ins w:id="285" w:author="Mike Banach" w:date="2023-11-20T15:03:00Z">
              <w:r w:rsidR="008F294F">
                <w:rPr>
                  <w:color w:val="FF0000"/>
                  <w:sz w:val="16"/>
                  <w:szCs w:val="16"/>
                </w:rPr>
                <w:t xml:space="preserve">and </w:t>
              </w:r>
            </w:ins>
            <w:r w:rsidRPr="00DD66FB">
              <w:rPr>
                <w:color w:val="FF0000"/>
                <w:sz w:val="16"/>
                <w:szCs w:val="16"/>
              </w:rPr>
              <w:t>EscapementTiming</w:t>
            </w:r>
            <w:del w:id="286" w:author="Mike Banach" w:date="2023-11-20T15:03:00Z">
              <w:r w:rsidRPr="00DD66FB" w:rsidDel="00A91D98">
                <w:rPr>
                  <w:color w:val="FF0000"/>
                  <w:sz w:val="16"/>
                  <w:szCs w:val="16"/>
                </w:rPr>
                <w:delText>, and NOBroodStockRemoved</w:delText>
              </w:r>
            </w:del>
            <w:r w:rsidRPr="00DD66FB">
              <w:rPr>
                <w:color w:val="FF0000"/>
                <w:sz w:val="16"/>
                <w:szCs w:val="16"/>
              </w:rPr>
              <w:t xml:space="preserve"> fields are required</w:t>
            </w:r>
            <w:ins w:id="287" w:author="Mike Banach" w:date="2022-04-20T15:10:00Z">
              <w:r w:rsidR="009914C4">
                <w:rPr>
                  <w:color w:val="FF0000"/>
                  <w:sz w:val="16"/>
                  <w:szCs w:val="16"/>
                </w:rPr>
                <w:t>.  If "NOSA" is chosen then those fields must be null</w:t>
              </w:r>
            </w:ins>
            <w:r w:rsidRPr="00DD66FB">
              <w:rPr>
                <w:color w:val="FF0000"/>
                <w:sz w:val="16"/>
                <w:szCs w:val="16"/>
              </w:rPr>
              <w:t>.</w:t>
            </w:r>
          </w:p>
        </w:tc>
      </w:tr>
      <w:tr w:rsidR="00315FD1" w:rsidRPr="00B51678" w14:paraId="110ED047" w14:textId="77777777" w:rsidTr="008808E9">
        <w:trPr>
          <w:cantSplit/>
        </w:trPr>
        <w:tc>
          <w:tcPr>
            <w:tcW w:w="1728" w:type="dxa"/>
            <w:tcMar>
              <w:left w:w="29" w:type="dxa"/>
              <w:right w:w="29" w:type="dxa"/>
            </w:tcMar>
          </w:tcPr>
          <w:p w14:paraId="7D1E2EC4" w14:textId="77777777" w:rsidR="00315FD1" w:rsidRPr="00AE2D9E" w:rsidRDefault="00315FD1" w:rsidP="00315FD1">
            <w:pPr>
              <w:snapToGrid w:val="0"/>
              <w:rPr>
                <w:b/>
                <w:bCs/>
                <w:color w:val="FF0000"/>
                <w:sz w:val="16"/>
                <w:szCs w:val="16"/>
              </w:rPr>
            </w:pPr>
            <w:r w:rsidRPr="00AE2D9E">
              <w:rPr>
                <w:b/>
                <w:bCs/>
                <w:color w:val="FF0000"/>
                <w:sz w:val="16"/>
                <w:szCs w:val="16"/>
              </w:rPr>
              <w:t>WaterBody</w:t>
            </w:r>
          </w:p>
        </w:tc>
        <w:tc>
          <w:tcPr>
            <w:tcW w:w="3600" w:type="dxa"/>
            <w:tcMar>
              <w:left w:w="29" w:type="dxa"/>
              <w:right w:w="29" w:type="dxa"/>
            </w:tcMar>
          </w:tcPr>
          <w:p w14:paraId="09F5175B" w14:textId="77777777" w:rsidR="00315FD1" w:rsidRDefault="00315FD1" w:rsidP="00315FD1">
            <w:pPr>
              <w:snapToGrid w:val="0"/>
              <w:rPr>
                <w:bCs/>
                <w:sz w:val="16"/>
                <w:szCs w:val="16"/>
              </w:rPr>
            </w:pPr>
            <w:r>
              <w:rPr>
                <w:bCs/>
                <w:sz w:val="16"/>
                <w:szCs w:val="16"/>
              </w:rPr>
              <w:t>For NOSA estimates (when EstimateType = "NOSA"), the n</w:t>
            </w:r>
            <w:r w:rsidRPr="003105F9">
              <w:rPr>
                <w:bCs/>
                <w:sz w:val="16"/>
                <w:szCs w:val="16"/>
              </w:rPr>
              <w:t>ame of the body of water associated with the time series</w:t>
            </w:r>
            <w:r>
              <w:rPr>
                <w:bCs/>
                <w:sz w:val="16"/>
                <w:szCs w:val="16"/>
              </w:rPr>
              <w:t>.</w:t>
            </w:r>
          </w:p>
          <w:p w14:paraId="1A8DC52B" w14:textId="77777777" w:rsidR="00315FD1" w:rsidRDefault="00315FD1" w:rsidP="00315FD1">
            <w:pPr>
              <w:snapToGrid w:val="0"/>
              <w:rPr>
                <w:bCs/>
                <w:sz w:val="16"/>
                <w:szCs w:val="16"/>
              </w:rPr>
            </w:pPr>
          </w:p>
          <w:p w14:paraId="4BD1C48F" w14:textId="0FC14BAE" w:rsidR="00315FD1" w:rsidRPr="00E72D25" w:rsidRDefault="00315FD1" w:rsidP="00315FD1">
            <w:pPr>
              <w:snapToGrid w:val="0"/>
              <w:rPr>
                <w:bCs/>
                <w:sz w:val="16"/>
                <w:szCs w:val="16"/>
              </w:rPr>
            </w:pPr>
            <w:r>
              <w:rPr>
                <w:bCs/>
                <w:sz w:val="16"/>
                <w:szCs w:val="16"/>
              </w:rPr>
              <w:t xml:space="preserve">For escapement estimates (when EstimateType = "Escapement") the specific location of the estimate, which may include weirs, fish ladders, PIT tag detectors, sonar installations, or other sites.  </w:t>
            </w:r>
            <w:r w:rsidRPr="00891131">
              <w:rPr>
                <w:bCs/>
                <w:sz w:val="16"/>
                <w:szCs w:val="16"/>
              </w:rPr>
              <w:t>Escapement is the number of fish passing upstream of this location</w:t>
            </w:r>
            <w:r w:rsidR="003065EB">
              <w:rPr>
                <w:bCs/>
                <w:sz w:val="16"/>
                <w:szCs w:val="16"/>
              </w:rPr>
              <w:t>.</w:t>
            </w:r>
          </w:p>
        </w:tc>
        <w:tc>
          <w:tcPr>
            <w:tcW w:w="950" w:type="dxa"/>
            <w:tcMar>
              <w:left w:w="29" w:type="dxa"/>
              <w:right w:w="29" w:type="dxa"/>
            </w:tcMar>
          </w:tcPr>
          <w:p w14:paraId="496E75CB" w14:textId="77777777" w:rsidR="00315FD1" w:rsidRPr="00AE2D9E" w:rsidRDefault="00315FD1" w:rsidP="00315FD1">
            <w:pPr>
              <w:snapToGrid w:val="0"/>
              <w:jc w:val="center"/>
              <w:rPr>
                <w:b/>
                <w:bCs/>
                <w:color w:val="FF0000"/>
                <w:sz w:val="16"/>
                <w:szCs w:val="16"/>
              </w:rPr>
            </w:pPr>
            <w:r w:rsidRPr="00AE2D9E">
              <w:rPr>
                <w:b/>
                <w:bCs/>
                <w:color w:val="FF0000"/>
                <w:sz w:val="16"/>
                <w:szCs w:val="16"/>
              </w:rPr>
              <w:t>Text 255</w:t>
            </w:r>
          </w:p>
        </w:tc>
        <w:tc>
          <w:tcPr>
            <w:tcW w:w="8410" w:type="dxa"/>
            <w:gridSpan w:val="7"/>
          </w:tcPr>
          <w:p w14:paraId="2DA9D067" w14:textId="77777777" w:rsidR="00315FD1" w:rsidRDefault="00315FD1" w:rsidP="00315FD1">
            <w:pPr>
              <w:snapToGrid w:val="0"/>
              <w:rPr>
                <w:sz w:val="16"/>
                <w:szCs w:val="16"/>
              </w:rPr>
            </w:pPr>
            <w:r>
              <w:rPr>
                <w:sz w:val="16"/>
                <w:szCs w:val="16"/>
              </w:rPr>
              <w:t>For NOSA estimates this may be any of the following:</w:t>
            </w:r>
          </w:p>
          <w:p w14:paraId="66ACC938" w14:textId="77777777" w:rsidR="00315FD1" w:rsidRDefault="00315FD1" w:rsidP="00315FD1">
            <w:pPr>
              <w:numPr>
                <w:ilvl w:val="0"/>
                <w:numId w:val="1"/>
              </w:numPr>
              <w:snapToGrid w:val="0"/>
              <w:ind w:left="173" w:hanging="144"/>
              <w:rPr>
                <w:sz w:val="16"/>
                <w:szCs w:val="16"/>
              </w:rPr>
            </w:pPr>
            <w:r>
              <w:rPr>
                <w:sz w:val="16"/>
                <w:szCs w:val="16"/>
              </w:rPr>
              <w:t>the name of a fluvial water body.</w:t>
            </w:r>
          </w:p>
          <w:p w14:paraId="0DB06654" w14:textId="77777777" w:rsidR="00315FD1" w:rsidRDefault="00315FD1" w:rsidP="00315FD1">
            <w:pPr>
              <w:numPr>
                <w:ilvl w:val="0"/>
                <w:numId w:val="1"/>
              </w:numPr>
              <w:snapToGrid w:val="0"/>
              <w:ind w:left="173" w:hanging="144"/>
              <w:rPr>
                <w:sz w:val="16"/>
                <w:szCs w:val="16"/>
              </w:rPr>
            </w:pPr>
            <w:r>
              <w:rPr>
                <w:sz w:val="16"/>
                <w:szCs w:val="16"/>
              </w:rPr>
              <w:t>the name of an impounded fluvial water body (reservoir).</w:t>
            </w:r>
          </w:p>
          <w:p w14:paraId="43525718" w14:textId="77777777" w:rsidR="00315FD1" w:rsidRDefault="00315FD1" w:rsidP="00315FD1">
            <w:pPr>
              <w:numPr>
                <w:ilvl w:val="0"/>
                <w:numId w:val="9"/>
              </w:numPr>
              <w:snapToGrid w:val="0"/>
              <w:ind w:left="173" w:hanging="144"/>
              <w:rPr>
                <w:sz w:val="16"/>
                <w:szCs w:val="16"/>
              </w:rPr>
            </w:pPr>
            <w:r>
              <w:rPr>
                <w:sz w:val="16"/>
                <w:szCs w:val="16"/>
              </w:rPr>
              <w:t>the name of a lentic water body.</w:t>
            </w:r>
          </w:p>
          <w:p w14:paraId="48E3FE7F" w14:textId="77777777" w:rsidR="00315FD1" w:rsidRDefault="00315FD1" w:rsidP="00315FD1">
            <w:pPr>
              <w:numPr>
                <w:ilvl w:val="0"/>
                <w:numId w:val="1"/>
              </w:numPr>
              <w:snapToGrid w:val="0"/>
              <w:ind w:left="173" w:hanging="144"/>
              <w:rPr>
                <w:ins w:id="288" w:author="Mike Banach" w:date="2021-12-29T11:34:00Z"/>
                <w:sz w:val="16"/>
                <w:szCs w:val="16"/>
              </w:rPr>
            </w:pPr>
            <w:r w:rsidRPr="00C361A8">
              <w:rPr>
                <w:sz w:val="16"/>
                <w:szCs w:val="16"/>
              </w:rPr>
              <w:t>a description of multiple water bodies if appropriate for the time series.</w:t>
            </w:r>
          </w:p>
          <w:p w14:paraId="6DA7329D" w14:textId="77777777" w:rsidR="006C6942" w:rsidRDefault="006C6942" w:rsidP="00315FD1">
            <w:pPr>
              <w:numPr>
                <w:ilvl w:val="0"/>
                <w:numId w:val="1"/>
              </w:numPr>
              <w:snapToGrid w:val="0"/>
              <w:ind w:left="173" w:hanging="144"/>
              <w:rPr>
                <w:sz w:val="16"/>
                <w:szCs w:val="16"/>
              </w:rPr>
            </w:pPr>
            <w:ins w:id="289" w:author="Mike Banach" w:date="2021-12-29T11:34:00Z">
              <w:r w:rsidRPr="006C6942">
                <w:rPr>
                  <w:sz w:val="16"/>
                  <w:szCs w:val="16"/>
                </w:rPr>
                <w:t>the name of a dam, or weir, or trap, etc.</w:t>
              </w:r>
            </w:ins>
          </w:p>
          <w:p w14:paraId="424DA121" w14:textId="77777777" w:rsidR="00315FD1" w:rsidRDefault="00315FD1" w:rsidP="00315FD1">
            <w:pPr>
              <w:snapToGrid w:val="0"/>
              <w:rPr>
                <w:sz w:val="16"/>
                <w:szCs w:val="16"/>
              </w:rPr>
            </w:pPr>
          </w:p>
          <w:p w14:paraId="372B3EA3" w14:textId="77777777" w:rsidR="00315FD1" w:rsidRDefault="00315FD1" w:rsidP="00315FD1">
            <w:pPr>
              <w:snapToGrid w:val="0"/>
              <w:rPr>
                <w:sz w:val="16"/>
                <w:szCs w:val="16"/>
              </w:rPr>
            </w:pPr>
            <w:r>
              <w:rPr>
                <w:sz w:val="16"/>
                <w:szCs w:val="16"/>
              </w:rPr>
              <w:t xml:space="preserve">For escapement estimates include the stream name(s) and, if applicable, specific site names.  </w:t>
            </w:r>
            <w:r w:rsidRPr="001F169D">
              <w:rPr>
                <w:sz w:val="16"/>
                <w:szCs w:val="16"/>
              </w:rPr>
              <w:t>For example,</w:t>
            </w:r>
            <w:ins w:id="290" w:author="Mike Banach" w:date="2021-12-29T11:21:00Z">
              <w:r w:rsidR="00C233AC">
                <w:rPr>
                  <w:sz w:val="16"/>
                  <w:szCs w:val="16"/>
                </w:rPr>
                <w:t xml:space="preserve"> for</w:t>
              </w:r>
            </w:ins>
            <w:r w:rsidRPr="001F169D">
              <w:rPr>
                <w:sz w:val="16"/>
                <w:szCs w:val="16"/>
              </w:rPr>
              <w:t xml:space="preserve"> the Shipherd Falls fish ladder on the Wind River </w:t>
            </w:r>
            <w:r>
              <w:rPr>
                <w:sz w:val="16"/>
                <w:szCs w:val="16"/>
              </w:rPr>
              <w:t xml:space="preserve">you </w:t>
            </w:r>
            <w:r w:rsidRPr="001F169D">
              <w:rPr>
                <w:sz w:val="16"/>
                <w:szCs w:val="16"/>
              </w:rPr>
              <w:t xml:space="preserve">could </w:t>
            </w:r>
            <w:r>
              <w:rPr>
                <w:sz w:val="16"/>
                <w:szCs w:val="16"/>
              </w:rPr>
              <w:t xml:space="preserve">enter </w:t>
            </w:r>
            <w:r w:rsidRPr="001F169D">
              <w:rPr>
                <w:sz w:val="16"/>
                <w:szCs w:val="16"/>
              </w:rPr>
              <w:t>"Wind River at Shipherd Falls".</w:t>
            </w:r>
          </w:p>
        </w:tc>
      </w:tr>
      <w:tr w:rsidR="00315FD1" w:rsidRPr="00B51678" w14:paraId="3B64D1F5" w14:textId="77777777" w:rsidTr="008808E9">
        <w:trPr>
          <w:cantSplit/>
        </w:trPr>
        <w:tc>
          <w:tcPr>
            <w:tcW w:w="1728" w:type="dxa"/>
            <w:tcMar>
              <w:left w:w="29" w:type="dxa"/>
              <w:right w:w="29" w:type="dxa"/>
            </w:tcMar>
          </w:tcPr>
          <w:p w14:paraId="0058FE33" w14:textId="77777777" w:rsidR="00315FD1" w:rsidRPr="00AE2D9E" w:rsidRDefault="00315FD1" w:rsidP="00315FD1">
            <w:pPr>
              <w:snapToGrid w:val="0"/>
              <w:rPr>
                <w:b/>
                <w:bCs/>
                <w:color w:val="FF0000"/>
                <w:sz w:val="16"/>
                <w:szCs w:val="16"/>
              </w:rPr>
            </w:pPr>
            <w:r>
              <w:rPr>
                <w:b/>
                <w:bCs/>
                <w:i/>
                <w:color w:val="FF0000"/>
                <w:sz w:val="16"/>
                <w:szCs w:val="16"/>
              </w:rPr>
              <w:t>EscapementLong</w:t>
            </w:r>
          </w:p>
        </w:tc>
        <w:tc>
          <w:tcPr>
            <w:tcW w:w="3600" w:type="dxa"/>
            <w:tcMar>
              <w:left w:w="29" w:type="dxa"/>
              <w:right w:w="29" w:type="dxa"/>
            </w:tcMar>
          </w:tcPr>
          <w:p w14:paraId="711CAC29" w14:textId="77777777" w:rsidR="00315FD1" w:rsidRPr="003105F9" w:rsidDel="001F169D" w:rsidRDefault="00315FD1" w:rsidP="00315FD1">
            <w:pPr>
              <w:snapToGrid w:val="0"/>
              <w:rPr>
                <w:bCs/>
                <w:sz w:val="16"/>
                <w:szCs w:val="16"/>
              </w:rPr>
            </w:pPr>
            <w:r>
              <w:rPr>
                <w:bCs/>
                <w:sz w:val="16"/>
                <w:szCs w:val="16"/>
              </w:rPr>
              <w:t>For escapement estimates, long</w:t>
            </w:r>
            <w:r w:rsidRPr="00563EEB">
              <w:rPr>
                <w:bCs/>
                <w:sz w:val="16"/>
                <w:szCs w:val="16"/>
              </w:rPr>
              <w:t xml:space="preserve">itude of the location specified in the </w:t>
            </w:r>
            <w:r>
              <w:rPr>
                <w:bCs/>
                <w:sz w:val="16"/>
                <w:szCs w:val="16"/>
              </w:rPr>
              <w:t>WaterBody</w:t>
            </w:r>
            <w:r w:rsidRPr="00563EEB">
              <w:rPr>
                <w:bCs/>
                <w:sz w:val="16"/>
                <w:szCs w:val="16"/>
              </w:rPr>
              <w:t xml:space="preserve"> field</w:t>
            </w:r>
            <w:r>
              <w:rPr>
                <w:bCs/>
                <w:sz w:val="16"/>
                <w:szCs w:val="16"/>
              </w:rPr>
              <w:t xml:space="preserve"> </w:t>
            </w:r>
            <w:r w:rsidRPr="00BA3BEA">
              <w:rPr>
                <w:bCs/>
                <w:sz w:val="16"/>
                <w:szCs w:val="16"/>
              </w:rPr>
              <w:t xml:space="preserve">in decimal degrees (not degrees-minutes-seconds).  Calculated using </w:t>
            </w:r>
            <w:r>
              <w:rPr>
                <w:bCs/>
                <w:sz w:val="16"/>
                <w:szCs w:val="16"/>
              </w:rPr>
              <w:t>NAD83/WGS84 datum</w:t>
            </w:r>
            <w:r w:rsidRPr="00BA3BEA">
              <w:rPr>
                <w:bCs/>
                <w:sz w:val="16"/>
                <w:szCs w:val="16"/>
              </w:rPr>
              <w:t>.</w:t>
            </w:r>
          </w:p>
        </w:tc>
        <w:tc>
          <w:tcPr>
            <w:tcW w:w="950" w:type="dxa"/>
            <w:tcMar>
              <w:left w:w="29" w:type="dxa"/>
              <w:right w:w="29" w:type="dxa"/>
            </w:tcMar>
          </w:tcPr>
          <w:p w14:paraId="7405A597" w14:textId="62E4E764" w:rsidR="00315FD1" w:rsidRPr="00AE2D9E" w:rsidRDefault="00315FD1" w:rsidP="00315FD1">
            <w:pPr>
              <w:snapToGrid w:val="0"/>
              <w:jc w:val="center"/>
              <w:rPr>
                <w:b/>
                <w:bCs/>
                <w:color w:val="FF0000"/>
                <w:sz w:val="16"/>
                <w:szCs w:val="16"/>
              </w:rPr>
            </w:pPr>
            <w:del w:id="291" w:author="Mike Banach" w:date="2023-11-20T15:42:00Z">
              <w:r w:rsidDel="00C67D2D">
                <w:rPr>
                  <w:b/>
                  <w:bCs/>
                  <w:i/>
                  <w:color w:val="FF0000"/>
                  <w:sz w:val="16"/>
                  <w:szCs w:val="16"/>
                </w:rPr>
                <w:delText>Single</w:delText>
              </w:r>
            </w:del>
            <w:ins w:id="292" w:author="Mike Banach" w:date="2023-11-20T15:42:00Z">
              <w:r w:rsidR="00C67D2D">
                <w:rPr>
                  <w:b/>
                  <w:bCs/>
                  <w:i/>
                  <w:color w:val="FF0000"/>
                  <w:sz w:val="16"/>
                  <w:szCs w:val="16"/>
                </w:rPr>
                <w:t>Real</w:t>
              </w:r>
            </w:ins>
          </w:p>
        </w:tc>
        <w:tc>
          <w:tcPr>
            <w:tcW w:w="8410" w:type="dxa"/>
            <w:gridSpan w:val="7"/>
          </w:tcPr>
          <w:p w14:paraId="17AE9475" w14:textId="3378A11A" w:rsidR="001C7A7F" w:rsidRDefault="00315FD1" w:rsidP="00315FD1">
            <w:pPr>
              <w:snapToGrid w:val="0"/>
              <w:rPr>
                <w:ins w:id="293" w:author="Mike Banach" w:date="2021-08-18T09:05:00Z"/>
                <w:sz w:val="16"/>
                <w:szCs w:val="16"/>
              </w:rPr>
            </w:pPr>
            <w:r w:rsidRPr="002042AE">
              <w:rPr>
                <w:sz w:val="16"/>
                <w:szCs w:val="16"/>
              </w:rPr>
              <w:t>This is a negative number.  Use three digits left of the decimal point and four digits to the right of the decimal point.</w:t>
            </w:r>
            <w:r>
              <w:rPr>
                <w:sz w:val="16"/>
                <w:szCs w:val="16"/>
              </w:rPr>
              <w:t xml:space="preserve">  </w:t>
            </w:r>
            <w:r w:rsidRPr="00BF4BFC">
              <w:rPr>
                <w:sz w:val="16"/>
                <w:szCs w:val="16"/>
              </w:rPr>
              <w:t>For example,</w:t>
            </w:r>
            <w:r>
              <w:rPr>
                <w:sz w:val="16"/>
                <w:szCs w:val="16"/>
              </w:rPr>
              <w:t xml:space="preserve"> if WaterBody = "Wind River at Shipherd Falls" enter "</w:t>
            </w:r>
            <w:r w:rsidRPr="00041BCF">
              <w:rPr>
                <w:sz w:val="16"/>
                <w:szCs w:val="16"/>
              </w:rPr>
              <w:t>-121.8050</w:t>
            </w:r>
            <w:r>
              <w:rPr>
                <w:sz w:val="16"/>
                <w:szCs w:val="16"/>
              </w:rPr>
              <w:t>".</w:t>
            </w:r>
            <w:ins w:id="294" w:author="Mike Banach" w:date="2021-08-18T08:53:00Z">
              <w:r w:rsidR="00A7321F">
                <w:rPr>
                  <w:sz w:val="16"/>
                  <w:szCs w:val="16"/>
                </w:rPr>
                <w:t xml:space="preserve">  If the WaterBody field contains multiple locations and you wish to provide a </w:t>
              </w:r>
            </w:ins>
            <w:ins w:id="295" w:author="Mike Banach" w:date="2021-08-18T08:54:00Z">
              <w:r w:rsidR="00A7321F">
                <w:rPr>
                  <w:sz w:val="16"/>
                  <w:szCs w:val="16"/>
                </w:rPr>
                <w:t>longitude</w:t>
              </w:r>
            </w:ins>
            <w:ins w:id="296" w:author="Mike Banach" w:date="2021-08-18T08:59:00Z">
              <w:r w:rsidR="00A7321F">
                <w:rPr>
                  <w:sz w:val="16"/>
                  <w:szCs w:val="16"/>
                </w:rPr>
                <w:t xml:space="preserve"> / latitude</w:t>
              </w:r>
            </w:ins>
            <w:ins w:id="297" w:author="Mike Banach" w:date="2021-08-18T08:54:00Z">
              <w:r w:rsidR="00A7321F">
                <w:rPr>
                  <w:sz w:val="16"/>
                  <w:szCs w:val="16"/>
                </w:rPr>
                <w:t xml:space="preserve"> for each, do that within the Water</w:t>
              </w:r>
            </w:ins>
            <w:ins w:id="298" w:author="Mike Banach" w:date="2023-12-04T13:35:00Z">
              <w:r w:rsidR="00B44CAC">
                <w:rPr>
                  <w:sz w:val="16"/>
                  <w:szCs w:val="16"/>
                </w:rPr>
                <w:t>B</w:t>
              </w:r>
            </w:ins>
            <w:ins w:id="299" w:author="Mike Banach" w:date="2021-08-18T08:54:00Z">
              <w:r w:rsidR="00A7321F">
                <w:rPr>
                  <w:sz w:val="16"/>
                  <w:szCs w:val="16"/>
                </w:rPr>
                <w:t>ody field.</w:t>
              </w:r>
            </w:ins>
          </w:p>
          <w:p w14:paraId="1F82170F" w14:textId="77777777" w:rsidR="00315FD1" w:rsidRDefault="001C7A7F" w:rsidP="00315FD1">
            <w:pPr>
              <w:snapToGrid w:val="0"/>
              <w:rPr>
                <w:sz w:val="16"/>
                <w:szCs w:val="16"/>
              </w:rPr>
            </w:pPr>
            <w:ins w:id="300" w:author="Mike Banach" w:date="2021-08-18T09:05:00Z">
              <w:r>
                <w:rPr>
                  <w:sz w:val="16"/>
                  <w:szCs w:val="16"/>
                </w:rPr>
                <w:t xml:space="preserve">[ </w:t>
              </w:r>
            </w:ins>
            <w:ins w:id="301" w:author="Mike Banach" w:date="2021-08-18T08:54:00Z">
              <w:r w:rsidR="00A7321F">
                <w:rPr>
                  <w:sz w:val="16"/>
                  <w:szCs w:val="16"/>
                </w:rPr>
                <w:t>In such cases the</w:t>
              </w:r>
            </w:ins>
            <w:ins w:id="302" w:author="Mike Banach" w:date="2021-08-18T08:56:00Z">
              <w:r w:rsidR="00A7321F">
                <w:rPr>
                  <w:sz w:val="16"/>
                  <w:szCs w:val="16"/>
                </w:rPr>
                <w:t xml:space="preserve"> </w:t>
              </w:r>
            </w:ins>
            <w:ins w:id="303" w:author="Mike Banach" w:date="2021-08-18T08:54:00Z">
              <w:r w:rsidR="00A7321F">
                <w:rPr>
                  <w:sz w:val="16"/>
                  <w:szCs w:val="16"/>
                </w:rPr>
                <w:t xml:space="preserve">EscapementLong </w:t>
              </w:r>
            </w:ins>
            <w:ins w:id="304" w:author="Mike Banach" w:date="2021-08-18T08:56:00Z">
              <w:r w:rsidR="00A7321F">
                <w:rPr>
                  <w:sz w:val="16"/>
                  <w:szCs w:val="16"/>
                </w:rPr>
                <w:t>/</w:t>
              </w:r>
            </w:ins>
            <w:ins w:id="305" w:author="Mike Banach" w:date="2021-08-18T08:54:00Z">
              <w:r w:rsidR="00A7321F">
                <w:rPr>
                  <w:sz w:val="16"/>
                  <w:szCs w:val="16"/>
                </w:rPr>
                <w:t xml:space="preserve"> EscapementLat field</w:t>
              </w:r>
            </w:ins>
            <w:ins w:id="306" w:author="Mike Banach" w:date="2021-08-18T08:56:00Z">
              <w:r w:rsidR="00A7321F">
                <w:rPr>
                  <w:sz w:val="16"/>
                  <w:szCs w:val="16"/>
                </w:rPr>
                <w:t>s</w:t>
              </w:r>
            </w:ins>
            <w:ins w:id="307" w:author="Mike Banach" w:date="2021-08-18T08:54:00Z">
              <w:r w:rsidR="00A7321F">
                <w:rPr>
                  <w:sz w:val="16"/>
                  <w:szCs w:val="16"/>
                </w:rPr>
                <w:t xml:space="preserve"> </w:t>
              </w:r>
            </w:ins>
            <w:ins w:id="308" w:author="Mike Banach" w:date="2021-08-18T08:55:00Z">
              <w:r w:rsidR="00A7321F">
                <w:rPr>
                  <w:sz w:val="16"/>
                  <w:szCs w:val="16"/>
                </w:rPr>
                <w:t xml:space="preserve">will be used to provide a </w:t>
              </w:r>
            </w:ins>
            <w:ins w:id="309" w:author="Mike Banach" w:date="2021-08-18T08:58:00Z">
              <w:r w:rsidR="00A7321F">
                <w:rPr>
                  <w:sz w:val="16"/>
                  <w:szCs w:val="16"/>
                </w:rPr>
                <w:t xml:space="preserve">general </w:t>
              </w:r>
            </w:ins>
            <w:ins w:id="310" w:author="Mike Banach" w:date="2021-08-18T08:55:00Z">
              <w:r w:rsidR="00A7321F">
                <w:rPr>
                  <w:sz w:val="16"/>
                  <w:szCs w:val="16"/>
                </w:rPr>
                <w:t xml:space="preserve">visual reference on </w:t>
              </w:r>
            </w:ins>
            <w:ins w:id="311" w:author="Mike Banach" w:date="2021-08-18T09:03:00Z">
              <w:r w:rsidR="00706794">
                <w:rPr>
                  <w:sz w:val="16"/>
                  <w:szCs w:val="16"/>
                </w:rPr>
                <w:t xml:space="preserve">the </w:t>
              </w:r>
            </w:ins>
            <w:ins w:id="312" w:author="Mike Banach" w:date="2021-08-18T09:00:00Z">
              <w:r w:rsidR="00A7321F">
                <w:rPr>
                  <w:sz w:val="16"/>
                  <w:szCs w:val="16"/>
                </w:rPr>
                <w:t>online</w:t>
              </w:r>
            </w:ins>
            <w:ins w:id="313" w:author="Mike Banach" w:date="2021-08-18T08:55:00Z">
              <w:r w:rsidR="00A7321F">
                <w:rPr>
                  <w:sz w:val="16"/>
                  <w:szCs w:val="16"/>
                </w:rPr>
                <w:t xml:space="preserve"> query system</w:t>
              </w:r>
            </w:ins>
            <w:ins w:id="314" w:author="Mike Banach" w:date="2021-08-18T08:56:00Z">
              <w:r w:rsidR="00A7321F">
                <w:rPr>
                  <w:sz w:val="16"/>
                  <w:szCs w:val="16"/>
                </w:rPr>
                <w:t xml:space="preserve">, </w:t>
              </w:r>
            </w:ins>
            <w:ins w:id="315" w:author="Mike Banach" w:date="2021-08-18T09:03:00Z">
              <w:r w:rsidR="008F1F76">
                <w:rPr>
                  <w:sz w:val="16"/>
                  <w:szCs w:val="16"/>
                </w:rPr>
                <w:t>and the WaterBody field will provide</w:t>
              </w:r>
            </w:ins>
            <w:ins w:id="316" w:author="Mike Banach" w:date="2021-08-18T09:00:00Z">
              <w:r w:rsidR="00A7321F">
                <w:rPr>
                  <w:sz w:val="16"/>
                  <w:szCs w:val="16"/>
                </w:rPr>
                <w:t xml:space="preserve"> </w:t>
              </w:r>
            </w:ins>
            <w:ins w:id="317" w:author="Mike Banach" w:date="2021-08-18T09:04:00Z">
              <w:r w:rsidR="00706794">
                <w:rPr>
                  <w:sz w:val="16"/>
                  <w:szCs w:val="16"/>
                </w:rPr>
                <w:t xml:space="preserve">specific </w:t>
              </w:r>
            </w:ins>
            <w:ins w:id="318" w:author="Mike Banach" w:date="2021-08-18T09:00:00Z">
              <w:r w:rsidR="00A7321F">
                <w:rPr>
                  <w:sz w:val="16"/>
                  <w:szCs w:val="16"/>
                </w:rPr>
                <w:t>l</w:t>
              </w:r>
            </w:ins>
            <w:ins w:id="319" w:author="Mike Banach" w:date="2021-08-18T08:57:00Z">
              <w:r w:rsidR="00A7321F">
                <w:rPr>
                  <w:sz w:val="16"/>
                  <w:szCs w:val="16"/>
                </w:rPr>
                <w:t>ongitude</w:t>
              </w:r>
            </w:ins>
            <w:ins w:id="320" w:author="Mike Banach" w:date="2021-08-18T09:01:00Z">
              <w:r w:rsidR="00A7321F">
                <w:rPr>
                  <w:sz w:val="16"/>
                  <w:szCs w:val="16"/>
                </w:rPr>
                <w:t>s</w:t>
              </w:r>
            </w:ins>
            <w:ins w:id="321" w:author="Mike Banach" w:date="2021-08-18T09:00:00Z">
              <w:r w:rsidR="00A7321F">
                <w:rPr>
                  <w:sz w:val="16"/>
                  <w:szCs w:val="16"/>
                </w:rPr>
                <w:t xml:space="preserve"> /</w:t>
              </w:r>
            </w:ins>
            <w:ins w:id="322" w:author="Mike Banach" w:date="2021-08-18T08:57:00Z">
              <w:r w:rsidR="00A7321F">
                <w:rPr>
                  <w:sz w:val="16"/>
                  <w:szCs w:val="16"/>
                </w:rPr>
                <w:t xml:space="preserve"> </w:t>
              </w:r>
            </w:ins>
            <w:ins w:id="323" w:author="Mike Banach" w:date="2021-08-18T09:01:00Z">
              <w:r w:rsidR="00A7321F">
                <w:rPr>
                  <w:sz w:val="16"/>
                  <w:szCs w:val="16"/>
                </w:rPr>
                <w:t xml:space="preserve">latitudes </w:t>
              </w:r>
            </w:ins>
            <w:ins w:id="324" w:author="Mike Banach" w:date="2021-08-18T08:57:00Z">
              <w:r w:rsidR="00A7321F">
                <w:rPr>
                  <w:sz w:val="16"/>
                  <w:szCs w:val="16"/>
                </w:rPr>
                <w:t xml:space="preserve">for the individual </w:t>
              </w:r>
            </w:ins>
            <w:ins w:id="325" w:author="Mike Banach" w:date="2021-08-18T09:02:00Z">
              <w:r w:rsidR="008F1F76">
                <w:rPr>
                  <w:sz w:val="16"/>
                  <w:szCs w:val="16"/>
                </w:rPr>
                <w:t xml:space="preserve">sites </w:t>
              </w:r>
            </w:ins>
            <w:ins w:id="326" w:author="Mike Banach" w:date="2021-08-18T09:04:00Z">
              <w:r w:rsidR="00706794">
                <w:rPr>
                  <w:sz w:val="16"/>
                  <w:szCs w:val="16"/>
                </w:rPr>
                <w:t>for</w:t>
              </w:r>
            </w:ins>
            <w:ins w:id="327" w:author="Mike Banach" w:date="2021-08-18T09:02:00Z">
              <w:r w:rsidR="008F1F76">
                <w:rPr>
                  <w:sz w:val="16"/>
                  <w:szCs w:val="16"/>
                </w:rPr>
                <w:t xml:space="preserve"> data end users</w:t>
              </w:r>
            </w:ins>
            <w:ins w:id="328" w:author="Mike Banach" w:date="2021-08-18T09:03:00Z">
              <w:r w:rsidR="008F1F76">
                <w:rPr>
                  <w:sz w:val="16"/>
                  <w:szCs w:val="16"/>
                </w:rPr>
                <w:t>.</w:t>
              </w:r>
            </w:ins>
            <w:ins w:id="329" w:author="Mike Banach" w:date="2021-08-18T09:05:00Z">
              <w:r>
                <w:rPr>
                  <w:sz w:val="16"/>
                  <w:szCs w:val="16"/>
                </w:rPr>
                <w:t xml:space="preserve"> ]</w:t>
              </w:r>
            </w:ins>
          </w:p>
          <w:p w14:paraId="5CBB6A06" w14:textId="77777777" w:rsidR="00315FD1" w:rsidRDefault="00315FD1" w:rsidP="00315FD1">
            <w:pPr>
              <w:snapToGrid w:val="0"/>
              <w:rPr>
                <w:sz w:val="16"/>
                <w:szCs w:val="16"/>
              </w:rPr>
            </w:pPr>
          </w:p>
          <w:p w14:paraId="1CDF3E46" w14:textId="77777777" w:rsidR="00315FD1" w:rsidDel="001F169D" w:rsidRDefault="00315FD1" w:rsidP="00315FD1">
            <w:pPr>
              <w:snapToGrid w:val="0"/>
              <w:rPr>
                <w:sz w:val="16"/>
                <w:szCs w:val="16"/>
              </w:rPr>
            </w:pPr>
            <w:r w:rsidRPr="00DD66FB">
              <w:rPr>
                <w:color w:val="FF0000"/>
                <w:sz w:val="16"/>
                <w:szCs w:val="16"/>
              </w:rPr>
              <w:t>Required if EstimateType = "Escapement".  Must be null if EstimateType = "NOSA".</w:t>
            </w:r>
          </w:p>
        </w:tc>
      </w:tr>
      <w:tr w:rsidR="00315FD1" w:rsidRPr="00B51678" w14:paraId="42BF9FAD" w14:textId="77777777" w:rsidTr="008808E9">
        <w:trPr>
          <w:cantSplit/>
        </w:trPr>
        <w:tc>
          <w:tcPr>
            <w:tcW w:w="1728" w:type="dxa"/>
            <w:tcMar>
              <w:left w:w="29" w:type="dxa"/>
              <w:right w:w="29" w:type="dxa"/>
            </w:tcMar>
          </w:tcPr>
          <w:p w14:paraId="25D76545" w14:textId="77777777" w:rsidR="00315FD1" w:rsidRPr="005F23F7" w:rsidRDefault="00315FD1" w:rsidP="00315FD1">
            <w:pPr>
              <w:snapToGrid w:val="0"/>
              <w:rPr>
                <w:b/>
                <w:bCs/>
                <w:i/>
                <w:color w:val="FF0000"/>
                <w:sz w:val="16"/>
                <w:szCs w:val="16"/>
              </w:rPr>
            </w:pPr>
            <w:r w:rsidRPr="00563EEB">
              <w:rPr>
                <w:b/>
                <w:bCs/>
                <w:i/>
                <w:color w:val="FF0000"/>
                <w:sz w:val="16"/>
                <w:szCs w:val="16"/>
              </w:rPr>
              <w:t>EscapementLat</w:t>
            </w:r>
          </w:p>
        </w:tc>
        <w:tc>
          <w:tcPr>
            <w:tcW w:w="3600" w:type="dxa"/>
            <w:tcMar>
              <w:left w:w="29" w:type="dxa"/>
              <w:right w:w="29" w:type="dxa"/>
            </w:tcMar>
          </w:tcPr>
          <w:p w14:paraId="5354C38F" w14:textId="77777777" w:rsidR="00315FD1" w:rsidRPr="003105F9" w:rsidDel="001F169D" w:rsidRDefault="00315FD1" w:rsidP="00315FD1">
            <w:pPr>
              <w:snapToGrid w:val="0"/>
              <w:rPr>
                <w:bCs/>
                <w:sz w:val="16"/>
                <w:szCs w:val="16"/>
              </w:rPr>
            </w:pPr>
            <w:r>
              <w:rPr>
                <w:bCs/>
                <w:sz w:val="16"/>
                <w:szCs w:val="16"/>
              </w:rPr>
              <w:t>For escapement estimates, l</w:t>
            </w:r>
            <w:r w:rsidRPr="00563EEB">
              <w:rPr>
                <w:bCs/>
                <w:sz w:val="16"/>
                <w:szCs w:val="16"/>
              </w:rPr>
              <w:t xml:space="preserve">atitude of the location specified in the </w:t>
            </w:r>
            <w:r>
              <w:rPr>
                <w:bCs/>
                <w:sz w:val="16"/>
                <w:szCs w:val="16"/>
              </w:rPr>
              <w:t>WaterBody</w:t>
            </w:r>
            <w:r w:rsidRPr="00563EEB">
              <w:rPr>
                <w:bCs/>
                <w:sz w:val="16"/>
                <w:szCs w:val="16"/>
              </w:rPr>
              <w:t xml:space="preserve"> field</w:t>
            </w:r>
            <w:r>
              <w:rPr>
                <w:bCs/>
                <w:sz w:val="16"/>
                <w:szCs w:val="16"/>
              </w:rPr>
              <w:t xml:space="preserve"> </w:t>
            </w:r>
            <w:r w:rsidRPr="00BA3BEA">
              <w:rPr>
                <w:bCs/>
                <w:sz w:val="16"/>
                <w:szCs w:val="16"/>
              </w:rPr>
              <w:t xml:space="preserve">in decimal degrees (not degrees-minutes-seconds).  Calculated using </w:t>
            </w:r>
            <w:r>
              <w:rPr>
                <w:bCs/>
                <w:sz w:val="16"/>
                <w:szCs w:val="16"/>
              </w:rPr>
              <w:t>NAD83/WGS84 datum</w:t>
            </w:r>
            <w:r w:rsidRPr="00BA3BEA">
              <w:rPr>
                <w:bCs/>
                <w:sz w:val="16"/>
                <w:szCs w:val="16"/>
              </w:rPr>
              <w:t>.</w:t>
            </w:r>
          </w:p>
        </w:tc>
        <w:tc>
          <w:tcPr>
            <w:tcW w:w="950" w:type="dxa"/>
            <w:tcMar>
              <w:left w:w="29" w:type="dxa"/>
              <w:right w:w="29" w:type="dxa"/>
            </w:tcMar>
          </w:tcPr>
          <w:p w14:paraId="75DF2754" w14:textId="131E8176" w:rsidR="00315FD1" w:rsidRPr="005F23F7" w:rsidRDefault="00315FD1" w:rsidP="00315FD1">
            <w:pPr>
              <w:snapToGrid w:val="0"/>
              <w:jc w:val="center"/>
              <w:rPr>
                <w:b/>
                <w:bCs/>
                <w:i/>
                <w:color w:val="FF0000"/>
                <w:sz w:val="16"/>
                <w:szCs w:val="16"/>
              </w:rPr>
            </w:pPr>
            <w:del w:id="330" w:author="Mike Banach" w:date="2023-11-20T15:42:00Z">
              <w:r w:rsidDel="00C67D2D">
                <w:rPr>
                  <w:b/>
                  <w:bCs/>
                  <w:i/>
                  <w:color w:val="FF0000"/>
                  <w:sz w:val="16"/>
                  <w:szCs w:val="16"/>
                </w:rPr>
                <w:delText>Single</w:delText>
              </w:r>
            </w:del>
            <w:ins w:id="331" w:author="Mike Banach" w:date="2023-11-20T15:42:00Z">
              <w:r w:rsidR="00C67D2D">
                <w:rPr>
                  <w:b/>
                  <w:bCs/>
                  <w:i/>
                  <w:color w:val="FF0000"/>
                  <w:sz w:val="16"/>
                  <w:szCs w:val="16"/>
                </w:rPr>
                <w:t>Real</w:t>
              </w:r>
            </w:ins>
          </w:p>
        </w:tc>
        <w:tc>
          <w:tcPr>
            <w:tcW w:w="8410" w:type="dxa"/>
            <w:gridSpan w:val="7"/>
          </w:tcPr>
          <w:p w14:paraId="0CF4AE51" w14:textId="77777777" w:rsidR="00315FD1" w:rsidRDefault="00315FD1" w:rsidP="00315FD1">
            <w:pPr>
              <w:snapToGrid w:val="0"/>
              <w:rPr>
                <w:sz w:val="16"/>
                <w:szCs w:val="16"/>
              </w:rPr>
            </w:pPr>
            <w:r w:rsidRPr="002042AE">
              <w:rPr>
                <w:sz w:val="16"/>
                <w:szCs w:val="16"/>
              </w:rPr>
              <w:t>Use t</w:t>
            </w:r>
            <w:r>
              <w:rPr>
                <w:sz w:val="16"/>
                <w:szCs w:val="16"/>
              </w:rPr>
              <w:t>wo</w:t>
            </w:r>
            <w:r w:rsidRPr="002042AE">
              <w:rPr>
                <w:sz w:val="16"/>
                <w:szCs w:val="16"/>
              </w:rPr>
              <w:t xml:space="preserve"> digits left of the decimal point and four digits to the right of the decimal point.</w:t>
            </w:r>
            <w:r>
              <w:rPr>
                <w:sz w:val="16"/>
                <w:szCs w:val="16"/>
              </w:rPr>
              <w:t xml:space="preserve">  </w:t>
            </w:r>
            <w:r w:rsidRPr="00BF4BFC">
              <w:rPr>
                <w:sz w:val="16"/>
                <w:szCs w:val="16"/>
              </w:rPr>
              <w:t>For example,</w:t>
            </w:r>
            <w:r>
              <w:rPr>
                <w:sz w:val="16"/>
                <w:szCs w:val="16"/>
              </w:rPr>
              <w:t xml:space="preserve"> if WaterBody = "Wind River at Shipherd Falls" enter "</w:t>
            </w:r>
            <w:r w:rsidRPr="00041BCF">
              <w:rPr>
                <w:sz w:val="16"/>
                <w:szCs w:val="16"/>
              </w:rPr>
              <w:t>45.7371</w:t>
            </w:r>
            <w:r>
              <w:rPr>
                <w:sz w:val="16"/>
                <w:szCs w:val="16"/>
              </w:rPr>
              <w:t>".</w:t>
            </w:r>
          </w:p>
          <w:p w14:paraId="21D00303" w14:textId="77777777" w:rsidR="00315FD1" w:rsidRDefault="00315FD1" w:rsidP="00315FD1">
            <w:pPr>
              <w:snapToGrid w:val="0"/>
              <w:rPr>
                <w:sz w:val="16"/>
                <w:szCs w:val="16"/>
              </w:rPr>
            </w:pPr>
          </w:p>
          <w:p w14:paraId="44105CA9" w14:textId="77777777" w:rsidR="00315FD1" w:rsidDel="001F169D" w:rsidRDefault="00315FD1" w:rsidP="00315FD1">
            <w:pPr>
              <w:snapToGrid w:val="0"/>
              <w:rPr>
                <w:sz w:val="16"/>
                <w:szCs w:val="16"/>
              </w:rPr>
            </w:pPr>
            <w:r w:rsidRPr="00DD66FB">
              <w:rPr>
                <w:color w:val="FF0000"/>
                <w:sz w:val="16"/>
                <w:szCs w:val="16"/>
              </w:rPr>
              <w:t>Required if EstimateType = "Escapement".  Must be null if EstimateType = "NOSA".</w:t>
            </w:r>
          </w:p>
        </w:tc>
      </w:tr>
      <w:tr w:rsidR="00315FD1" w:rsidRPr="00B51678" w14:paraId="12675B82" w14:textId="77777777" w:rsidTr="008808E9">
        <w:trPr>
          <w:cantSplit/>
        </w:trPr>
        <w:tc>
          <w:tcPr>
            <w:tcW w:w="1728" w:type="dxa"/>
            <w:tcMar>
              <w:left w:w="29" w:type="dxa"/>
              <w:right w:w="29" w:type="dxa"/>
            </w:tcMar>
          </w:tcPr>
          <w:p w14:paraId="4C5D9959" w14:textId="77777777" w:rsidR="00315FD1" w:rsidRPr="00833095" w:rsidRDefault="00315FD1" w:rsidP="00315FD1">
            <w:pPr>
              <w:snapToGrid w:val="0"/>
              <w:rPr>
                <w:b/>
                <w:bCs/>
                <w:color w:val="FF0000"/>
                <w:sz w:val="16"/>
                <w:szCs w:val="16"/>
                <w:u w:val="single"/>
                <w:rPrChange w:id="332" w:author="Mike Banach" w:date="2023-11-20T13:54:00Z">
                  <w:rPr>
                    <w:b/>
                    <w:bCs/>
                    <w:color w:val="FF0000"/>
                    <w:sz w:val="16"/>
                    <w:szCs w:val="16"/>
                  </w:rPr>
                </w:rPrChange>
              </w:rPr>
            </w:pPr>
            <w:r w:rsidRPr="00833095">
              <w:rPr>
                <w:b/>
                <w:bCs/>
                <w:color w:val="FF0000"/>
                <w:sz w:val="16"/>
                <w:szCs w:val="16"/>
                <w:u w:val="single"/>
                <w:rPrChange w:id="333" w:author="Mike Banach" w:date="2023-11-20T13:54:00Z">
                  <w:rPr>
                    <w:b/>
                    <w:bCs/>
                    <w:color w:val="FF0000"/>
                    <w:sz w:val="16"/>
                    <w:szCs w:val="16"/>
                  </w:rPr>
                </w:rPrChange>
              </w:rPr>
              <w:t>SpawningYear</w:t>
            </w:r>
          </w:p>
        </w:tc>
        <w:tc>
          <w:tcPr>
            <w:tcW w:w="3600" w:type="dxa"/>
            <w:tcMar>
              <w:left w:w="29" w:type="dxa"/>
              <w:right w:w="29" w:type="dxa"/>
            </w:tcMar>
          </w:tcPr>
          <w:p w14:paraId="3DD0BB95" w14:textId="77777777" w:rsidR="00315FD1" w:rsidRPr="00325D88" w:rsidRDefault="00315FD1" w:rsidP="00315FD1">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year in which spawning of this species</w:t>
            </w:r>
            <w:r>
              <w:rPr>
                <w:bCs/>
                <w:sz w:val="16"/>
                <w:szCs w:val="16"/>
              </w:rPr>
              <w:t xml:space="preserve"> (and run where appropriate)</w:t>
            </w:r>
            <w:r w:rsidRPr="0099077A">
              <w:rPr>
                <w:bCs/>
                <w:sz w:val="16"/>
                <w:szCs w:val="16"/>
              </w:rPr>
              <w:t xml:space="preserve"> beg</w:t>
            </w:r>
            <w:r>
              <w:rPr>
                <w:bCs/>
                <w:sz w:val="16"/>
                <w:szCs w:val="16"/>
              </w:rPr>
              <w:t>a</w:t>
            </w:r>
            <w:r w:rsidRPr="0099077A">
              <w:rPr>
                <w:bCs/>
                <w:sz w:val="16"/>
                <w:szCs w:val="16"/>
              </w:rPr>
              <w:t>n.</w:t>
            </w:r>
          </w:p>
        </w:tc>
        <w:tc>
          <w:tcPr>
            <w:tcW w:w="950" w:type="dxa"/>
            <w:tcMar>
              <w:left w:w="29" w:type="dxa"/>
              <w:right w:w="29" w:type="dxa"/>
            </w:tcMar>
          </w:tcPr>
          <w:p w14:paraId="0BB90B37" w14:textId="77777777" w:rsidR="00315FD1" w:rsidRPr="00AE2D9E" w:rsidRDefault="00315FD1" w:rsidP="00315FD1">
            <w:pPr>
              <w:snapToGrid w:val="0"/>
              <w:jc w:val="center"/>
              <w:rPr>
                <w:b/>
                <w:bCs/>
                <w:color w:val="FF0000"/>
                <w:sz w:val="16"/>
                <w:szCs w:val="16"/>
              </w:rPr>
            </w:pPr>
            <w:r w:rsidRPr="00AE2D9E">
              <w:rPr>
                <w:b/>
                <w:bCs/>
                <w:color w:val="FF0000"/>
                <w:sz w:val="16"/>
                <w:szCs w:val="16"/>
              </w:rPr>
              <w:t>Integer</w:t>
            </w:r>
          </w:p>
        </w:tc>
        <w:tc>
          <w:tcPr>
            <w:tcW w:w="8410" w:type="dxa"/>
            <w:gridSpan w:val="7"/>
          </w:tcPr>
          <w:p w14:paraId="54EFE66A" w14:textId="77777777" w:rsidR="00315FD1" w:rsidRPr="00325D88" w:rsidRDefault="00315FD1" w:rsidP="00315FD1">
            <w:pPr>
              <w:snapToGrid w:val="0"/>
              <w:rPr>
                <w:sz w:val="16"/>
                <w:szCs w:val="16"/>
              </w:rPr>
            </w:pPr>
            <w:r w:rsidRPr="0099077A">
              <w:rPr>
                <w:bCs/>
                <w:sz w:val="16"/>
                <w:szCs w:val="16"/>
              </w:rPr>
              <w:t>In cases where an unusual population begins spawning uncharacteristically early (before Jan</w:t>
            </w:r>
            <w:r>
              <w:rPr>
                <w:bCs/>
                <w:sz w:val="16"/>
                <w:szCs w:val="16"/>
              </w:rPr>
              <w:t>uary</w:t>
            </w:r>
            <w:r w:rsidRPr="0099077A">
              <w:rPr>
                <w:bCs/>
                <w:sz w:val="16"/>
                <w:szCs w:val="16"/>
              </w:rPr>
              <w:t xml:space="preserve"> 1</w:t>
            </w:r>
            <w:r>
              <w:rPr>
                <w:bCs/>
                <w:sz w:val="16"/>
                <w:szCs w:val="16"/>
              </w:rPr>
              <w:t xml:space="preserve"> for spring spawners</w:t>
            </w:r>
            <w:r w:rsidRPr="0099077A">
              <w:rPr>
                <w:bCs/>
                <w:sz w:val="16"/>
                <w:szCs w:val="16"/>
              </w:rPr>
              <w:t xml:space="preserve">) or late (after </w:t>
            </w:r>
            <w:r>
              <w:rPr>
                <w:bCs/>
                <w:sz w:val="16"/>
                <w:szCs w:val="16"/>
              </w:rPr>
              <w:t>December 3</w:t>
            </w:r>
            <w:r w:rsidRPr="0099077A">
              <w:rPr>
                <w:bCs/>
                <w:sz w:val="16"/>
                <w:szCs w:val="16"/>
              </w:rPr>
              <w:t>1</w:t>
            </w:r>
            <w:r>
              <w:rPr>
                <w:bCs/>
                <w:sz w:val="16"/>
                <w:szCs w:val="16"/>
              </w:rPr>
              <w:t xml:space="preserve"> for fall spawners</w:t>
            </w:r>
            <w:r w:rsidRPr="0099077A">
              <w:rPr>
                <w:bCs/>
                <w:sz w:val="16"/>
                <w:szCs w:val="16"/>
              </w:rPr>
              <w:t>) for the species</w:t>
            </w:r>
            <w:r>
              <w:rPr>
                <w:bCs/>
                <w:sz w:val="16"/>
                <w:szCs w:val="16"/>
              </w:rPr>
              <w:t xml:space="preserve"> (and perhaps run)</w:t>
            </w:r>
            <w:r w:rsidRPr="0099077A">
              <w:rPr>
                <w:bCs/>
                <w:sz w:val="16"/>
                <w:szCs w:val="16"/>
              </w:rPr>
              <w:t>, assign the year based on the majority of populations of this species</w:t>
            </w:r>
            <w:r>
              <w:rPr>
                <w:bCs/>
                <w:sz w:val="16"/>
                <w:szCs w:val="16"/>
              </w:rPr>
              <w:t>/run</w:t>
            </w:r>
            <w:r w:rsidRPr="0099077A">
              <w:rPr>
                <w:bCs/>
                <w:sz w:val="16"/>
                <w:szCs w:val="16"/>
              </w:rPr>
              <w:t xml:space="preserve"> in order to be consistent for all members of th</w:t>
            </w:r>
            <w:r>
              <w:rPr>
                <w:bCs/>
                <w:sz w:val="16"/>
                <w:szCs w:val="16"/>
              </w:rPr>
              <w:t>e</w:t>
            </w:r>
            <w:r w:rsidRPr="0099077A">
              <w:rPr>
                <w:bCs/>
                <w:sz w:val="16"/>
                <w:szCs w:val="16"/>
              </w:rPr>
              <w:t xml:space="preserve"> </w:t>
            </w:r>
            <w:r>
              <w:rPr>
                <w:bCs/>
                <w:sz w:val="16"/>
                <w:szCs w:val="16"/>
              </w:rPr>
              <w:t xml:space="preserve">spawning </w:t>
            </w:r>
            <w:r w:rsidRPr="0099077A">
              <w:rPr>
                <w:bCs/>
                <w:sz w:val="16"/>
                <w:szCs w:val="16"/>
              </w:rPr>
              <w:t xml:space="preserve">cohort. </w:t>
            </w:r>
            <w:r>
              <w:rPr>
                <w:bCs/>
                <w:sz w:val="16"/>
                <w:szCs w:val="16"/>
              </w:rPr>
              <w:t xml:space="preserve"> For example, most </w:t>
            </w:r>
            <w:r w:rsidRPr="0099077A">
              <w:rPr>
                <w:bCs/>
                <w:sz w:val="16"/>
                <w:szCs w:val="16"/>
              </w:rPr>
              <w:t>coho spawn in fall but a</w:t>
            </w:r>
            <w:r>
              <w:rPr>
                <w:bCs/>
                <w:sz w:val="16"/>
                <w:szCs w:val="16"/>
              </w:rPr>
              <w:t xml:space="preserve"> few</w:t>
            </w:r>
            <w:r w:rsidRPr="0099077A">
              <w:rPr>
                <w:bCs/>
                <w:sz w:val="16"/>
                <w:szCs w:val="16"/>
              </w:rPr>
              <w:t xml:space="preserve"> population</w:t>
            </w:r>
            <w:r>
              <w:rPr>
                <w:bCs/>
                <w:sz w:val="16"/>
                <w:szCs w:val="16"/>
              </w:rPr>
              <w:t>s</w:t>
            </w:r>
            <w:r w:rsidRPr="0099077A">
              <w:rPr>
                <w:bCs/>
                <w:sz w:val="16"/>
                <w:szCs w:val="16"/>
              </w:rPr>
              <w:t xml:space="preserve"> </w:t>
            </w:r>
            <w:r>
              <w:rPr>
                <w:bCs/>
                <w:sz w:val="16"/>
                <w:szCs w:val="16"/>
              </w:rPr>
              <w:t>do</w:t>
            </w:r>
            <w:r w:rsidRPr="0099077A">
              <w:rPr>
                <w:bCs/>
                <w:sz w:val="16"/>
                <w:szCs w:val="16"/>
              </w:rPr>
              <w:t xml:space="preserve"> not begin spawning until after Jan. 1. </w:t>
            </w:r>
            <w:r>
              <w:rPr>
                <w:bCs/>
                <w:sz w:val="16"/>
                <w:szCs w:val="16"/>
              </w:rPr>
              <w:t xml:space="preserve"> </w:t>
            </w:r>
            <w:r w:rsidRPr="0099077A">
              <w:rPr>
                <w:bCs/>
                <w:sz w:val="16"/>
                <w:szCs w:val="16"/>
              </w:rPr>
              <w:t xml:space="preserve">The spawning year </w:t>
            </w:r>
            <w:r>
              <w:rPr>
                <w:bCs/>
                <w:sz w:val="16"/>
                <w:szCs w:val="16"/>
              </w:rPr>
              <w:t xml:space="preserve">assigned for these unusual populations would match </w:t>
            </w:r>
            <w:r w:rsidRPr="0099077A">
              <w:rPr>
                <w:bCs/>
                <w:sz w:val="16"/>
                <w:szCs w:val="16"/>
              </w:rPr>
              <w:t>the other populations that spawned in the fall</w:t>
            </w:r>
            <w:r>
              <w:rPr>
                <w:bCs/>
                <w:sz w:val="16"/>
                <w:szCs w:val="16"/>
              </w:rPr>
              <w:t>, even though these particular populations did not begin spawning until after December 31</w:t>
            </w:r>
            <w:r w:rsidRPr="0099077A">
              <w:rPr>
                <w:bCs/>
                <w:sz w:val="16"/>
                <w:szCs w:val="16"/>
              </w:rPr>
              <w:t>.</w:t>
            </w:r>
          </w:p>
        </w:tc>
      </w:tr>
      <w:tr w:rsidR="00315FD1" w:rsidRPr="00B51678" w14:paraId="5B2FB334" w14:textId="77777777" w:rsidTr="008808E9">
        <w:trPr>
          <w:cantSplit/>
        </w:trPr>
        <w:tc>
          <w:tcPr>
            <w:tcW w:w="1728" w:type="dxa"/>
            <w:tcMar>
              <w:left w:w="29" w:type="dxa"/>
              <w:right w:w="29" w:type="dxa"/>
            </w:tcMar>
          </w:tcPr>
          <w:p w14:paraId="222E4C64" w14:textId="77777777" w:rsidR="00315FD1" w:rsidRPr="0051017F" w:rsidRDefault="00315FD1" w:rsidP="00315FD1">
            <w:pPr>
              <w:snapToGrid w:val="0"/>
              <w:rPr>
                <w:b/>
                <w:bCs/>
                <w:i/>
                <w:color w:val="FF0000"/>
                <w:sz w:val="16"/>
                <w:szCs w:val="16"/>
              </w:rPr>
            </w:pPr>
            <w:r w:rsidRPr="0051017F">
              <w:rPr>
                <w:b/>
                <w:i/>
                <w:color w:val="FF0000"/>
                <w:sz w:val="16"/>
                <w:szCs w:val="16"/>
              </w:rPr>
              <w:t>EscapementTiming</w:t>
            </w:r>
          </w:p>
        </w:tc>
        <w:tc>
          <w:tcPr>
            <w:tcW w:w="3600" w:type="dxa"/>
            <w:tcMar>
              <w:left w:w="29" w:type="dxa"/>
              <w:right w:w="29" w:type="dxa"/>
            </w:tcMar>
          </w:tcPr>
          <w:p w14:paraId="65355AB6" w14:textId="77777777" w:rsidR="00315FD1" w:rsidRPr="0099077A" w:rsidRDefault="00315FD1" w:rsidP="00315FD1">
            <w:pPr>
              <w:snapToGrid w:val="0"/>
              <w:rPr>
                <w:bCs/>
                <w:sz w:val="16"/>
                <w:szCs w:val="16"/>
              </w:rPr>
            </w:pPr>
            <w:r w:rsidRPr="00257CA6">
              <w:rPr>
                <w:sz w:val="16"/>
                <w:szCs w:val="16"/>
              </w:rPr>
              <w:t>Specific time period for an escapement estimate, in terms of months of the year.  May be the start and end months of sampling, or the first and last months of fish observations.</w:t>
            </w:r>
          </w:p>
        </w:tc>
        <w:tc>
          <w:tcPr>
            <w:tcW w:w="950" w:type="dxa"/>
            <w:tcMar>
              <w:left w:w="29" w:type="dxa"/>
              <w:right w:w="29" w:type="dxa"/>
            </w:tcMar>
          </w:tcPr>
          <w:p w14:paraId="4AE5F5C6" w14:textId="77777777" w:rsidR="00315FD1" w:rsidRPr="0051017F" w:rsidRDefault="00315FD1" w:rsidP="00315FD1">
            <w:pPr>
              <w:snapToGrid w:val="0"/>
              <w:jc w:val="center"/>
              <w:rPr>
                <w:b/>
                <w:bCs/>
                <w:i/>
                <w:color w:val="FF0000"/>
                <w:sz w:val="16"/>
                <w:szCs w:val="16"/>
              </w:rPr>
            </w:pPr>
            <w:r w:rsidRPr="0051017F">
              <w:rPr>
                <w:b/>
                <w:i/>
                <w:color w:val="FF0000"/>
                <w:sz w:val="16"/>
                <w:szCs w:val="16"/>
              </w:rPr>
              <w:t>Text 7</w:t>
            </w:r>
          </w:p>
        </w:tc>
        <w:tc>
          <w:tcPr>
            <w:tcW w:w="8410" w:type="dxa"/>
            <w:gridSpan w:val="7"/>
          </w:tcPr>
          <w:p w14:paraId="731277DB" w14:textId="77777777" w:rsidR="00315FD1" w:rsidRPr="00257CA6" w:rsidRDefault="00315FD1" w:rsidP="00315FD1">
            <w:pPr>
              <w:snapToGrid w:val="0"/>
              <w:rPr>
                <w:sz w:val="16"/>
                <w:szCs w:val="16"/>
              </w:rPr>
            </w:pPr>
            <w:r w:rsidRPr="00257CA6">
              <w:rPr>
                <w:sz w:val="16"/>
                <w:szCs w:val="16"/>
              </w:rPr>
              <w:t>Use 3-character month abbreviations separated by a hyphen.  Ignore calendar year</w:t>
            </w:r>
            <w:r>
              <w:rPr>
                <w:sz w:val="16"/>
                <w:szCs w:val="16"/>
              </w:rPr>
              <w:t>s</w:t>
            </w:r>
            <w:r w:rsidRPr="00257CA6">
              <w:rPr>
                <w:sz w:val="16"/>
                <w:szCs w:val="16"/>
              </w:rPr>
              <w:t>.  Examples:</w:t>
            </w:r>
          </w:p>
          <w:p w14:paraId="268CFEFA" w14:textId="77777777" w:rsidR="00315FD1" w:rsidRPr="00257CA6" w:rsidRDefault="00315FD1" w:rsidP="00315FD1">
            <w:pPr>
              <w:numPr>
                <w:ilvl w:val="0"/>
                <w:numId w:val="1"/>
              </w:numPr>
              <w:snapToGrid w:val="0"/>
              <w:ind w:left="207" w:hanging="180"/>
              <w:rPr>
                <w:sz w:val="16"/>
                <w:szCs w:val="16"/>
              </w:rPr>
            </w:pPr>
            <w:r w:rsidRPr="00257CA6">
              <w:rPr>
                <w:sz w:val="16"/>
                <w:szCs w:val="16"/>
              </w:rPr>
              <w:t>Mar-Jun</w:t>
            </w:r>
          </w:p>
          <w:p w14:paraId="0A1E7E63" w14:textId="77777777" w:rsidR="00315FD1" w:rsidRPr="00257CA6" w:rsidRDefault="00315FD1" w:rsidP="00315FD1">
            <w:pPr>
              <w:numPr>
                <w:ilvl w:val="0"/>
                <w:numId w:val="1"/>
              </w:numPr>
              <w:snapToGrid w:val="0"/>
              <w:ind w:left="207" w:hanging="180"/>
              <w:rPr>
                <w:sz w:val="16"/>
                <w:szCs w:val="16"/>
              </w:rPr>
            </w:pPr>
            <w:r>
              <w:rPr>
                <w:sz w:val="16"/>
                <w:szCs w:val="16"/>
              </w:rPr>
              <w:t>Nov-Feb</w:t>
            </w:r>
          </w:p>
          <w:p w14:paraId="4EE34CF8" w14:textId="77777777" w:rsidR="00315FD1" w:rsidRDefault="00315FD1" w:rsidP="00315FD1">
            <w:pPr>
              <w:snapToGrid w:val="0"/>
              <w:rPr>
                <w:sz w:val="16"/>
                <w:szCs w:val="16"/>
              </w:rPr>
            </w:pPr>
          </w:p>
          <w:p w14:paraId="010C97FF" w14:textId="77777777" w:rsidR="00315FD1" w:rsidRPr="0099077A" w:rsidRDefault="00315FD1" w:rsidP="00315FD1">
            <w:pPr>
              <w:snapToGrid w:val="0"/>
              <w:rPr>
                <w:bCs/>
                <w:sz w:val="16"/>
                <w:szCs w:val="16"/>
              </w:rPr>
            </w:pPr>
            <w:r w:rsidRPr="00DD66FB">
              <w:rPr>
                <w:color w:val="FF0000"/>
                <w:sz w:val="16"/>
                <w:szCs w:val="16"/>
              </w:rPr>
              <w:t>Required if EstimateType = "Escapement".  Must be null if EstimateType = "NOSA".</w:t>
            </w:r>
          </w:p>
        </w:tc>
      </w:tr>
      <w:tr w:rsidR="00315FD1" w:rsidRPr="00B51678" w14:paraId="2993A7A5" w14:textId="77777777" w:rsidTr="008808E9">
        <w:trPr>
          <w:cantSplit/>
        </w:trPr>
        <w:tc>
          <w:tcPr>
            <w:tcW w:w="1728" w:type="dxa"/>
            <w:tcMar>
              <w:left w:w="29" w:type="dxa"/>
              <w:right w:w="29" w:type="dxa"/>
            </w:tcMar>
          </w:tcPr>
          <w:p w14:paraId="4FFABA1E" w14:textId="77777777" w:rsidR="00315FD1" w:rsidRPr="00AE2D9E" w:rsidRDefault="00315FD1" w:rsidP="00315FD1">
            <w:pPr>
              <w:snapToGrid w:val="0"/>
              <w:rPr>
                <w:bCs/>
                <w:color w:val="FF0000"/>
                <w:sz w:val="16"/>
                <w:szCs w:val="16"/>
              </w:rPr>
            </w:pPr>
            <w:r w:rsidRPr="00AE2D9E">
              <w:rPr>
                <w:b/>
                <w:bCs/>
                <w:color w:val="FF0000"/>
                <w:sz w:val="16"/>
                <w:szCs w:val="16"/>
              </w:rPr>
              <w:lastRenderedPageBreak/>
              <w:t>ContactAgency</w:t>
            </w:r>
          </w:p>
        </w:tc>
        <w:tc>
          <w:tcPr>
            <w:tcW w:w="3600" w:type="dxa"/>
            <w:tcMar>
              <w:left w:w="29" w:type="dxa"/>
              <w:right w:w="29" w:type="dxa"/>
            </w:tcMar>
          </w:tcPr>
          <w:p w14:paraId="60C2E93D" w14:textId="77777777" w:rsidR="00315FD1" w:rsidRDefault="00315FD1" w:rsidP="00315FD1">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0" w:type="dxa"/>
            <w:tcMar>
              <w:left w:w="29" w:type="dxa"/>
              <w:right w:w="29" w:type="dxa"/>
            </w:tcMar>
          </w:tcPr>
          <w:p w14:paraId="307AA8EB" w14:textId="77777777" w:rsidR="00315FD1" w:rsidRPr="00AE2D9E" w:rsidRDefault="00315FD1" w:rsidP="00315FD1">
            <w:pPr>
              <w:snapToGrid w:val="0"/>
              <w:jc w:val="center"/>
              <w:rPr>
                <w:b/>
                <w:bCs/>
                <w:color w:val="FF0000"/>
                <w:sz w:val="16"/>
                <w:szCs w:val="16"/>
              </w:rPr>
            </w:pPr>
            <w:r w:rsidRPr="00AE2D9E">
              <w:rPr>
                <w:b/>
                <w:bCs/>
                <w:color w:val="FF0000"/>
                <w:sz w:val="16"/>
                <w:szCs w:val="16"/>
              </w:rPr>
              <w:t>Text 255</w:t>
            </w:r>
          </w:p>
        </w:tc>
        <w:tc>
          <w:tcPr>
            <w:tcW w:w="4722" w:type="dxa"/>
            <w:gridSpan w:val="5"/>
          </w:tcPr>
          <w:p w14:paraId="6CAF1E74" w14:textId="77777777" w:rsidR="00315FD1" w:rsidRDefault="00315FD1" w:rsidP="00315FD1">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1530353D" w14:textId="77777777" w:rsidR="00315FD1" w:rsidRDefault="00315FD1" w:rsidP="00315FD1">
            <w:pPr>
              <w:snapToGrid w:val="0"/>
              <w:rPr>
                <w:sz w:val="16"/>
                <w:szCs w:val="16"/>
              </w:rPr>
            </w:pPr>
          </w:p>
          <w:p w14:paraId="75772A9E" w14:textId="77777777" w:rsidR="00315FD1" w:rsidRDefault="00315FD1" w:rsidP="00315FD1">
            <w:pPr>
              <w:numPr>
                <w:ilvl w:val="0"/>
                <w:numId w:val="16"/>
              </w:numPr>
              <w:snapToGrid w:val="0"/>
              <w:ind w:left="173" w:hanging="144"/>
              <w:rPr>
                <w:sz w:val="16"/>
                <w:szCs w:val="16"/>
              </w:rPr>
            </w:pPr>
            <w:r w:rsidRPr="00BF2C3A">
              <w:rPr>
                <w:sz w:val="16"/>
                <w:szCs w:val="16"/>
              </w:rPr>
              <w:t>Columbia River Inter-Tribal Fish Commission</w:t>
            </w:r>
          </w:p>
          <w:p w14:paraId="77AAD7D8" w14:textId="77777777" w:rsidR="00315FD1" w:rsidRDefault="00315FD1" w:rsidP="00315FD1">
            <w:pPr>
              <w:numPr>
                <w:ilvl w:val="0"/>
                <w:numId w:val="16"/>
              </w:numPr>
              <w:snapToGrid w:val="0"/>
              <w:ind w:left="173" w:hanging="144"/>
              <w:rPr>
                <w:sz w:val="16"/>
                <w:szCs w:val="16"/>
              </w:rPr>
            </w:pPr>
            <w:r w:rsidRPr="00BF2C3A">
              <w:rPr>
                <w:sz w:val="16"/>
                <w:szCs w:val="16"/>
              </w:rPr>
              <w:t>Confederated Tribes</w:t>
            </w:r>
            <w:r>
              <w:rPr>
                <w:sz w:val="16"/>
                <w:szCs w:val="16"/>
              </w:rPr>
              <w:t xml:space="preserve"> of the Colville Reservation</w:t>
            </w:r>
          </w:p>
          <w:p w14:paraId="702781C3" w14:textId="77777777" w:rsidR="00315FD1" w:rsidRDefault="00315FD1" w:rsidP="00315FD1">
            <w:pPr>
              <w:numPr>
                <w:ilvl w:val="0"/>
                <w:numId w:val="16"/>
              </w:numPr>
              <w:snapToGrid w:val="0"/>
              <w:ind w:left="173" w:hanging="144"/>
              <w:rPr>
                <w:sz w:val="16"/>
                <w:szCs w:val="16"/>
              </w:rPr>
            </w:pPr>
            <w:r w:rsidRPr="00BF2C3A">
              <w:rPr>
                <w:sz w:val="16"/>
                <w:szCs w:val="16"/>
              </w:rPr>
              <w:t>Confederated Tribes and Bands of the Yakama Nation</w:t>
            </w:r>
          </w:p>
          <w:p w14:paraId="36A9FF44" w14:textId="77777777" w:rsidR="00315FD1" w:rsidRDefault="00315FD1" w:rsidP="00315FD1">
            <w:pPr>
              <w:numPr>
                <w:ilvl w:val="0"/>
                <w:numId w:val="16"/>
              </w:numPr>
              <w:snapToGrid w:val="0"/>
              <w:ind w:left="173" w:hanging="144"/>
              <w:rPr>
                <w:sz w:val="16"/>
                <w:szCs w:val="16"/>
              </w:rPr>
            </w:pPr>
            <w:r w:rsidRPr="00BF2C3A">
              <w:rPr>
                <w:sz w:val="16"/>
                <w:szCs w:val="16"/>
              </w:rPr>
              <w:t>Confederated Tribes of the Umatilla Indian Reservation</w:t>
            </w:r>
          </w:p>
          <w:p w14:paraId="32B29D0F" w14:textId="77777777" w:rsidR="00315FD1" w:rsidRPr="009A4EC7" w:rsidRDefault="00315FD1" w:rsidP="00315FD1">
            <w:pPr>
              <w:numPr>
                <w:ilvl w:val="0"/>
                <w:numId w:val="16"/>
              </w:numPr>
              <w:snapToGrid w:val="0"/>
              <w:ind w:left="173" w:hanging="144"/>
              <w:rPr>
                <w:sz w:val="16"/>
                <w:szCs w:val="16"/>
              </w:rPr>
            </w:pPr>
            <w:r w:rsidRPr="00BF2C3A">
              <w:rPr>
                <w:sz w:val="16"/>
                <w:szCs w:val="16"/>
              </w:rPr>
              <w:t>Confederated Tribes of the Warm Springs Reservation of Oregon</w:t>
            </w:r>
          </w:p>
        </w:tc>
        <w:tc>
          <w:tcPr>
            <w:tcW w:w="3688" w:type="dxa"/>
            <w:gridSpan w:val="2"/>
          </w:tcPr>
          <w:p w14:paraId="09401BA0" w14:textId="77777777" w:rsidR="00315FD1" w:rsidRDefault="00315FD1" w:rsidP="00315FD1">
            <w:pPr>
              <w:numPr>
                <w:ilvl w:val="0"/>
                <w:numId w:val="16"/>
              </w:numPr>
              <w:snapToGrid w:val="0"/>
              <w:ind w:left="173" w:hanging="144"/>
              <w:rPr>
                <w:sz w:val="16"/>
                <w:szCs w:val="16"/>
              </w:rPr>
            </w:pPr>
            <w:r w:rsidRPr="00C0012B">
              <w:rPr>
                <w:sz w:val="16"/>
                <w:szCs w:val="16"/>
              </w:rPr>
              <w:t>Fish Passage Center</w:t>
            </w:r>
          </w:p>
          <w:p w14:paraId="7B706E10" w14:textId="77777777" w:rsidR="00315FD1" w:rsidRDefault="00315FD1" w:rsidP="00315FD1">
            <w:pPr>
              <w:numPr>
                <w:ilvl w:val="0"/>
                <w:numId w:val="16"/>
              </w:numPr>
              <w:snapToGrid w:val="0"/>
              <w:ind w:left="173" w:hanging="144"/>
              <w:rPr>
                <w:sz w:val="16"/>
                <w:szCs w:val="16"/>
              </w:rPr>
            </w:pPr>
            <w:r w:rsidRPr="00BF2C3A">
              <w:rPr>
                <w:sz w:val="16"/>
                <w:szCs w:val="16"/>
              </w:rPr>
              <w:t>Idaho Department of Fish and Game</w:t>
            </w:r>
          </w:p>
          <w:p w14:paraId="233B4AB5" w14:textId="77777777" w:rsidR="00315FD1" w:rsidRDefault="00315FD1" w:rsidP="00315FD1">
            <w:pPr>
              <w:numPr>
                <w:ilvl w:val="0"/>
                <w:numId w:val="16"/>
              </w:numPr>
              <w:snapToGrid w:val="0"/>
              <w:ind w:left="173" w:hanging="144"/>
              <w:rPr>
                <w:sz w:val="16"/>
                <w:szCs w:val="16"/>
              </w:rPr>
            </w:pPr>
            <w:r w:rsidRPr="00BF2C3A">
              <w:rPr>
                <w:sz w:val="16"/>
                <w:szCs w:val="16"/>
              </w:rPr>
              <w:t>Nez Perce Tribe</w:t>
            </w:r>
          </w:p>
          <w:p w14:paraId="34ADD500" w14:textId="77777777" w:rsidR="00315FD1" w:rsidRDefault="00315FD1" w:rsidP="00315FD1">
            <w:pPr>
              <w:numPr>
                <w:ilvl w:val="0"/>
                <w:numId w:val="16"/>
              </w:numPr>
              <w:snapToGrid w:val="0"/>
              <w:ind w:left="173" w:hanging="144"/>
              <w:rPr>
                <w:sz w:val="16"/>
                <w:szCs w:val="16"/>
              </w:rPr>
            </w:pPr>
            <w:r w:rsidRPr="00C0012B">
              <w:rPr>
                <w:sz w:val="16"/>
                <w:szCs w:val="16"/>
              </w:rPr>
              <w:t>Northwest Indian Fisheries Commission</w:t>
            </w:r>
          </w:p>
          <w:p w14:paraId="0BD13346" w14:textId="77777777" w:rsidR="00315FD1" w:rsidRDefault="00315FD1" w:rsidP="00315FD1">
            <w:pPr>
              <w:numPr>
                <w:ilvl w:val="0"/>
                <w:numId w:val="16"/>
              </w:numPr>
              <w:snapToGrid w:val="0"/>
              <w:ind w:left="173" w:hanging="144"/>
              <w:rPr>
                <w:sz w:val="16"/>
                <w:szCs w:val="16"/>
              </w:rPr>
            </w:pPr>
            <w:r w:rsidRPr="00BF2C3A">
              <w:rPr>
                <w:sz w:val="16"/>
                <w:szCs w:val="16"/>
              </w:rPr>
              <w:t>Oregon Department of Fish and Wildlife</w:t>
            </w:r>
          </w:p>
          <w:p w14:paraId="73A8C8D6" w14:textId="77777777" w:rsidR="00315FD1" w:rsidRDefault="00315FD1" w:rsidP="00315FD1">
            <w:pPr>
              <w:numPr>
                <w:ilvl w:val="0"/>
                <w:numId w:val="16"/>
              </w:numPr>
              <w:snapToGrid w:val="0"/>
              <w:ind w:left="173" w:hanging="144"/>
              <w:rPr>
                <w:sz w:val="16"/>
                <w:szCs w:val="16"/>
              </w:rPr>
            </w:pPr>
            <w:r w:rsidRPr="004C1264">
              <w:rPr>
                <w:sz w:val="16"/>
                <w:szCs w:val="16"/>
              </w:rPr>
              <w:t>Quantitative Consultants, Inc.</w:t>
            </w:r>
          </w:p>
          <w:p w14:paraId="2D2DB3BA" w14:textId="77777777" w:rsidR="00315FD1" w:rsidRDefault="00315FD1" w:rsidP="00315FD1">
            <w:pPr>
              <w:numPr>
                <w:ilvl w:val="0"/>
                <w:numId w:val="16"/>
              </w:numPr>
              <w:snapToGrid w:val="0"/>
              <w:ind w:left="173" w:hanging="144"/>
              <w:rPr>
                <w:sz w:val="16"/>
                <w:szCs w:val="16"/>
              </w:rPr>
            </w:pPr>
            <w:r w:rsidRPr="00C0012B">
              <w:rPr>
                <w:sz w:val="16"/>
                <w:szCs w:val="16"/>
              </w:rPr>
              <w:t>Shoshone-Ba</w:t>
            </w:r>
            <w:r>
              <w:rPr>
                <w:sz w:val="16"/>
                <w:szCs w:val="16"/>
              </w:rPr>
              <w:t>nnock Tribes</w:t>
            </w:r>
          </w:p>
          <w:p w14:paraId="4D54B552" w14:textId="77777777" w:rsidR="00315FD1" w:rsidRPr="00C0012B" w:rsidRDefault="00315FD1" w:rsidP="00315FD1">
            <w:pPr>
              <w:numPr>
                <w:ilvl w:val="0"/>
                <w:numId w:val="16"/>
              </w:numPr>
              <w:snapToGrid w:val="0"/>
              <w:ind w:left="173" w:hanging="144"/>
              <w:rPr>
                <w:bCs/>
                <w:sz w:val="16"/>
                <w:szCs w:val="16"/>
              </w:rPr>
            </w:pPr>
            <w:r w:rsidRPr="00BF2C3A">
              <w:rPr>
                <w:sz w:val="16"/>
                <w:szCs w:val="16"/>
              </w:rPr>
              <w:t>Spokane Tribe of Indians</w:t>
            </w:r>
          </w:p>
          <w:p w14:paraId="45BCE0F5" w14:textId="77777777" w:rsidR="00315FD1" w:rsidRPr="006642D6" w:rsidRDefault="00315FD1" w:rsidP="00315FD1">
            <w:pPr>
              <w:numPr>
                <w:ilvl w:val="0"/>
                <w:numId w:val="16"/>
              </w:numPr>
              <w:snapToGrid w:val="0"/>
              <w:ind w:left="173" w:hanging="144"/>
              <w:rPr>
                <w:bCs/>
                <w:sz w:val="16"/>
                <w:szCs w:val="16"/>
              </w:rPr>
            </w:pPr>
            <w:r w:rsidRPr="00C0012B">
              <w:rPr>
                <w:bCs/>
                <w:sz w:val="16"/>
                <w:szCs w:val="16"/>
              </w:rPr>
              <w:t>U.S. Fish and Wildlife Service</w:t>
            </w:r>
          </w:p>
          <w:p w14:paraId="7A0EEC7E" w14:textId="77777777" w:rsidR="00315FD1" w:rsidRDefault="00315FD1" w:rsidP="00315FD1">
            <w:pPr>
              <w:numPr>
                <w:ilvl w:val="0"/>
                <w:numId w:val="16"/>
              </w:numPr>
              <w:snapToGrid w:val="0"/>
              <w:ind w:left="173" w:hanging="144"/>
              <w:rPr>
                <w:sz w:val="16"/>
                <w:szCs w:val="16"/>
              </w:rPr>
            </w:pPr>
            <w:r w:rsidRPr="00BF2C3A">
              <w:rPr>
                <w:sz w:val="16"/>
                <w:szCs w:val="16"/>
              </w:rPr>
              <w:t>Washington Department of Fish and Wildlife</w:t>
            </w:r>
          </w:p>
        </w:tc>
      </w:tr>
      <w:tr w:rsidR="00315FD1" w:rsidRPr="00B51678" w14:paraId="666D88C9" w14:textId="77777777" w:rsidTr="008808E9">
        <w:trPr>
          <w:cantSplit/>
        </w:trPr>
        <w:tc>
          <w:tcPr>
            <w:tcW w:w="1728" w:type="dxa"/>
            <w:tcMar>
              <w:left w:w="29" w:type="dxa"/>
              <w:right w:w="29" w:type="dxa"/>
            </w:tcMar>
          </w:tcPr>
          <w:p w14:paraId="209320D0" w14:textId="77777777" w:rsidR="00315FD1" w:rsidRPr="00AF73F1" w:rsidRDefault="00315FD1" w:rsidP="00315FD1">
            <w:pPr>
              <w:snapToGrid w:val="0"/>
              <w:rPr>
                <w:b/>
                <w:bCs/>
                <w:color w:val="FF0000"/>
                <w:sz w:val="16"/>
                <w:szCs w:val="16"/>
              </w:rPr>
            </w:pPr>
            <w:r w:rsidRPr="00AF73F1">
              <w:rPr>
                <w:b/>
                <w:bCs/>
                <w:color w:val="FF0000"/>
                <w:sz w:val="16"/>
                <w:szCs w:val="16"/>
              </w:rPr>
              <w:t>MethodNumber</w:t>
            </w:r>
          </w:p>
        </w:tc>
        <w:tc>
          <w:tcPr>
            <w:tcW w:w="3600" w:type="dxa"/>
            <w:tcMar>
              <w:left w:w="29" w:type="dxa"/>
              <w:right w:w="29" w:type="dxa"/>
            </w:tcMar>
          </w:tcPr>
          <w:p w14:paraId="475E840F" w14:textId="77777777" w:rsidR="00315FD1" w:rsidRDefault="00315FD1" w:rsidP="00315FD1">
            <w:pPr>
              <w:snapToGrid w:val="0"/>
              <w:rPr>
                <w:bCs/>
                <w:sz w:val="16"/>
                <w:szCs w:val="16"/>
              </w:rPr>
            </w:pPr>
            <w:r>
              <w:rPr>
                <w:bCs/>
                <w:sz w:val="16"/>
                <w:szCs w:val="16"/>
              </w:rPr>
              <w:t>This field represents the method(s) used to calculate the values in the "Indicators" and "Metrics" sections.</w:t>
            </w:r>
          </w:p>
          <w:p w14:paraId="0FFD0BA5" w14:textId="77777777" w:rsidR="00315FD1" w:rsidRDefault="00315FD1" w:rsidP="00315FD1">
            <w:pPr>
              <w:snapToGrid w:val="0"/>
              <w:rPr>
                <w:bCs/>
                <w:sz w:val="16"/>
                <w:szCs w:val="16"/>
              </w:rPr>
            </w:pPr>
          </w:p>
          <w:p w14:paraId="79B46466" w14:textId="77777777" w:rsidR="00315FD1" w:rsidRPr="0099077A" w:rsidRDefault="00315FD1" w:rsidP="00315FD1">
            <w:pPr>
              <w:snapToGrid w:val="0"/>
              <w:rPr>
                <w:bCs/>
                <w:sz w:val="16"/>
                <w:szCs w:val="16"/>
              </w:rPr>
            </w:pPr>
            <w:r>
              <w:rPr>
                <w:bCs/>
                <w:sz w:val="16"/>
                <w:szCs w:val="16"/>
              </w:rPr>
              <w:t>This field is used in conjunction with the ContactAgency field.  See the Codes/Conventions column for details.</w:t>
            </w:r>
          </w:p>
        </w:tc>
        <w:tc>
          <w:tcPr>
            <w:tcW w:w="950" w:type="dxa"/>
            <w:tcMar>
              <w:left w:w="29" w:type="dxa"/>
              <w:right w:w="29" w:type="dxa"/>
            </w:tcMar>
          </w:tcPr>
          <w:p w14:paraId="187C8462" w14:textId="346DF8B9" w:rsidR="00315FD1" w:rsidRPr="00AF73F1" w:rsidRDefault="00315FD1" w:rsidP="00315FD1">
            <w:pPr>
              <w:snapToGrid w:val="0"/>
              <w:jc w:val="center"/>
              <w:rPr>
                <w:b/>
                <w:bCs/>
                <w:color w:val="FF0000"/>
                <w:sz w:val="16"/>
                <w:szCs w:val="16"/>
              </w:rPr>
            </w:pPr>
            <w:del w:id="334" w:author="Mike Banach" w:date="2023-11-20T15:57:00Z">
              <w:r w:rsidRPr="00AF73F1" w:rsidDel="00C04F87">
                <w:rPr>
                  <w:b/>
                  <w:bCs/>
                  <w:color w:val="FF0000"/>
                  <w:sz w:val="16"/>
                  <w:szCs w:val="16"/>
                </w:rPr>
                <w:delText>Byte</w:delText>
              </w:r>
            </w:del>
            <w:ins w:id="335" w:author="Mike Banach" w:date="2023-11-20T15:57:00Z">
              <w:r w:rsidR="00C04F87">
                <w:rPr>
                  <w:b/>
                  <w:bCs/>
                  <w:color w:val="FF0000"/>
                  <w:sz w:val="16"/>
                  <w:szCs w:val="16"/>
                </w:rPr>
                <w:t>Integer</w:t>
              </w:r>
            </w:ins>
          </w:p>
        </w:tc>
        <w:tc>
          <w:tcPr>
            <w:tcW w:w="8410" w:type="dxa"/>
            <w:gridSpan w:val="7"/>
          </w:tcPr>
          <w:p w14:paraId="7BEF69A8" w14:textId="77777777" w:rsidR="00315FD1" w:rsidDel="0089377C" w:rsidRDefault="00315FD1" w:rsidP="0089377C">
            <w:pPr>
              <w:snapToGrid w:val="0"/>
              <w:rPr>
                <w:del w:id="336" w:author="Mike Banach" w:date="2021-06-04T12:01:00Z"/>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2AB54BDE" w14:textId="77777777" w:rsidR="00315FD1" w:rsidDel="0089377C" w:rsidRDefault="00315FD1" w:rsidP="0089377C">
            <w:pPr>
              <w:snapToGrid w:val="0"/>
              <w:rPr>
                <w:del w:id="337" w:author="Mike Banach" w:date="2021-06-04T12:01:00Z"/>
                <w:bCs/>
                <w:sz w:val="16"/>
                <w:szCs w:val="16"/>
              </w:rPr>
            </w:pPr>
          </w:p>
          <w:p w14:paraId="082C449D" w14:textId="77777777" w:rsidR="00315FD1" w:rsidDel="0089377C" w:rsidRDefault="00315FD1" w:rsidP="002153F4">
            <w:pPr>
              <w:snapToGrid w:val="0"/>
              <w:rPr>
                <w:del w:id="338" w:author="Mike Banach" w:date="2021-06-04T11:59:00Z"/>
                <w:bCs/>
                <w:sz w:val="16"/>
                <w:szCs w:val="16"/>
              </w:rPr>
            </w:pPr>
            <w:del w:id="339" w:author="Mike Banach" w:date="2021-06-04T11:59:00Z">
              <w:r w:rsidDel="0089377C">
                <w:rPr>
                  <w:bCs/>
                  <w:sz w:val="16"/>
                  <w:szCs w:val="16"/>
                </w:rPr>
                <w:delText>If only one set of methods is used to calculate the values for all years for a population, enter "1" for all records.  Even if methods changed, you can enter "1" for all records if there is always only one record per year for a population.</w:delText>
              </w:r>
            </w:del>
          </w:p>
          <w:p w14:paraId="25510105" w14:textId="77777777" w:rsidR="00315FD1" w:rsidDel="0089377C" w:rsidRDefault="00315FD1" w:rsidP="00A7321F">
            <w:pPr>
              <w:snapToGrid w:val="0"/>
              <w:rPr>
                <w:del w:id="340" w:author="Mike Banach" w:date="2021-06-04T11:59:00Z"/>
                <w:bCs/>
                <w:sz w:val="16"/>
                <w:szCs w:val="16"/>
              </w:rPr>
            </w:pPr>
          </w:p>
          <w:p w14:paraId="2FA0E952" w14:textId="77777777" w:rsidR="00315FD1" w:rsidDel="0089377C" w:rsidRDefault="00315FD1" w:rsidP="00A7321F">
            <w:pPr>
              <w:snapToGrid w:val="0"/>
              <w:rPr>
                <w:del w:id="341" w:author="Mike Banach" w:date="2021-06-04T12:01:00Z"/>
                <w:bCs/>
                <w:sz w:val="16"/>
                <w:szCs w:val="16"/>
              </w:rPr>
            </w:pPr>
            <w:del w:id="342" w:author="Mike Banach" w:date="2021-06-04T12:01:00Z">
              <w:r w:rsidDel="0089377C">
                <w:rPr>
                  <w:bCs/>
                  <w:sz w:val="16"/>
                  <w:szCs w:val="16"/>
                </w:rPr>
                <w:delTex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delText>
              </w:r>
            </w:del>
          </w:p>
          <w:p w14:paraId="4B23B3B9" w14:textId="77777777" w:rsidR="00315FD1" w:rsidDel="0089377C" w:rsidRDefault="00315FD1" w:rsidP="00706794">
            <w:pPr>
              <w:snapToGrid w:val="0"/>
              <w:rPr>
                <w:del w:id="343" w:author="Mike Banach" w:date="2021-06-04T12:01:00Z"/>
                <w:bCs/>
                <w:sz w:val="16"/>
                <w:szCs w:val="16"/>
              </w:rPr>
            </w:pPr>
          </w:p>
          <w:p w14:paraId="33B29E3E" w14:textId="77777777" w:rsidR="00315FD1" w:rsidRPr="0099077A" w:rsidRDefault="00315FD1" w:rsidP="001C7A7F">
            <w:pPr>
              <w:snapToGrid w:val="0"/>
              <w:rPr>
                <w:bCs/>
                <w:sz w:val="16"/>
                <w:szCs w:val="16"/>
              </w:rPr>
            </w:pPr>
            <w:del w:id="344" w:author="Mike Banach" w:date="2021-06-04T12:01:00Z">
              <w:r w:rsidDel="0089377C">
                <w:rPr>
                  <w:bCs/>
                  <w:sz w:val="16"/>
                  <w:szCs w:val="16"/>
                </w:rPr>
                <w:delText>When more than one record exists for a population X year combination, it is up to biologists using the data to select the value of most use when conducting their day to day business.  The ContactAgency and MethodNumber fields allow for this.</w:delText>
              </w:r>
            </w:del>
          </w:p>
        </w:tc>
      </w:tr>
      <w:tr w:rsidR="00315FD1" w:rsidRPr="00B51678" w14:paraId="22F6FFC6" w14:textId="77777777" w:rsidTr="008808E9">
        <w:trPr>
          <w:cantSplit/>
        </w:trPr>
        <w:tc>
          <w:tcPr>
            <w:tcW w:w="1728" w:type="dxa"/>
            <w:tcMar>
              <w:left w:w="29" w:type="dxa"/>
              <w:right w:w="29" w:type="dxa"/>
            </w:tcMar>
          </w:tcPr>
          <w:p w14:paraId="1325862D" w14:textId="77777777" w:rsidR="00315FD1" w:rsidRPr="008F36D9" w:rsidRDefault="00315FD1" w:rsidP="00315FD1">
            <w:pPr>
              <w:snapToGrid w:val="0"/>
              <w:rPr>
                <w:b/>
                <w:bCs/>
                <w:color w:val="FF0000"/>
                <w:sz w:val="16"/>
                <w:szCs w:val="16"/>
              </w:rPr>
            </w:pPr>
            <w:r w:rsidRPr="008F36D9">
              <w:rPr>
                <w:b/>
                <w:bCs/>
                <w:color w:val="FF0000"/>
                <w:sz w:val="16"/>
                <w:szCs w:val="16"/>
              </w:rPr>
              <w:t>BestValue</w:t>
            </w:r>
          </w:p>
        </w:tc>
        <w:tc>
          <w:tcPr>
            <w:tcW w:w="3600" w:type="dxa"/>
            <w:tcMar>
              <w:left w:w="29" w:type="dxa"/>
              <w:right w:w="29" w:type="dxa"/>
            </w:tcMar>
          </w:tcPr>
          <w:p w14:paraId="21992931" w14:textId="6004CE3C" w:rsidR="00315FD1" w:rsidRDefault="00315FD1" w:rsidP="00315FD1">
            <w:pPr>
              <w:snapToGrid w:val="0"/>
              <w:rPr>
                <w:bCs/>
                <w:sz w:val="16"/>
                <w:szCs w:val="16"/>
              </w:rPr>
            </w:pPr>
            <w:r>
              <w:rPr>
                <w:bCs/>
                <w:sz w:val="16"/>
                <w:szCs w:val="16"/>
              </w:rPr>
              <w:t xml:space="preserve">A declaration of whether the ContactAgency considers this record to be their approved best estimate for this combination of </w:t>
            </w:r>
            <w:r w:rsidRPr="000A16A8">
              <w:rPr>
                <w:bCs/>
                <w:sz w:val="16"/>
                <w:szCs w:val="16"/>
                <w:u w:val="single"/>
              </w:rPr>
              <w:t>Pop</w:t>
            </w:r>
            <w:r w:rsidRPr="00AD0747">
              <w:rPr>
                <w:bCs/>
                <w:sz w:val="16"/>
                <w:szCs w:val="16"/>
                <w:u w:val="single"/>
              </w:rPr>
              <w:t>ID</w:t>
            </w:r>
            <w:ins w:id="345" w:author="Mike Banach" w:date="2024-04-11T13:25:00Z">
              <w:r w:rsidR="002C4EFB">
                <w:rPr>
                  <w:bCs/>
                  <w:sz w:val="16"/>
                  <w:szCs w:val="16"/>
                  <w:u w:val="single"/>
                </w:rPr>
                <w:t>, PopFit,</w:t>
              </w:r>
            </w:ins>
            <w:r w:rsidRPr="00AD0747">
              <w:rPr>
                <w:bCs/>
                <w:sz w:val="16"/>
                <w:szCs w:val="16"/>
                <w:u w:val="single"/>
              </w:rPr>
              <w:t xml:space="preserve"> </w:t>
            </w:r>
            <w:r w:rsidRPr="000A16A8">
              <w:rPr>
                <w:bCs/>
                <w:sz w:val="16"/>
                <w:szCs w:val="16"/>
                <w:u w:val="single"/>
              </w:rPr>
              <w:t xml:space="preserve">and </w:t>
            </w:r>
            <w:r w:rsidRPr="00AD0747">
              <w:rPr>
                <w:bCs/>
                <w:sz w:val="16"/>
                <w:szCs w:val="16"/>
                <w:u w:val="single"/>
              </w:rPr>
              <w:t>SpawningY</w:t>
            </w:r>
            <w:r w:rsidRPr="000A16A8">
              <w:rPr>
                <w:bCs/>
                <w:sz w:val="16"/>
                <w:szCs w:val="16"/>
                <w:u w:val="single"/>
              </w:rPr>
              <w:t>ear</w:t>
            </w:r>
            <w:r>
              <w:rPr>
                <w:bCs/>
                <w:sz w:val="16"/>
                <w:szCs w:val="16"/>
              </w:rPr>
              <w:t>.</w:t>
            </w:r>
          </w:p>
          <w:p w14:paraId="0BCE0329" w14:textId="77777777" w:rsidR="00315FD1" w:rsidRDefault="00315FD1" w:rsidP="00315FD1">
            <w:pPr>
              <w:snapToGrid w:val="0"/>
              <w:rPr>
                <w:bCs/>
                <w:sz w:val="16"/>
                <w:szCs w:val="16"/>
              </w:rPr>
            </w:pPr>
          </w:p>
          <w:p w14:paraId="795C04DF" w14:textId="38B66F0B" w:rsidR="00315FD1" w:rsidRDefault="00315FD1" w:rsidP="00315FD1">
            <w:pPr>
              <w:snapToGrid w:val="0"/>
              <w:rPr>
                <w:bCs/>
                <w:sz w:val="16"/>
                <w:szCs w:val="16"/>
              </w:rPr>
            </w:pPr>
            <w:r>
              <w:rPr>
                <w:bCs/>
                <w:sz w:val="16"/>
                <w:szCs w:val="16"/>
              </w:rPr>
              <w:t xml:space="preserve">When a ContactAgency provides &gt;1 record for that combination </w:t>
            </w:r>
            <w:del w:id="346" w:author="Mike Banach" w:date="2022-05-23T13:41:00Z">
              <w:r w:rsidDel="00951694">
                <w:rPr>
                  <w:bCs/>
                  <w:sz w:val="16"/>
                  <w:szCs w:val="16"/>
                </w:rPr>
                <w:delText xml:space="preserve">each record will have a different value in the MethodNumber field. </w:delText>
              </w:r>
            </w:del>
            <w:ins w:id="347" w:author="Mike Banach" w:date="2022-05-23T13:41:00Z">
              <w:r w:rsidR="00951694">
                <w:rPr>
                  <w:bCs/>
                  <w:sz w:val="16"/>
                  <w:szCs w:val="16"/>
                </w:rPr>
                <w:t>then</w:t>
              </w:r>
            </w:ins>
            <w:r>
              <w:rPr>
                <w:bCs/>
                <w:sz w:val="16"/>
                <w:szCs w:val="16"/>
              </w:rPr>
              <w:t xml:space="preserve"> "Yes" in this BestValue field indicates this record contains the indicator value the agency recognizes as their best estimate.</w:t>
            </w:r>
          </w:p>
        </w:tc>
        <w:tc>
          <w:tcPr>
            <w:tcW w:w="950" w:type="dxa"/>
            <w:tcMar>
              <w:left w:w="29" w:type="dxa"/>
              <w:right w:w="29" w:type="dxa"/>
            </w:tcMar>
          </w:tcPr>
          <w:p w14:paraId="5A33DC11" w14:textId="77777777" w:rsidR="00315FD1" w:rsidRPr="003B785E" w:rsidRDefault="00315FD1" w:rsidP="00315FD1">
            <w:pPr>
              <w:snapToGrid w:val="0"/>
              <w:jc w:val="center"/>
              <w:rPr>
                <w:b/>
                <w:bCs/>
                <w:color w:val="FF0000"/>
                <w:sz w:val="16"/>
                <w:szCs w:val="16"/>
              </w:rPr>
            </w:pPr>
            <w:r w:rsidRPr="008F36D9">
              <w:rPr>
                <w:b/>
                <w:bCs/>
                <w:color w:val="FF0000"/>
                <w:sz w:val="16"/>
                <w:szCs w:val="16"/>
              </w:rPr>
              <w:t>Text 13</w:t>
            </w:r>
          </w:p>
        </w:tc>
        <w:tc>
          <w:tcPr>
            <w:tcW w:w="8410" w:type="dxa"/>
            <w:gridSpan w:val="7"/>
          </w:tcPr>
          <w:p w14:paraId="128E5829" w14:textId="77777777" w:rsidR="00315FD1" w:rsidRDefault="00315FD1" w:rsidP="00315FD1">
            <w:pPr>
              <w:snapToGrid w:val="0"/>
              <w:rPr>
                <w:sz w:val="16"/>
                <w:szCs w:val="16"/>
              </w:rPr>
            </w:pPr>
            <w:r w:rsidRPr="00CB3CA8">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79D8EA84" w14:textId="77777777" w:rsidR="00315FD1" w:rsidRPr="008F36D9" w:rsidRDefault="00315FD1" w:rsidP="00315FD1">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11A9D10D" w14:textId="77777777" w:rsidR="00315FD1" w:rsidRDefault="00315FD1" w:rsidP="00315FD1">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3AC5A661" w14:textId="77777777" w:rsidR="00315FD1" w:rsidRPr="00F87F67" w:rsidRDefault="00315FD1" w:rsidP="00315FD1">
            <w:pPr>
              <w:numPr>
                <w:ilvl w:val="0"/>
                <w:numId w:val="4"/>
              </w:numPr>
              <w:snapToGrid w:val="0"/>
              <w:ind w:left="173" w:hanging="144"/>
              <w:rPr>
                <w:sz w:val="16"/>
                <w:szCs w:val="16"/>
              </w:rPr>
            </w:pPr>
            <w:r>
              <w:rPr>
                <w:sz w:val="16"/>
                <w:szCs w:val="16"/>
              </w:rPr>
              <w:t>Not specified</w:t>
            </w:r>
          </w:p>
          <w:p w14:paraId="4B8CBC17" w14:textId="77777777" w:rsidR="00315FD1" w:rsidRDefault="00315FD1" w:rsidP="00315FD1">
            <w:pPr>
              <w:snapToGrid w:val="0"/>
              <w:rPr>
                <w:bCs/>
                <w:sz w:val="16"/>
                <w:szCs w:val="16"/>
              </w:rPr>
            </w:pPr>
          </w:p>
          <w:p w14:paraId="7118AAED" w14:textId="77777777" w:rsidR="00315FD1" w:rsidRDefault="00315FD1" w:rsidP="00315FD1">
            <w:pPr>
              <w:snapToGrid w:val="0"/>
              <w:rPr>
                <w:bCs/>
                <w:sz w:val="16"/>
                <w:szCs w:val="16"/>
              </w:rPr>
            </w:pPr>
            <w:r>
              <w:rPr>
                <w:bCs/>
                <w:sz w:val="16"/>
                <w:szCs w:val="16"/>
              </w:rPr>
              <w:t>Notes regarding the combination of fields specified in the "Field Description" column:</w:t>
            </w:r>
          </w:p>
          <w:p w14:paraId="5A622781" w14:textId="77777777" w:rsidR="00315FD1" w:rsidRDefault="00315FD1" w:rsidP="00315FD1">
            <w:pPr>
              <w:numPr>
                <w:ilvl w:val="0"/>
                <w:numId w:val="34"/>
              </w:numPr>
              <w:snapToGrid w:val="0"/>
              <w:ind w:left="173" w:hanging="144"/>
              <w:rPr>
                <w:bCs/>
                <w:sz w:val="16"/>
                <w:szCs w:val="16"/>
              </w:rPr>
            </w:pPr>
            <w:r>
              <w:rPr>
                <w:bCs/>
                <w:sz w:val="16"/>
                <w:szCs w:val="16"/>
              </w:rPr>
              <w:t>When only one record exists for the combination, BestValue generally should be "Yes".</w:t>
            </w:r>
          </w:p>
          <w:p w14:paraId="02925ECD" w14:textId="51628B07" w:rsidR="00315FD1" w:rsidRDefault="00315FD1" w:rsidP="00315FD1">
            <w:pPr>
              <w:numPr>
                <w:ilvl w:val="0"/>
                <w:numId w:val="34"/>
              </w:numPr>
              <w:snapToGrid w:val="0"/>
              <w:ind w:left="173" w:hanging="144"/>
              <w:rPr>
                <w:bCs/>
                <w:sz w:val="16"/>
                <w:szCs w:val="16"/>
              </w:rPr>
            </w:pPr>
            <w:r>
              <w:rPr>
                <w:bCs/>
                <w:sz w:val="16"/>
                <w:szCs w:val="16"/>
              </w:rPr>
              <w:t>It is acceptable for all alternatives to have "No".  "Yes" can be used a maximum of once per agency for the combination.</w:t>
            </w:r>
          </w:p>
          <w:p w14:paraId="444B9745" w14:textId="77777777" w:rsidR="00315FD1" w:rsidRDefault="00315FD1" w:rsidP="00315FD1">
            <w:pPr>
              <w:numPr>
                <w:ilvl w:val="0"/>
                <w:numId w:val="34"/>
              </w:numPr>
              <w:snapToGrid w:val="0"/>
              <w:ind w:left="173" w:hanging="144"/>
              <w:rPr>
                <w:bCs/>
                <w:sz w:val="16"/>
                <w:szCs w:val="16"/>
              </w:rPr>
            </w:pPr>
            <w:r>
              <w:rPr>
                <w:bCs/>
                <w:sz w:val="16"/>
                <w:szCs w:val="16"/>
              </w:rPr>
              <w:t>Different contact agencies can each specify "Yes" for the same combination.</w:t>
            </w:r>
          </w:p>
        </w:tc>
      </w:tr>
      <w:tr w:rsidR="00315FD1" w:rsidRPr="009A1333" w14:paraId="5292A40A" w14:textId="77777777" w:rsidTr="008808E9">
        <w:trPr>
          <w:cantSplit/>
          <w:trHeight w:val="363"/>
        </w:trPr>
        <w:tc>
          <w:tcPr>
            <w:tcW w:w="14688" w:type="dxa"/>
            <w:gridSpan w:val="10"/>
            <w:shd w:val="clear" w:color="auto" w:fill="DBE5F1"/>
            <w:vAlign w:val="center"/>
          </w:tcPr>
          <w:p w14:paraId="78BF00E7" w14:textId="77777777" w:rsidR="00315FD1" w:rsidRPr="009A1333" w:rsidRDefault="00315FD1" w:rsidP="00315FD1">
            <w:pPr>
              <w:keepNext/>
              <w:snapToGrid w:val="0"/>
              <w:jc w:val="center"/>
              <w:rPr>
                <w:b/>
                <w:sz w:val="16"/>
                <w:szCs w:val="16"/>
              </w:rPr>
            </w:pPr>
            <w:r>
              <w:rPr>
                <w:b/>
                <w:sz w:val="16"/>
                <w:szCs w:val="16"/>
              </w:rPr>
              <w:t>Indicators</w:t>
            </w:r>
          </w:p>
        </w:tc>
      </w:tr>
      <w:tr w:rsidR="00315FD1" w:rsidRPr="00B51678" w14:paraId="2DBC5987" w14:textId="77777777" w:rsidTr="008808E9">
        <w:trPr>
          <w:cantSplit/>
        </w:trPr>
        <w:tc>
          <w:tcPr>
            <w:tcW w:w="1728" w:type="dxa"/>
            <w:tcMar>
              <w:left w:w="29" w:type="dxa"/>
              <w:right w:w="29" w:type="dxa"/>
            </w:tcMar>
          </w:tcPr>
          <w:p w14:paraId="5EABF2DD" w14:textId="77777777" w:rsidR="00315FD1" w:rsidRPr="00AE2D9E" w:rsidRDefault="00315FD1" w:rsidP="00315FD1">
            <w:pPr>
              <w:snapToGrid w:val="0"/>
              <w:rPr>
                <w:b/>
                <w:bCs/>
                <w:i/>
                <w:color w:val="FF0000"/>
                <w:sz w:val="16"/>
                <w:szCs w:val="16"/>
              </w:rPr>
            </w:pPr>
            <w:r w:rsidRPr="00AE2D9E">
              <w:rPr>
                <w:b/>
                <w:bCs/>
                <w:i/>
                <w:color w:val="FF0000"/>
                <w:sz w:val="16"/>
                <w:szCs w:val="16"/>
              </w:rPr>
              <w:t>NOSAIJ</w:t>
            </w:r>
          </w:p>
        </w:tc>
        <w:tc>
          <w:tcPr>
            <w:tcW w:w="3600" w:type="dxa"/>
            <w:tcMar>
              <w:left w:w="29" w:type="dxa"/>
              <w:right w:w="29" w:type="dxa"/>
            </w:tcMar>
          </w:tcPr>
          <w:p w14:paraId="05910352" w14:textId="77777777" w:rsidR="00315FD1" w:rsidRDefault="00315FD1" w:rsidP="00315FD1">
            <w:pPr>
              <w:snapToGrid w:val="0"/>
              <w:rPr>
                <w:bCs/>
                <w:sz w:val="16"/>
                <w:szCs w:val="16"/>
              </w:rPr>
            </w:pPr>
            <w:r>
              <w:rPr>
                <w:bCs/>
                <w:sz w:val="16"/>
                <w:szCs w:val="16"/>
              </w:rPr>
              <w:t xml:space="preserve">The point estimate for NOSA or </w:t>
            </w:r>
            <w:r w:rsidRPr="005E70B6">
              <w:rPr>
                <w:bCs/>
                <w:sz w:val="16"/>
                <w:szCs w:val="16"/>
                <w:u w:val="single"/>
              </w:rPr>
              <w:t>natural origin</w:t>
            </w:r>
            <w:r>
              <w:rPr>
                <w:bCs/>
                <w:sz w:val="16"/>
                <w:szCs w:val="16"/>
              </w:rPr>
              <w:t xml:space="preserve"> escapement, including jacks.</w:t>
            </w:r>
          </w:p>
          <w:p w14:paraId="27391E02" w14:textId="77777777" w:rsidR="00315FD1" w:rsidRDefault="00315FD1" w:rsidP="00315FD1">
            <w:pPr>
              <w:snapToGrid w:val="0"/>
              <w:rPr>
                <w:bCs/>
                <w:sz w:val="16"/>
                <w:szCs w:val="16"/>
              </w:rPr>
            </w:pPr>
          </w:p>
          <w:p w14:paraId="5540F590" w14:textId="77777777" w:rsidR="00315FD1" w:rsidRDefault="00315FD1" w:rsidP="00315FD1">
            <w:pPr>
              <w:snapToGrid w:val="0"/>
              <w:rPr>
                <w:bCs/>
                <w:sz w:val="16"/>
                <w:szCs w:val="16"/>
              </w:rPr>
            </w:pPr>
            <w:r>
              <w:rPr>
                <w:bCs/>
                <w:sz w:val="16"/>
                <w:szCs w:val="16"/>
              </w:rPr>
              <w:t>See the EstimateType field for definitions of NOSA and escapement.</w:t>
            </w:r>
          </w:p>
          <w:p w14:paraId="3819700D" w14:textId="77777777" w:rsidR="00315FD1" w:rsidRDefault="00315FD1" w:rsidP="00315FD1">
            <w:pPr>
              <w:snapToGrid w:val="0"/>
              <w:rPr>
                <w:bCs/>
                <w:sz w:val="16"/>
                <w:szCs w:val="16"/>
              </w:rPr>
            </w:pPr>
          </w:p>
          <w:p w14:paraId="42EC7B4A" w14:textId="77777777" w:rsidR="00315FD1" w:rsidRPr="00325D88" w:rsidRDefault="00315FD1" w:rsidP="00315FD1">
            <w:pPr>
              <w:snapToGrid w:val="0"/>
              <w:rPr>
                <w:bCs/>
                <w:sz w:val="16"/>
                <w:szCs w:val="16"/>
              </w:rPr>
            </w:pPr>
            <w:r>
              <w:rPr>
                <w:sz w:val="16"/>
                <w:szCs w:val="16"/>
              </w:rPr>
              <w:t>I</w:t>
            </w:r>
            <w:r w:rsidRPr="00FE7F24">
              <w:rPr>
                <w:sz w:val="16"/>
                <w:szCs w:val="16"/>
              </w:rPr>
              <w:t>ncludes</w:t>
            </w:r>
            <w:r>
              <w:rPr>
                <w:sz w:val="16"/>
                <w:szCs w:val="16"/>
              </w:rPr>
              <w:t xml:space="preserve"> "adults" and</w:t>
            </w:r>
            <w:r w:rsidRPr="00FE7F24">
              <w:rPr>
                <w:sz w:val="16"/>
                <w:szCs w:val="16"/>
              </w:rPr>
              <w:t xml:space="preserve"> jacks</w:t>
            </w:r>
            <w:r>
              <w:rPr>
                <w:sz w:val="16"/>
                <w:szCs w:val="16"/>
              </w:rPr>
              <w:t>, all</w:t>
            </w:r>
            <w:r w:rsidRPr="00FE7F24">
              <w:rPr>
                <w:sz w:val="16"/>
                <w:szCs w:val="16"/>
              </w:rPr>
              <w:t xml:space="preserve"> of natural origin. </w:t>
            </w:r>
            <w:r>
              <w:rPr>
                <w:sz w:val="16"/>
                <w:szCs w:val="16"/>
              </w:rPr>
              <w:t xml:space="preserve"> "Natural origin" means the fish's parents spawned in the wild.</w:t>
            </w:r>
          </w:p>
        </w:tc>
        <w:tc>
          <w:tcPr>
            <w:tcW w:w="950" w:type="dxa"/>
            <w:tcMar>
              <w:left w:w="29" w:type="dxa"/>
              <w:right w:w="29" w:type="dxa"/>
            </w:tcMar>
          </w:tcPr>
          <w:p w14:paraId="05429430" w14:textId="204496E0" w:rsidR="00315FD1" w:rsidRPr="00AE2D9E" w:rsidRDefault="00315FD1" w:rsidP="00315FD1">
            <w:pPr>
              <w:snapToGrid w:val="0"/>
              <w:jc w:val="center"/>
              <w:rPr>
                <w:b/>
                <w:bCs/>
                <w:i/>
                <w:color w:val="FF0000"/>
                <w:sz w:val="16"/>
                <w:szCs w:val="16"/>
              </w:rPr>
            </w:pPr>
            <w:del w:id="348" w:author="Mike Banach" w:date="2023-07-28T14:10:00Z">
              <w:r w:rsidRPr="00AE2D9E" w:rsidDel="007871B9">
                <w:rPr>
                  <w:b/>
                  <w:bCs/>
                  <w:i/>
                  <w:color w:val="FF0000"/>
                  <w:sz w:val="16"/>
                  <w:szCs w:val="16"/>
                </w:rPr>
                <w:delText>Single</w:delText>
              </w:r>
            </w:del>
            <w:ins w:id="349" w:author="Mike Banach" w:date="2023-07-28T14:10:00Z">
              <w:r w:rsidR="007871B9">
                <w:rPr>
                  <w:b/>
                  <w:bCs/>
                  <w:i/>
                  <w:color w:val="FF0000"/>
                  <w:sz w:val="16"/>
                  <w:szCs w:val="16"/>
                </w:rPr>
                <w:t>Integer</w:t>
              </w:r>
            </w:ins>
          </w:p>
        </w:tc>
        <w:tc>
          <w:tcPr>
            <w:tcW w:w="8410" w:type="dxa"/>
            <w:gridSpan w:val="7"/>
          </w:tcPr>
          <w:p w14:paraId="55B40DE2" w14:textId="77777777" w:rsidR="00DD66FB" w:rsidRDefault="00315FD1" w:rsidP="00315FD1">
            <w:pPr>
              <w:snapToGrid w:val="0"/>
              <w:rPr>
                <w:bCs/>
                <w:sz w:val="16"/>
                <w:szCs w:val="16"/>
              </w:rPr>
            </w:pPr>
            <w:r>
              <w:rPr>
                <w:bCs/>
                <w:sz w:val="16"/>
                <w:szCs w:val="16"/>
              </w:rPr>
              <w:t>Provide whole numbers only, not decimal values.</w:t>
            </w:r>
          </w:p>
          <w:p w14:paraId="598EEE14" w14:textId="77777777" w:rsidR="00DD66FB" w:rsidRDefault="00DD66FB" w:rsidP="00315FD1">
            <w:pPr>
              <w:snapToGrid w:val="0"/>
              <w:rPr>
                <w:bCs/>
                <w:sz w:val="16"/>
                <w:szCs w:val="16"/>
              </w:rPr>
            </w:pPr>
          </w:p>
          <w:p w14:paraId="663BA1CB" w14:textId="77858D69" w:rsidR="00315FD1" w:rsidRDefault="00315FD1" w:rsidP="00315FD1">
            <w:pPr>
              <w:snapToGrid w:val="0"/>
              <w:rPr>
                <w:sz w:val="16"/>
                <w:szCs w:val="16"/>
              </w:rPr>
            </w:pPr>
            <w:r w:rsidRPr="00DD66FB">
              <w:rPr>
                <w:bCs/>
                <w:color w:val="FF0000"/>
                <w:sz w:val="16"/>
                <w:szCs w:val="16"/>
              </w:rPr>
              <w:t>This field is required if the NOSAEJ field is null and NullRecord = "No".</w:t>
            </w:r>
          </w:p>
          <w:p w14:paraId="18BAD6F8" w14:textId="77777777" w:rsidR="00315FD1" w:rsidRPr="00FE7F24" w:rsidRDefault="00315FD1" w:rsidP="00315FD1">
            <w:pPr>
              <w:snapToGrid w:val="0"/>
              <w:rPr>
                <w:sz w:val="16"/>
                <w:szCs w:val="16"/>
              </w:rPr>
            </w:pPr>
          </w:p>
          <w:p w14:paraId="52D5A2FD" w14:textId="77777777" w:rsidR="00315FD1" w:rsidRDefault="00315FD1" w:rsidP="00315FD1">
            <w:pPr>
              <w:snapToGrid w:val="0"/>
              <w:rPr>
                <w:bCs/>
                <w:sz w:val="16"/>
                <w:szCs w:val="16"/>
              </w:rPr>
            </w:pPr>
            <w:r>
              <w:rPr>
                <w:sz w:val="16"/>
                <w:szCs w:val="16"/>
              </w:rPr>
              <w:t xml:space="preserve">For populations for which "jacks" are not recognized, enter the NOSA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p w14:paraId="68DA94E8" w14:textId="77777777" w:rsidR="00315FD1" w:rsidRDefault="00315FD1" w:rsidP="00315FD1">
            <w:pPr>
              <w:snapToGrid w:val="0"/>
              <w:rPr>
                <w:bCs/>
                <w:sz w:val="16"/>
                <w:szCs w:val="16"/>
              </w:rPr>
            </w:pPr>
          </w:p>
          <w:p w14:paraId="248F6FAF" w14:textId="6FD93207" w:rsidR="00315FD1" w:rsidRPr="00325D88" w:rsidRDefault="00315FD1" w:rsidP="00315FD1">
            <w:pPr>
              <w:snapToGrid w:val="0"/>
              <w:rPr>
                <w:sz w:val="16"/>
                <w:szCs w:val="16"/>
              </w:rPr>
            </w:pPr>
            <w:r>
              <w:rPr>
                <w:sz w:val="16"/>
                <w:szCs w:val="16"/>
              </w:rPr>
              <w:t xml:space="preserve">The statistical approach used to generate the estimate should be thoroughly explained in the methods referenced in the </w:t>
            </w:r>
            <w:del w:id="350" w:author="Mike Banach" w:date="2022-08-09T14:17:00Z">
              <w:r w:rsidDel="00700288">
                <w:rPr>
                  <w:sz w:val="16"/>
                  <w:szCs w:val="16"/>
                </w:rPr>
                <w:delText>MethodDocumentation field</w:delText>
              </w:r>
            </w:del>
            <w:ins w:id="351" w:author="Mike Banach" w:date="2022-08-09T14:17:00Z">
              <w:r w:rsidR="00700288">
                <w:rPr>
                  <w:sz w:val="16"/>
                  <w:szCs w:val="16"/>
                </w:rPr>
                <w:t>ProtMethURL / ProtMethDocumentation fields</w:t>
              </w:r>
            </w:ins>
            <w:r>
              <w:rPr>
                <w:sz w:val="16"/>
                <w:szCs w:val="16"/>
              </w:rPr>
              <w:t>.</w:t>
            </w:r>
          </w:p>
        </w:tc>
      </w:tr>
      <w:tr w:rsidR="00315FD1" w:rsidRPr="00B51678" w14:paraId="7153A93A" w14:textId="77777777" w:rsidTr="008808E9">
        <w:trPr>
          <w:cantSplit/>
        </w:trPr>
        <w:tc>
          <w:tcPr>
            <w:tcW w:w="1728" w:type="dxa"/>
            <w:tcMar>
              <w:left w:w="29" w:type="dxa"/>
              <w:right w:w="29" w:type="dxa"/>
            </w:tcMar>
          </w:tcPr>
          <w:p w14:paraId="2DC3586D" w14:textId="77777777" w:rsidR="00315FD1" w:rsidRPr="00DD4D1E" w:rsidRDefault="00315FD1" w:rsidP="00315FD1">
            <w:pPr>
              <w:snapToGrid w:val="0"/>
              <w:rPr>
                <w:bCs/>
                <w:sz w:val="16"/>
                <w:szCs w:val="16"/>
              </w:rPr>
            </w:pPr>
            <w:r>
              <w:rPr>
                <w:bCs/>
                <w:sz w:val="16"/>
                <w:szCs w:val="16"/>
              </w:rPr>
              <w:lastRenderedPageBreak/>
              <w:t>NOSAIJLowerLimit</w:t>
            </w:r>
          </w:p>
        </w:tc>
        <w:tc>
          <w:tcPr>
            <w:tcW w:w="3600" w:type="dxa"/>
            <w:tcMar>
              <w:left w:w="29" w:type="dxa"/>
              <w:right w:w="29" w:type="dxa"/>
            </w:tcMar>
          </w:tcPr>
          <w:p w14:paraId="3A2412E8" w14:textId="77777777" w:rsidR="00315FD1" w:rsidRPr="00325D88" w:rsidRDefault="00315FD1" w:rsidP="00315FD1">
            <w:pPr>
              <w:snapToGrid w:val="0"/>
              <w:rPr>
                <w:bCs/>
                <w:sz w:val="16"/>
                <w:szCs w:val="16"/>
              </w:rPr>
            </w:pPr>
            <w:r>
              <w:rPr>
                <w:bCs/>
                <w:sz w:val="16"/>
                <w:szCs w:val="16"/>
              </w:rPr>
              <w:t>The lower limit of the confidence interval for the NOSAIJ field.</w:t>
            </w:r>
          </w:p>
        </w:tc>
        <w:tc>
          <w:tcPr>
            <w:tcW w:w="950" w:type="dxa"/>
            <w:tcMar>
              <w:left w:w="29" w:type="dxa"/>
              <w:right w:w="29" w:type="dxa"/>
            </w:tcMar>
          </w:tcPr>
          <w:p w14:paraId="14F628CC" w14:textId="2E8ED383" w:rsidR="00315FD1" w:rsidRPr="00325D88" w:rsidRDefault="007871B9" w:rsidP="00315FD1">
            <w:pPr>
              <w:snapToGrid w:val="0"/>
              <w:jc w:val="center"/>
              <w:rPr>
                <w:bCs/>
                <w:sz w:val="16"/>
                <w:szCs w:val="16"/>
              </w:rPr>
            </w:pPr>
            <w:ins w:id="352" w:author="Mike Banach" w:date="2023-07-28T14:10:00Z">
              <w:r>
                <w:rPr>
                  <w:b/>
                  <w:bCs/>
                  <w:i/>
                  <w:color w:val="FF0000"/>
                  <w:sz w:val="16"/>
                  <w:szCs w:val="16"/>
                </w:rPr>
                <w:t>Integer</w:t>
              </w:r>
            </w:ins>
            <w:del w:id="353" w:author="Mike Banach" w:date="2023-07-28T14:10:00Z">
              <w:r w:rsidR="00315FD1" w:rsidDel="007871B9">
                <w:rPr>
                  <w:bCs/>
                  <w:sz w:val="16"/>
                  <w:szCs w:val="16"/>
                </w:rPr>
                <w:delText>Single</w:delText>
              </w:r>
            </w:del>
          </w:p>
        </w:tc>
        <w:tc>
          <w:tcPr>
            <w:tcW w:w="8410" w:type="dxa"/>
            <w:gridSpan w:val="7"/>
          </w:tcPr>
          <w:p w14:paraId="4287DDC5"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35DC6D76" w14:textId="77777777" w:rsidTr="008808E9">
        <w:trPr>
          <w:cantSplit/>
        </w:trPr>
        <w:tc>
          <w:tcPr>
            <w:tcW w:w="1728" w:type="dxa"/>
            <w:tcMar>
              <w:left w:w="29" w:type="dxa"/>
              <w:right w:w="29" w:type="dxa"/>
            </w:tcMar>
          </w:tcPr>
          <w:p w14:paraId="31900E08" w14:textId="77777777" w:rsidR="00315FD1" w:rsidRPr="00DD4D1E" w:rsidRDefault="00315FD1" w:rsidP="00315FD1">
            <w:pPr>
              <w:snapToGrid w:val="0"/>
              <w:rPr>
                <w:bCs/>
                <w:sz w:val="16"/>
                <w:szCs w:val="16"/>
              </w:rPr>
            </w:pPr>
            <w:r>
              <w:rPr>
                <w:bCs/>
                <w:sz w:val="16"/>
                <w:szCs w:val="16"/>
              </w:rPr>
              <w:t>NOSAIJUpperLimit</w:t>
            </w:r>
          </w:p>
        </w:tc>
        <w:tc>
          <w:tcPr>
            <w:tcW w:w="3600" w:type="dxa"/>
            <w:tcMar>
              <w:left w:w="29" w:type="dxa"/>
              <w:right w:w="29" w:type="dxa"/>
            </w:tcMar>
          </w:tcPr>
          <w:p w14:paraId="7E771B66" w14:textId="77777777" w:rsidR="00315FD1" w:rsidRPr="00325D88" w:rsidRDefault="00315FD1" w:rsidP="00315FD1">
            <w:pPr>
              <w:snapToGrid w:val="0"/>
              <w:rPr>
                <w:bCs/>
                <w:sz w:val="16"/>
                <w:szCs w:val="16"/>
              </w:rPr>
            </w:pPr>
            <w:r>
              <w:rPr>
                <w:bCs/>
                <w:sz w:val="16"/>
                <w:szCs w:val="16"/>
              </w:rPr>
              <w:t>The upper limit of the confidence interval for the NOSAIJ field.</w:t>
            </w:r>
          </w:p>
        </w:tc>
        <w:tc>
          <w:tcPr>
            <w:tcW w:w="950" w:type="dxa"/>
            <w:tcMar>
              <w:left w:w="29" w:type="dxa"/>
              <w:right w:w="29" w:type="dxa"/>
            </w:tcMar>
          </w:tcPr>
          <w:p w14:paraId="3A6317BC" w14:textId="338159DE" w:rsidR="00315FD1" w:rsidRPr="00325D88" w:rsidRDefault="007871B9" w:rsidP="00315FD1">
            <w:pPr>
              <w:snapToGrid w:val="0"/>
              <w:jc w:val="center"/>
              <w:rPr>
                <w:bCs/>
                <w:sz w:val="16"/>
                <w:szCs w:val="16"/>
              </w:rPr>
            </w:pPr>
            <w:ins w:id="354" w:author="Mike Banach" w:date="2023-07-28T14:10:00Z">
              <w:r>
                <w:rPr>
                  <w:b/>
                  <w:bCs/>
                  <w:i/>
                  <w:color w:val="FF0000"/>
                  <w:sz w:val="16"/>
                  <w:szCs w:val="16"/>
                </w:rPr>
                <w:t>Integer</w:t>
              </w:r>
            </w:ins>
            <w:del w:id="355" w:author="Mike Banach" w:date="2023-07-28T14:10:00Z">
              <w:r w:rsidR="00315FD1" w:rsidDel="007871B9">
                <w:rPr>
                  <w:bCs/>
                  <w:sz w:val="16"/>
                  <w:szCs w:val="16"/>
                </w:rPr>
                <w:delText>Single</w:delText>
              </w:r>
            </w:del>
          </w:p>
        </w:tc>
        <w:tc>
          <w:tcPr>
            <w:tcW w:w="8410" w:type="dxa"/>
            <w:gridSpan w:val="7"/>
          </w:tcPr>
          <w:p w14:paraId="06924E8F" w14:textId="77777777" w:rsidR="00315FD1" w:rsidRPr="00325D88" w:rsidRDefault="00315FD1" w:rsidP="00315FD1">
            <w:pPr>
              <w:snapToGrid w:val="0"/>
              <w:rPr>
                <w:sz w:val="16"/>
                <w:szCs w:val="16"/>
              </w:rPr>
            </w:pPr>
            <w:r>
              <w:rPr>
                <w:sz w:val="16"/>
                <w:szCs w:val="16"/>
              </w:rPr>
              <w:t>Minimum value = 0.</w:t>
            </w:r>
          </w:p>
        </w:tc>
      </w:tr>
      <w:tr w:rsidR="00315FD1" w:rsidRPr="00B51678" w14:paraId="5E1FCE82" w14:textId="77777777" w:rsidTr="008808E9">
        <w:trPr>
          <w:cantSplit/>
        </w:trPr>
        <w:tc>
          <w:tcPr>
            <w:tcW w:w="1728" w:type="dxa"/>
            <w:tcMar>
              <w:left w:w="29" w:type="dxa"/>
              <w:right w:w="29" w:type="dxa"/>
            </w:tcMar>
          </w:tcPr>
          <w:p w14:paraId="64601378" w14:textId="77777777" w:rsidR="00315FD1" w:rsidRPr="00DD4D1E" w:rsidRDefault="00315FD1" w:rsidP="00315FD1">
            <w:pPr>
              <w:snapToGrid w:val="0"/>
              <w:rPr>
                <w:bCs/>
                <w:sz w:val="16"/>
                <w:szCs w:val="16"/>
              </w:rPr>
            </w:pPr>
            <w:r>
              <w:rPr>
                <w:bCs/>
                <w:sz w:val="16"/>
                <w:szCs w:val="16"/>
              </w:rPr>
              <w:t>NOSAIJAlpha</w:t>
            </w:r>
          </w:p>
        </w:tc>
        <w:tc>
          <w:tcPr>
            <w:tcW w:w="3600" w:type="dxa"/>
            <w:tcMar>
              <w:left w:w="29" w:type="dxa"/>
              <w:right w:w="29" w:type="dxa"/>
            </w:tcMar>
          </w:tcPr>
          <w:p w14:paraId="54D7C6FF" w14:textId="77777777" w:rsidR="00315FD1" w:rsidRPr="00325D88" w:rsidRDefault="00315FD1" w:rsidP="00315FD1">
            <w:pPr>
              <w:snapToGrid w:val="0"/>
              <w:rPr>
                <w:bCs/>
                <w:sz w:val="16"/>
                <w:szCs w:val="16"/>
              </w:rPr>
            </w:pPr>
            <w:r>
              <w:rPr>
                <w:bCs/>
                <w:sz w:val="16"/>
                <w:szCs w:val="16"/>
              </w:rPr>
              <w:t>The significance level for the NOSAIJ confidence interval, expressed as alpha.</w:t>
            </w:r>
          </w:p>
        </w:tc>
        <w:tc>
          <w:tcPr>
            <w:tcW w:w="950" w:type="dxa"/>
            <w:tcMar>
              <w:left w:w="29" w:type="dxa"/>
              <w:right w:w="29" w:type="dxa"/>
            </w:tcMar>
          </w:tcPr>
          <w:p w14:paraId="74FA0DC2" w14:textId="497235C7" w:rsidR="00315FD1" w:rsidRPr="00325D88" w:rsidRDefault="00315FD1" w:rsidP="00315FD1">
            <w:pPr>
              <w:snapToGrid w:val="0"/>
              <w:jc w:val="center"/>
              <w:rPr>
                <w:bCs/>
                <w:sz w:val="16"/>
                <w:szCs w:val="16"/>
              </w:rPr>
            </w:pPr>
            <w:del w:id="356" w:author="Mike Banach" w:date="2023-11-20T15:42:00Z">
              <w:r w:rsidDel="00C67D2D">
                <w:rPr>
                  <w:bCs/>
                  <w:sz w:val="16"/>
                  <w:szCs w:val="16"/>
                </w:rPr>
                <w:delText>Single</w:delText>
              </w:r>
            </w:del>
            <w:ins w:id="357" w:author="Mike Banach" w:date="2023-11-20T15:42:00Z">
              <w:r w:rsidR="00C67D2D">
                <w:rPr>
                  <w:bCs/>
                  <w:sz w:val="16"/>
                  <w:szCs w:val="16"/>
                </w:rPr>
                <w:t>Real</w:t>
              </w:r>
            </w:ins>
          </w:p>
        </w:tc>
        <w:tc>
          <w:tcPr>
            <w:tcW w:w="8410" w:type="dxa"/>
            <w:gridSpan w:val="7"/>
          </w:tcPr>
          <w:p w14:paraId="37EEC59C"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5C6E9973" w14:textId="77777777" w:rsidTr="008808E9">
        <w:trPr>
          <w:cantSplit/>
        </w:trPr>
        <w:tc>
          <w:tcPr>
            <w:tcW w:w="1728" w:type="dxa"/>
            <w:tcMar>
              <w:left w:w="29" w:type="dxa"/>
              <w:right w:w="29" w:type="dxa"/>
            </w:tcMar>
          </w:tcPr>
          <w:p w14:paraId="05422D18" w14:textId="77777777" w:rsidR="00315FD1" w:rsidRPr="00AE2D9E" w:rsidRDefault="00315FD1" w:rsidP="00315FD1">
            <w:pPr>
              <w:snapToGrid w:val="0"/>
              <w:rPr>
                <w:b/>
                <w:bCs/>
                <w:i/>
                <w:color w:val="FF0000"/>
                <w:sz w:val="16"/>
                <w:szCs w:val="16"/>
              </w:rPr>
            </w:pPr>
            <w:r w:rsidRPr="00AE2D9E">
              <w:rPr>
                <w:b/>
                <w:bCs/>
                <w:i/>
                <w:color w:val="FF0000"/>
                <w:sz w:val="16"/>
                <w:szCs w:val="16"/>
              </w:rPr>
              <w:t>NOSAEJ</w:t>
            </w:r>
          </w:p>
        </w:tc>
        <w:tc>
          <w:tcPr>
            <w:tcW w:w="3600" w:type="dxa"/>
            <w:tcMar>
              <w:left w:w="29" w:type="dxa"/>
              <w:right w:w="29" w:type="dxa"/>
            </w:tcMar>
          </w:tcPr>
          <w:p w14:paraId="56C8995B" w14:textId="77777777" w:rsidR="00315FD1" w:rsidRDefault="00315FD1" w:rsidP="00315FD1">
            <w:pPr>
              <w:snapToGrid w:val="0"/>
              <w:rPr>
                <w:bCs/>
                <w:sz w:val="16"/>
                <w:szCs w:val="16"/>
              </w:rPr>
            </w:pPr>
            <w:r>
              <w:rPr>
                <w:bCs/>
                <w:sz w:val="16"/>
                <w:szCs w:val="16"/>
              </w:rPr>
              <w:t xml:space="preserve">The point estimate for NOSA or </w:t>
            </w:r>
            <w:r w:rsidRPr="005E70B6">
              <w:rPr>
                <w:bCs/>
                <w:sz w:val="16"/>
                <w:szCs w:val="16"/>
                <w:u w:val="single"/>
              </w:rPr>
              <w:t>natural origin</w:t>
            </w:r>
            <w:r>
              <w:rPr>
                <w:bCs/>
                <w:sz w:val="16"/>
                <w:szCs w:val="16"/>
              </w:rPr>
              <w:t xml:space="preserve"> escapement, excluding jacks.</w:t>
            </w:r>
          </w:p>
          <w:p w14:paraId="68B01544" w14:textId="77777777" w:rsidR="00315FD1" w:rsidRDefault="00315FD1" w:rsidP="00315FD1">
            <w:pPr>
              <w:snapToGrid w:val="0"/>
              <w:rPr>
                <w:bCs/>
                <w:sz w:val="16"/>
                <w:szCs w:val="16"/>
              </w:rPr>
            </w:pPr>
          </w:p>
          <w:p w14:paraId="462CD068" w14:textId="77777777" w:rsidR="00315FD1" w:rsidRDefault="00315FD1" w:rsidP="00315FD1">
            <w:pPr>
              <w:snapToGrid w:val="0"/>
              <w:rPr>
                <w:bCs/>
                <w:sz w:val="16"/>
                <w:szCs w:val="16"/>
              </w:rPr>
            </w:pPr>
            <w:r>
              <w:rPr>
                <w:bCs/>
                <w:sz w:val="16"/>
                <w:szCs w:val="16"/>
              </w:rPr>
              <w:t>See the EstimateType field for definitions of NOSA and escapement.</w:t>
            </w:r>
          </w:p>
          <w:p w14:paraId="4044058A" w14:textId="77777777" w:rsidR="00315FD1" w:rsidRDefault="00315FD1" w:rsidP="00315FD1">
            <w:pPr>
              <w:snapToGrid w:val="0"/>
              <w:rPr>
                <w:bCs/>
                <w:sz w:val="16"/>
                <w:szCs w:val="16"/>
              </w:rPr>
            </w:pPr>
          </w:p>
          <w:p w14:paraId="0C955E38" w14:textId="77777777" w:rsidR="00315FD1" w:rsidRPr="00325D88" w:rsidRDefault="00315FD1" w:rsidP="00315FD1">
            <w:pPr>
              <w:snapToGrid w:val="0"/>
              <w:rPr>
                <w:bCs/>
                <w:sz w:val="16"/>
                <w:szCs w:val="16"/>
              </w:rPr>
            </w:pPr>
            <w:r w:rsidRPr="00FE7F24">
              <w:rPr>
                <w:sz w:val="16"/>
                <w:szCs w:val="16"/>
              </w:rPr>
              <w:t xml:space="preserve">Includes </w:t>
            </w:r>
            <w:r>
              <w:rPr>
                <w:sz w:val="16"/>
                <w:szCs w:val="16"/>
              </w:rPr>
              <w:t>only</w:t>
            </w:r>
            <w:r w:rsidRPr="00FE7F24">
              <w:rPr>
                <w:sz w:val="16"/>
                <w:szCs w:val="16"/>
              </w:rPr>
              <w:t xml:space="preserve"> </w:t>
            </w:r>
            <w:r>
              <w:rPr>
                <w:sz w:val="16"/>
                <w:szCs w:val="16"/>
              </w:rPr>
              <w:t>"</w:t>
            </w:r>
            <w:r w:rsidRPr="00FE7F24">
              <w:rPr>
                <w:sz w:val="16"/>
                <w:szCs w:val="16"/>
              </w:rPr>
              <w:t>adults</w:t>
            </w:r>
            <w:r>
              <w:rPr>
                <w:sz w:val="16"/>
                <w:szCs w:val="16"/>
              </w:rPr>
              <w:t xml:space="preserve">" </w:t>
            </w:r>
            <w:r w:rsidRPr="00FE7F24">
              <w:rPr>
                <w:sz w:val="16"/>
                <w:szCs w:val="16"/>
              </w:rPr>
              <w:t>of natural origin</w:t>
            </w:r>
            <w:r>
              <w:rPr>
                <w:sz w:val="16"/>
                <w:szCs w:val="16"/>
              </w:rPr>
              <w:t>, excluding jacks</w:t>
            </w:r>
            <w:r w:rsidRPr="00FE7F24">
              <w:rPr>
                <w:sz w:val="16"/>
                <w:szCs w:val="16"/>
              </w:rPr>
              <w:t xml:space="preserve">. </w:t>
            </w:r>
            <w:r>
              <w:rPr>
                <w:sz w:val="16"/>
                <w:szCs w:val="16"/>
              </w:rPr>
              <w:t xml:space="preserve"> "Natural origin" means the fish's parents spawned in the wild.</w:t>
            </w:r>
          </w:p>
        </w:tc>
        <w:tc>
          <w:tcPr>
            <w:tcW w:w="950" w:type="dxa"/>
            <w:tcMar>
              <w:left w:w="29" w:type="dxa"/>
              <w:right w:w="29" w:type="dxa"/>
            </w:tcMar>
          </w:tcPr>
          <w:p w14:paraId="594C5113" w14:textId="2A5EAB29" w:rsidR="00315FD1" w:rsidRPr="00AE2D9E" w:rsidRDefault="007871B9" w:rsidP="00315FD1">
            <w:pPr>
              <w:snapToGrid w:val="0"/>
              <w:jc w:val="center"/>
              <w:rPr>
                <w:b/>
                <w:bCs/>
                <w:i/>
                <w:color w:val="FF0000"/>
                <w:sz w:val="16"/>
                <w:szCs w:val="16"/>
              </w:rPr>
            </w:pPr>
            <w:ins w:id="358" w:author="Mike Banach" w:date="2023-07-28T14:10:00Z">
              <w:r>
                <w:rPr>
                  <w:b/>
                  <w:bCs/>
                  <w:i/>
                  <w:color w:val="FF0000"/>
                  <w:sz w:val="16"/>
                  <w:szCs w:val="16"/>
                </w:rPr>
                <w:t>Integer</w:t>
              </w:r>
            </w:ins>
            <w:del w:id="359" w:author="Mike Banach" w:date="2023-07-28T14:10:00Z">
              <w:r w:rsidR="00315FD1" w:rsidRPr="00AE2D9E" w:rsidDel="007871B9">
                <w:rPr>
                  <w:b/>
                  <w:bCs/>
                  <w:i/>
                  <w:color w:val="FF0000"/>
                  <w:sz w:val="16"/>
                  <w:szCs w:val="16"/>
                </w:rPr>
                <w:delText>Single</w:delText>
              </w:r>
            </w:del>
          </w:p>
        </w:tc>
        <w:tc>
          <w:tcPr>
            <w:tcW w:w="8410" w:type="dxa"/>
            <w:gridSpan w:val="7"/>
          </w:tcPr>
          <w:p w14:paraId="760870F8" w14:textId="77777777" w:rsidR="00DD66FB" w:rsidRDefault="00315FD1" w:rsidP="00315FD1">
            <w:pPr>
              <w:snapToGrid w:val="0"/>
              <w:rPr>
                <w:bCs/>
                <w:sz w:val="16"/>
                <w:szCs w:val="16"/>
              </w:rPr>
            </w:pPr>
            <w:r>
              <w:rPr>
                <w:bCs/>
                <w:sz w:val="16"/>
                <w:szCs w:val="16"/>
              </w:rPr>
              <w:t>Provide whole numbers only, not decimal values.</w:t>
            </w:r>
          </w:p>
          <w:p w14:paraId="634E04D7" w14:textId="77777777" w:rsidR="00DD66FB" w:rsidRDefault="00DD66FB" w:rsidP="00315FD1">
            <w:pPr>
              <w:snapToGrid w:val="0"/>
              <w:rPr>
                <w:bCs/>
                <w:sz w:val="16"/>
                <w:szCs w:val="16"/>
              </w:rPr>
            </w:pPr>
          </w:p>
          <w:p w14:paraId="5FCF31B9" w14:textId="3CE2C937" w:rsidR="00315FD1" w:rsidRDefault="00315FD1" w:rsidP="00315FD1">
            <w:pPr>
              <w:snapToGrid w:val="0"/>
              <w:rPr>
                <w:sz w:val="16"/>
                <w:szCs w:val="16"/>
              </w:rPr>
            </w:pPr>
            <w:r w:rsidRPr="00DD66FB">
              <w:rPr>
                <w:bCs/>
                <w:color w:val="FF0000"/>
                <w:sz w:val="16"/>
                <w:szCs w:val="16"/>
              </w:rPr>
              <w:t>This field is required if the NOSAIJ field is null and NullRecord = "No".</w:t>
            </w:r>
          </w:p>
          <w:p w14:paraId="2AB36EA9" w14:textId="77777777" w:rsidR="00315FD1" w:rsidRPr="00FE7F24" w:rsidRDefault="00315FD1" w:rsidP="00315FD1">
            <w:pPr>
              <w:snapToGrid w:val="0"/>
              <w:rPr>
                <w:sz w:val="16"/>
                <w:szCs w:val="16"/>
              </w:rPr>
            </w:pPr>
          </w:p>
          <w:p w14:paraId="40A904D0" w14:textId="77777777" w:rsidR="00315FD1" w:rsidRDefault="00315FD1" w:rsidP="00315FD1">
            <w:pPr>
              <w:snapToGrid w:val="0"/>
              <w:rPr>
                <w:sz w:val="16"/>
                <w:szCs w:val="16"/>
              </w:rPr>
            </w:pPr>
            <w:r>
              <w:rPr>
                <w:sz w:val="16"/>
                <w:szCs w:val="16"/>
              </w:rPr>
              <w:t xml:space="preserve">For populations for which "jacks" are not recognized, leave this field blank.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p w14:paraId="2F2A7AFA" w14:textId="77777777" w:rsidR="00315FD1" w:rsidRDefault="00315FD1" w:rsidP="00315FD1">
            <w:pPr>
              <w:snapToGrid w:val="0"/>
              <w:rPr>
                <w:sz w:val="16"/>
                <w:szCs w:val="16"/>
              </w:rPr>
            </w:pPr>
          </w:p>
          <w:p w14:paraId="0BBC9361" w14:textId="7AA1856E" w:rsidR="00315FD1" w:rsidRPr="00325D88" w:rsidRDefault="00315FD1" w:rsidP="00315FD1">
            <w:pPr>
              <w:snapToGrid w:val="0"/>
              <w:rPr>
                <w:sz w:val="16"/>
                <w:szCs w:val="16"/>
              </w:rPr>
            </w:pPr>
            <w:r>
              <w:rPr>
                <w:sz w:val="16"/>
                <w:szCs w:val="16"/>
              </w:rPr>
              <w:t xml:space="preserve">The statistical approach used to generate the estimate should be thoroughly explained in the methods referenced in the </w:t>
            </w:r>
            <w:del w:id="360" w:author="Mike Banach" w:date="2022-08-09T14:17:00Z">
              <w:r w:rsidDel="00700288">
                <w:rPr>
                  <w:sz w:val="16"/>
                  <w:szCs w:val="16"/>
                </w:rPr>
                <w:delText>MethodDocumentation field</w:delText>
              </w:r>
            </w:del>
            <w:ins w:id="361" w:author="Mike Banach" w:date="2022-08-09T14:17:00Z">
              <w:r w:rsidR="00700288">
                <w:rPr>
                  <w:sz w:val="16"/>
                  <w:szCs w:val="16"/>
                </w:rPr>
                <w:t>ProtMethURL / ProtMethDocumentation fields</w:t>
              </w:r>
            </w:ins>
            <w:r>
              <w:rPr>
                <w:sz w:val="16"/>
                <w:szCs w:val="16"/>
              </w:rPr>
              <w:t>.</w:t>
            </w:r>
          </w:p>
        </w:tc>
      </w:tr>
      <w:tr w:rsidR="00315FD1" w:rsidRPr="00B51678" w14:paraId="2EAC1B3E" w14:textId="77777777" w:rsidTr="008808E9">
        <w:trPr>
          <w:cantSplit/>
        </w:trPr>
        <w:tc>
          <w:tcPr>
            <w:tcW w:w="1728" w:type="dxa"/>
            <w:tcMar>
              <w:left w:w="29" w:type="dxa"/>
              <w:right w:w="29" w:type="dxa"/>
            </w:tcMar>
          </w:tcPr>
          <w:p w14:paraId="1A01A6DF" w14:textId="77777777" w:rsidR="00315FD1" w:rsidRPr="00DD4D1E" w:rsidRDefault="00315FD1" w:rsidP="00315FD1">
            <w:pPr>
              <w:snapToGrid w:val="0"/>
              <w:rPr>
                <w:bCs/>
                <w:sz w:val="16"/>
                <w:szCs w:val="16"/>
              </w:rPr>
            </w:pPr>
            <w:r>
              <w:rPr>
                <w:bCs/>
                <w:sz w:val="16"/>
                <w:szCs w:val="16"/>
              </w:rPr>
              <w:t>NOSAEJLowerLimit</w:t>
            </w:r>
          </w:p>
        </w:tc>
        <w:tc>
          <w:tcPr>
            <w:tcW w:w="3600" w:type="dxa"/>
            <w:tcMar>
              <w:left w:w="29" w:type="dxa"/>
              <w:right w:w="29" w:type="dxa"/>
            </w:tcMar>
          </w:tcPr>
          <w:p w14:paraId="4C6B8789" w14:textId="77777777" w:rsidR="00315FD1" w:rsidRPr="00325D88" w:rsidRDefault="00315FD1" w:rsidP="00315FD1">
            <w:pPr>
              <w:snapToGrid w:val="0"/>
              <w:rPr>
                <w:bCs/>
                <w:sz w:val="16"/>
                <w:szCs w:val="16"/>
              </w:rPr>
            </w:pPr>
            <w:r>
              <w:rPr>
                <w:bCs/>
                <w:sz w:val="16"/>
                <w:szCs w:val="16"/>
              </w:rPr>
              <w:t>The lower limit of the confidence interval for the NOSAEJ field.</w:t>
            </w:r>
          </w:p>
        </w:tc>
        <w:tc>
          <w:tcPr>
            <w:tcW w:w="950" w:type="dxa"/>
            <w:tcMar>
              <w:left w:w="29" w:type="dxa"/>
              <w:right w:w="29" w:type="dxa"/>
            </w:tcMar>
          </w:tcPr>
          <w:p w14:paraId="543B7A65" w14:textId="7DE6C307" w:rsidR="00315FD1" w:rsidRPr="00325D88" w:rsidRDefault="007871B9" w:rsidP="00315FD1">
            <w:pPr>
              <w:snapToGrid w:val="0"/>
              <w:jc w:val="center"/>
              <w:rPr>
                <w:bCs/>
                <w:sz w:val="16"/>
                <w:szCs w:val="16"/>
              </w:rPr>
            </w:pPr>
            <w:ins w:id="362" w:author="Mike Banach" w:date="2023-07-28T14:10:00Z">
              <w:r>
                <w:rPr>
                  <w:b/>
                  <w:bCs/>
                  <w:i/>
                  <w:color w:val="FF0000"/>
                  <w:sz w:val="16"/>
                  <w:szCs w:val="16"/>
                </w:rPr>
                <w:t>Integer</w:t>
              </w:r>
            </w:ins>
            <w:del w:id="363" w:author="Mike Banach" w:date="2023-07-28T14:10:00Z">
              <w:r w:rsidR="00315FD1" w:rsidDel="007871B9">
                <w:rPr>
                  <w:bCs/>
                  <w:sz w:val="16"/>
                  <w:szCs w:val="16"/>
                </w:rPr>
                <w:delText>Single</w:delText>
              </w:r>
            </w:del>
          </w:p>
        </w:tc>
        <w:tc>
          <w:tcPr>
            <w:tcW w:w="8410" w:type="dxa"/>
            <w:gridSpan w:val="7"/>
          </w:tcPr>
          <w:p w14:paraId="08D3568D"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56988421" w14:textId="77777777" w:rsidTr="008808E9">
        <w:trPr>
          <w:cantSplit/>
        </w:trPr>
        <w:tc>
          <w:tcPr>
            <w:tcW w:w="1728" w:type="dxa"/>
            <w:tcMar>
              <w:left w:w="29" w:type="dxa"/>
              <w:right w:w="29" w:type="dxa"/>
            </w:tcMar>
          </w:tcPr>
          <w:p w14:paraId="1B9DDFF5" w14:textId="77777777" w:rsidR="00315FD1" w:rsidRPr="00DD4D1E" w:rsidRDefault="00315FD1" w:rsidP="00315FD1">
            <w:pPr>
              <w:snapToGrid w:val="0"/>
              <w:rPr>
                <w:bCs/>
                <w:sz w:val="16"/>
                <w:szCs w:val="16"/>
              </w:rPr>
            </w:pPr>
            <w:r>
              <w:rPr>
                <w:bCs/>
                <w:sz w:val="16"/>
                <w:szCs w:val="16"/>
              </w:rPr>
              <w:t>NOSAEJUpperLimit</w:t>
            </w:r>
          </w:p>
        </w:tc>
        <w:tc>
          <w:tcPr>
            <w:tcW w:w="3600" w:type="dxa"/>
            <w:tcMar>
              <w:left w:w="29" w:type="dxa"/>
              <w:right w:w="29" w:type="dxa"/>
            </w:tcMar>
          </w:tcPr>
          <w:p w14:paraId="12A589F5" w14:textId="77777777" w:rsidR="00315FD1" w:rsidRPr="00325D88" w:rsidRDefault="00315FD1" w:rsidP="00315FD1">
            <w:pPr>
              <w:snapToGrid w:val="0"/>
              <w:rPr>
                <w:bCs/>
                <w:sz w:val="16"/>
                <w:szCs w:val="16"/>
              </w:rPr>
            </w:pPr>
            <w:r>
              <w:rPr>
                <w:bCs/>
                <w:sz w:val="16"/>
                <w:szCs w:val="16"/>
              </w:rPr>
              <w:t>The upper limit of the confidence interval for the NOSAEJ field.</w:t>
            </w:r>
          </w:p>
        </w:tc>
        <w:tc>
          <w:tcPr>
            <w:tcW w:w="950" w:type="dxa"/>
            <w:tcMar>
              <w:left w:w="29" w:type="dxa"/>
              <w:right w:w="29" w:type="dxa"/>
            </w:tcMar>
          </w:tcPr>
          <w:p w14:paraId="73AA2835" w14:textId="3BE9B446" w:rsidR="00315FD1" w:rsidRPr="00325D88" w:rsidRDefault="007871B9" w:rsidP="00315FD1">
            <w:pPr>
              <w:snapToGrid w:val="0"/>
              <w:jc w:val="center"/>
              <w:rPr>
                <w:bCs/>
                <w:sz w:val="16"/>
                <w:szCs w:val="16"/>
              </w:rPr>
            </w:pPr>
            <w:ins w:id="364" w:author="Mike Banach" w:date="2023-07-28T14:10:00Z">
              <w:r>
                <w:rPr>
                  <w:b/>
                  <w:bCs/>
                  <w:i/>
                  <w:color w:val="FF0000"/>
                  <w:sz w:val="16"/>
                  <w:szCs w:val="16"/>
                </w:rPr>
                <w:t>Integer</w:t>
              </w:r>
            </w:ins>
            <w:del w:id="365" w:author="Mike Banach" w:date="2023-07-28T14:10:00Z">
              <w:r w:rsidR="00315FD1" w:rsidDel="007871B9">
                <w:rPr>
                  <w:bCs/>
                  <w:sz w:val="16"/>
                  <w:szCs w:val="16"/>
                </w:rPr>
                <w:delText>Single</w:delText>
              </w:r>
            </w:del>
          </w:p>
        </w:tc>
        <w:tc>
          <w:tcPr>
            <w:tcW w:w="8410" w:type="dxa"/>
            <w:gridSpan w:val="7"/>
          </w:tcPr>
          <w:p w14:paraId="61D57FE6" w14:textId="77777777" w:rsidR="00315FD1" w:rsidRPr="00325D88" w:rsidRDefault="00315FD1" w:rsidP="00315FD1">
            <w:pPr>
              <w:snapToGrid w:val="0"/>
              <w:rPr>
                <w:sz w:val="16"/>
                <w:szCs w:val="16"/>
              </w:rPr>
            </w:pPr>
            <w:r>
              <w:rPr>
                <w:sz w:val="16"/>
                <w:szCs w:val="16"/>
              </w:rPr>
              <w:t>Minimum value = 0.</w:t>
            </w:r>
          </w:p>
        </w:tc>
      </w:tr>
      <w:tr w:rsidR="00315FD1" w:rsidRPr="00B51678" w14:paraId="2382C4DE" w14:textId="77777777" w:rsidTr="008808E9">
        <w:trPr>
          <w:cantSplit/>
        </w:trPr>
        <w:tc>
          <w:tcPr>
            <w:tcW w:w="1728" w:type="dxa"/>
            <w:tcMar>
              <w:left w:w="29" w:type="dxa"/>
              <w:right w:w="29" w:type="dxa"/>
            </w:tcMar>
          </w:tcPr>
          <w:p w14:paraId="3411BD35" w14:textId="77777777" w:rsidR="00315FD1" w:rsidRPr="00DD4D1E" w:rsidRDefault="00315FD1" w:rsidP="00315FD1">
            <w:pPr>
              <w:snapToGrid w:val="0"/>
              <w:rPr>
                <w:bCs/>
                <w:sz w:val="16"/>
                <w:szCs w:val="16"/>
              </w:rPr>
            </w:pPr>
            <w:r>
              <w:rPr>
                <w:bCs/>
                <w:sz w:val="16"/>
                <w:szCs w:val="16"/>
              </w:rPr>
              <w:t>NOSAEJAlpha</w:t>
            </w:r>
          </w:p>
        </w:tc>
        <w:tc>
          <w:tcPr>
            <w:tcW w:w="3600" w:type="dxa"/>
            <w:tcMar>
              <w:left w:w="29" w:type="dxa"/>
              <w:right w:w="29" w:type="dxa"/>
            </w:tcMar>
          </w:tcPr>
          <w:p w14:paraId="27945E37" w14:textId="77777777" w:rsidR="00315FD1" w:rsidRPr="00325D88" w:rsidRDefault="00315FD1" w:rsidP="00315FD1">
            <w:pPr>
              <w:snapToGrid w:val="0"/>
              <w:rPr>
                <w:bCs/>
                <w:sz w:val="16"/>
                <w:szCs w:val="16"/>
              </w:rPr>
            </w:pPr>
            <w:r>
              <w:rPr>
                <w:bCs/>
                <w:sz w:val="16"/>
                <w:szCs w:val="16"/>
              </w:rPr>
              <w:t>The significance level for the NOSAEJ confidence interval, expressed as alpha.</w:t>
            </w:r>
          </w:p>
        </w:tc>
        <w:tc>
          <w:tcPr>
            <w:tcW w:w="950" w:type="dxa"/>
            <w:tcMar>
              <w:left w:w="29" w:type="dxa"/>
              <w:right w:w="29" w:type="dxa"/>
            </w:tcMar>
          </w:tcPr>
          <w:p w14:paraId="01EF3428" w14:textId="58BE424E" w:rsidR="00315FD1" w:rsidRPr="00325D88" w:rsidRDefault="00315FD1" w:rsidP="00315FD1">
            <w:pPr>
              <w:snapToGrid w:val="0"/>
              <w:jc w:val="center"/>
              <w:rPr>
                <w:bCs/>
                <w:sz w:val="16"/>
                <w:szCs w:val="16"/>
              </w:rPr>
            </w:pPr>
            <w:del w:id="366" w:author="Mike Banach" w:date="2023-11-20T15:42:00Z">
              <w:r w:rsidDel="00C67D2D">
                <w:rPr>
                  <w:bCs/>
                  <w:sz w:val="16"/>
                  <w:szCs w:val="16"/>
                </w:rPr>
                <w:delText>Single</w:delText>
              </w:r>
            </w:del>
            <w:ins w:id="367" w:author="Mike Banach" w:date="2023-11-20T15:42:00Z">
              <w:r w:rsidR="00C67D2D">
                <w:rPr>
                  <w:bCs/>
                  <w:sz w:val="16"/>
                  <w:szCs w:val="16"/>
                </w:rPr>
                <w:t>Real</w:t>
              </w:r>
            </w:ins>
          </w:p>
        </w:tc>
        <w:tc>
          <w:tcPr>
            <w:tcW w:w="8410" w:type="dxa"/>
            <w:gridSpan w:val="7"/>
          </w:tcPr>
          <w:p w14:paraId="50B0A3A5"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750EA71E" w14:textId="77777777" w:rsidTr="008808E9">
        <w:trPr>
          <w:cantSplit/>
        </w:trPr>
        <w:tc>
          <w:tcPr>
            <w:tcW w:w="1728" w:type="dxa"/>
            <w:tcMar>
              <w:left w:w="29" w:type="dxa"/>
              <w:right w:w="29" w:type="dxa"/>
            </w:tcMar>
          </w:tcPr>
          <w:p w14:paraId="6AC72D8C" w14:textId="77777777" w:rsidR="00315FD1" w:rsidRPr="00E55A91" w:rsidRDefault="00315FD1" w:rsidP="00315FD1">
            <w:pPr>
              <w:snapToGrid w:val="0"/>
              <w:rPr>
                <w:bCs/>
                <w:sz w:val="16"/>
                <w:szCs w:val="16"/>
              </w:rPr>
            </w:pPr>
            <w:r w:rsidRPr="00E55A91">
              <w:rPr>
                <w:bCs/>
                <w:sz w:val="16"/>
                <w:szCs w:val="16"/>
              </w:rPr>
              <w:t>NOBroodStockRemoved</w:t>
            </w:r>
          </w:p>
        </w:tc>
        <w:tc>
          <w:tcPr>
            <w:tcW w:w="3600" w:type="dxa"/>
            <w:tcMar>
              <w:left w:w="29" w:type="dxa"/>
              <w:right w:w="29" w:type="dxa"/>
            </w:tcMar>
          </w:tcPr>
          <w:p w14:paraId="762B36D6" w14:textId="77777777" w:rsidR="00315FD1" w:rsidRPr="00937ED6" w:rsidRDefault="00315FD1" w:rsidP="00315FD1">
            <w:pPr>
              <w:snapToGrid w:val="0"/>
              <w:rPr>
                <w:bCs/>
                <w:sz w:val="16"/>
                <w:szCs w:val="16"/>
              </w:rPr>
            </w:pPr>
            <w:r w:rsidRPr="00937ED6">
              <w:rPr>
                <w:bCs/>
                <w:sz w:val="16"/>
                <w:szCs w:val="16"/>
              </w:rPr>
              <w:t>When EstimateType = "NOSA", this field is the number of natural origin fish (adults plus jacks) that were prevented from participating in natural spawning because they were taken for use as hatchery broodstock.</w:t>
            </w:r>
          </w:p>
          <w:p w14:paraId="72E3ADFE" w14:textId="77777777" w:rsidR="00315FD1" w:rsidRPr="00937ED6" w:rsidRDefault="00315FD1" w:rsidP="00315FD1">
            <w:pPr>
              <w:snapToGrid w:val="0"/>
              <w:rPr>
                <w:bCs/>
                <w:sz w:val="16"/>
                <w:szCs w:val="16"/>
              </w:rPr>
            </w:pPr>
          </w:p>
          <w:p w14:paraId="2396EC06" w14:textId="77777777" w:rsidR="00315FD1" w:rsidRDefault="00315FD1" w:rsidP="00315FD1">
            <w:pPr>
              <w:snapToGrid w:val="0"/>
              <w:rPr>
                <w:bCs/>
                <w:sz w:val="16"/>
                <w:szCs w:val="16"/>
              </w:rPr>
            </w:pPr>
            <w:r w:rsidRPr="00937ED6">
              <w:rPr>
                <w:bCs/>
                <w:sz w:val="16"/>
                <w:szCs w:val="16"/>
              </w:rPr>
              <w:t xml:space="preserve">When EstimateType = "Escapement", this field is the number of natural origin fish (adults plus jacks) that were prevented from passing upstream of the site specified in the </w:t>
            </w:r>
            <w:r>
              <w:rPr>
                <w:bCs/>
                <w:sz w:val="16"/>
                <w:szCs w:val="16"/>
              </w:rPr>
              <w:t xml:space="preserve">WaterBody </w:t>
            </w:r>
            <w:r w:rsidRPr="00937ED6">
              <w:rPr>
                <w:bCs/>
                <w:sz w:val="16"/>
                <w:szCs w:val="16"/>
              </w:rPr>
              <w:t>field because they were taken for use as hatchery broodstock.</w:t>
            </w:r>
          </w:p>
        </w:tc>
        <w:tc>
          <w:tcPr>
            <w:tcW w:w="950" w:type="dxa"/>
            <w:tcMar>
              <w:left w:w="29" w:type="dxa"/>
              <w:right w:w="29" w:type="dxa"/>
            </w:tcMar>
          </w:tcPr>
          <w:p w14:paraId="6FE97AAB" w14:textId="474BD55B" w:rsidR="00315FD1" w:rsidRPr="00FA3CD2" w:rsidRDefault="007871B9" w:rsidP="00315FD1">
            <w:pPr>
              <w:snapToGrid w:val="0"/>
              <w:jc w:val="center"/>
              <w:rPr>
                <w:bCs/>
                <w:sz w:val="16"/>
                <w:szCs w:val="16"/>
              </w:rPr>
            </w:pPr>
            <w:ins w:id="368" w:author="Mike Banach" w:date="2023-07-28T14:11:00Z">
              <w:r w:rsidRPr="008C3DE2">
                <w:rPr>
                  <w:bCs/>
                  <w:color w:val="FF0000"/>
                  <w:sz w:val="16"/>
                  <w:szCs w:val="16"/>
                  <w:rPrChange w:id="369" w:author="Mike Banach" w:date="2023-11-20T15:02:00Z">
                    <w:rPr>
                      <w:b/>
                      <w:bCs/>
                      <w:i/>
                      <w:color w:val="FF0000"/>
                      <w:sz w:val="16"/>
                      <w:szCs w:val="16"/>
                    </w:rPr>
                  </w:rPrChange>
                </w:rPr>
                <w:t>Integer</w:t>
              </w:r>
            </w:ins>
            <w:del w:id="370" w:author="Mike Banach" w:date="2023-07-28T14:11:00Z">
              <w:r w:rsidR="00315FD1" w:rsidRPr="00FA3CD2" w:rsidDel="007871B9">
                <w:rPr>
                  <w:bCs/>
                  <w:sz w:val="16"/>
                  <w:szCs w:val="16"/>
                </w:rPr>
                <w:delText>Single</w:delText>
              </w:r>
            </w:del>
          </w:p>
        </w:tc>
        <w:tc>
          <w:tcPr>
            <w:tcW w:w="8410" w:type="dxa"/>
            <w:gridSpan w:val="7"/>
          </w:tcPr>
          <w:p w14:paraId="6B13DFD0" w14:textId="77777777" w:rsidR="00315FD1" w:rsidRPr="00890DE5" w:rsidRDefault="00315FD1" w:rsidP="00315FD1">
            <w:pPr>
              <w:snapToGrid w:val="0"/>
              <w:rPr>
                <w:sz w:val="16"/>
                <w:szCs w:val="16"/>
              </w:rPr>
            </w:pPr>
            <w:r>
              <w:rPr>
                <w:bCs/>
                <w:sz w:val="16"/>
                <w:szCs w:val="16"/>
              </w:rPr>
              <w:t xml:space="preserve">Provide whole numbers only, not decimal values.  </w:t>
            </w:r>
            <w:r>
              <w:rPr>
                <w:sz w:val="16"/>
                <w:szCs w:val="16"/>
              </w:rPr>
              <w:t>This value reflects fish taken for hatchery use.</w:t>
            </w:r>
            <w:r w:rsidRPr="00890DE5">
              <w:rPr>
                <w:sz w:val="16"/>
                <w:szCs w:val="16"/>
              </w:rPr>
              <w:t xml:space="preserve">  If it is known that no broodstock were taken it is preferable to enter "0" in this field rather than leaving it null.</w:t>
            </w:r>
          </w:p>
          <w:p w14:paraId="747E2BC4" w14:textId="77777777" w:rsidR="00315FD1" w:rsidRPr="00890DE5" w:rsidRDefault="00315FD1" w:rsidP="00315FD1">
            <w:pPr>
              <w:snapToGrid w:val="0"/>
              <w:rPr>
                <w:sz w:val="16"/>
                <w:szCs w:val="16"/>
              </w:rPr>
            </w:pPr>
          </w:p>
          <w:p w14:paraId="2761EC20" w14:textId="77777777" w:rsidR="00315FD1" w:rsidRPr="00890DE5" w:rsidRDefault="00315FD1" w:rsidP="00315FD1">
            <w:pPr>
              <w:snapToGrid w:val="0"/>
              <w:rPr>
                <w:sz w:val="16"/>
                <w:szCs w:val="16"/>
              </w:rPr>
            </w:pPr>
            <w:r w:rsidRPr="00890DE5">
              <w:rPr>
                <w:sz w:val="16"/>
                <w:szCs w:val="16"/>
              </w:rPr>
              <w:t>The value in this field is additive to the NOSA/Escapement estimate.</w:t>
            </w:r>
          </w:p>
          <w:p w14:paraId="72AC4D15" w14:textId="77777777" w:rsidR="00315FD1" w:rsidRPr="00890DE5" w:rsidRDefault="00315FD1" w:rsidP="00315FD1">
            <w:pPr>
              <w:snapToGrid w:val="0"/>
              <w:rPr>
                <w:sz w:val="16"/>
                <w:szCs w:val="16"/>
              </w:rPr>
            </w:pPr>
          </w:p>
          <w:p w14:paraId="57160714" w14:textId="77777777" w:rsidR="00315FD1" w:rsidRPr="002C60D4" w:rsidRDefault="00315FD1" w:rsidP="00315FD1">
            <w:pPr>
              <w:snapToGrid w:val="0"/>
              <w:rPr>
                <w:b/>
                <w:sz w:val="16"/>
                <w:szCs w:val="16"/>
              </w:rPr>
            </w:pPr>
            <w:r w:rsidRPr="002C60D4">
              <w:rPr>
                <w:b/>
                <w:sz w:val="16"/>
                <w:szCs w:val="16"/>
              </w:rPr>
              <w:t>NOSA example:</w:t>
            </w:r>
          </w:p>
          <w:p w14:paraId="031A6C33" w14:textId="77777777" w:rsidR="00315FD1" w:rsidRPr="00890DE5" w:rsidRDefault="00315FD1" w:rsidP="00315FD1">
            <w:pPr>
              <w:snapToGrid w:val="0"/>
              <w:rPr>
                <w:sz w:val="16"/>
                <w:szCs w:val="16"/>
              </w:rPr>
            </w:pPr>
            <w:r w:rsidRPr="00890DE5">
              <w:rPr>
                <w:sz w:val="16"/>
                <w:szCs w:val="16"/>
              </w:rPr>
              <w:t>EstimateType = "NOSA".</w:t>
            </w:r>
          </w:p>
          <w:p w14:paraId="27B5A384" w14:textId="77777777" w:rsidR="00315FD1" w:rsidRPr="00890DE5" w:rsidRDefault="00315FD1" w:rsidP="00315FD1">
            <w:pPr>
              <w:snapToGrid w:val="0"/>
              <w:rPr>
                <w:sz w:val="16"/>
                <w:szCs w:val="16"/>
              </w:rPr>
            </w:pPr>
            <w:r w:rsidRPr="00890DE5">
              <w:rPr>
                <w:sz w:val="16"/>
                <w:szCs w:val="16"/>
              </w:rPr>
              <w:t>NOSAIJ = 450 indicates 450 fish were able to participate in spawning.</w:t>
            </w:r>
          </w:p>
          <w:p w14:paraId="7E4EC143" w14:textId="77777777" w:rsidR="00315FD1" w:rsidRPr="00890DE5" w:rsidRDefault="00315FD1" w:rsidP="00315FD1">
            <w:pPr>
              <w:snapToGrid w:val="0"/>
              <w:rPr>
                <w:sz w:val="16"/>
                <w:szCs w:val="16"/>
              </w:rPr>
            </w:pPr>
            <w:r w:rsidRPr="00890DE5">
              <w:rPr>
                <w:sz w:val="16"/>
                <w:szCs w:val="16"/>
              </w:rPr>
              <w:t>NOBroodStockRemoved = 50 indicates an additional 50 fish were taken as broodstock rather than being allowed to spawn naturally.  Details should be explained in the Methods citation.</w:t>
            </w:r>
          </w:p>
          <w:p w14:paraId="2E593508" w14:textId="77777777" w:rsidR="00315FD1" w:rsidRPr="00890DE5" w:rsidRDefault="00315FD1" w:rsidP="00315FD1">
            <w:pPr>
              <w:snapToGrid w:val="0"/>
              <w:rPr>
                <w:sz w:val="16"/>
                <w:szCs w:val="16"/>
              </w:rPr>
            </w:pPr>
            <w:r w:rsidRPr="00890DE5">
              <w:rPr>
                <w:sz w:val="16"/>
                <w:szCs w:val="16"/>
              </w:rPr>
              <w:t>Therefore the total available to participate in natural spawning is 450.</w:t>
            </w:r>
          </w:p>
          <w:p w14:paraId="2F5439F7" w14:textId="77777777" w:rsidR="00315FD1" w:rsidRPr="00890DE5" w:rsidRDefault="00315FD1" w:rsidP="00315FD1">
            <w:pPr>
              <w:snapToGrid w:val="0"/>
              <w:rPr>
                <w:sz w:val="16"/>
                <w:szCs w:val="16"/>
              </w:rPr>
            </w:pPr>
          </w:p>
          <w:p w14:paraId="4D408C33" w14:textId="77777777" w:rsidR="00315FD1" w:rsidRPr="002C60D4" w:rsidRDefault="00315FD1" w:rsidP="00315FD1">
            <w:pPr>
              <w:snapToGrid w:val="0"/>
              <w:rPr>
                <w:b/>
                <w:sz w:val="16"/>
                <w:szCs w:val="16"/>
              </w:rPr>
            </w:pPr>
            <w:r w:rsidRPr="002C60D4">
              <w:rPr>
                <w:b/>
                <w:sz w:val="16"/>
                <w:szCs w:val="16"/>
              </w:rPr>
              <w:t>Escapement example:</w:t>
            </w:r>
          </w:p>
          <w:p w14:paraId="404F67B4" w14:textId="77777777" w:rsidR="00315FD1" w:rsidRPr="00890DE5" w:rsidRDefault="00315FD1" w:rsidP="00315FD1">
            <w:pPr>
              <w:snapToGrid w:val="0"/>
              <w:rPr>
                <w:sz w:val="16"/>
                <w:szCs w:val="16"/>
              </w:rPr>
            </w:pPr>
            <w:r w:rsidRPr="00890DE5">
              <w:rPr>
                <w:sz w:val="16"/>
                <w:szCs w:val="16"/>
              </w:rPr>
              <w:t>EstimateType = "Escapement".</w:t>
            </w:r>
          </w:p>
          <w:p w14:paraId="414A42CD" w14:textId="77777777" w:rsidR="00315FD1" w:rsidRPr="00890DE5" w:rsidRDefault="00315FD1" w:rsidP="00315FD1">
            <w:pPr>
              <w:snapToGrid w:val="0"/>
              <w:rPr>
                <w:sz w:val="16"/>
                <w:szCs w:val="16"/>
              </w:rPr>
            </w:pPr>
            <w:r w:rsidRPr="00890DE5">
              <w:rPr>
                <w:sz w:val="16"/>
                <w:szCs w:val="16"/>
              </w:rPr>
              <w:t xml:space="preserve">NOSAIJ = 450 indicates 450 fish were </w:t>
            </w:r>
            <w:r w:rsidRPr="00596A21">
              <w:rPr>
                <w:sz w:val="16"/>
                <w:szCs w:val="16"/>
                <w:u w:val="single"/>
              </w:rPr>
              <w:t>passed above</w:t>
            </w:r>
            <w:r w:rsidRPr="00890DE5">
              <w:rPr>
                <w:sz w:val="16"/>
                <w:szCs w:val="16"/>
              </w:rPr>
              <w:t xml:space="preserve"> a dam.</w:t>
            </w:r>
          </w:p>
          <w:p w14:paraId="58F18737" w14:textId="77777777" w:rsidR="00315FD1" w:rsidRDefault="00315FD1" w:rsidP="00315FD1">
            <w:pPr>
              <w:snapToGrid w:val="0"/>
              <w:rPr>
                <w:sz w:val="16"/>
                <w:szCs w:val="16"/>
              </w:rPr>
            </w:pPr>
            <w:r w:rsidRPr="00890DE5">
              <w:rPr>
                <w:sz w:val="16"/>
                <w:szCs w:val="16"/>
              </w:rPr>
              <w:t>NOBroodStockRemoved = 50 indicates an additional 50 fish were taken as broodstock rather than being passed above the dam.  Details should be explained in the Methods citation.</w:t>
            </w:r>
          </w:p>
          <w:p w14:paraId="44DD3387" w14:textId="77777777" w:rsidR="00315FD1" w:rsidRDefault="00315FD1" w:rsidP="00315FD1">
            <w:pPr>
              <w:snapToGrid w:val="0"/>
              <w:rPr>
                <w:sz w:val="16"/>
                <w:szCs w:val="16"/>
              </w:rPr>
            </w:pPr>
            <w:r>
              <w:rPr>
                <w:sz w:val="16"/>
                <w:szCs w:val="16"/>
              </w:rPr>
              <w:t xml:space="preserve">Therefore the total </w:t>
            </w:r>
            <w:r w:rsidRPr="00C91D79">
              <w:rPr>
                <w:i/>
                <w:sz w:val="16"/>
                <w:szCs w:val="16"/>
                <w:u w:val="single"/>
              </w:rPr>
              <w:t>arriving at</w:t>
            </w:r>
            <w:r>
              <w:rPr>
                <w:sz w:val="16"/>
                <w:szCs w:val="16"/>
              </w:rPr>
              <w:t xml:space="preserve"> the escapement estimate location is 500, while the number passing the escapement estimate location is 450.</w:t>
            </w:r>
          </w:p>
        </w:tc>
      </w:tr>
      <w:tr w:rsidR="00315FD1" w:rsidRPr="009A1333" w14:paraId="0B3BD56F" w14:textId="77777777" w:rsidTr="008808E9">
        <w:trPr>
          <w:cantSplit/>
          <w:trHeight w:val="363"/>
        </w:trPr>
        <w:tc>
          <w:tcPr>
            <w:tcW w:w="14688" w:type="dxa"/>
            <w:gridSpan w:val="10"/>
            <w:shd w:val="clear" w:color="auto" w:fill="DBE5F1"/>
            <w:vAlign w:val="center"/>
          </w:tcPr>
          <w:p w14:paraId="4E2E2B60" w14:textId="77777777" w:rsidR="00315FD1" w:rsidRPr="007F6620" w:rsidRDefault="00315FD1" w:rsidP="00315FD1">
            <w:pPr>
              <w:keepNext/>
              <w:snapToGrid w:val="0"/>
              <w:jc w:val="center"/>
              <w:rPr>
                <w:ins w:id="371" w:author="Mike Banach" w:date="2020-06-25T08:37:00Z"/>
                <w:sz w:val="16"/>
                <w:szCs w:val="16"/>
              </w:rPr>
            </w:pPr>
            <w:r w:rsidRPr="009A1333">
              <w:rPr>
                <w:b/>
                <w:sz w:val="16"/>
                <w:szCs w:val="16"/>
              </w:rPr>
              <w:lastRenderedPageBreak/>
              <w:t xml:space="preserve">Metrics supporting the </w:t>
            </w:r>
            <w:r>
              <w:rPr>
                <w:b/>
                <w:sz w:val="16"/>
                <w:szCs w:val="16"/>
              </w:rPr>
              <w:t>"Indicators"</w:t>
            </w:r>
            <w:r w:rsidRPr="009A1333">
              <w:rPr>
                <w:b/>
                <w:sz w:val="16"/>
                <w:szCs w:val="16"/>
              </w:rPr>
              <w:t xml:space="preserve"> fields above</w:t>
            </w:r>
          </w:p>
          <w:p w14:paraId="5C42D6EB" w14:textId="77777777" w:rsidR="00315FD1" w:rsidRPr="009A1333" w:rsidRDefault="00315FD1" w:rsidP="00315FD1">
            <w:pPr>
              <w:keepNext/>
              <w:snapToGrid w:val="0"/>
              <w:jc w:val="center"/>
              <w:rPr>
                <w:b/>
                <w:sz w:val="16"/>
                <w:szCs w:val="16"/>
              </w:rPr>
            </w:pPr>
            <w:ins w:id="372" w:author="Mike Banach" w:date="2020-06-25T08:37:00Z">
              <w:r w:rsidRPr="007F6620">
                <w:rPr>
                  <w:sz w:val="16"/>
                  <w:szCs w:val="16"/>
                </w:rPr>
                <w:t xml:space="preserve">Note:  These </w:t>
              </w:r>
            </w:ins>
            <w:ins w:id="373" w:author="Mike Banach" w:date="2020-06-25T08:38:00Z">
              <w:r w:rsidRPr="007F6620">
                <w:rPr>
                  <w:sz w:val="16"/>
                  <w:szCs w:val="16"/>
                </w:rPr>
                <w:t>"metrics" fields were not modified when escapement estimates were explicitly added to this table in version 2020071</w:t>
              </w:r>
            </w:ins>
            <w:ins w:id="374" w:author="Mike Banach" w:date="2020-06-25T09:09:00Z">
              <w:r>
                <w:rPr>
                  <w:sz w:val="16"/>
                  <w:szCs w:val="16"/>
                </w:rPr>
                <w:t>5</w:t>
              </w:r>
            </w:ins>
            <w:ins w:id="375" w:author="Mike Banach" w:date="2020-06-25T08:38:00Z">
              <w:r w:rsidRPr="007F6620">
                <w:rPr>
                  <w:sz w:val="16"/>
                  <w:szCs w:val="16"/>
                </w:rPr>
                <w:t>.  Potential changes</w:t>
              </w:r>
            </w:ins>
            <w:ins w:id="376" w:author="Mike Banach" w:date="2020-06-25T08:39:00Z">
              <w:r w:rsidRPr="007F6620">
                <w:rPr>
                  <w:sz w:val="16"/>
                  <w:szCs w:val="16"/>
                </w:rPr>
                <w:t xml:space="preserve"> to these fields need to be </w:t>
              </w:r>
            </w:ins>
            <w:ins w:id="377" w:author="Mike Banach" w:date="2020-06-25T08:41:00Z">
              <w:r>
                <w:rPr>
                  <w:sz w:val="16"/>
                  <w:szCs w:val="16"/>
                </w:rPr>
                <w:t>considered in a future version</w:t>
              </w:r>
            </w:ins>
            <w:ins w:id="378" w:author="Mike Banach" w:date="2020-06-25T08:39:00Z">
              <w:r w:rsidRPr="007F6620">
                <w:rPr>
                  <w:sz w:val="16"/>
                  <w:szCs w:val="16"/>
                </w:rPr>
                <w:t>.</w:t>
              </w:r>
            </w:ins>
          </w:p>
        </w:tc>
      </w:tr>
      <w:tr w:rsidR="00315FD1" w:rsidRPr="00B51678" w14:paraId="51DEE774" w14:textId="77777777" w:rsidTr="008808E9">
        <w:trPr>
          <w:cantSplit/>
        </w:trPr>
        <w:tc>
          <w:tcPr>
            <w:tcW w:w="1728" w:type="dxa"/>
            <w:tcMar>
              <w:left w:w="29" w:type="dxa"/>
              <w:right w:w="29" w:type="dxa"/>
            </w:tcMar>
          </w:tcPr>
          <w:p w14:paraId="1177B18F" w14:textId="77777777" w:rsidR="00315FD1" w:rsidRPr="00E55A91" w:rsidRDefault="00315FD1" w:rsidP="00315FD1">
            <w:pPr>
              <w:snapToGrid w:val="0"/>
              <w:rPr>
                <w:bCs/>
                <w:sz w:val="16"/>
                <w:szCs w:val="16"/>
              </w:rPr>
            </w:pPr>
            <w:r w:rsidRPr="00E55A91">
              <w:rPr>
                <w:bCs/>
                <w:sz w:val="16"/>
                <w:szCs w:val="16"/>
              </w:rPr>
              <w:t>pHOSij</w:t>
            </w:r>
          </w:p>
        </w:tc>
        <w:tc>
          <w:tcPr>
            <w:tcW w:w="3600" w:type="dxa"/>
            <w:tcMar>
              <w:left w:w="29" w:type="dxa"/>
              <w:right w:w="29" w:type="dxa"/>
            </w:tcMar>
          </w:tcPr>
          <w:p w14:paraId="37E37133" w14:textId="77777777" w:rsidR="00315FD1" w:rsidRPr="00325D88" w:rsidRDefault="00315FD1" w:rsidP="00315FD1">
            <w:pPr>
              <w:snapToGrid w:val="0"/>
              <w:rPr>
                <w:bCs/>
                <w:sz w:val="16"/>
                <w:szCs w:val="16"/>
              </w:rPr>
            </w:pPr>
            <w:r>
              <w:rPr>
                <w:bCs/>
                <w:sz w:val="16"/>
                <w:szCs w:val="16"/>
              </w:rPr>
              <w:t xml:space="preserve">Point estimate for the proportion of fish spawning naturally, including jacks, that are </w:t>
            </w:r>
            <w:r w:rsidRPr="00744277">
              <w:rPr>
                <w:bCs/>
                <w:sz w:val="16"/>
                <w:szCs w:val="16"/>
                <w:u w:val="single"/>
              </w:rPr>
              <w:t>hatchery origin</w:t>
            </w:r>
            <w:r>
              <w:rPr>
                <w:bCs/>
                <w:sz w:val="16"/>
                <w:szCs w:val="16"/>
              </w:rPr>
              <w:t xml:space="preserve"> fish.</w:t>
            </w:r>
          </w:p>
        </w:tc>
        <w:tc>
          <w:tcPr>
            <w:tcW w:w="950" w:type="dxa"/>
            <w:tcMar>
              <w:left w:w="29" w:type="dxa"/>
              <w:right w:w="29" w:type="dxa"/>
            </w:tcMar>
          </w:tcPr>
          <w:p w14:paraId="2B7A787C" w14:textId="787EB090" w:rsidR="00315FD1" w:rsidRPr="00E55A91" w:rsidRDefault="00315FD1" w:rsidP="00315FD1">
            <w:pPr>
              <w:snapToGrid w:val="0"/>
              <w:jc w:val="center"/>
              <w:rPr>
                <w:bCs/>
                <w:sz w:val="16"/>
                <w:szCs w:val="16"/>
              </w:rPr>
            </w:pPr>
            <w:del w:id="379" w:author="Mike Banach" w:date="2023-11-20T15:43:00Z">
              <w:r w:rsidRPr="00E55A91" w:rsidDel="00C67D2D">
                <w:rPr>
                  <w:bCs/>
                  <w:sz w:val="16"/>
                  <w:szCs w:val="16"/>
                </w:rPr>
                <w:delText>Single</w:delText>
              </w:r>
            </w:del>
            <w:ins w:id="380" w:author="Mike Banach" w:date="2023-11-20T15:43:00Z">
              <w:r w:rsidR="00C67D2D">
                <w:rPr>
                  <w:bCs/>
                  <w:sz w:val="16"/>
                  <w:szCs w:val="16"/>
                </w:rPr>
                <w:t>Real</w:t>
              </w:r>
            </w:ins>
          </w:p>
        </w:tc>
        <w:tc>
          <w:tcPr>
            <w:tcW w:w="8410" w:type="dxa"/>
            <w:gridSpan w:val="7"/>
          </w:tcPr>
          <w:p w14:paraId="146D076A" w14:textId="77777777" w:rsidR="00315FD1" w:rsidRDefault="00315FD1" w:rsidP="00315FD1">
            <w:pPr>
              <w:snapToGrid w:val="0"/>
              <w:rPr>
                <w:sz w:val="16"/>
                <w:szCs w:val="16"/>
              </w:rPr>
            </w:pPr>
            <w:r>
              <w:rPr>
                <w:sz w:val="16"/>
                <w:szCs w:val="16"/>
              </w:rPr>
              <w:t>Express these values as numbers from zero to one, with three digits to the right of the decimal point.</w:t>
            </w:r>
          </w:p>
          <w:p w14:paraId="35C2233B" w14:textId="77777777" w:rsidR="00315FD1" w:rsidRDefault="00315FD1" w:rsidP="00315FD1">
            <w:pPr>
              <w:snapToGrid w:val="0"/>
              <w:rPr>
                <w:sz w:val="16"/>
                <w:szCs w:val="16"/>
              </w:rPr>
            </w:pPr>
          </w:p>
          <w:p w14:paraId="73CE7156" w14:textId="77777777" w:rsidR="00315FD1" w:rsidRPr="00325D88" w:rsidRDefault="00315FD1" w:rsidP="00315FD1">
            <w:pPr>
              <w:snapToGrid w:val="0"/>
              <w:rPr>
                <w:sz w:val="16"/>
                <w:szCs w:val="16"/>
              </w:rPr>
            </w:pPr>
            <w:r>
              <w:rPr>
                <w:sz w:val="16"/>
                <w:szCs w:val="16"/>
              </w:rPr>
              <w:t xml:space="preserve">For populations for which "jacks" are not recognized, enter the pHOS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315FD1" w:rsidRPr="00B51678" w14:paraId="340E94EC" w14:textId="77777777" w:rsidTr="008808E9">
        <w:trPr>
          <w:cantSplit/>
        </w:trPr>
        <w:tc>
          <w:tcPr>
            <w:tcW w:w="1728" w:type="dxa"/>
            <w:tcMar>
              <w:left w:w="29" w:type="dxa"/>
              <w:right w:w="29" w:type="dxa"/>
            </w:tcMar>
          </w:tcPr>
          <w:p w14:paraId="6F6226AD" w14:textId="77777777" w:rsidR="00315FD1" w:rsidRPr="00DD4D1E" w:rsidRDefault="00315FD1" w:rsidP="00315FD1">
            <w:pPr>
              <w:snapToGrid w:val="0"/>
              <w:rPr>
                <w:bCs/>
                <w:sz w:val="16"/>
                <w:szCs w:val="16"/>
              </w:rPr>
            </w:pPr>
            <w:r>
              <w:rPr>
                <w:bCs/>
                <w:sz w:val="16"/>
                <w:szCs w:val="16"/>
              </w:rPr>
              <w:t>pHOSijLowerLimit</w:t>
            </w:r>
          </w:p>
        </w:tc>
        <w:tc>
          <w:tcPr>
            <w:tcW w:w="3600" w:type="dxa"/>
            <w:tcMar>
              <w:left w:w="29" w:type="dxa"/>
              <w:right w:w="29" w:type="dxa"/>
            </w:tcMar>
          </w:tcPr>
          <w:p w14:paraId="2372BD60" w14:textId="77777777" w:rsidR="00315FD1" w:rsidRPr="00325D88" w:rsidRDefault="00315FD1" w:rsidP="00315FD1">
            <w:pPr>
              <w:snapToGrid w:val="0"/>
              <w:rPr>
                <w:bCs/>
                <w:sz w:val="16"/>
                <w:szCs w:val="16"/>
              </w:rPr>
            </w:pPr>
            <w:r>
              <w:rPr>
                <w:bCs/>
                <w:sz w:val="16"/>
                <w:szCs w:val="16"/>
              </w:rPr>
              <w:t>The lower limit of the confidence interval for the pHOSij field.</w:t>
            </w:r>
          </w:p>
        </w:tc>
        <w:tc>
          <w:tcPr>
            <w:tcW w:w="950" w:type="dxa"/>
            <w:tcMar>
              <w:left w:w="29" w:type="dxa"/>
              <w:right w:w="29" w:type="dxa"/>
            </w:tcMar>
          </w:tcPr>
          <w:p w14:paraId="03D7CF8A" w14:textId="08A994D0" w:rsidR="00315FD1" w:rsidRPr="00325D88" w:rsidRDefault="00315FD1" w:rsidP="00315FD1">
            <w:pPr>
              <w:snapToGrid w:val="0"/>
              <w:jc w:val="center"/>
              <w:rPr>
                <w:bCs/>
                <w:sz w:val="16"/>
                <w:szCs w:val="16"/>
              </w:rPr>
            </w:pPr>
            <w:del w:id="381" w:author="Mike Banach" w:date="2023-11-20T15:43:00Z">
              <w:r w:rsidDel="00C67D2D">
                <w:rPr>
                  <w:bCs/>
                  <w:sz w:val="16"/>
                  <w:szCs w:val="16"/>
                </w:rPr>
                <w:delText>Single</w:delText>
              </w:r>
            </w:del>
            <w:ins w:id="382" w:author="Mike Banach" w:date="2023-11-20T15:43:00Z">
              <w:r w:rsidR="00C67D2D">
                <w:rPr>
                  <w:bCs/>
                  <w:sz w:val="16"/>
                  <w:szCs w:val="16"/>
                </w:rPr>
                <w:t>Real</w:t>
              </w:r>
            </w:ins>
          </w:p>
        </w:tc>
        <w:tc>
          <w:tcPr>
            <w:tcW w:w="8410" w:type="dxa"/>
            <w:gridSpan w:val="7"/>
          </w:tcPr>
          <w:p w14:paraId="09419570" w14:textId="77777777" w:rsidR="00315FD1" w:rsidRPr="00325D88"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AE98D2E" w14:textId="77777777" w:rsidTr="008808E9">
        <w:trPr>
          <w:cantSplit/>
        </w:trPr>
        <w:tc>
          <w:tcPr>
            <w:tcW w:w="1728" w:type="dxa"/>
            <w:tcMar>
              <w:left w:w="29" w:type="dxa"/>
              <w:right w:w="29" w:type="dxa"/>
            </w:tcMar>
          </w:tcPr>
          <w:p w14:paraId="2E73F428" w14:textId="77777777" w:rsidR="00315FD1" w:rsidRPr="00DD4D1E" w:rsidRDefault="00315FD1" w:rsidP="00315FD1">
            <w:pPr>
              <w:snapToGrid w:val="0"/>
              <w:rPr>
                <w:bCs/>
                <w:sz w:val="16"/>
                <w:szCs w:val="16"/>
              </w:rPr>
            </w:pPr>
            <w:r>
              <w:rPr>
                <w:bCs/>
                <w:sz w:val="16"/>
                <w:szCs w:val="16"/>
              </w:rPr>
              <w:t>pHOSijUpperLimit</w:t>
            </w:r>
          </w:p>
        </w:tc>
        <w:tc>
          <w:tcPr>
            <w:tcW w:w="3600" w:type="dxa"/>
            <w:tcMar>
              <w:left w:w="29" w:type="dxa"/>
              <w:right w:w="29" w:type="dxa"/>
            </w:tcMar>
          </w:tcPr>
          <w:p w14:paraId="316A74E1" w14:textId="77777777" w:rsidR="00315FD1" w:rsidRPr="00325D88" w:rsidRDefault="00315FD1" w:rsidP="00315FD1">
            <w:pPr>
              <w:snapToGrid w:val="0"/>
              <w:rPr>
                <w:bCs/>
                <w:sz w:val="16"/>
                <w:szCs w:val="16"/>
              </w:rPr>
            </w:pPr>
            <w:r>
              <w:rPr>
                <w:bCs/>
                <w:sz w:val="16"/>
                <w:szCs w:val="16"/>
              </w:rPr>
              <w:t>The upper limit of the confidence interval for the pHOSij field.</w:t>
            </w:r>
          </w:p>
        </w:tc>
        <w:tc>
          <w:tcPr>
            <w:tcW w:w="950" w:type="dxa"/>
            <w:tcMar>
              <w:left w:w="29" w:type="dxa"/>
              <w:right w:w="29" w:type="dxa"/>
            </w:tcMar>
          </w:tcPr>
          <w:p w14:paraId="5C12A71D" w14:textId="6B9804BD" w:rsidR="00315FD1" w:rsidRPr="00325D88" w:rsidRDefault="00315FD1" w:rsidP="00315FD1">
            <w:pPr>
              <w:snapToGrid w:val="0"/>
              <w:jc w:val="center"/>
              <w:rPr>
                <w:bCs/>
                <w:sz w:val="16"/>
                <w:szCs w:val="16"/>
              </w:rPr>
            </w:pPr>
            <w:del w:id="383" w:author="Mike Banach" w:date="2023-11-20T15:43:00Z">
              <w:r w:rsidDel="00C67D2D">
                <w:rPr>
                  <w:bCs/>
                  <w:sz w:val="16"/>
                  <w:szCs w:val="16"/>
                </w:rPr>
                <w:delText>Single</w:delText>
              </w:r>
            </w:del>
            <w:ins w:id="384" w:author="Mike Banach" w:date="2023-11-20T15:43:00Z">
              <w:r w:rsidR="00C67D2D">
                <w:rPr>
                  <w:bCs/>
                  <w:sz w:val="16"/>
                  <w:szCs w:val="16"/>
                </w:rPr>
                <w:t>Real</w:t>
              </w:r>
            </w:ins>
          </w:p>
        </w:tc>
        <w:tc>
          <w:tcPr>
            <w:tcW w:w="8410" w:type="dxa"/>
            <w:gridSpan w:val="7"/>
          </w:tcPr>
          <w:p w14:paraId="52A1F966" w14:textId="77777777" w:rsidR="00315FD1" w:rsidRPr="00325D88"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14B06064" w14:textId="77777777" w:rsidTr="008808E9">
        <w:trPr>
          <w:cantSplit/>
        </w:trPr>
        <w:tc>
          <w:tcPr>
            <w:tcW w:w="1728" w:type="dxa"/>
            <w:tcMar>
              <w:left w:w="29" w:type="dxa"/>
              <w:right w:w="29" w:type="dxa"/>
            </w:tcMar>
          </w:tcPr>
          <w:p w14:paraId="5CD9F05B" w14:textId="77777777" w:rsidR="00315FD1" w:rsidRPr="00DD4D1E" w:rsidRDefault="00315FD1" w:rsidP="00315FD1">
            <w:pPr>
              <w:snapToGrid w:val="0"/>
              <w:rPr>
                <w:bCs/>
                <w:sz w:val="16"/>
                <w:szCs w:val="16"/>
              </w:rPr>
            </w:pPr>
            <w:r>
              <w:rPr>
                <w:bCs/>
                <w:sz w:val="16"/>
                <w:szCs w:val="16"/>
              </w:rPr>
              <w:t>pHOSijAlpha</w:t>
            </w:r>
          </w:p>
        </w:tc>
        <w:tc>
          <w:tcPr>
            <w:tcW w:w="3600" w:type="dxa"/>
            <w:tcMar>
              <w:left w:w="29" w:type="dxa"/>
              <w:right w:w="29" w:type="dxa"/>
            </w:tcMar>
          </w:tcPr>
          <w:p w14:paraId="2FE6BA50" w14:textId="77777777" w:rsidR="00315FD1" w:rsidRPr="00325D88" w:rsidRDefault="00315FD1" w:rsidP="00315FD1">
            <w:pPr>
              <w:snapToGrid w:val="0"/>
              <w:rPr>
                <w:bCs/>
                <w:sz w:val="16"/>
                <w:szCs w:val="16"/>
              </w:rPr>
            </w:pPr>
            <w:r>
              <w:rPr>
                <w:bCs/>
                <w:sz w:val="16"/>
                <w:szCs w:val="16"/>
              </w:rPr>
              <w:t>The significance level for the pHOSij confidence interval, expressed as alpha.</w:t>
            </w:r>
          </w:p>
        </w:tc>
        <w:tc>
          <w:tcPr>
            <w:tcW w:w="950" w:type="dxa"/>
            <w:tcMar>
              <w:left w:w="29" w:type="dxa"/>
              <w:right w:w="29" w:type="dxa"/>
            </w:tcMar>
          </w:tcPr>
          <w:p w14:paraId="41864E14" w14:textId="49814280" w:rsidR="00315FD1" w:rsidRPr="00325D88" w:rsidRDefault="00315FD1" w:rsidP="00315FD1">
            <w:pPr>
              <w:snapToGrid w:val="0"/>
              <w:jc w:val="center"/>
              <w:rPr>
                <w:bCs/>
                <w:sz w:val="16"/>
                <w:szCs w:val="16"/>
              </w:rPr>
            </w:pPr>
            <w:del w:id="385" w:author="Mike Banach" w:date="2023-11-20T15:43:00Z">
              <w:r w:rsidDel="00C67D2D">
                <w:rPr>
                  <w:bCs/>
                  <w:sz w:val="16"/>
                  <w:szCs w:val="16"/>
                </w:rPr>
                <w:delText>Single</w:delText>
              </w:r>
            </w:del>
            <w:ins w:id="386" w:author="Mike Banach" w:date="2023-11-20T15:43:00Z">
              <w:r w:rsidR="00C67D2D">
                <w:rPr>
                  <w:bCs/>
                  <w:sz w:val="16"/>
                  <w:szCs w:val="16"/>
                </w:rPr>
                <w:t>Real</w:t>
              </w:r>
            </w:ins>
          </w:p>
        </w:tc>
        <w:tc>
          <w:tcPr>
            <w:tcW w:w="8410" w:type="dxa"/>
            <w:gridSpan w:val="7"/>
          </w:tcPr>
          <w:p w14:paraId="586E25E3"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621C2D29" w14:textId="77777777" w:rsidTr="008808E9">
        <w:trPr>
          <w:cantSplit/>
        </w:trPr>
        <w:tc>
          <w:tcPr>
            <w:tcW w:w="1728" w:type="dxa"/>
            <w:tcMar>
              <w:left w:w="29" w:type="dxa"/>
              <w:right w:w="29" w:type="dxa"/>
            </w:tcMar>
          </w:tcPr>
          <w:p w14:paraId="4D6E9785" w14:textId="77777777" w:rsidR="00315FD1" w:rsidRPr="00E55A91" w:rsidRDefault="00315FD1" w:rsidP="00315FD1">
            <w:pPr>
              <w:snapToGrid w:val="0"/>
              <w:rPr>
                <w:bCs/>
                <w:sz w:val="16"/>
                <w:szCs w:val="16"/>
              </w:rPr>
            </w:pPr>
            <w:r w:rsidRPr="00E55A91">
              <w:rPr>
                <w:bCs/>
                <w:sz w:val="16"/>
                <w:szCs w:val="16"/>
              </w:rPr>
              <w:t>pHOSej</w:t>
            </w:r>
          </w:p>
        </w:tc>
        <w:tc>
          <w:tcPr>
            <w:tcW w:w="3600" w:type="dxa"/>
            <w:tcMar>
              <w:left w:w="29" w:type="dxa"/>
              <w:right w:w="29" w:type="dxa"/>
            </w:tcMar>
          </w:tcPr>
          <w:p w14:paraId="26B7B630" w14:textId="77777777" w:rsidR="00315FD1" w:rsidRPr="00325D88" w:rsidRDefault="00315FD1" w:rsidP="00315FD1">
            <w:pPr>
              <w:snapToGrid w:val="0"/>
              <w:rPr>
                <w:bCs/>
                <w:sz w:val="16"/>
                <w:szCs w:val="16"/>
              </w:rPr>
            </w:pPr>
            <w:r>
              <w:rPr>
                <w:bCs/>
                <w:sz w:val="16"/>
                <w:szCs w:val="16"/>
              </w:rPr>
              <w:t xml:space="preserve">Point estimate for the proportion of fish spawning naturally, excluding jacks, that are </w:t>
            </w:r>
            <w:r w:rsidRPr="00744277">
              <w:rPr>
                <w:bCs/>
                <w:sz w:val="16"/>
                <w:szCs w:val="16"/>
                <w:u w:val="single"/>
              </w:rPr>
              <w:t>hatchery origin</w:t>
            </w:r>
            <w:r>
              <w:rPr>
                <w:bCs/>
                <w:sz w:val="16"/>
                <w:szCs w:val="16"/>
              </w:rPr>
              <w:t xml:space="preserve"> fish.</w:t>
            </w:r>
          </w:p>
        </w:tc>
        <w:tc>
          <w:tcPr>
            <w:tcW w:w="950" w:type="dxa"/>
            <w:tcMar>
              <w:left w:w="29" w:type="dxa"/>
              <w:right w:w="29" w:type="dxa"/>
            </w:tcMar>
          </w:tcPr>
          <w:p w14:paraId="70D5265A" w14:textId="1BCCD6A1" w:rsidR="00315FD1" w:rsidRPr="00E55A91" w:rsidRDefault="00315FD1" w:rsidP="00315FD1">
            <w:pPr>
              <w:snapToGrid w:val="0"/>
              <w:jc w:val="center"/>
              <w:rPr>
                <w:bCs/>
                <w:sz w:val="16"/>
                <w:szCs w:val="16"/>
              </w:rPr>
            </w:pPr>
            <w:del w:id="387" w:author="Mike Banach" w:date="2023-11-20T15:43:00Z">
              <w:r w:rsidRPr="00E55A91" w:rsidDel="00C67D2D">
                <w:rPr>
                  <w:bCs/>
                  <w:sz w:val="16"/>
                  <w:szCs w:val="16"/>
                </w:rPr>
                <w:delText>Single</w:delText>
              </w:r>
            </w:del>
            <w:ins w:id="388" w:author="Mike Banach" w:date="2023-11-20T15:43:00Z">
              <w:r w:rsidR="00C67D2D">
                <w:rPr>
                  <w:bCs/>
                  <w:sz w:val="16"/>
                  <w:szCs w:val="16"/>
                </w:rPr>
                <w:t>Real</w:t>
              </w:r>
            </w:ins>
          </w:p>
        </w:tc>
        <w:tc>
          <w:tcPr>
            <w:tcW w:w="8410" w:type="dxa"/>
            <w:gridSpan w:val="7"/>
          </w:tcPr>
          <w:p w14:paraId="3C2D3F82" w14:textId="77777777" w:rsidR="00315FD1" w:rsidRDefault="00315FD1" w:rsidP="00315FD1">
            <w:pPr>
              <w:snapToGrid w:val="0"/>
              <w:rPr>
                <w:sz w:val="16"/>
                <w:szCs w:val="16"/>
              </w:rPr>
            </w:pPr>
            <w:r>
              <w:rPr>
                <w:sz w:val="16"/>
                <w:szCs w:val="16"/>
              </w:rPr>
              <w:t>Express these values as numbers from zero to one, with three digits to the right of the decimal point.</w:t>
            </w:r>
          </w:p>
          <w:p w14:paraId="2EEA3EF6" w14:textId="77777777" w:rsidR="00315FD1" w:rsidRDefault="00315FD1" w:rsidP="00315FD1">
            <w:pPr>
              <w:snapToGrid w:val="0"/>
              <w:rPr>
                <w:sz w:val="16"/>
                <w:szCs w:val="16"/>
              </w:rPr>
            </w:pPr>
          </w:p>
          <w:p w14:paraId="6B7E29F3" w14:textId="77777777" w:rsidR="00315FD1" w:rsidRPr="00325D88" w:rsidRDefault="00315FD1" w:rsidP="00315FD1">
            <w:pPr>
              <w:snapToGrid w:val="0"/>
              <w:rPr>
                <w:sz w:val="16"/>
                <w:szCs w:val="16"/>
              </w:rPr>
            </w:pPr>
            <w:r>
              <w:rPr>
                <w:sz w:val="16"/>
                <w:szCs w:val="16"/>
              </w:rPr>
              <w:t>For populations for which "jacks" are not recognized, leave this field blank.</w:t>
            </w:r>
          </w:p>
        </w:tc>
      </w:tr>
      <w:tr w:rsidR="00315FD1" w:rsidRPr="00B51678" w14:paraId="3C370218" w14:textId="77777777" w:rsidTr="008808E9">
        <w:trPr>
          <w:cantSplit/>
        </w:trPr>
        <w:tc>
          <w:tcPr>
            <w:tcW w:w="1728" w:type="dxa"/>
            <w:tcMar>
              <w:left w:w="29" w:type="dxa"/>
              <w:right w:w="29" w:type="dxa"/>
            </w:tcMar>
          </w:tcPr>
          <w:p w14:paraId="6DFD6EA9" w14:textId="77777777" w:rsidR="00315FD1" w:rsidRPr="00DD4D1E" w:rsidRDefault="00315FD1" w:rsidP="00315FD1">
            <w:pPr>
              <w:snapToGrid w:val="0"/>
              <w:rPr>
                <w:bCs/>
                <w:sz w:val="16"/>
                <w:szCs w:val="16"/>
              </w:rPr>
            </w:pPr>
            <w:r>
              <w:rPr>
                <w:bCs/>
                <w:sz w:val="16"/>
                <w:szCs w:val="16"/>
              </w:rPr>
              <w:t>pHOSejLowerLimit</w:t>
            </w:r>
          </w:p>
        </w:tc>
        <w:tc>
          <w:tcPr>
            <w:tcW w:w="3600" w:type="dxa"/>
            <w:tcMar>
              <w:left w:w="29" w:type="dxa"/>
              <w:right w:w="29" w:type="dxa"/>
            </w:tcMar>
          </w:tcPr>
          <w:p w14:paraId="2E8B3165" w14:textId="77777777" w:rsidR="00315FD1" w:rsidRPr="00325D88" w:rsidRDefault="00315FD1" w:rsidP="00315FD1">
            <w:pPr>
              <w:snapToGrid w:val="0"/>
              <w:rPr>
                <w:bCs/>
                <w:sz w:val="16"/>
                <w:szCs w:val="16"/>
              </w:rPr>
            </w:pPr>
            <w:r>
              <w:rPr>
                <w:bCs/>
                <w:sz w:val="16"/>
                <w:szCs w:val="16"/>
              </w:rPr>
              <w:t>The lower limit of the confidence interval for the pHOSej field.</w:t>
            </w:r>
          </w:p>
        </w:tc>
        <w:tc>
          <w:tcPr>
            <w:tcW w:w="950" w:type="dxa"/>
            <w:tcMar>
              <w:left w:w="29" w:type="dxa"/>
              <w:right w:w="29" w:type="dxa"/>
            </w:tcMar>
          </w:tcPr>
          <w:p w14:paraId="2CF2CE07" w14:textId="29C45F3A" w:rsidR="00315FD1" w:rsidRPr="00325D88" w:rsidRDefault="00315FD1" w:rsidP="00315FD1">
            <w:pPr>
              <w:snapToGrid w:val="0"/>
              <w:jc w:val="center"/>
              <w:rPr>
                <w:bCs/>
                <w:sz w:val="16"/>
                <w:szCs w:val="16"/>
              </w:rPr>
            </w:pPr>
            <w:del w:id="389" w:author="Mike Banach" w:date="2023-11-20T15:43:00Z">
              <w:r w:rsidDel="00C67D2D">
                <w:rPr>
                  <w:bCs/>
                  <w:sz w:val="16"/>
                  <w:szCs w:val="16"/>
                </w:rPr>
                <w:delText>Single</w:delText>
              </w:r>
            </w:del>
            <w:ins w:id="390" w:author="Mike Banach" w:date="2023-11-20T15:43:00Z">
              <w:r w:rsidR="00C67D2D">
                <w:rPr>
                  <w:bCs/>
                  <w:sz w:val="16"/>
                  <w:szCs w:val="16"/>
                </w:rPr>
                <w:t>Real</w:t>
              </w:r>
            </w:ins>
          </w:p>
        </w:tc>
        <w:tc>
          <w:tcPr>
            <w:tcW w:w="8410" w:type="dxa"/>
            <w:gridSpan w:val="7"/>
          </w:tcPr>
          <w:p w14:paraId="79D6B051" w14:textId="77777777" w:rsidR="00315FD1" w:rsidRPr="00325D88"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0590C52" w14:textId="77777777" w:rsidTr="008808E9">
        <w:trPr>
          <w:cantSplit/>
        </w:trPr>
        <w:tc>
          <w:tcPr>
            <w:tcW w:w="1728" w:type="dxa"/>
            <w:tcMar>
              <w:left w:w="29" w:type="dxa"/>
              <w:right w:w="29" w:type="dxa"/>
            </w:tcMar>
          </w:tcPr>
          <w:p w14:paraId="25583780" w14:textId="77777777" w:rsidR="00315FD1" w:rsidRPr="00DD4D1E" w:rsidRDefault="00315FD1" w:rsidP="00315FD1">
            <w:pPr>
              <w:snapToGrid w:val="0"/>
              <w:rPr>
                <w:bCs/>
                <w:sz w:val="16"/>
                <w:szCs w:val="16"/>
              </w:rPr>
            </w:pPr>
            <w:r>
              <w:rPr>
                <w:bCs/>
                <w:sz w:val="16"/>
                <w:szCs w:val="16"/>
              </w:rPr>
              <w:t>pHOSejUpperLimit</w:t>
            </w:r>
          </w:p>
        </w:tc>
        <w:tc>
          <w:tcPr>
            <w:tcW w:w="3600" w:type="dxa"/>
            <w:tcMar>
              <w:left w:w="29" w:type="dxa"/>
              <w:right w:w="29" w:type="dxa"/>
            </w:tcMar>
          </w:tcPr>
          <w:p w14:paraId="4455E8BD" w14:textId="77777777" w:rsidR="00315FD1" w:rsidRPr="00325D88" w:rsidRDefault="00315FD1" w:rsidP="00315FD1">
            <w:pPr>
              <w:snapToGrid w:val="0"/>
              <w:rPr>
                <w:bCs/>
                <w:sz w:val="16"/>
                <w:szCs w:val="16"/>
              </w:rPr>
            </w:pPr>
            <w:r>
              <w:rPr>
                <w:bCs/>
                <w:sz w:val="16"/>
                <w:szCs w:val="16"/>
              </w:rPr>
              <w:t>The upper limit of the confidence interval for the pHOSej field.</w:t>
            </w:r>
          </w:p>
        </w:tc>
        <w:tc>
          <w:tcPr>
            <w:tcW w:w="950" w:type="dxa"/>
            <w:tcMar>
              <w:left w:w="29" w:type="dxa"/>
              <w:right w:w="29" w:type="dxa"/>
            </w:tcMar>
          </w:tcPr>
          <w:p w14:paraId="2ECE8030" w14:textId="497D4494" w:rsidR="00315FD1" w:rsidRPr="00325D88" w:rsidRDefault="00315FD1" w:rsidP="00315FD1">
            <w:pPr>
              <w:snapToGrid w:val="0"/>
              <w:jc w:val="center"/>
              <w:rPr>
                <w:bCs/>
                <w:sz w:val="16"/>
                <w:szCs w:val="16"/>
              </w:rPr>
            </w:pPr>
            <w:del w:id="391" w:author="Mike Banach" w:date="2023-11-20T15:43:00Z">
              <w:r w:rsidDel="00C67D2D">
                <w:rPr>
                  <w:bCs/>
                  <w:sz w:val="16"/>
                  <w:szCs w:val="16"/>
                </w:rPr>
                <w:delText>Single</w:delText>
              </w:r>
            </w:del>
            <w:ins w:id="392" w:author="Mike Banach" w:date="2023-11-20T15:43:00Z">
              <w:r w:rsidR="00C67D2D">
                <w:rPr>
                  <w:bCs/>
                  <w:sz w:val="16"/>
                  <w:szCs w:val="16"/>
                </w:rPr>
                <w:t>Real</w:t>
              </w:r>
            </w:ins>
          </w:p>
        </w:tc>
        <w:tc>
          <w:tcPr>
            <w:tcW w:w="8410" w:type="dxa"/>
            <w:gridSpan w:val="7"/>
          </w:tcPr>
          <w:p w14:paraId="43188FFF" w14:textId="77777777" w:rsidR="00315FD1" w:rsidRPr="00325D88"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64609BE8" w14:textId="77777777" w:rsidTr="008808E9">
        <w:trPr>
          <w:cantSplit/>
        </w:trPr>
        <w:tc>
          <w:tcPr>
            <w:tcW w:w="1728" w:type="dxa"/>
            <w:tcMar>
              <w:left w:w="29" w:type="dxa"/>
              <w:right w:w="29" w:type="dxa"/>
            </w:tcMar>
          </w:tcPr>
          <w:p w14:paraId="133A61BC" w14:textId="77777777" w:rsidR="00315FD1" w:rsidRPr="00DD4D1E" w:rsidRDefault="00315FD1" w:rsidP="00315FD1">
            <w:pPr>
              <w:snapToGrid w:val="0"/>
              <w:rPr>
                <w:bCs/>
                <w:sz w:val="16"/>
                <w:szCs w:val="16"/>
              </w:rPr>
            </w:pPr>
            <w:r>
              <w:rPr>
                <w:bCs/>
                <w:sz w:val="16"/>
                <w:szCs w:val="16"/>
              </w:rPr>
              <w:t>pHOSejAlpha</w:t>
            </w:r>
          </w:p>
        </w:tc>
        <w:tc>
          <w:tcPr>
            <w:tcW w:w="3600" w:type="dxa"/>
            <w:tcMar>
              <w:left w:w="29" w:type="dxa"/>
              <w:right w:w="29" w:type="dxa"/>
            </w:tcMar>
          </w:tcPr>
          <w:p w14:paraId="41C428C3" w14:textId="77777777" w:rsidR="00315FD1" w:rsidRPr="00325D88" w:rsidRDefault="00315FD1" w:rsidP="00315FD1">
            <w:pPr>
              <w:snapToGrid w:val="0"/>
              <w:rPr>
                <w:bCs/>
                <w:sz w:val="16"/>
                <w:szCs w:val="16"/>
              </w:rPr>
            </w:pPr>
            <w:r>
              <w:rPr>
                <w:bCs/>
                <w:sz w:val="16"/>
                <w:szCs w:val="16"/>
              </w:rPr>
              <w:t>The significance level for the pHOSej confidence interval, expressed as alpha.</w:t>
            </w:r>
          </w:p>
        </w:tc>
        <w:tc>
          <w:tcPr>
            <w:tcW w:w="950" w:type="dxa"/>
            <w:tcMar>
              <w:left w:w="29" w:type="dxa"/>
              <w:right w:w="29" w:type="dxa"/>
            </w:tcMar>
          </w:tcPr>
          <w:p w14:paraId="1D5C94E9" w14:textId="1287913A" w:rsidR="00315FD1" w:rsidRPr="00325D88" w:rsidRDefault="00315FD1" w:rsidP="00315FD1">
            <w:pPr>
              <w:snapToGrid w:val="0"/>
              <w:jc w:val="center"/>
              <w:rPr>
                <w:bCs/>
                <w:sz w:val="16"/>
                <w:szCs w:val="16"/>
              </w:rPr>
            </w:pPr>
            <w:del w:id="393" w:author="Mike Banach" w:date="2023-11-20T15:43:00Z">
              <w:r w:rsidDel="00C67D2D">
                <w:rPr>
                  <w:bCs/>
                  <w:sz w:val="16"/>
                  <w:szCs w:val="16"/>
                </w:rPr>
                <w:delText>Single</w:delText>
              </w:r>
            </w:del>
            <w:ins w:id="394" w:author="Mike Banach" w:date="2023-11-20T15:43:00Z">
              <w:r w:rsidR="00C67D2D">
                <w:rPr>
                  <w:bCs/>
                  <w:sz w:val="16"/>
                  <w:szCs w:val="16"/>
                </w:rPr>
                <w:t>Real</w:t>
              </w:r>
            </w:ins>
          </w:p>
        </w:tc>
        <w:tc>
          <w:tcPr>
            <w:tcW w:w="8410" w:type="dxa"/>
            <w:gridSpan w:val="7"/>
          </w:tcPr>
          <w:p w14:paraId="03C980D8"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778D8C99" w14:textId="77777777" w:rsidTr="008808E9">
        <w:trPr>
          <w:cantSplit/>
        </w:trPr>
        <w:tc>
          <w:tcPr>
            <w:tcW w:w="1728" w:type="dxa"/>
            <w:tcMar>
              <w:left w:w="29" w:type="dxa"/>
              <w:right w:w="29" w:type="dxa"/>
            </w:tcMar>
          </w:tcPr>
          <w:p w14:paraId="694A1162" w14:textId="77777777" w:rsidR="00315FD1" w:rsidRPr="00E55A91" w:rsidRDefault="00315FD1" w:rsidP="00315FD1">
            <w:pPr>
              <w:snapToGrid w:val="0"/>
              <w:rPr>
                <w:bCs/>
                <w:sz w:val="16"/>
                <w:szCs w:val="16"/>
              </w:rPr>
            </w:pPr>
            <w:r w:rsidRPr="00E55A91">
              <w:rPr>
                <w:bCs/>
                <w:sz w:val="16"/>
                <w:szCs w:val="16"/>
              </w:rPr>
              <w:t>NOSJF</w:t>
            </w:r>
          </w:p>
        </w:tc>
        <w:tc>
          <w:tcPr>
            <w:tcW w:w="3600" w:type="dxa"/>
            <w:tcMar>
              <w:left w:w="29" w:type="dxa"/>
              <w:right w:w="29" w:type="dxa"/>
            </w:tcMar>
          </w:tcPr>
          <w:p w14:paraId="5989D157" w14:textId="77777777" w:rsidR="00315FD1" w:rsidRPr="00325D88" w:rsidRDefault="00315FD1" w:rsidP="00315FD1">
            <w:pPr>
              <w:snapToGrid w:val="0"/>
              <w:rPr>
                <w:bCs/>
                <w:sz w:val="16"/>
                <w:szCs w:val="16"/>
              </w:rPr>
            </w:pPr>
            <w:r>
              <w:rPr>
                <w:bCs/>
                <w:sz w:val="16"/>
                <w:szCs w:val="16"/>
              </w:rPr>
              <w:t xml:space="preserve">The point estimate for the </w:t>
            </w:r>
            <w:r w:rsidRPr="00744277">
              <w:rPr>
                <w:bCs/>
                <w:sz w:val="16"/>
                <w:szCs w:val="16"/>
                <w:u w:val="single"/>
              </w:rPr>
              <w:t>natural origin</w:t>
            </w:r>
            <w:r>
              <w:rPr>
                <w:bCs/>
                <w:sz w:val="16"/>
                <w:szCs w:val="16"/>
              </w:rPr>
              <w:t xml:space="preserve"> spawners jack fraction.</w:t>
            </w:r>
          </w:p>
        </w:tc>
        <w:tc>
          <w:tcPr>
            <w:tcW w:w="950" w:type="dxa"/>
            <w:tcMar>
              <w:left w:w="29" w:type="dxa"/>
              <w:right w:w="29" w:type="dxa"/>
            </w:tcMar>
          </w:tcPr>
          <w:p w14:paraId="1730D04C" w14:textId="72E91AC0" w:rsidR="00315FD1" w:rsidRPr="00E55A91" w:rsidRDefault="00315FD1" w:rsidP="00315FD1">
            <w:pPr>
              <w:snapToGrid w:val="0"/>
              <w:jc w:val="center"/>
              <w:rPr>
                <w:bCs/>
                <w:sz w:val="16"/>
                <w:szCs w:val="16"/>
              </w:rPr>
            </w:pPr>
            <w:del w:id="395" w:author="Mike Banach" w:date="2023-11-20T15:43:00Z">
              <w:r w:rsidRPr="00E55A91" w:rsidDel="00C67D2D">
                <w:rPr>
                  <w:bCs/>
                  <w:sz w:val="16"/>
                  <w:szCs w:val="16"/>
                </w:rPr>
                <w:delText>Single</w:delText>
              </w:r>
            </w:del>
            <w:ins w:id="396" w:author="Mike Banach" w:date="2023-11-20T15:43:00Z">
              <w:r w:rsidR="00C67D2D">
                <w:rPr>
                  <w:bCs/>
                  <w:sz w:val="16"/>
                  <w:szCs w:val="16"/>
                </w:rPr>
                <w:t>Real</w:t>
              </w:r>
            </w:ins>
          </w:p>
        </w:tc>
        <w:tc>
          <w:tcPr>
            <w:tcW w:w="8410" w:type="dxa"/>
            <w:gridSpan w:val="7"/>
          </w:tcPr>
          <w:p w14:paraId="46B3B758" w14:textId="77777777" w:rsidR="00315FD1" w:rsidRPr="00C7304F" w:rsidRDefault="00315FD1" w:rsidP="00315FD1">
            <w:pPr>
              <w:snapToGrid w:val="0"/>
              <w:rPr>
                <w:sz w:val="16"/>
                <w:szCs w:val="16"/>
              </w:rPr>
            </w:pPr>
            <w:r>
              <w:rPr>
                <w:sz w:val="16"/>
                <w:szCs w:val="16"/>
              </w:rPr>
              <w:t>Proportion of natural origin spawners that are jacks.  Express these values as numbers from zero to one, with three digits to the right of the decimal point.</w:t>
            </w:r>
          </w:p>
        </w:tc>
      </w:tr>
      <w:tr w:rsidR="00315FD1" w:rsidRPr="00B51678" w14:paraId="3CBDBB51" w14:textId="77777777" w:rsidTr="008808E9">
        <w:trPr>
          <w:cantSplit/>
        </w:trPr>
        <w:tc>
          <w:tcPr>
            <w:tcW w:w="1728" w:type="dxa"/>
            <w:tcMar>
              <w:left w:w="29" w:type="dxa"/>
              <w:right w:w="29" w:type="dxa"/>
            </w:tcMar>
          </w:tcPr>
          <w:p w14:paraId="0C57BD6D" w14:textId="77777777" w:rsidR="00315FD1" w:rsidRPr="00DD4D1E" w:rsidRDefault="00315FD1" w:rsidP="00315FD1">
            <w:pPr>
              <w:snapToGrid w:val="0"/>
              <w:rPr>
                <w:bCs/>
                <w:sz w:val="16"/>
                <w:szCs w:val="16"/>
              </w:rPr>
            </w:pPr>
            <w:r>
              <w:rPr>
                <w:bCs/>
                <w:sz w:val="16"/>
                <w:szCs w:val="16"/>
              </w:rPr>
              <w:t>NOSJFLowerLimit</w:t>
            </w:r>
          </w:p>
        </w:tc>
        <w:tc>
          <w:tcPr>
            <w:tcW w:w="3600" w:type="dxa"/>
            <w:tcMar>
              <w:left w:w="29" w:type="dxa"/>
              <w:right w:w="29" w:type="dxa"/>
            </w:tcMar>
          </w:tcPr>
          <w:p w14:paraId="1D0AAB2F" w14:textId="77777777" w:rsidR="00315FD1" w:rsidRPr="00325D88" w:rsidRDefault="00315FD1" w:rsidP="00315FD1">
            <w:pPr>
              <w:snapToGrid w:val="0"/>
              <w:rPr>
                <w:bCs/>
                <w:sz w:val="16"/>
                <w:szCs w:val="16"/>
              </w:rPr>
            </w:pPr>
            <w:r>
              <w:rPr>
                <w:bCs/>
                <w:sz w:val="16"/>
                <w:szCs w:val="16"/>
              </w:rPr>
              <w:t>The lower limit of the confidence interval for the NOSJF field.</w:t>
            </w:r>
          </w:p>
        </w:tc>
        <w:tc>
          <w:tcPr>
            <w:tcW w:w="950" w:type="dxa"/>
            <w:tcMar>
              <w:left w:w="29" w:type="dxa"/>
              <w:right w:w="29" w:type="dxa"/>
            </w:tcMar>
          </w:tcPr>
          <w:p w14:paraId="3D55E079" w14:textId="608083AB" w:rsidR="00315FD1" w:rsidRPr="00325D88" w:rsidRDefault="00315FD1" w:rsidP="00315FD1">
            <w:pPr>
              <w:snapToGrid w:val="0"/>
              <w:jc w:val="center"/>
              <w:rPr>
                <w:bCs/>
                <w:sz w:val="16"/>
                <w:szCs w:val="16"/>
              </w:rPr>
            </w:pPr>
            <w:del w:id="397" w:author="Mike Banach" w:date="2023-11-20T15:43:00Z">
              <w:r w:rsidDel="00C67D2D">
                <w:rPr>
                  <w:bCs/>
                  <w:sz w:val="16"/>
                  <w:szCs w:val="16"/>
                </w:rPr>
                <w:delText>Single</w:delText>
              </w:r>
            </w:del>
            <w:ins w:id="398" w:author="Mike Banach" w:date="2023-11-20T15:43:00Z">
              <w:r w:rsidR="00C67D2D">
                <w:rPr>
                  <w:bCs/>
                  <w:sz w:val="16"/>
                  <w:szCs w:val="16"/>
                </w:rPr>
                <w:t>Real</w:t>
              </w:r>
            </w:ins>
          </w:p>
        </w:tc>
        <w:tc>
          <w:tcPr>
            <w:tcW w:w="8410" w:type="dxa"/>
            <w:gridSpan w:val="7"/>
          </w:tcPr>
          <w:p w14:paraId="229156DA" w14:textId="77777777" w:rsidR="00315FD1" w:rsidRPr="00325D88"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C4014D8" w14:textId="77777777" w:rsidTr="008808E9">
        <w:trPr>
          <w:cantSplit/>
        </w:trPr>
        <w:tc>
          <w:tcPr>
            <w:tcW w:w="1728" w:type="dxa"/>
            <w:tcMar>
              <w:left w:w="29" w:type="dxa"/>
              <w:right w:w="29" w:type="dxa"/>
            </w:tcMar>
          </w:tcPr>
          <w:p w14:paraId="55C7EF43" w14:textId="77777777" w:rsidR="00315FD1" w:rsidRPr="00DD4D1E" w:rsidRDefault="00315FD1" w:rsidP="00315FD1">
            <w:pPr>
              <w:snapToGrid w:val="0"/>
              <w:rPr>
                <w:bCs/>
                <w:sz w:val="16"/>
                <w:szCs w:val="16"/>
              </w:rPr>
            </w:pPr>
            <w:r>
              <w:rPr>
                <w:bCs/>
                <w:sz w:val="16"/>
                <w:szCs w:val="16"/>
              </w:rPr>
              <w:t>NOSJFUpperLimit</w:t>
            </w:r>
          </w:p>
        </w:tc>
        <w:tc>
          <w:tcPr>
            <w:tcW w:w="3600" w:type="dxa"/>
            <w:tcMar>
              <w:left w:w="29" w:type="dxa"/>
              <w:right w:w="29" w:type="dxa"/>
            </w:tcMar>
          </w:tcPr>
          <w:p w14:paraId="7232B933" w14:textId="77777777" w:rsidR="00315FD1" w:rsidRPr="00325D88" w:rsidRDefault="00315FD1" w:rsidP="00315FD1">
            <w:pPr>
              <w:snapToGrid w:val="0"/>
              <w:rPr>
                <w:bCs/>
                <w:sz w:val="16"/>
                <w:szCs w:val="16"/>
              </w:rPr>
            </w:pPr>
            <w:r>
              <w:rPr>
                <w:bCs/>
                <w:sz w:val="16"/>
                <w:szCs w:val="16"/>
              </w:rPr>
              <w:t>The upper limit of the confidence interval for the NOSJF field.</w:t>
            </w:r>
          </w:p>
        </w:tc>
        <w:tc>
          <w:tcPr>
            <w:tcW w:w="950" w:type="dxa"/>
            <w:tcMar>
              <w:left w:w="29" w:type="dxa"/>
              <w:right w:w="29" w:type="dxa"/>
            </w:tcMar>
          </w:tcPr>
          <w:p w14:paraId="1EF7CDE5" w14:textId="1091811D" w:rsidR="00315FD1" w:rsidRPr="00325D88" w:rsidRDefault="00315FD1" w:rsidP="00315FD1">
            <w:pPr>
              <w:snapToGrid w:val="0"/>
              <w:jc w:val="center"/>
              <w:rPr>
                <w:bCs/>
                <w:sz w:val="16"/>
                <w:szCs w:val="16"/>
              </w:rPr>
            </w:pPr>
            <w:del w:id="399" w:author="Mike Banach" w:date="2023-11-20T15:43:00Z">
              <w:r w:rsidDel="00C67D2D">
                <w:rPr>
                  <w:bCs/>
                  <w:sz w:val="16"/>
                  <w:szCs w:val="16"/>
                </w:rPr>
                <w:delText>Single</w:delText>
              </w:r>
            </w:del>
            <w:ins w:id="400" w:author="Mike Banach" w:date="2023-11-20T15:43:00Z">
              <w:r w:rsidR="00C67D2D">
                <w:rPr>
                  <w:bCs/>
                  <w:sz w:val="16"/>
                  <w:szCs w:val="16"/>
                </w:rPr>
                <w:t>Real</w:t>
              </w:r>
            </w:ins>
          </w:p>
        </w:tc>
        <w:tc>
          <w:tcPr>
            <w:tcW w:w="8410" w:type="dxa"/>
            <w:gridSpan w:val="7"/>
          </w:tcPr>
          <w:p w14:paraId="23A2811E" w14:textId="77777777" w:rsidR="00315FD1" w:rsidRPr="00325D88"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585DC50C" w14:textId="77777777" w:rsidTr="008808E9">
        <w:trPr>
          <w:cantSplit/>
        </w:trPr>
        <w:tc>
          <w:tcPr>
            <w:tcW w:w="1728" w:type="dxa"/>
            <w:tcMar>
              <w:left w:w="29" w:type="dxa"/>
              <w:right w:w="29" w:type="dxa"/>
            </w:tcMar>
          </w:tcPr>
          <w:p w14:paraId="316C7E1B" w14:textId="77777777" w:rsidR="00315FD1" w:rsidRPr="00DD4D1E" w:rsidRDefault="00315FD1" w:rsidP="00315FD1">
            <w:pPr>
              <w:snapToGrid w:val="0"/>
              <w:rPr>
                <w:bCs/>
                <w:sz w:val="16"/>
                <w:szCs w:val="16"/>
              </w:rPr>
            </w:pPr>
            <w:r>
              <w:rPr>
                <w:bCs/>
                <w:sz w:val="16"/>
                <w:szCs w:val="16"/>
              </w:rPr>
              <w:t>NOSJFAlpha</w:t>
            </w:r>
          </w:p>
        </w:tc>
        <w:tc>
          <w:tcPr>
            <w:tcW w:w="3600" w:type="dxa"/>
            <w:tcMar>
              <w:left w:w="29" w:type="dxa"/>
              <w:right w:w="29" w:type="dxa"/>
            </w:tcMar>
          </w:tcPr>
          <w:p w14:paraId="2A2EB145" w14:textId="77777777" w:rsidR="00315FD1" w:rsidRPr="00325D88" w:rsidRDefault="00315FD1" w:rsidP="00315FD1">
            <w:pPr>
              <w:snapToGrid w:val="0"/>
              <w:rPr>
                <w:bCs/>
                <w:sz w:val="16"/>
                <w:szCs w:val="16"/>
              </w:rPr>
            </w:pPr>
            <w:r>
              <w:rPr>
                <w:bCs/>
                <w:sz w:val="16"/>
                <w:szCs w:val="16"/>
              </w:rPr>
              <w:t>The significance level for the NOSJF confidence interval, expressed as alpha.</w:t>
            </w:r>
          </w:p>
        </w:tc>
        <w:tc>
          <w:tcPr>
            <w:tcW w:w="950" w:type="dxa"/>
            <w:tcMar>
              <w:left w:w="29" w:type="dxa"/>
              <w:right w:w="29" w:type="dxa"/>
            </w:tcMar>
          </w:tcPr>
          <w:p w14:paraId="5C536747" w14:textId="23D2BD2A" w:rsidR="00315FD1" w:rsidRPr="00325D88" w:rsidRDefault="00315FD1" w:rsidP="00315FD1">
            <w:pPr>
              <w:snapToGrid w:val="0"/>
              <w:jc w:val="center"/>
              <w:rPr>
                <w:bCs/>
                <w:sz w:val="16"/>
                <w:szCs w:val="16"/>
              </w:rPr>
            </w:pPr>
            <w:del w:id="401" w:author="Mike Banach" w:date="2023-11-20T15:43:00Z">
              <w:r w:rsidDel="00C67D2D">
                <w:rPr>
                  <w:bCs/>
                  <w:sz w:val="16"/>
                  <w:szCs w:val="16"/>
                </w:rPr>
                <w:delText>Single</w:delText>
              </w:r>
            </w:del>
            <w:ins w:id="402" w:author="Mike Banach" w:date="2023-11-20T15:43:00Z">
              <w:r w:rsidR="00C67D2D">
                <w:rPr>
                  <w:bCs/>
                  <w:sz w:val="16"/>
                  <w:szCs w:val="16"/>
                </w:rPr>
                <w:t>Real</w:t>
              </w:r>
            </w:ins>
          </w:p>
        </w:tc>
        <w:tc>
          <w:tcPr>
            <w:tcW w:w="8410" w:type="dxa"/>
            <w:gridSpan w:val="7"/>
          </w:tcPr>
          <w:p w14:paraId="06ADE603"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40261AA9" w14:textId="77777777" w:rsidTr="008808E9">
        <w:trPr>
          <w:cantSplit/>
        </w:trPr>
        <w:tc>
          <w:tcPr>
            <w:tcW w:w="1728" w:type="dxa"/>
            <w:tcMar>
              <w:left w:w="29" w:type="dxa"/>
              <w:right w:w="29" w:type="dxa"/>
            </w:tcMar>
          </w:tcPr>
          <w:p w14:paraId="205D53E6" w14:textId="77777777" w:rsidR="00315FD1" w:rsidRPr="00E55A91" w:rsidRDefault="00315FD1" w:rsidP="00315FD1">
            <w:pPr>
              <w:snapToGrid w:val="0"/>
              <w:rPr>
                <w:bCs/>
                <w:sz w:val="16"/>
                <w:szCs w:val="16"/>
              </w:rPr>
            </w:pPr>
            <w:r w:rsidRPr="00E55A91">
              <w:rPr>
                <w:bCs/>
                <w:sz w:val="16"/>
                <w:szCs w:val="16"/>
              </w:rPr>
              <w:t>HOSJF</w:t>
            </w:r>
          </w:p>
        </w:tc>
        <w:tc>
          <w:tcPr>
            <w:tcW w:w="3600" w:type="dxa"/>
            <w:tcMar>
              <w:left w:w="29" w:type="dxa"/>
              <w:right w:w="29" w:type="dxa"/>
            </w:tcMar>
          </w:tcPr>
          <w:p w14:paraId="37685FAB" w14:textId="77777777" w:rsidR="00315FD1" w:rsidRDefault="00315FD1" w:rsidP="00315FD1">
            <w:pPr>
              <w:snapToGrid w:val="0"/>
              <w:rPr>
                <w:bCs/>
                <w:sz w:val="16"/>
                <w:szCs w:val="16"/>
              </w:rPr>
            </w:pPr>
            <w:r>
              <w:rPr>
                <w:bCs/>
                <w:sz w:val="16"/>
                <w:szCs w:val="16"/>
              </w:rPr>
              <w:t xml:space="preserve">The point estimate for the </w:t>
            </w:r>
            <w:r w:rsidRPr="00744277">
              <w:rPr>
                <w:bCs/>
                <w:sz w:val="16"/>
                <w:szCs w:val="16"/>
                <w:u w:val="single"/>
              </w:rPr>
              <w:t>hatchery origin</w:t>
            </w:r>
            <w:r>
              <w:rPr>
                <w:bCs/>
                <w:sz w:val="16"/>
                <w:szCs w:val="16"/>
              </w:rPr>
              <w:t xml:space="preserve"> spawners jack fraction.</w:t>
            </w:r>
          </w:p>
        </w:tc>
        <w:tc>
          <w:tcPr>
            <w:tcW w:w="950" w:type="dxa"/>
            <w:tcMar>
              <w:left w:w="29" w:type="dxa"/>
              <w:right w:w="29" w:type="dxa"/>
            </w:tcMar>
          </w:tcPr>
          <w:p w14:paraId="3A2AF70B" w14:textId="7C58223E" w:rsidR="00315FD1" w:rsidRPr="00E55A91" w:rsidRDefault="00315FD1" w:rsidP="00315FD1">
            <w:pPr>
              <w:snapToGrid w:val="0"/>
              <w:jc w:val="center"/>
              <w:rPr>
                <w:bCs/>
                <w:sz w:val="16"/>
                <w:szCs w:val="16"/>
              </w:rPr>
            </w:pPr>
            <w:del w:id="403" w:author="Mike Banach" w:date="2023-11-20T15:43:00Z">
              <w:r w:rsidRPr="00E55A91" w:rsidDel="00C67D2D">
                <w:rPr>
                  <w:bCs/>
                  <w:sz w:val="16"/>
                  <w:szCs w:val="16"/>
                </w:rPr>
                <w:delText>Single</w:delText>
              </w:r>
            </w:del>
            <w:ins w:id="404" w:author="Mike Banach" w:date="2023-11-20T15:43:00Z">
              <w:r w:rsidR="00C67D2D">
                <w:rPr>
                  <w:bCs/>
                  <w:sz w:val="16"/>
                  <w:szCs w:val="16"/>
                </w:rPr>
                <w:t>Real</w:t>
              </w:r>
            </w:ins>
          </w:p>
        </w:tc>
        <w:tc>
          <w:tcPr>
            <w:tcW w:w="8410" w:type="dxa"/>
            <w:gridSpan w:val="7"/>
          </w:tcPr>
          <w:p w14:paraId="1D542542" w14:textId="77777777" w:rsidR="00315FD1" w:rsidRPr="00912178" w:rsidRDefault="00315FD1" w:rsidP="00315FD1">
            <w:pPr>
              <w:snapToGrid w:val="0"/>
              <w:rPr>
                <w:bCs/>
                <w:sz w:val="16"/>
                <w:szCs w:val="16"/>
              </w:rPr>
            </w:pPr>
            <w:r>
              <w:rPr>
                <w:sz w:val="16"/>
                <w:szCs w:val="16"/>
              </w:rPr>
              <w:t>Proportion of hatchery origin spawners that are jacks.  Express these values as numbers from zero to one, with three digits to the right of the decimal point.</w:t>
            </w:r>
          </w:p>
        </w:tc>
      </w:tr>
      <w:tr w:rsidR="00315FD1" w:rsidRPr="00B51678" w14:paraId="678BCF3C" w14:textId="77777777" w:rsidTr="008808E9">
        <w:trPr>
          <w:cantSplit/>
        </w:trPr>
        <w:tc>
          <w:tcPr>
            <w:tcW w:w="1728" w:type="dxa"/>
            <w:tcMar>
              <w:left w:w="29" w:type="dxa"/>
              <w:right w:w="29" w:type="dxa"/>
            </w:tcMar>
          </w:tcPr>
          <w:p w14:paraId="10D99C64" w14:textId="77777777" w:rsidR="00315FD1" w:rsidRPr="00E55A91" w:rsidRDefault="00315FD1" w:rsidP="00315FD1">
            <w:pPr>
              <w:snapToGrid w:val="0"/>
              <w:rPr>
                <w:bCs/>
                <w:sz w:val="16"/>
                <w:szCs w:val="16"/>
              </w:rPr>
            </w:pPr>
            <w:r w:rsidRPr="00E55A91">
              <w:rPr>
                <w:bCs/>
                <w:sz w:val="16"/>
                <w:szCs w:val="16"/>
              </w:rPr>
              <w:t>TSAIJ</w:t>
            </w:r>
          </w:p>
        </w:tc>
        <w:tc>
          <w:tcPr>
            <w:tcW w:w="3600" w:type="dxa"/>
            <w:tcMar>
              <w:left w:w="29" w:type="dxa"/>
              <w:right w:w="29" w:type="dxa"/>
            </w:tcMar>
          </w:tcPr>
          <w:p w14:paraId="07515763" w14:textId="77777777" w:rsidR="00315FD1" w:rsidRPr="00325D88" w:rsidRDefault="00315FD1" w:rsidP="00315FD1">
            <w:pPr>
              <w:snapToGrid w:val="0"/>
              <w:rPr>
                <w:bCs/>
                <w:sz w:val="16"/>
                <w:szCs w:val="16"/>
              </w:rPr>
            </w:pPr>
            <w:r>
              <w:rPr>
                <w:bCs/>
                <w:sz w:val="16"/>
                <w:szCs w:val="16"/>
              </w:rPr>
              <w:t>The point estimate for total spawner abundance, including jacks.</w:t>
            </w:r>
          </w:p>
        </w:tc>
        <w:tc>
          <w:tcPr>
            <w:tcW w:w="950" w:type="dxa"/>
            <w:tcMar>
              <w:left w:w="29" w:type="dxa"/>
              <w:right w:w="29" w:type="dxa"/>
            </w:tcMar>
          </w:tcPr>
          <w:p w14:paraId="56922723" w14:textId="4295748D" w:rsidR="00315FD1" w:rsidRPr="00E55A91" w:rsidRDefault="00315FD1" w:rsidP="00315FD1">
            <w:pPr>
              <w:snapToGrid w:val="0"/>
              <w:jc w:val="center"/>
              <w:rPr>
                <w:bCs/>
                <w:sz w:val="16"/>
                <w:szCs w:val="16"/>
              </w:rPr>
            </w:pPr>
            <w:del w:id="405" w:author="Mike Banach" w:date="2023-11-20T15:43:00Z">
              <w:r w:rsidRPr="00E55A91" w:rsidDel="00C67D2D">
                <w:rPr>
                  <w:bCs/>
                  <w:sz w:val="16"/>
                  <w:szCs w:val="16"/>
                </w:rPr>
                <w:delText>Single</w:delText>
              </w:r>
            </w:del>
            <w:ins w:id="406" w:author="Mike Banach" w:date="2023-11-20T15:43:00Z">
              <w:r w:rsidR="00C67D2D">
                <w:rPr>
                  <w:bCs/>
                  <w:sz w:val="16"/>
                  <w:szCs w:val="16"/>
                </w:rPr>
                <w:t>Integer</w:t>
              </w:r>
            </w:ins>
          </w:p>
        </w:tc>
        <w:tc>
          <w:tcPr>
            <w:tcW w:w="8410" w:type="dxa"/>
            <w:gridSpan w:val="7"/>
          </w:tcPr>
          <w:p w14:paraId="3FF45011" w14:textId="77777777" w:rsidR="00315FD1" w:rsidRDefault="00315FD1" w:rsidP="00315FD1">
            <w:pPr>
              <w:snapToGrid w:val="0"/>
              <w:rPr>
                <w:bCs/>
                <w:sz w:val="16"/>
                <w:szCs w:val="16"/>
              </w:rPr>
            </w:pPr>
            <w:r w:rsidRPr="00912178">
              <w:rPr>
                <w:bCs/>
                <w:sz w:val="16"/>
                <w:szCs w:val="16"/>
              </w:rPr>
              <w:t xml:space="preserve">Estimated total number of fish contributing to spawning in a particular year. </w:t>
            </w:r>
            <w:r>
              <w:rPr>
                <w:bCs/>
                <w:sz w:val="16"/>
                <w:szCs w:val="16"/>
              </w:rPr>
              <w:t xml:space="preserve"> </w:t>
            </w:r>
            <w:r w:rsidRPr="00912178">
              <w:rPr>
                <w:bCs/>
                <w:sz w:val="16"/>
                <w:szCs w:val="16"/>
              </w:rPr>
              <w:t xml:space="preserve">Includes both natural origin and hatchery origin returns, </w:t>
            </w:r>
            <w:r>
              <w:rPr>
                <w:bCs/>
                <w:sz w:val="16"/>
                <w:szCs w:val="16"/>
              </w:rPr>
              <w:t xml:space="preserve">and </w:t>
            </w:r>
            <w:r w:rsidRPr="00912178">
              <w:rPr>
                <w:bCs/>
                <w:sz w:val="16"/>
                <w:szCs w:val="16"/>
              </w:rPr>
              <w:t>adult and jack age classes.</w:t>
            </w:r>
            <w:r>
              <w:rPr>
                <w:bCs/>
                <w:sz w:val="16"/>
                <w:szCs w:val="16"/>
              </w:rPr>
              <w:t xml:space="preserve">  Provide whole numbers only, not decimal values.</w:t>
            </w:r>
          </w:p>
          <w:p w14:paraId="1AB07AAA" w14:textId="77777777" w:rsidR="00315FD1" w:rsidRDefault="00315FD1" w:rsidP="00315FD1">
            <w:pPr>
              <w:snapToGrid w:val="0"/>
              <w:rPr>
                <w:bCs/>
                <w:sz w:val="16"/>
                <w:szCs w:val="16"/>
              </w:rPr>
            </w:pPr>
          </w:p>
          <w:p w14:paraId="7F5E811A" w14:textId="77777777" w:rsidR="00315FD1" w:rsidRPr="00325D88" w:rsidRDefault="00315FD1" w:rsidP="00315FD1">
            <w:pPr>
              <w:snapToGrid w:val="0"/>
              <w:rPr>
                <w:sz w:val="16"/>
                <w:szCs w:val="16"/>
              </w:rPr>
            </w:pPr>
            <w:r>
              <w:rPr>
                <w:sz w:val="16"/>
                <w:szCs w:val="16"/>
              </w:rPr>
              <w:t xml:space="preserve">For populations for which "jacks" are not recognized, enter the TSA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315FD1" w:rsidRPr="00B51678" w14:paraId="35CEA41E" w14:textId="77777777" w:rsidTr="008808E9">
        <w:trPr>
          <w:cantSplit/>
        </w:trPr>
        <w:tc>
          <w:tcPr>
            <w:tcW w:w="1728" w:type="dxa"/>
            <w:tcMar>
              <w:left w:w="29" w:type="dxa"/>
              <w:right w:w="29" w:type="dxa"/>
            </w:tcMar>
          </w:tcPr>
          <w:p w14:paraId="799A1652" w14:textId="77777777" w:rsidR="00315FD1" w:rsidRPr="00DD4D1E" w:rsidRDefault="00315FD1" w:rsidP="00315FD1">
            <w:pPr>
              <w:snapToGrid w:val="0"/>
              <w:rPr>
                <w:bCs/>
                <w:sz w:val="16"/>
                <w:szCs w:val="16"/>
              </w:rPr>
            </w:pPr>
            <w:r>
              <w:rPr>
                <w:bCs/>
                <w:sz w:val="16"/>
                <w:szCs w:val="16"/>
              </w:rPr>
              <w:t>TSAIJLowerLimit</w:t>
            </w:r>
          </w:p>
        </w:tc>
        <w:tc>
          <w:tcPr>
            <w:tcW w:w="3600" w:type="dxa"/>
            <w:tcMar>
              <w:left w:w="29" w:type="dxa"/>
              <w:right w:w="29" w:type="dxa"/>
            </w:tcMar>
          </w:tcPr>
          <w:p w14:paraId="27574CB7" w14:textId="77777777" w:rsidR="00315FD1" w:rsidRPr="00325D88" w:rsidRDefault="00315FD1" w:rsidP="00315FD1">
            <w:pPr>
              <w:snapToGrid w:val="0"/>
              <w:rPr>
                <w:bCs/>
                <w:sz w:val="16"/>
                <w:szCs w:val="16"/>
              </w:rPr>
            </w:pPr>
            <w:r>
              <w:rPr>
                <w:bCs/>
                <w:sz w:val="16"/>
                <w:szCs w:val="16"/>
              </w:rPr>
              <w:t>The lower limit of the confidence interval for the TSAIJ field.</w:t>
            </w:r>
          </w:p>
        </w:tc>
        <w:tc>
          <w:tcPr>
            <w:tcW w:w="950" w:type="dxa"/>
            <w:tcMar>
              <w:left w:w="29" w:type="dxa"/>
              <w:right w:w="29" w:type="dxa"/>
            </w:tcMar>
          </w:tcPr>
          <w:p w14:paraId="5B26C4F2" w14:textId="47D324CC" w:rsidR="00315FD1" w:rsidRPr="00325D88" w:rsidRDefault="00315FD1" w:rsidP="00315FD1">
            <w:pPr>
              <w:snapToGrid w:val="0"/>
              <w:jc w:val="center"/>
              <w:rPr>
                <w:bCs/>
                <w:sz w:val="16"/>
                <w:szCs w:val="16"/>
              </w:rPr>
            </w:pPr>
            <w:del w:id="407" w:author="Mike Banach" w:date="2023-11-20T15:43:00Z">
              <w:r w:rsidDel="00197D74">
                <w:rPr>
                  <w:bCs/>
                  <w:sz w:val="16"/>
                  <w:szCs w:val="16"/>
                </w:rPr>
                <w:delText>Single</w:delText>
              </w:r>
            </w:del>
            <w:ins w:id="408" w:author="Mike Banach" w:date="2023-11-20T15:43:00Z">
              <w:r w:rsidR="00197D74">
                <w:rPr>
                  <w:bCs/>
                  <w:sz w:val="16"/>
                  <w:szCs w:val="16"/>
                </w:rPr>
                <w:t>Integer</w:t>
              </w:r>
            </w:ins>
          </w:p>
        </w:tc>
        <w:tc>
          <w:tcPr>
            <w:tcW w:w="8410" w:type="dxa"/>
            <w:gridSpan w:val="7"/>
          </w:tcPr>
          <w:p w14:paraId="795E6827"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359819A5" w14:textId="77777777" w:rsidTr="008808E9">
        <w:trPr>
          <w:cantSplit/>
        </w:trPr>
        <w:tc>
          <w:tcPr>
            <w:tcW w:w="1728" w:type="dxa"/>
            <w:tcMar>
              <w:left w:w="29" w:type="dxa"/>
              <w:right w:w="29" w:type="dxa"/>
            </w:tcMar>
          </w:tcPr>
          <w:p w14:paraId="537AE7CB" w14:textId="77777777" w:rsidR="00315FD1" w:rsidRPr="00DD4D1E" w:rsidRDefault="00315FD1" w:rsidP="00315FD1">
            <w:pPr>
              <w:snapToGrid w:val="0"/>
              <w:rPr>
                <w:bCs/>
                <w:sz w:val="16"/>
                <w:szCs w:val="16"/>
              </w:rPr>
            </w:pPr>
            <w:r>
              <w:rPr>
                <w:bCs/>
                <w:sz w:val="16"/>
                <w:szCs w:val="16"/>
              </w:rPr>
              <w:t>TSAIJUpperLimit</w:t>
            </w:r>
          </w:p>
        </w:tc>
        <w:tc>
          <w:tcPr>
            <w:tcW w:w="3600" w:type="dxa"/>
            <w:tcMar>
              <w:left w:w="29" w:type="dxa"/>
              <w:right w:w="29" w:type="dxa"/>
            </w:tcMar>
          </w:tcPr>
          <w:p w14:paraId="2D1B28DE" w14:textId="77777777" w:rsidR="00315FD1" w:rsidRPr="00325D88" w:rsidRDefault="00315FD1" w:rsidP="00315FD1">
            <w:pPr>
              <w:snapToGrid w:val="0"/>
              <w:rPr>
                <w:bCs/>
                <w:sz w:val="16"/>
                <w:szCs w:val="16"/>
              </w:rPr>
            </w:pPr>
            <w:r>
              <w:rPr>
                <w:bCs/>
                <w:sz w:val="16"/>
                <w:szCs w:val="16"/>
              </w:rPr>
              <w:t>The upper limit of the confidence interval for the TSAIJ field.</w:t>
            </w:r>
          </w:p>
        </w:tc>
        <w:tc>
          <w:tcPr>
            <w:tcW w:w="950" w:type="dxa"/>
            <w:tcMar>
              <w:left w:w="29" w:type="dxa"/>
              <w:right w:w="29" w:type="dxa"/>
            </w:tcMar>
          </w:tcPr>
          <w:p w14:paraId="05FBA97D" w14:textId="5A82389A" w:rsidR="00315FD1" w:rsidRPr="00325D88" w:rsidRDefault="00315FD1" w:rsidP="00315FD1">
            <w:pPr>
              <w:snapToGrid w:val="0"/>
              <w:jc w:val="center"/>
              <w:rPr>
                <w:bCs/>
                <w:sz w:val="16"/>
                <w:szCs w:val="16"/>
              </w:rPr>
            </w:pPr>
            <w:del w:id="409" w:author="Mike Banach" w:date="2023-11-20T15:43:00Z">
              <w:r w:rsidDel="00197D74">
                <w:rPr>
                  <w:bCs/>
                  <w:sz w:val="16"/>
                  <w:szCs w:val="16"/>
                </w:rPr>
                <w:delText>Single</w:delText>
              </w:r>
            </w:del>
            <w:ins w:id="410" w:author="Mike Banach" w:date="2023-11-20T15:43:00Z">
              <w:r w:rsidR="00197D74">
                <w:rPr>
                  <w:bCs/>
                  <w:sz w:val="16"/>
                  <w:szCs w:val="16"/>
                </w:rPr>
                <w:t>Integer</w:t>
              </w:r>
            </w:ins>
          </w:p>
        </w:tc>
        <w:tc>
          <w:tcPr>
            <w:tcW w:w="8410" w:type="dxa"/>
            <w:gridSpan w:val="7"/>
          </w:tcPr>
          <w:p w14:paraId="22A1D5E9" w14:textId="77777777" w:rsidR="00315FD1" w:rsidRPr="00325D88" w:rsidRDefault="00315FD1" w:rsidP="00315FD1">
            <w:pPr>
              <w:snapToGrid w:val="0"/>
              <w:rPr>
                <w:sz w:val="16"/>
                <w:szCs w:val="16"/>
              </w:rPr>
            </w:pPr>
            <w:r>
              <w:rPr>
                <w:sz w:val="16"/>
                <w:szCs w:val="16"/>
              </w:rPr>
              <w:t>Minimum value = 0.</w:t>
            </w:r>
          </w:p>
        </w:tc>
      </w:tr>
      <w:tr w:rsidR="00315FD1" w:rsidRPr="00B51678" w14:paraId="7DE86DA8" w14:textId="77777777" w:rsidTr="008808E9">
        <w:trPr>
          <w:cantSplit/>
        </w:trPr>
        <w:tc>
          <w:tcPr>
            <w:tcW w:w="1728" w:type="dxa"/>
            <w:tcMar>
              <w:left w:w="29" w:type="dxa"/>
              <w:right w:w="29" w:type="dxa"/>
            </w:tcMar>
          </w:tcPr>
          <w:p w14:paraId="271CAC27" w14:textId="77777777" w:rsidR="00315FD1" w:rsidRPr="00DD4D1E" w:rsidRDefault="00315FD1" w:rsidP="00315FD1">
            <w:pPr>
              <w:snapToGrid w:val="0"/>
              <w:rPr>
                <w:bCs/>
                <w:sz w:val="16"/>
                <w:szCs w:val="16"/>
              </w:rPr>
            </w:pPr>
            <w:r>
              <w:rPr>
                <w:bCs/>
                <w:sz w:val="16"/>
                <w:szCs w:val="16"/>
              </w:rPr>
              <w:lastRenderedPageBreak/>
              <w:t>TSAIJAlpha</w:t>
            </w:r>
          </w:p>
        </w:tc>
        <w:tc>
          <w:tcPr>
            <w:tcW w:w="3600" w:type="dxa"/>
            <w:tcMar>
              <w:left w:w="29" w:type="dxa"/>
              <w:right w:w="29" w:type="dxa"/>
            </w:tcMar>
          </w:tcPr>
          <w:p w14:paraId="12052C83" w14:textId="77777777" w:rsidR="00315FD1" w:rsidRPr="00325D88" w:rsidRDefault="00315FD1" w:rsidP="00315FD1">
            <w:pPr>
              <w:snapToGrid w:val="0"/>
              <w:rPr>
                <w:bCs/>
                <w:sz w:val="16"/>
                <w:szCs w:val="16"/>
              </w:rPr>
            </w:pPr>
            <w:r>
              <w:rPr>
                <w:bCs/>
                <w:sz w:val="16"/>
                <w:szCs w:val="16"/>
              </w:rPr>
              <w:t>The significance level for the TSAIJ confidence interval, expressed as alpha.</w:t>
            </w:r>
          </w:p>
        </w:tc>
        <w:tc>
          <w:tcPr>
            <w:tcW w:w="950" w:type="dxa"/>
            <w:tcMar>
              <w:left w:w="29" w:type="dxa"/>
              <w:right w:w="29" w:type="dxa"/>
            </w:tcMar>
          </w:tcPr>
          <w:p w14:paraId="6B8956FC" w14:textId="4A40A791" w:rsidR="00315FD1" w:rsidRPr="00325D88" w:rsidRDefault="00315FD1" w:rsidP="00315FD1">
            <w:pPr>
              <w:snapToGrid w:val="0"/>
              <w:jc w:val="center"/>
              <w:rPr>
                <w:bCs/>
                <w:sz w:val="16"/>
                <w:szCs w:val="16"/>
              </w:rPr>
            </w:pPr>
            <w:del w:id="411" w:author="Mike Banach" w:date="2023-11-20T15:44:00Z">
              <w:r w:rsidDel="00197D74">
                <w:rPr>
                  <w:bCs/>
                  <w:sz w:val="16"/>
                  <w:szCs w:val="16"/>
                </w:rPr>
                <w:delText>Single</w:delText>
              </w:r>
            </w:del>
            <w:ins w:id="412" w:author="Mike Banach" w:date="2023-11-20T15:44:00Z">
              <w:r w:rsidR="00197D74">
                <w:rPr>
                  <w:bCs/>
                  <w:sz w:val="16"/>
                  <w:szCs w:val="16"/>
                </w:rPr>
                <w:t>Real</w:t>
              </w:r>
            </w:ins>
          </w:p>
        </w:tc>
        <w:tc>
          <w:tcPr>
            <w:tcW w:w="8410" w:type="dxa"/>
            <w:gridSpan w:val="7"/>
          </w:tcPr>
          <w:p w14:paraId="0EDAE0A2"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B51678" w14:paraId="25ABC876" w14:textId="77777777" w:rsidTr="008808E9">
        <w:trPr>
          <w:cantSplit/>
        </w:trPr>
        <w:tc>
          <w:tcPr>
            <w:tcW w:w="1728" w:type="dxa"/>
            <w:tcMar>
              <w:left w:w="29" w:type="dxa"/>
              <w:right w:w="29" w:type="dxa"/>
            </w:tcMar>
          </w:tcPr>
          <w:p w14:paraId="58C3B8D2" w14:textId="77777777" w:rsidR="00315FD1" w:rsidRPr="00E55A91" w:rsidRDefault="00315FD1" w:rsidP="00315FD1">
            <w:pPr>
              <w:snapToGrid w:val="0"/>
              <w:rPr>
                <w:bCs/>
                <w:sz w:val="16"/>
                <w:szCs w:val="16"/>
              </w:rPr>
            </w:pPr>
            <w:r w:rsidRPr="00E55A91">
              <w:rPr>
                <w:bCs/>
                <w:sz w:val="16"/>
                <w:szCs w:val="16"/>
              </w:rPr>
              <w:t>TSAEJ</w:t>
            </w:r>
          </w:p>
        </w:tc>
        <w:tc>
          <w:tcPr>
            <w:tcW w:w="3600" w:type="dxa"/>
            <w:tcMar>
              <w:left w:w="29" w:type="dxa"/>
              <w:right w:w="29" w:type="dxa"/>
            </w:tcMar>
          </w:tcPr>
          <w:p w14:paraId="6796349E" w14:textId="77777777" w:rsidR="00315FD1" w:rsidRPr="00325D88" w:rsidRDefault="00315FD1" w:rsidP="00315FD1">
            <w:pPr>
              <w:snapToGrid w:val="0"/>
              <w:rPr>
                <w:bCs/>
                <w:sz w:val="16"/>
                <w:szCs w:val="16"/>
              </w:rPr>
            </w:pPr>
            <w:r>
              <w:rPr>
                <w:bCs/>
                <w:sz w:val="16"/>
                <w:szCs w:val="16"/>
              </w:rPr>
              <w:t>The point estimate for total spawner abundance, excluding jacks.</w:t>
            </w:r>
          </w:p>
        </w:tc>
        <w:tc>
          <w:tcPr>
            <w:tcW w:w="950" w:type="dxa"/>
            <w:tcMar>
              <w:left w:w="29" w:type="dxa"/>
              <w:right w:w="29" w:type="dxa"/>
            </w:tcMar>
          </w:tcPr>
          <w:p w14:paraId="086D738F" w14:textId="5941D798" w:rsidR="00315FD1" w:rsidRPr="00E55A91" w:rsidRDefault="00315FD1" w:rsidP="00315FD1">
            <w:pPr>
              <w:snapToGrid w:val="0"/>
              <w:jc w:val="center"/>
              <w:rPr>
                <w:bCs/>
                <w:sz w:val="16"/>
                <w:szCs w:val="16"/>
              </w:rPr>
            </w:pPr>
            <w:del w:id="413" w:author="Mike Banach" w:date="2023-11-20T15:44:00Z">
              <w:r w:rsidRPr="00E55A91" w:rsidDel="00197D74">
                <w:rPr>
                  <w:bCs/>
                  <w:sz w:val="16"/>
                  <w:szCs w:val="16"/>
                </w:rPr>
                <w:delText>Single</w:delText>
              </w:r>
            </w:del>
            <w:ins w:id="414" w:author="Mike Banach" w:date="2023-11-20T15:44:00Z">
              <w:r w:rsidR="00197D74">
                <w:rPr>
                  <w:bCs/>
                  <w:sz w:val="16"/>
                  <w:szCs w:val="16"/>
                </w:rPr>
                <w:t>Integer</w:t>
              </w:r>
            </w:ins>
          </w:p>
        </w:tc>
        <w:tc>
          <w:tcPr>
            <w:tcW w:w="8410" w:type="dxa"/>
            <w:gridSpan w:val="7"/>
          </w:tcPr>
          <w:p w14:paraId="69F6E679" w14:textId="77777777" w:rsidR="00315FD1" w:rsidRDefault="00315FD1" w:rsidP="00315FD1">
            <w:pPr>
              <w:snapToGrid w:val="0"/>
              <w:rPr>
                <w:bCs/>
                <w:sz w:val="16"/>
                <w:szCs w:val="16"/>
              </w:rPr>
            </w:pPr>
            <w:r w:rsidRPr="00912178">
              <w:rPr>
                <w:bCs/>
                <w:sz w:val="16"/>
                <w:szCs w:val="16"/>
              </w:rPr>
              <w:t xml:space="preserve">Estimated total number of fish contributing to spawning in a particular year. </w:t>
            </w:r>
            <w:r>
              <w:rPr>
                <w:bCs/>
                <w:sz w:val="16"/>
                <w:szCs w:val="16"/>
              </w:rPr>
              <w:t xml:space="preserve"> </w:t>
            </w:r>
            <w:r w:rsidRPr="00912178">
              <w:rPr>
                <w:bCs/>
                <w:sz w:val="16"/>
                <w:szCs w:val="16"/>
              </w:rPr>
              <w:t xml:space="preserve">Includes both natural origin and hatchery origin returns, </w:t>
            </w:r>
            <w:r>
              <w:rPr>
                <w:bCs/>
                <w:sz w:val="16"/>
                <w:szCs w:val="16"/>
              </w:rPr>
              <w:t xml:space="preserve">for </w:t>
            </w:r>
            <w:r w:rsidRPr="00912178">
              <w:rPr>
                <w:bCs/>
                <w:sz w:val="16"/>
                <w:szCs w:val="16"/>
              </w:rPr>
              <w:t xml:space="preserve">adult age classes </w:t>
            </w:r>
            <w:r>
              <w:rPr>
                <w:bCs/>
                <w:sz w:val="16"/>
                <w:szCs w:val="16"/>
              </w:rPr>
              <w:t>excluding</w:t>
            </w:r>
            <w:r w:rsidRPr="00912178">
              <w:rPr>
                <w:bCs/>
                <w:sz w:val="16"/>
                <w:szCs w:val="16"/>
              </w:rPr>
              <w:t xml:space="preserve"> jack</w:t>
            </w:r>
            <w:r>
              <w:rPr>
                <w:bCs/>
                <w:sz w:val="16"/>
                <w:szCs w:val="16"/>
              </w:rPr>
              <w:t>s</w:t>
            </w:r>
            <w:r w:rsidRPr="00912178">
              <w:rPr>
                <w:bCs/>
                <w:sz w:val="16"/>
                <w:szCs w:val="16"/>
              </w:rPr>
              <w:t>.</w:t>
            </w:r>
            <w:r>
              <w:rPr>
                <w:bCs/>
                <w:sz w:val="16"/>
                <w:szCs w:val="16"/>
              </w:rPr>
              <w:t xml:space="preserve">  Provide whole numbers only, not decimal values.</w:t>
            </w:r>
          </w:p>
          <w:p w14:paraId="3FF4B2A2" w14:textId="77777777" w:rsidR="00315FD1" w:rsidRDefault="00315FD1" w:rsidP="00315FD1">
            <w:pPr>
              <w:snapToGrid w:val="0"/>
              <w:rPr>
                <w:bCs/>
                <w:sz w:val="16"/>
                <w:szCs w:val="16"/>
              </w:rPr>
            </w:pPr>
          </w:p>
          <w:p w14:paraId="2975C24D" w14:textId="77777777" w:rsidR="00315FD1" w:rsidRPr="00325D88" w:rsidRDefault="00315FD1" w:rsidP="00315FD1">
            <w:pPr>
              <w:snapToGrid w:val="0"/>
              <w:rPr>
                <w:sz w:val="16"/>
                <w:szCs w:val="16"/>
              </w:rPr>
            </w:pPr>
            <w:r>
              <w:rPr>
                <w:sz w:val="16"/>
                <w:szCs w:val="16"/>
              </w:rPr>
              <w:t>For populations for which "jacks" are not recognized, leave this field blank.</w:t>
            </w:r>
          </w:p>
        </w:tc>
      </w:tr>
      <w:tr w:rsidR="00315FD1" w:rsidRPr="00B51678" w14:paraId="6DE4923B" w14:textId="77777777" w:rsidTr="008808E9">
        <w:trPr>
          <w:cantSplit/>
        </w:trPr>
        <w:tc>
          <w:tcPr>
            <w:tcW w:w="1728" w:type="dxa"/>
            <w:tcMar>
              <w:left w:w="29" w:type="dxa"/>
              <w:right w:w="29" w:type="dxa"/>
            </w:tcMar>
          </w:tcPr>
          <w:p w14:paraId="4A360B18" w14:textId="77777777" w:rsidR="00315FD1" w:rsidRPr="00DD4D1E" w:rsidRDefault="00315FD1" w:rsidP="00315FD1">
            <w:pPr>
              <w:snapToGrid w:val="0"/>
              <w:rPr>
                <w:bCs/>
                <w:sz w:val="16"/>
                <w:szCs w:val="16"/>
              </w:rPr>
            </w:pPr>
            <w:r>
              <w:rPr>
                <w:bCs/>
                <w:sz w:val="16"/>
                <w:szCs w:val="16"/>
              </w:rPr>
              <w:t>TSAEJLowerLimit</w:t>
            </w:r>
          </w:p>
        </w:tc>
        <w:tc>
          <w:tcPr>
            <w:tcW w:w="3600" w:type="dxa"/>
            <w:tcMar>
              <w:left w:w="29" w:type="dxa"/>
              <w:right w:w="29" w:type="dxa"/>
            </w:tcMar>
          </w:tcPr>
          <w:p w14:paraId="1654625A" w14:textId="77777777" w:rsidR="00315FD1" w:rsidRPr="00325D88" w:rsidRDefault="00315FD1" w:rsidP="00315FD1">
            <w:pPr>
              <w:snapToGrid w:val="0"/>
              <w:rPr>
                <w:bCs/>
                <w:sz w:val="16"/>
                <w:szCs w:val="16"/>
              </w:rPr>
            </w:pPr>
            <w:r>
              <w:rPr>
                <w:bCs/>
                <w:sz w:val="16"/>
                <w:szCs w:val="16"/>
              </w:rPr>
              <w:t>The lower limit of the confidence interval for the TSAEJ field.</w:t>
            </w:r>
          </w:p>
        </w:tc>
        <w:tc>
          <w:tcPr>
            <w:tcW w:w="950" w:type="dxa"/>
            <w:tcMar>
              <w:left w:w="29" w:type="dxa"/>
              <w:right w:w="29" w:type="dxa"/>
            </w:tcMar>
          </w:tcPr>
          <w:p w14:paraId="3E4DC6E0" w14:textId="46BBE306" w:rsidR="00315FD1" w:rsidRPr="00325D88" w:rsidRDefault="00315FD1" w:rsidP="00315FD1">
            <w:pPr>
              <w:snapToGrid w:val="0"/>
              <w:jc w:val="center"/>
              <w:rPr>
                <w:bCs/>
                <w:sz w:val="16"/>
                <w:szCs w:val="16"/>
              </w:rPr>
            </w:pPr>
            <w:del w:id="415" w:author="Mike Banach" w:date="2023-11-20T15:44:00Z">
              <w:r w:rsidDel="00197D74">
                <w:rPr>
                  <w:bCs/>
                  <w:sz w:val="16"/>
                  <w:szCs w:val="16"/>
                </w:rPr>
                <w:delText>Single</w:delText>
              </w:r>
            </w:del>
            <w:ins w:id="416" w:author="Mike Banach" w:date="2023-11-20T15:44:00Z">
              <w:r w:rsidR="00197D74">
                <w:rPr>
                  <w:bCs/>
                  <w:sz w:val="16"/>
                  <w:szCs w:val="16"/>
                </w:rPr>
                <w:t>Integer</w:t>
              </w:r>
            </w:ins>
          </w:p>
        </w:tc>
        <w:tc>
          <w:tcPr>
            <w:tcW w:w="8410" w:type="dxa"/>
            <w:gridSpan w:val="7"/>
          </w:tcPr>
          <w:p w14:paraId="48D35159"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14A084B" w14:textId="77777777" w:rsidTr="008808E9">
        <w:trPr>
          <w:cantSplit/>
        </w:trPr>
        <w:tc>
          <w:tcPr>
            <w:tcW w:w="1728" w:type="dxa"/>
            <w:tcMar>
              <w:left w:w="29" w:type="dxa"/>
              <w:right w:w="29" w:type="dxa"/>
            </w:tcMar>
          </w:tcPr>
          <w:p w14:paraId="74CAC589" w14:textId="77777777" w:rsidR="00315FD1" w:rsidRPr="00DD4D1E" w:rsidRDefault="00315FD1" w:rsidP="00315FD1">
            <w:pPr>
              <w:snapToGrid w:val="0"/>
              <w:rPr>
                <w:bCs/>
                <w:sz w:val="16"/>
                <w:szCs w:val="16"/>
              </w:rPr>
            </w:pPr>
            <w:r>
              <w:rPr>
                <w:bCs/>
                <w:sz w:val="16"/>
                <w:szCs w:val="16"/>
              </w:rPr>
              <w:t>TSAEJUpperLimit</w:t>
            </w:r>
          </w:p>
        </w:tc>
        <w:tc>
          <w:tcPr>
            <w:tcW w:w="3600" w:type="dxa"/>
            <w:tcMar>
              <w:left w:w="29" w:type="dxa"/>
              <w:right w:w="29" w:type="dxa"/>
            </w:tcMar>
          </w:tcPr>
          <w:p w14:paraId="22090C63" w14:textId="77777777" w:rsidR="00315FD1" w:rsidRPr="00325D88" w:rsidRDefault="00315FD1" w:rsidP="00315FD1">
            <w:pPr>
              <w:snapToGrid w:val="0"/>
              <w:rPr>
                <w:bCs/>
                <w:sz w:val="16"/>
                <w:szCs w:val="16"/>
              </w:rPr>
            </w:pPr>
            <w:r>
              <w:rPr>
                <w:bCs/>
                <w:sz w:val="16"/>
                <w:szCs w:val="16"/>
              </w:rPr>
              <w:t>The upper limit of the confidence interval for the TSAEJ field.</w:t>
            </w:r>
          </w:p>
        </w:tc>
        <w:tc>
          <w:tcPr>
            <w:tcW w:w="950" w:type="dxa"/>
            <w:tcMar>
              <w:left w:w="29" w:type="dxa"/>
              <w:right w:w="29" w:type="dxa"/>
            </w:tcMar>
          </w:tcPr>
          <w:p w14:paraId="502CEFEE" w14:textId="79F7CF3F" w:rsidR="00315FD1" w:rsidRPr="00325D88" w:rsidRDefault="00315FD1" w:rsidP="00315FD1">
            <w:pPr>
              <w:snapToGrid w:val="0"/>
              <w:jc w:val="center"/>
              <w:rPr>
                <w:bCs/>
                <w:sz w:val="16"/>
                <w:szCs w:val="16"/>
              </w:rPr>
            </w:pPr>
            <w:del w:id="417" w:author="Mike Banach" w:date="2023-11-20T15:44:00Z">
              <w:r w:rsidDel="00197D74">
                <w:rPr>
                  <w:bCs/>
                  <w:sz w:val="16"/>
                  <w:szCs w:val="16"/>
                </w:rPr>
                <w:delText>Single</w:delText>
              </w:r>
            </w:del>
            <w:ins w:id="418" w:author="Mike Banach" w:date="2023-11-20T15:44:00Z">
              <w:r w:rsidR="00197D74">
                <w:rPr>
                  <w:bCs/>
                  <w:sz w:val="16"/>
                  <w:szCs w:val="16"/>
                </w:rPr>
                <w:t>Integer</w:t>
              </w:r>
            </w:ins>
          </w:p>
        </w:tc>
        <w:tc>
          <w:tcPr>
            <w:tcW w:w="8410" w:type="dxa"/>
            <w:gridSpan w:val="7"/>
          </w:tcPr>
          <w:p w14:paraId="66FD5F9D" w14:textId="77777777" w:rsidR="00315FD1" w:rsidRPr="00325D88" w:rsidRDefault="00315FD1" w:rsidP="00315FD1">
            <w:pPr>
              <w:snapToGrid w:val="0"/>
              <w:rPr>
                <w:sz w:val="16"/>
                <w:szCs w:val="16"/>
              </w:rPr>
            </w:pPr>
            <w:r>
              <w:rPr>
                <w:sz w:val="16"/>
                <w:szCs w:val="16"/>
              </w:rPr>
              <w:t>Minimum value = 0.</w:t>
            </w:r>
          </w:p>
        </w:tc>
      </w:tr>
      <w:tr w:rsidR="00315FD1" w:rsidRPr="00B51678" w14:paraId="267F6FE9" w14:textId="77777777" w:rsidTr="008808E9">
        <w:trPr>
          <w:cantSplit/>
        </w:trPr>
        <w:tc>
          <w:tcPr>
            <w:tcW w:w="1728" w:type="dxa"/>
            <w:tcMar>
              <w:left w:w="29" w:type="dxa"/>
              <w:right w:w="29" w:type="dxa"/>
            </w:tcMar>
          </w:tcPr>
          <w:p w14:paraId="302CDB32" w14:textId="77777777" w:rsidR="00315FD1" w:rsidRPr="00DD4D1E" w:rsidRDefault="00315FD1" w:rsidP="00315FD1">
            <w:pPr>
              <w:snapToGrid w:val="0"/>
              <w:rPr>
                <w:bCs/>
                <w:sz w:val="16"/>
                <w:szCs w:val="16"/>
              </w:rPr>
            </w:pPr>
            <w:r>
              <w:rPr>
                <w:bCs/>
                <w:sz w:val="16"/>
                <w:szCs w:val="16"/>
              </w:rPr>
              <w:t>TSAEJAlpha</w:t>
            </w:r>
          </w:p>
        </w:tc>
        <w:tc>
          <w:tcPr>
            <w:tcW w:w="3600" w:type="dxa"/>
            <w:tcMar>
              <w:left w:w="29" w:type="dxa"/>
              <w:right w:w="29" w:type="dxa"/>
            </w:tcMar>
          </w:tcPr>
          <w:p w14:paraId="43E1DE9C" w14:textId="77777777" w:rsidR="00315FD1" w:rsidRPr="00325D88" w:rsidRDefault="00315FD1" w:rsidP="00315FD1">
            <w:pPr>
              <w:snapToGrid w:val="0"/>
              <w:rPr>
                <w:bCs/>
                <w:sz w:val="16"/>
                <w:szCs w:val="16"/>
              </w:rPr>
            </w:pPr>
            <w:r>
              <w:rPr>
                <w:bCs/>
                <w:sz w:val="16"/>
                <w:szCs w:val="16"/>
              </w:rPr>
              <w:t>The significance level for the TSAEJ confidence interval, expressed as alpha.</w:t>
            </w:r>
          </w:p>
        </w:tc>
        <w:tc>
          <w:tcPr>
            <w:tcW w:w="950" w:type="dxa"/>
            <w:tcMar>
              <w:left w:w="29" w:type="dxa"/>
              <w:right w:w="29" w:type="dxa"/>
            </w:tcMar>
          </w:tcPr>
          <w:p w14:paraId="4B25F185" w14:textId="0C441909" w:rsidR="00315FD1" w:rsidRPr="00325D88" w:rsidRDefault="00315FD1" w:rsidP="00315FD1">
            <w:pPr>
              <w:snapToGrid w:val="0"/>
              <w:jc w:val="center"/>
              <w:rPr>
                <w:bCs/>
                <w:sz w:val="16"/>
                <w:szCs w:val="16"/>
              </w:rPr>
            </w:pPr>
            <w:del w:id="419" w:author="Mike Banach" w:date="2023-11-20T15:44:00Z">
              <w:r w:rsidDel="00197D74">
                <w:rPr>
                  <w:bCs/>
                  <w:sz w:val="16"/>
                  <w:szCs w:val="16"/>
                </w:rPr>
                <w:delText>Single</w:delText>
              </w:r>
            </w:del>
            <w:ins w:id="420" w:author="Mike Banach" w:date="2023-11-20T15:44:00Z">
              <w:r w:rsidR="00197D74">
                <w:rPr>
                  <w:bCs/>
                  <w:sz w:val="16"/>
                  <w:szCs w:val="16"/>
                </w:rPr>
                <w:t>Real</w:t>
              </w:r>
            </w:ins>
          </w:p>
        </w:tc>
        <w:tc>
          <w:tcPr>
            <w:tcW w:w="8410" w:type="dxa"/>
            <w:gridSpan w:val="7"/>
          </w:tcPr>
          <w:p w14:paraId="09AF55E9"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9A1333" w14:paraId="32144769" w14:textId="77777777" w:rsidTr="008808E9">
        <w:trPr>
          <w:cantSplit/>
          <w:trHeight w:val="363"/>
        </w:trPr>
        <w:tc>
          <w:tcPr>
            <w:tcW w:w="14688" w:type="dxa"/>
            <w:gridSpan w:val="10"/>
            <w:shd w:val="clear" w:color="auto" w:fill="DBE5F1"/>
            <w:vAlign w:val="center"/>
          </w:tcPr>
          <w:p w14:paraId="01F51431" w14:textId="5EAE2CBD" w:rsidR="00315FD1" w:rsidRPr="009A1333" w:rsidRDefault="00315FD1" w:rsidP="00315FD1">
            <w:pPr>
              <w:keepNext/>
              <w:snapToGrid w:val="0"/>
              <w:jc w:val="center"/>
              <w:rPr>
                <w:b/>
                <w:sz w:val="16"/>
                <w:szCs w:val="16"/>
              </w:rPr>
            </w:pPr>
            <w:r>
              <w:rPr>
                <w:b/>
                <w:sz w:val="16"/>
                <w:szCs w:val="16"/>
              </w:rPr>
              <w:t xml:space="preserve">Age </w:t>
            </w:r>
            <w:del w:id="421" w:author="Mike Banach" w:date="2022-12-16T09:39:00Z">
              <w:r w:rsidDel="00EC0EB1">
                <w:rPr>
                  <w:b/>
                  <w:sz w:val="16"/>
                  <w:szCs w:val="16"/>
                </w:rPr>
                <w:delText>determination</w:delText>
              </w:r>
            </w:del>
            <w:proofErr w:type="spellStart"/>
            <w:ins w:id="422" w:author="Mike Banach" w:date="2022-12-16T09:39:00Z">
              <w:r w:rsidR="00EC0EB1">
                <w:rPr>
                  <w:b/>
                  <w:sz w:val="16"/>
                  <w:szCs w:val="16"/>
                </w:rPr>
                <w:t>distributioon</w:t>
              </w:r>
            </w:ins>
            <w:proofErr w:type="spellEnd"/>
          </w:p>
        </w:tc>
      </w:tr>
      <w:tr w:rsidR="00315FD1" w:rsidRPr="00B51678" w14:paraId="559C47A1" w14:textId="77777777" w:rsidTr="008808E9">
        <w:trPr>
          <w:cantSplit/>
        </w:trPr>
        <w:tc>
          <w:tcPr>
            <w:tcW w:w="1728" w:type="dxa"/>
            <w:tcMar>
              <w:left w:w="29" w:type="dxa"/>
              <w:right w:w="29" w:type="dxa"/>
            </w:tcMar>
          </w:tcPr>
          <w:p w14:paraId="4F04560C" w14:textId="77777777" w:rsidR="00315FD1" w:rsidRPr="00E55A91" w:rsidRDefault="00315FD1" w:rsidP="00315FD1">
            <w:pPr>
              <w:snapToGrid w:val="0"/>
              <w:rPr>
                <w:bCs/>
                <w:sz w:val="16"/>
                <w:szCs w:val="16"/>
              </w:rPr>
            </w:pPr>
            <w:r w:rsidRPr="00E55A91">
              <w:rPr>
                <w:bCs/>
                <w:sz w:val="16"/>
                <w:szCs w:val="16"/>
              </w:rPr>
              <w:t>Age2Prop</w:t>
            </w:r>
          </w:p>
        </w:tc>
        <w:tc>
          <w:tcPr>
            <w:tcW w:w="3600" w:type="dxa"/>
            <w:tcMar>
              <w:left w:w="29" w:type="dxa"/>
              <w:right w:w="29" w:type="dxa"/>
            </w:tcMar>
          </w:tcPr>
          <w:p w14:paraId="7465DF1A"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2 (brood year +2).</w:t>
            </w:r>
          </w:p>
        </w:tc>
        <w:tc>
          <w:tcPr>
            <w:tcW w:w="950" w:type="dxa"/>
            <w:tcMar>
              <w:left w:w="29" w:type="dxa"/>
              <w:right w:w="29" w:type="dxa"/>
            </w:tcMar>
          </w:tcPr>
          <w:p w14:paraId="032CD2FF" w14:textId="36C10880" w:rsidR="00315FD1" w:rsidRPr="00E55A91" w:rsidRDefault="00315FD1" w:rsidP="00315FD1">
            <w:pPr>
              <w:snapToGrid w:val="0"/>
              <w:jc w:val="center"/>
              <w:rPr>
                <w:bCs/>
                <w:sz w:val="16"/>
                <w:szCs w:val="16"/>
              </w:rPr>
            </w:pPr>
            <w:del w:id="423" w:author="Mike Banach" w:date="2023-11-20T15:44:00Z">
              <w:r w:rsidRPr="00E55A91" w:rsidDel="0014480A">
                <w:rPr>
                  <w:bCs/>
                  <w:sz w:val="16"/>
                  <w:szCs w:val="16"/>
                </w:rPr>
                <w:delText>Single</w:delText>
              </w:r>
            </w:del>
            <w:ins w:id="424" w:author="Mike Banach" w:date="2023-11-20T15:44:00Z">
              <w:r w:rsidR="0014480A">
                <w:rPr>
                  <w:bCs/>
                  <w:sz w:val="16"/>
                  <w:szCs w:val="16"/>
                </w:rPr>
                <w:t>Real</w:t>
              </w:r>
            </w:ins>
          </w:p>
        </w:tc>
        <w:tc>
          <w:tcPr>
            <w:tcW w:w="8410" w:type="dxa"/>
            <w:gridSpan w:val="7"/>
          </w:tcPr>
          <w:p w14:paraId="69A73F80" w14:textId="77777777" w:rsidR="00315FD1" w:rsidRDefault="00315FD1" w:rsidP="00315FD1">
            <w:pPr>
              <w:snapToGrid w:val="0"/>
              <w:rPr>
                <w:sz w:val="16"/>
                <w:szCs w:val="16"/>
              </w:rPr>
            </w:pPr>
            <w:r>
              <w:rPr>
                <w:sz w:val="16"/>
                <w:szCs w:val="16"/>
              </w:rPr>
              <w:t>Values must be between 0 and 1.  Express with 3 digits to the right of the decimal point.</w:t>
            </w:r>
          </w:p>
          <w:p w14:paraId="503BFA8D" w14:textId="77777777" w:rsidR="00315FD1" w:rsidRDefault="00315FD1" w:rsidP="00315FD1">
            <w:pPr>
              <w:snapToGrid w:val="0"/>
              <w:rPr>
                <w:sz w:val="16"/>
                <w:szCs w:val="16"/>
              </w:rPr>
            </w:pPr>
          </w:p>
          <w:p w14:paraId="2807D707" w14:textId="77777777" w:rsidR="00315FD1" w:rsidRPr="00906C01" w:rsidRDefault="00315FD1" w:rsidP="00315FD1">
            <w:pPr>
              <w:snapToGrid w:val="0"/>
              <w:rPr>
                <w:sz w:val="16"/>
                <w:szCs w:val="16"/>
              </w:rPr>
            </w:pPr>
            <w:r w:rsidRPr="00906C01">
              <w:rPr>
                <w:sz w:val="16"/>
                <w:szCs w:val="16"/>
              </w:rPr>
              <w:t xml:space="preserve">Ages in this table are based on the year spawning occurred, not necessarily the year </w:t>
            </w:r>
            <w:r>
              <w:rPr>
                <w:sz w:val="16"/>
                <w:szCs w:val="16"/>
              </w:rPr>
              <w:t xml:space="preserve">eggs </w:t>
            </w:r>
            <w:r w:rsidRPr="00906C01">
              <w:rPr>
                <w:sz w:val="16"/>
                <w:szCs w:val="16"/>
              </w:rPr>
              <w:t xml:space="preserve">hatched, so care must be taken in </w:t>
            </w:r>
            <w:r>
              <w:rPr>
                <w:sz w:val="16"/>
                <w:szCs w:val="16"/>
              </w:rPr>
              <w:t>reporting ages</w:t>
            </w:r>
            <w:r w:rsidRPr="00906C01">
              <w:rPr>
                <w:sz w:val="16"/>
                <w:szCs w:val="16"/>
              </w:rPr>
              <w:t>.</w:t>
            </w:r>
          </w:p>
          <w:p w14:paraId="4FD0FF49" w14:textId="77777777" w:rsidR="00315FD1" w:rsidRDefault="00315FD1" w:rsidP="00315FD1">
            <w:pPr>
              <w:snapToGrid w:val="0"/>
              <w:rPr>
                <w:sz w:val="16"/>
                <w:szCs w:val="16"/>
              </w:rPr>
            </w:pPr>
            <w:r w:rsidRPr="00906C01">
              <w:rPr>
                <w:sz w:val="16"/>
                <w:szCs w:val="16"/>
              </w:rPr>
              <w:t xml:space="preserve">Assigning </w:t>
            </w:r>
            <w:r>
              <w:rPr>
                <w:sz w:val="16"/>
                <w:szCs w:val="16"/>
              </w:rPr>
              <w:t>age</w:t>
            </w:r>
            <w:r w:rsidRPr="00906C01">
              <w:rPr>
                <w:sz w:val="16"/>
                <w:szCs w:val="16"/>
              </w:rPr>
              <w:t xml:space="preserve"> can be complicated based on the life history (</w:t>
            </w:r>
            <w:r>
              <w:rPr>
                <w:sz w:val="16"/>
                <w:szCs w:val="16"/>
              </w:rPr>
              <w:t xml:space="preserve">generally, </w:t>
            </w:r>
            <w:r w:rsidRPr="00906C01">
              <w:rPr>
                <w:sz w:val="16"/>
                <w:szCs w:val="16"/>
              </w:rPr>
              <w:t xml:space="preserve">salmon return and spawn in one year but hatch in the next, steelhead spawn and hatch in the same year).  </w:t>
            </w:r>
            <w:r>
              <w:rPr>
                <w:sz w:val="16"/>
                <w:szCs w:val="16"/>
              </w:rPr>
              <w:t>Make sure these details are accounted for in assigning ages.</w:t>
            </w:r>
          </w:p>
          <w:p w14:paraId="1FDE61E6" w14:textId="77777777" w:rsidR="00315FD1" w:rsidRDefault="00315FD1" w:rsidP="00315FD1">
            <w:pPr>
              <w:snapToGrid w:val="0"/>
              <w:rPr>
                <w:sz w:val="16"/>
                <w:szCs w:val="16"/>
              </w:rPr>
            </w:pPr>
          </w:p>
          <w:p w14:paraId="315E67E2" w14:textId="77777777" w:rsidR="00315FD1" w:rsidRDefault="00315FD1" w:rsidP="00315FD1">
            <w:pPr>
              <w:snapToGrid w:val="0"/>
              <w:rPr>
                <w:sz w:val="16"/>
                <w:szCs w:val="16"/>
              </w:rPr>
            </w:pPr>
            <w:r>
              <w:rPr>
                <w:sz w:val="16"/>
                <w:szCs w:val="16"/>
              </w:rPr>
              <w:t>The age distribution numbers reported here must meet three criteria.  If these criteria are not met then do not report ages.</w:t>
            </w:r>
          </w:p>
          <w:p w14:paraId="0DC40CD7" w14:textId="77777777" w:rsidR="00315FD1" w:rsidRDefault="00315FD1" w:rsidP="00315FD1">
            <w:pPr>
              <w:numPr>
                <w:ilvl w:val="0"/>
                <w:numId w:val="15"/>
              </w:numPr>
              <w:snapToGrid w:val="0"/>
              <w:ind w:left="173" w:hanging="144"/>
              <w:rPr>
                <w:sz w:val="16"/>
                <w:szCs w:val="16"/>
              </w:rPr>
            </w:pPr>
            <w:r>
              <w:rPr>
                <w:sz w:val="16"/>
                <w:szCs w:val="16"/>
              </w:rPr>
              <w:t>These age fields contain proportions by age for the natural origin fish.  They are not the numbers of fish actually aged, nor are they the expanded numbers for a population.  Consider this scenario:</w:t>
            </w:r>
          </w:p>
          <w:p w14:paraId="352D4F60" w14:textId="77777777" w:rsidR="00315FD1" w:rsidRPr="00BC69A4" w:rsidRDefault="00315FD1" w:rsidP="00315FD1">
            <w:pPr>
              <w:numPr>
                <w:ilvl w:val="1"/>
                <w:numId w:val="15"/>
              </w:numPr>
              <w:snapToGrid w:val="0"/>
              <w:ind w:left="432" w:hanging="144"/>
              <w:rPr>
                <w:sz w:val="16"/>
                <w:szCs w:val="16"/>
              </w:rPr>
            </w:pPr>
            <w:r>
              <w:rPr>
                <w:sz w:val="16"/>
                <w:szCs w:val="16"/>
              </w:rPr>
              <w:t xml:space="preserve">10,000 fish spawn (as reported in the </w:t>
            </w:r>
            <w:r>
              <w:rPr>
                <w:bCs/>
                <w:sz w:val="16"/>
                <w:szCs w:val="16"/>
              </w:rPr>
              <w:t>NOSAIJ field)</w:t>
            </w:r>
          </w:p>
          <w:p w14:paraId="264AE35A" w14:textId="77777777" w:rsidR="00315FD1" w:rsidRPr="00BC69A4" w:rsidRDefault="00315FD1" w:rsidP="00315FD1">
            <w:pPr>
              <w:numPr>
                <w:ilvl w:val="1"/>
                <w:numId w:val="15"/>
              </w:numPr>
              <w:snapToGrid w:val="0"/>
              <w:ind w:left="432" w:hanging="144"/>
              <w:rPr>
                <w:sz w:val="16"/>
                <w:szCs w:val="16"/>
              </w:rPr>
            </w:pPr>
            <w:r>
              <w:rPr>
                <w:bCs/>
                <w:sz w:val="16"/>
                <w:szCs w:val="16"/>
              </w:rPr>
              <w:t>500 fish were aged</w:t>
            </w:r>
          </w:p>
          <w:p w14:paraId="2200C67E" w14:textId="77777777" w:rsidR="00315FD1" w:rsidRPr="006E4AA3" w:rsidRDefault="00315FD1" w:rsidP="00315FD1">
            <w:pPr>
              <w:numPr>
                <w:ilvl w:val="1"/>
                <w:numId w:val="15"/>
              </w:numPr>
              <w:snapToGrid w:val="0"/>
              <w:ind w:left="432" w:hanging="144"/>
              <w:rPr>
                <w:sz w:val="16"/>
                <w:szCs w:val="16"/>
              </w:rPr>
            </w:pPr>
            <w:r w:rsidRPr="006E4AA3">
              <w:rPr>
                <w:bCs/>
                <w:sz w:val="16"/>
                <w:szCs w:val="16"/>
              </w:rPr>
              <w:t>After age analysis is completed it is determined that 1% of the fish (meaning 100 of the 10,000) were age 2.</w:t>
            </w:r>
          </w:p>
          <w:p w14:paraId="12CB9E9A" w14:textId="77777777" w:rsidR="00315FD1" w:rsidRPr="006E4AA3" w:rsidRDefault="00315FD1" w:rsidP="00315FD1">
            <w:pPr>
              <w:numPr>
                <w:ilvl w:val="1"/>
                <w:numId w:val="15"/>
              </w:numPr>
              <w:snapToGrid w:val="0"/>
              <w:ind w:left="432" w:hanging="144"/>
              <w:rPr>
                <w:sz w:val="16"/>
                <w:szCs w:val="16"/>
              </w:rPr>
            </w:pPr>
            <w:r w:rsidRPr="006E4AA3">
              <w:rPr>
                <w:bCs/>
                <w:sz w:val="16"/>
                <w:szCs w:val="16"/>
              </w:rPr>
              <w:t>In this case the value in this field should be 0.01 (100/10,000) not 100, 500, or 10,000.  Nor is it 0.2 (100/500).</w:t>
            </w:r>
          </w:p>
          <w:p w14:paraId="289030B8" w14:textId="77777777" w:rsidR="00315FD1" w:rsidRDefault="00315FD1" w:rsidP="00315FD1">
            <w:pPr>
              <w:numPr>
                <w:ilvl w:val="0"/>
                <w:numId w:val="15"/>
              </w:numPr>
              <w:snapToGrid w:val="0"/>
              <w:ind w:left="173" w:hanging="144"/>
              <w:rPr>
                <w:sz w:val="16"/>
                <w:szCs w:val="16"/>
              </w:rPr>
            </w:pPr>
            <w:r>
              <w:rPr>
                <w:sz w:val="16"/>
                <w:szCs w:val="16"/>
              </w:rPr>
              <w:t>The values of the Age2Prop through Age11PlusProp fields must sum to 1.00 ± 0.01.</w:t>
            </w:r>
          </w:p>
          <w:p w14:paraId="3EA9D437" w14:textId="77777777" w:rsidR="00315FD1" w:rsidRDefault="00315FD1" w:rsidP="00315FD1">
            <w:pPr>
              <w:numPr>
                <w:ilvl w:val="0"/>
                <w:numId w:val="15"/>
              </w:numPr>
              <w:snapToGrid w:val="0"/>
              <w:ind w:left="173" w:hanging="144"/>
              <w:rPr>
                <w:sz w:val="16"/>
                <w:szCs w:val="16"/>
              </w:rPr>
            </w:pPr>
            <w:r>
              <w:rPr>
                <w:sz w:val="16"/>
                <w:szCs w:val="16"/>
              </w:rPr>
              <w:t>The age distribution must be derived only from the natural origin fish of the specific population this record represents.  Therefore, do not include age data that are derived in part or in whole from any other group of fish.</w:t>
            </w:r>
          </w:p>
          <w:p w14:paraId="143F25DD" w14:textId="77777777" w:rsidR="00315FD1" w:rsidRDefault="00315FD1" w:rsidP="00315FD1">
            <w:pPr>
              <w:snapToGrid w:val="0"/>
              <w:rPr>
                <w:sz w:val="16"/>
                <w:szCs w:val="16"/>
              </w:rPr>
            </w:pPr>
            <w:r>
              <w:rPr>
                <w:sz w:val="16"/>
                <w:szCs w:val="16"/>
              </w:rPr>
              <w:t>The age information may represent the exact group of spawning fish indicated in the NOSAIJ field, or a somewhat different group of fish.  For example, the ages may represent the population as the fish passed a dam on their way to the spawning areas.  Whatever may be the case, ensure this information is included in the protocol and method documentation section below.</w:t>
            </w:r>
          </w:p>
        </w:tc>
      </w:tr>
      <w:tr w:rsidR="00315FD1" w:rsidRPr="00B51678" w14:paraId="43D6BC67" w14:textId="77777777" w:rsidTr="008808E9">
        <w:trPr>
          <w:cantSplit/>
        </w:trPr>
        <w:tc>
          <w:tcPr>
            <w:tcW w:w="1728" w:type="dxa"/>
            <w:tcMar>
              <w:left w:w="29" w:type="dxa"/>
              <w:right w:w="29" w:type="dxa"/>
            </w:tcMar>
          </w:tcPr>
          <w:p w14:paraId="6774DC1A" w14:textId="77777777" w:rsidR="00315FD1" w:rsidRDefault="00315FD1" w:rsidP="00315FD1">
            <w:pPr>
              <w:snapToGrid w:val="0"/>
              <w:rPr>
                <w:bCs/>
                <w:sz w:val="16"/>
                <w:szCs w:val="16"/>
              </w:rPr>
            </w:pPr>
            <w:r>
              <w:rPr>
                <w:bCs/>
                <w:sz w:val="16"/>
                <w:szCs w:val="16"/>
              </w:rPr>
              <w:t>Age2PropLowerLimit</w:t>
            </w:r>
          </w:p>
        </w:tc>
        <w:tc>
          <w:tcPr>
            <w:tcW w:w="3600" w:type="dxa"/>
            <w:tcMar>
              <w:left w:w="29" w:type="dxa"/>
              <w:right w:w="29" w:type="dxa"/>
            </w:tcMar>
          </w:tcPr>
          <w:p w14:paraId="092CD1E0" w14:textId="77777777" w:rsidR="00315FD1" w:rsidRDefault="00315FD1" w:rsidP="00315FD1">
            <w:pPr>
              <w:snapToGrid w:val="0"/>
              <w:rPr>
                <w:bCs/>
                <w:sz w:val="16"/>
                <w:szCs w:val="16"/>
              </w:rPr>
            </w:pPr>
            <w:r>
              <w:rPr>
                <w:bCs/>
                <w:sz w:val="16"/>
                <w:szCs w:val="16"/>
              </w:rPr>
              <w:t>The lower limit of the confidence interval for the Age2Prop field.</w:t>
            </w:r>
          </w:p>
        </w:tc>
        <w:tc>
          <w:tcPr>
            <w:tcW w:w="950" w:type="dxa"/>
            <w:tcMar>
              <w:left w:w="29" w:type="dxa"/>
              <w:right w:w="29" w:type="dxa"/>
            </w:tcMar>
          </w:tcPr>
          <w:p w14:paraId="177C3E97" w14:textId="306C7F61" w:rsidR="00315FD1" w:rsidRPr="00906C01" w:rsidRDefault="00315FD1" w:rsidP="00315FD1">
            <w:pPr>
              <w:snapToGrid w:val="0"/>
              <w:jc w:val="center"/>
              <w:rPr>
                <w:bCs/>
                <w:sz w:val="16"/>
                <w:szCs w:val="16"/>
              </w:rPr>
            </w:pPr>
            <w:del w:id="425" w:author="Mike Banach" w:date="2023-11-20T15:44:00Z">
              <w:r w:rsidDel="0014480A">
                <w:rPr>
                  <w:bCs/>
                  <w:sz w:val="16"/>
                  <w:szCs w:val="16"/>
                </w:rPr>
                <w:delText>Single</w:delText>
              </w:r>
            </w:del>
            <w:ins w:id="426" w:author="Mike Banach" w:date="2023-11-20T15:44:00Z">
              <w:r w:rsidR="0014480A">
                <w:rPr>
                  <w:bCs/>
                  <w:sz w:val="16"/>
                  <w:szCs w:val="16"/>
                </w:rPr>
                <w:t>Real</w:t>
              </w:r>
            </w:ins>
          </w:p>
        </w:tc>
        <w:tc>
          <w:tcPr>
            <w:tcW w:w="8410" w:type="dxa"/>
            <w:gridSpan w:val="7"/>
          </w:tcPr>
          <w:p w14:paraId="1479F3E2" w14:textId="77777777" w:rsidR="00315FD1" w:rsidRDefault="00315FD1" w:rsidP="00315FD1">
            <w:pPr>
              <w:snapToGrid w:val="0"/>
              <w:rPr>
                <w:bCs/>
                <w:sz w:val="16"/>
                <w:szCs w:val="16"/>
              </w:rPr>
            </w:pPr>
            <w:r>
              <w:rPr>
                <w:sz w:val="16"/>
                <w:szCs w:val="16"/>
              </w:rPr>
              <w:t xml:space="preserve">The associated alpha value is in the </w:t>
            </w:r>
            <w:r>
              <w:rPr>
                <w:bCs/>
                <w:sz w:val="16"/>
                <w:szCs w:val="16"/>
              </w:rPr>
              <w:t>AgePropAlpha field, which is found below after the fields for age 11+.</w:t>
            </w:r>
          </w:p>
          <w:p w14:paraId="258DF474" w14:textId="77777777" w:rsidR="00315FD1" w:rsidRDefault="00315FD1" w:rsidP="00315FD1">
            <w:pPr>
              <w:snapToGrid w:val="0"/>
              <w:rPr>
                <w:bCs/>
                <w:sz w:val="16"/>
                <w:szCs w:val="16"/>
              </w:rPr>
            </w:pPr>
          </w:p>
          <w:p w14:paraId="51E7C754" w14:textId="77777777" w:rsidR="00315FD1"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09BA15CC" w14:textId="77777777" w:rsidTr="008808E9">
        <w:trPr>
          <w:cantSplit/>
        </w:trPr>
        <w:tc>
          <w:tcPr>
            <w:tcW w:w="1728" w:type="dxa"/>
            <w:tcMar>
              <w:left w:w="29" w:type="dxa"/>
              <w:right w:w="29" w:type="dxa"/>
            </w:tcMar>
          </w:tcPr>
          <w:p w14:paraId="2006A1EC" w14:textId="77777777" w:rsidR="00315FD1" w:rsidRDefault="00315FD1" w:rsidP="00315FD1">
            <w:pPr>
              <w:snapToGrid w:val="0"/>
              <w:rPr>
                <w:bCs/>
                <w:sz w:val="16"/>
                <w:szCs w:val="16"/>
              </w:rPr>
            </w:pPr>
            <w:r>
              <w:rPr>
                <w:bCs/>
                <w:sz w:val="16"/>
                <w:szCs w:val="16"/>
              </w:rPr>
              <w:t>Age2PropUpperLimit</w:t>
            </w:r>
          </w:p>
        </w:tc>
        <w:tc>
          <w:tcPr>
            <w:tcW w:w="3600" w:type="dxa"/>
            <w:tcMar>
              <w:left w:w="29" w:type="dxa"/>
              <w:right w:w="29" w:type="dxa"/>
            </w:tcMar>
          </w:tcPr>
          <w:p w14:paraId="397EA0CB" w14:textId="77777777" w:rsidR="00315FD1" w:rsidRDefault="00315FD1" w:rsidP="00315FD1">
            <w:pPr>
              <w:snapToGrid w:val="0"/>
              <w:rPr>
                <w:bCs/>
                <w:sz w:val="16"/>
                <w:szCs w:val="16"/>
              </w:rPr>
            </w:pPr>
            <w:r>
              <w:rPr>
                <w:bCs/>
                <w:sz w:val="16"/>
                <w:szCs w:val="16"/>
              </w:rPr>
              <w:t>The upper limit of the confidence interval for the Age2Prop field.</w:t>
            </w:r>
          </w:p>
        </w:tc>
        <w:tc>
          <w:tcPr>
            <w:tcW w:w="950" w:type="dxa"/>
            <w:tcMar>
              <w:left w:w="29" w:type="dxa"/>
              <w:right w:w="29" w:type="dxa"/>
            </w:tcMar>
          </w:tcPr>
          <w:p w14:paraId="49EB5F37" w14:textId="6542B7F4" w:rsidR="00315FD1" w:rsidRPr="00906C01" w:rsidRDefault="00315FD1" w:rsidP="00315FD1">
            <w:pPr>
              <w:snapToGrid w:val="0"/>
              <w:jc w:val="center"/>
              <w:rPr>
                <w:bCs/>
                <w:sz w:val="16"/>
                <w:szCs w:val="16"/>
              </w:rPr>
            </w:pPr>
            <w:del w:id="427" w:author="Mike Banach" w:date="2023-11-20T15:44:00Z">
              <w:r w:rsidDel="0014480A">
                <w:rPr>
                  <w:bCs/>
                  <w:sz w:val="16"/>
                  <w:szCs w:val="16"/>
                </w:rPr>
                <w:delText>Single</w:delText>
              </w:r>
            </w:del>
            <w:ins w:id="428" w:author="Mike Banach" w:date="2023-11-20T15:44:00Z">
              <w:r w:rsidR="0014480A">
                <w:rPr>
                  <w:bCs/>
                  <w:sz w:val="16"/>
                  <w:szCs w:val="16"/>
                </w:rPr>
                <w:t>Real</w:t>
              </w:r>
            </w:ins>
          </w:p>
        </w:tc>
        <w:tc>
          <w:tcPr>
            <w:tcW w:w="8410" w:type="dxa"/>
            <w:gridSpan w:val="7"/>
          </w:tcPr>
          <w:p w14:paraId="65B0A828" w14:textId="77777777" w:rsidR="00315FD1" w:rsidRDefault="00315FD1" w:rsidP="00315FD1">
            <w:pPr>
              <w:snapToGrid w:val="0"/>
              <w:rPr>
                <w:sz w:val="16"/>
                <w:szCs w:val="16"/>
              </w:rPr>
            </w:pPr>
            <w:r>
              <w:rPr>
                <w:sz w:val="16"/>
                <w:szCs w:val="16"/>
              </w:rPr>
              <w:t>See the Codes/Conventions for the Age2PropLowerLimit field.</w:t>
            </w:r>
          </w:p>
          <w:p w14:paraId="452FE4F1" w14:textId="77777777" w:rsidR="00315FD1" w:rsidRDefault="00315FD1" w:rsidP="00315FD1">
            <w:pPr>
              <w:snapToGrid w:val="0"/>
              <w:rPr>
                <w:sz w:val="16"/>
                <w:szCs w:val="16"/>
              </w:rPr>
            </w:pPr>
          </w:p>
          <w:p w14:paraId="596EC64B" w14:textId="77777777" w:rsidR="00315FD1"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16571AA9" w14:textId="77777777" w:rsidTr="008808E9">
        <w:trPr>
          <w:cantSplit/>
        </w:trPr>
        <w:tc>
          <w:tcPr>
            <w:tcW w:w="1728" w:type="dxa"/>
            <w:tcMar>
              <w:left w:w="29" w:type="dxa"/>
              <w:right w:w="29" w:type="dxa"/>
            </w:tcMar>
          </w:tcPr>
          <w:p w14:paraId="42E2F1D3" w14:textId="77777777" w:rsidR="00315FD1" w:rsidRPr="00E55A91" w:rsidRDefault="00315FD1" w:rsidP="00315FD1">
            <w:pPr>
              <w:snapToGrid w:val="0"/>
              <w:rPr>
                <w:bCs/>
                <w:sz w:val="16"/>
                <w:szCs w:val="16"/>
              </w:rPr>
            </w:pPr>
            <w:r w:rsidRPr="00E55A91">
              <w:rPr>
                <w:bCs/>
                <w:sz w:val="16"/>
                <w:szCs w:val="16"/>
              </w:rPr>
              <w:t>Age3Prop</w:t>
            </w:r>
          </w:p>
        </w:tc>
        <w:tc>
          <w:tcPr>
            <w:tcW w:w="3600" w:type="dxa"/>
            <w:tcMar>
              <w:left w:w="29" w:type="dxa"/>
              <w:right w:w="29" w:type="dxa"/>
            </w:tcMar>
          </w:tcPr>
          <w:p w14:paraId="176406C5"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3 (brood year +3).</w:t>
            </w:r>
          </w:p>
        </w:tc>
        <w:tc>
          <w:tcPr>
            <w:tcW w:w="950" w:type="dxa"/>
            <w:tcMar>
              <w:left w:w="29" w:type="dxa"/>
              <w:right w:w="29" w:type="dxa"/>
            </w:tcMar>
          </w:tcPr>
          <w:p w14:paraId="7364623E" w14:textId="1E5F64F1" w:rsidR="00315FD1" w:rsidRPr="00E55A91" w:rsidRDefault="00315FD1" w:rsidP="00315FD1">
            <w:pPr>
              <w:snapToGrid w:val="0"/>
              <w:jc w:val="center"/>
              <w:rPr>
                <w:bCs/>
                <w:sz w:val="16"/>
                <w:szCs w:val="16"/>
              </w:rPr>
            </w:pPr>
            <w:del w:id="429" w:author="Mike Banach" w:date="2023-11-20T15:44:00Z">
              <w:r w:rsidRPr="00E55A91" w:rsidDel="0014480A">
                <w:rPr>
                  <w:bCs/>
                  <w:sz w:val="16"/>
                  <w:szCs w:val="16"/>
                </w:rPr>
                <w:delText>Single</w:delText>
              </w:r>
            </w:del>
            <w:ins w:id="430" w:author="Mike Banach" w:date="2023-11-20T15:44:00Z">
              <w:r w:rsidR="0014480A">
                <w:rPr>
                  <w:bCs/>
                  <w:sz w:val="16"/>
                  <w:szCs w:val="16"/>
                </w:rPr>
                <w:t>Real</w:t>
              </w:r>
            </w:ins>
          </w:p>
        </w:tc>
        <w:tc>
          <w:tcPr>
            <w:tcW w:w="8410" w:type="dxa"/>
            <w:gridSpan w:val="7"/>
          </w:tcPr>
          <w:p w14:paraId="6D19EAF1"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68FB2869" w14:textId="77777777" w:rsidTr="008808E9">
        <w:trPr>
          <w:cantSplit/>
        </w:trPr>
        <w:tc>
          <w:tcPr>
            <w:tcW w:w="1728" w:type="dxa"/>
            <w:tcMar>
              <w:left w:w="29" w:type="dxa"/>
              <w:right w:w="29" w:type="dxa"/>
            </w:tcMar>
          </w:tcPr>
          <w:p w14:paraId="26A689A8" w14:textId="77777777" w:rsidR="00315FD1" w:rsidRDefault="00315FD1" w:rsidP="00315FD1">
            <w:pPr>
              <w:snapToGrid w:val="0"/>
              <w:rPr>
                <w:bCs/>
                <w:sz w:val="16"/>
                <w:szCs w:val="16"/>
              </w:rPr>
            </w:pPr>
            <w:r>
              <w:rPr>
                <w:bCs/>
                <w:sz w:val="16"/>
                <w:szCs w:val="16"/>
              </w:rPr>
              <w:lastRenderedPageBreak/>
              <w:t>Age3PropLowerLimit</w:t>
            </w:r>
          </w:p>
        </w:tc>
        <w:tc>
          <w:tcPr>
            <w:tcW w:w="3600" w:type="dxa"/>
            <w:tcMar>
              <w:left w:w="29" w:type="dxa"/>
              <w:right w:w="29" w:type="dxa"/>
            </w:tcMar>
          </w:tcPr>
          <w:p w14:paraId="5DFBB7B7" w14:textId="77777777" w:rsidR="00315FD1" w:rsidRDefault="00315FD1" w:rsidP="00315FD1">
            <w:pPr>
              <w:snapToGrid w:val="0"/>
              <w:rPr>
                <w:bCs/>
                <w:sz w:val="16"/>
                <w:szCs w:val="16"/>
              </w:rPr>
            </w:pPr>
            <w:r>
              <w:rPr>
                <w:bCs/>
                <w:sz w:val="16"/>
                <w:szCs w:val="16"/>
              </w:rPr>
              <w:t>The lower limit of the confidence interval for the Age3Prop field.</w:t>
            </w:r>
          </w:p>
        </w:tc>
        <w:tc>
          <w:tcPr>
            <w:tcW w:w="950" w:type="dxa"/>
            <w:tcMar>
              <w:left w:w="29" w:type="dxa"/>
              <w:right w:w="29" w:type="dxa"/>
            </w:tcMar>
          </w:tcPr>
          <w:p w14:paraId="1CC3BE7A" w14:textId="65DBE88A" w:rsidR="00315FD1" w:rsidRPr="00906C01" w:rsidRDefault="00315FD1" w:rsidP="00315FD1">
            <w:pPr>
              <w:snapToGrid w:val="0"/>
              <w:jc w:val="center"/>
              <w:rPr>
                <w:bCs/>
                <w:sz w:val="16"/>
                <w:szCs w:val="16"/>
              </w:rPr>
            </w:pPr>
            <w:del w:id="431" w:author="Mike Banach" w:date="2023-11-20T15:44:00Z">
              <w:r w:rsidDel="0014480A">
                <w:rPr>
                  <w:bCs/>
                  <w:sz w:val="16"/>
                  <w:szCs w:val="16"/>
                </w:rPr>
                <w:delText>Single</w:delText>
              </w:r>
            </w:del>
            <w:ins w:id="432" w:author="Mike Banach" w:date="2023-11-20T15:44:00Z">
              <w:r w:rsidR="0014480A">
                <w:rPr>
                  <w:bCs/>
                  <w:sz w:val="16"/>
                  <w:szCs w:val="16"/>
                </w:rPr>
                <w:t>Real</w:t>
              </w:r>
            </w:ins>
          </w:p>
        </w:tc>
        <w:tc>
          <w:tcPr>
            <w:tcW w:w="8410" w:type="dxa"/>
            <w:gridSpan w:val="7"/>
          </w:tcPr>
          <w:p w14:paraId="1C6EFD61"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4553AC0E" w14:textId="77777777" w:rsidTr="008808E9">
        <w:trPr>
          <w:cantSplit/>
        </w:trPr>
        <w:tc>
          <w:tcPr>
            <w:tcW w:w="1728" w:type="dxa"/>
            <w:tcMar>
              <w:left w:w="29" w:type="dxa"/>
              <w:right w:w="29" w:type="dxa"/>
            </w:tcMar>
          </w:tcPr>
          <w:p w14:paraId="064A2A80" w14:textId="77777777" w:rsidR="00315FD1" w:rsidRDefault="00315FD1" w:rsidP="00315FD1">
            <w:pPr>
              <w:snapToGrid w:val="0"/>
              <w:rPr>
                <w:bCs/>
                <w:sz w:val="16"/>
                <w:szCs w:val="16"/>
              </w:rPr>
            </w:pPr>
            <w:r>
              <w:rPr>
                <w:bCs/>
                <w:sz w:val="16"/>
                <w:szCs w:val="16"/>
              </w:rPr>
              <w:t>Age3PropUpperLimit</w:t>
            </w:r>
          </w:p>
        </w:tc>
        <w:tc>
          <w:tcPr>
            <w:tcW w:w="3600" w:type="dxa"/>
            <w:tcMar>
              <w:left w:w="29" w:type="dxa"/>
              <w:right w:w="29" w:type="dxa"/>
            </w:tcMar>
          </w:tcPr>
          <w:p w14:paraId="664D289F" w14:textId="77777777" w:rsidR="00315FD1" w:rsidRDefault="00315FD1" w:rsidP="00315FD1">
            <w:pPr>
              <w:snapToGrid w:val="0"/>
              <w:rPr>
                <w:bCs/>
                <w:sz w:val="16"/>
                <w:szCs w:val="16"/>
              </w:rPr>
            </w:pPr>
            <w:r>
              <w:rPr>
                <w:bCs/>
                <w:sz w:val="16"/>
                <w:szCs w:val="16"/>
              </w:rPr>
              <w:t>The upper limit of the confidence interval for the Age3Prop field.</w:t>
            </w:r>
          </w:p>
        </w:tc>
        <w:tc>
          <w:tcPr>
            <w:tcW w:w="950" w:type="dxa"/>
            <w:tcMar>
              <w:left w:w="29" w:type="dxa"/>
              <w:right w:w="29" w:type="dxa"/>
            </w:tcMar>
          </w:tcPr>
          <w:p w14:paraId="391C377A" w14:textId="5CCB7015" w:rsidR="00315FD1" w:rsidRPr="00906C01" w:rsidRDefault="00315FD1" w:rsidP="00315FD1">
            <w:pPr>
              <w:snapToGrid w:val="0"/>
              <w:jc w:val="center"/>
              <w:rPr>
                <w:bCs/>
                <w:sz w:val="16"/>
                <w:szCs w:val="16"/>
              </w:rPr>
            </w:pPr>
            <w:del w:id="433" w:author="Mike Banach" w:date="2023-11-20T15:44:00Z">
              <w:r w:rsidDel="0014480A">
                <w:rPr>
                  <w:bCs/>
                  <w:sz w:val="16"/>
                  <w:szCs w:val="16"/>
                </w:rPr>
                <w:delText>Single</w:delText>
              </w:r>
            </w:del>
            <w:ins w:id="434" w:author="Mike Banach" w:date="2023-11-20T15:44:00Z">
              <w:r w:rsidR="0014480A">
                <w:rPr>
                  <w:bCs/>
                  <w:sz w:val="16"/>
                  <w:szCs w:val="16"/>
                </w:rPr>
                <w:t>Real</w:t>
              </w:r>
            </w:ins>
          </w:p>
        </w:tc>
        <w:tc>
          <w:tcPr>
            <w:tcW w:w="8410" w:type="dxa"/>
            <w:gridSpan w:val="7"/>
          </w:tcPr>
          <w:p w14:paraId="0A890363"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0952FC1F" w14:textId="77777777" w:rsidTr="008808E9">
        <w:trPr>
          <w:cantSplit/>
        </w:trPr>
        <w:tc>
          <w:tcPr>
            <w:tcW w:w="1728" w:type="dxa"/>
            <w:tcMar>
              <w:left w:w="29" w:type="dxa"/>
              <w:right w:w="29" w:type="dxa"/>
            </w:tcMar>
          </w:tcPr>
          <w:p w14:paraId="35FC6CAE" w14:textId="77777777" w:rsidR="00315FD1" w:rsidRPr="00E55A91" w:rsidRDefault="00315FD1" w:rsidP="00315FD1">
            <w:pPr>
              <w:snapToGrid w:val="0"/>
              <w:rPr>
                <w:bCs/>
                <w:sz w:val="16"/>
                <w:szCs w:val="16"/>
              </w:rPr>
            </w:pPr>
            <w:r w:rsidRPr="00E55A91">
              <w:rPr>
                <w:bCs/>
                <w:sz w:val="16"/>
                <w:szCs w:val="16"/>
              </w:rPr>
              <w:t>Age4Prop</w:t>
            </w:r>
          </w:p>
        </w:tc>
        <w:tc>
          <w:tcPr>
            <w:tcW w:w="3600" w:type="dxa"/>
            <w:tcMar>
              <w:left w:w="29" w:type="dxa"/>
              <w:right w:w="29" w:type="dxa"/>
            </w:tcMar>
          </w:tcPr>
          <w:p w14:paraId="2FE20FA7"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4 (brood year +4).</w:t>
            </w:r>
          </w:p>
        </w:tc>
        <w:tc>
          <w:tcPr>
            <w:tcW w:w="950" w:type="dxa"/>
            <w:tcMar>
              <w:left w:w="29" w:type="dxa"/>
              <w:right w:w="29" w:type="dxa"/>
            </w:tcMar>
          </w:tcPr>
          <w:p w14:paraId="0E7F353D" w14:textId="71CB0B5E" w:rsidR="00315FD1" w:rsidRPr="00E55A91" w:rsidRDefault="00315FD1" w:rsidP="00315FD1">
            <w:pPr>
              <w:snapToGrid w:val="0"/>
              <w:jc w:val="center"/>
              <w:rPr>
                <w:bCs/>
                <w:sz w:val="16"/>
                <w:szCs w:val="16"/>
              </w:rPr>
            </w:pPr>
            <w:del w:id="435" w:author="Mike Banach" w:date="2023-11-20T15:44:00Z">
              <w:r w:rsidRPr="00E55A91" w:rsidDel="0014480A">
                <w:rPr>
                  <w:bCs/>
                  <w:sz w:val="16"/>
                  <w:szCs w:val="16"/>
                </w:rPr>
                <w:delText>Single</w:delText>
              </w:r>
            </w:del>
            <w:ins w:id="436" w:author="Mike Banach" w:date="2023-11-20T15:44:00Z">
              <w:r w:rsidR="0014480A">
                <w:rPr>
                  <w:bCs/>
                  <w:sz w:val="16"/>
                  <w:szCs w:val="16"/>
                </w:rPr>
                <w:t>Real</w:t>
              </w:r>
            </w:ins>
          </w:p>
        </w:tc>
        <w:tc>
          <w:tcPr>
            <w:tcW w:w="8410" w:type="dxa"/>
            <w:gridSpan w:val="7"/>
          </w:tcPr>
          <w:p w14:paraId="412A2825" w14:textId="77777777" w:rsidR="00315FD1" w:rsidRDefault="00315FD1" w:rsidP="00315FD1">
            <w:pPr>
              <w:snapToGrid w:val="0"/>
              <w:rPr>
                <w:sz w:val="16"/>
                <w:szCs w:val="16"/>
              </w:rPr>
            </w:pPr>
            <w:r w:rsidRPr="00906C01">
              <w:rPr>
                <w:sz w:val="16"/>
                <w:szCs w:val="16"/>
              </w:rPr>
              <w:t>See the Codes/Conventions column for the Age2</w:t>
            </w:r>
            <w:r>
              <w:rPr>
                <w:bCs/>
                <w:sz w:val="16"/>
                <w:szCs w:val="16"/>
              </w:rPr>
              <w:t>Prop</w:t>
            </w:r>
            <w:r w:rsidRPr="00906C01">
              <w:rPr>
                <w:sz w:val="16"/>
                <w:szCs w:val="16"/>
              </w:rPr>
              <w:t xml:space="preserve"> field.</w:t>
            </w:r>
          </w:p>
        </w:tc>
      </w:tr>
      <w:tr w:rsidR="00315FD1" w:rsidRPr="00B51678" w14:paraId="736A4022" w14:textId="77777777" w:rsidTr="008808E9">
        <w:trPr>
          <w:cantSplit/>
        </w:trPr>
        <w:tc>
          <w:tcPr>
            <w:tcW w:w="1728" w:type="dxa"/>
            <w:tcMar>
              <w:left w:w="29" w:type="dxa"/>
              <w:right w:w="29" w:type="dxa"/>
            </w:tcMar>
          </w:tcPr>
          <w:p w14:paraId="4F9EDB39" w14:textId="77777777" w:rsidR="00315FD1" w:rsidRDefault="00315FD1" w:rsidP="00315FD1">
            <w:pPr>
              <w:snapToGrid w:val="0"/>
              <w:rPr>
                <w:bCs/>
                <w:sz w:val="16"/>
                <w:szCs w:val="16"/>
              </w:rPr>
            </w:pPr>
            <w:r>
              <w:rPr>
                <w:bCs/>
                <w:sz w:val="16"/>
                <w:szCs w:val="16"/>
              </w:rPr>
              <w:t>Age4PropLowerLimit</w:t>
            </w:r>
          </w:p>
        </w:tc>
        <w:tc>
          <w:tcPr>
            <w:tcW w:w="3600" w:type="dxa"/>
            <w:tcMar>
              <w:left w:w="29" w:type="dxa"/>
              <w:right w:w="29" w:type="dxa"/>
            </w:tcMar>
          </w:tcPr>
          <w:p w14:paraId="1C4CE8C2" w14:textId="77777777" w:rsidR="00315FD1" w:rsidRDefault="00315FD1" w:rsidP="00315FD1">
            <w:pPr>
              <w:snapToGrid w:val="0"/>
              <w:rPr>
                <w:bCs/>
                <w:sz w:val="16"/>
                <w:szCs w:val="16"/>
              </w:rPr>
            </w:pPr>
            <w:r>
              <w:rPr>
                <w:bCs/>
                <w:sz w:val="16"/>
                <w:szCs w:val="16"/>
              </w:rPr>
              <w:t>The lower limit of the confidence interval for the Age4Prop field.</w:t>
            </w:r>
          </w:p>
        </w:tc>
        <w:tc>
          <w:tcPr>
            <w:tcW w:w="950" w:type="dxa"/>
            <w:tcMar>
              <w:left w:w="29" w:type="dxa"/>
              <w:right w:w="29" w:type="dxa"/>
            </w:tcMar>
          </w:tcPr>
          <w:p w14:paraId="4D8A2627" w14:textId="6E0D8C06" w:rsidR="00315FD1" w:rsidRPr="00906C01" w:rsidRDefault="00315FD1" w:rsidP="00315FD1">
            <w:pPr>
              <w:snapToGrid w:val="0"/>
              <w:jc w:val="center"/>
              <w:rPr>
                <w:bCs/>
                <w:sz w:val="16"/>
                <w:szCs w:val="16"/>
              </w:rPr>
            </w:pPr>
            <w:del w:id="437" w:author="Mike Banach" w:date="2023-11-20T15:44:00Z">
              <w:r w:rsidDel="0014480A">
                <w:rPr>
                  <w:bCs/>
                  <w:sz w:val="16"/>
                  <w:szCs w:val="16"/>
                </w:rPr>
                <w:delText>Single</w:delText>
              </w:r>
            </w:del>
            <w:ins w:id="438" w:author="Mike Banach" w:date="2023-11-20T15:44:00Z">
              <w:r w:rsidR="0014480A">
                <w:rPr>
                  <w:bCs/>
                  <w:sz w:val="16"/>
                  <w:szCs w:val="16"/>
                </w:rPr>
                <w:t>Real</w:t>
              </w:r>
            </w:ins>
          </w:p>
        </w:tc>
        <w:tc>
          <w:tcPr>
            <w:tcW w:w="8410" w:type="dxa"/>
            <w:gridSpan w:val="7"/>
          </w:tcPr>
          <w:p w14:paraId="47E6918A"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16AADC88" w14:textId="77777777" w:rsidTr="008808E9">
        <w:trPr>
          <w:cantSplit/>
        </w:trPr>
        <w:tc>
          <w:tcPr>
            <w:tcW w:w="1728" w:type="dxa"/>
            <w:tcMar>
              <w:left w:w="29" w:type="dxa"/>
              <w:right w:w="29" w:type="dxa"/>
            </w:tcMar>
          </w:tcPr>
          <w:p w14:paraId="4E2B52DC" w14:textId="77777777" w:rsidR="00315FD1" w:rsidRDefault="00315FD1" w:rsidP="00315FD1">
            <w:pPr>
              <w:snapToGrid w:val="0"/>
              <w:rPr>
                <w:bCs/>
                <w:sz w:val="16"/>
                <w:szCs w:val="16"/>
              </w:rPr>
            </w:pPr>
            <w:r>
              <w:rPr>
                <w:bCs/>
                <w:sz w:val="16"/>
                <w:szCs w:val="16"/>
              </w:rPr>
              <w:t>Age4PropUpperLimit</w:t>
            </w:r>
          </w:p>
        </w:tc>
        <w:tc>
          <w:tcPr>
            <w:tcW w:w="3600" w:type="dxa"/>
            <w:tcMar>
              <w:left w:w="29" w:type="dxa"/>
              <w:right w:w="29" w:type="dxa"/>
            </w:tcMar>
          </w:tcPr>
          <w:p w14:paraId="6F169B29" w14:textId="77777777" w:rsidR="00315FD1" w:rsidRDefault="00315FD1" w:rsidP="00315FD1">
            <w:pPr>
              <w:snapToGrid w:val="0"/>
              <w:rPr>
                <w:bCs/>
                <w:sz w:val="16"/>
                <w:szCs w:val="16"/>
              </w:rPr>
            </w:pPr>
            <w:r>
              <w:rPr>
                <w:bCs/>
                <w:sz w:val="16"/>
                <w:szCs w:val="16"/>
              </w:rPr>
              <w:t>The upper limit of the confidence interval for the Age4Prop field.</w:t>
            </w:r>
          </w:p>
        </w:tc>
        <w:tc>
          <w:tcPr>
            <w:tcW w:w="950" w:type="dxa"/>
            <w:tcMar>
              <w:left w:w="29" w:type="dxa"/>
              <w:right w:w="29" w:type="dxa"/>
            </w:tcMar>
          </w:tcPr>
          <w:p w14:paraId="514B5A8C" w14:textId="59233FC3" w:rsidR="00315FD1" w:rsidRPr="00906C01" w:rsidRDefault="00315FD1" w:rsidP="00315FD1">
            <w:pPr>
              <w:snapToGrid w:val="0"/>
              <w:jc w:val="center"/>
              <w:rPr>
                <w:bCs/>
                <w:sz w:val="16"/>
                <w:szCs w:val="16"/>
              </w:rPr>
            </w:pPr>
            <w:del w:id="439" w:author="Mike Banach" w:date="2023-11-20T15:44:00Z">
              <w:r w:rsidDel="0014480A">
                <w:rPr>
                  <w:bCs/>
                  <w:sz w:val="16"/>
                  <w:szCs w:val="16"/>
                </w:rPr>
                <w:delText>Single</w:delText>
              </w:r>
            </w:del>
            <w:ins w:id="440" w:author="Mike Banach" w:date="2023-11-20T15:44:00Z">
              <w:r w:rsidR="0014480A">
                <w:rPr>
                  <w:bCs/>
                  <w:sz w:val="16"/>
                  <w:szCs w:val="16"/>
                </w:rPr>
                <w:t>Real</w:t>
              </w:r>
            </w:ins>
          </w:p>
        </w:tc>
        <w:tc>
          <w:tcPr>
            <w:tcW w:w="8410" w:type="dxa"/>
            <w:gridSpan w:val="7"/>
          </w:tcPr>
          <w:p w14:paraId="52DD8101"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55BF73DB" w14:textId="77777777" w:rsidTr="008808E9">
        <w:trPr>
          <w:cantSplit/>
        </w:trPr>
        <w:tc>
          <w:tcPr>
            <w:tcW w:w="1728" w:type="dxa"/>
            <w:tcMar>
              <w:left w:w="29" w:type="dxa"/>
              <w:right w:w="29" w:type="dxa"/>
            </w:tcMar>
          </w:tcPr>
          <w:p w14:paraId="33DB06BA" w14:textId="77777777" w:rsidR="00315FD1" w:rsidRPr="00E55A91" w:rsidRDefault="00315FD1" w:rsidP="00315FD1">
            <w:pPr>
              <w:snapToGrid w:val="0"/>
              <w:rPr>
                <w:bCs/>
                <w:sz w:val="16"/>
                <w:szCs w:val="16"/>
              </w:rPr>
            </w:pPr>
            <w:r w:rsidRPr="00E55A91">
              <w:rPr>
                <w:bCs/>
                <w:sz w:val="16"/>
                <w:szCs w:val="16"/>
              </w:rPr>
              <w:t>Age5Prop</w:t>
            </w:r>
          </w:p>
        </w:tc>
        <w:tc>
          <w:tcPr>
            <w:tcW w:w="3600" w:type="dxa"/>
            <w:tcMar>
              <w:left w:w="29" w:type="dxa"/>
              <w:right w:w="29" w:type="dxa"/>
            </w:tcMar>
          </w:tcPr>
          <w:p w14:paraId="749DE5AF"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5 (brood year +5).</w:t>
            </w:r>
          </w:p>
        </w:tc>
        <w:tc>
          <w:tcPr>
            <w:tcW w:w="950" w:type="dxa"/>
            <w:tcMar>
              <w:left w:w="29" w:type="dxa"/>
              <w:right w:w="29" w:type="dxa"/>
            </w:tcMar>
          </w:tcPr>
          <w:p w14:paraId="68815BCA" w14:textId="3E616252" w:rsidR="00315FD1" w:rsidRPr="00E55A91" w:rsidRDefault="00315FD1" w:rsidP="00315FD1">
            <w:pPr>
              <w:snapToGrid w:val="0"/>
              <w:jc w:val="center"/>
              <w:rPr>
                <w:bCs/>
                <w:sz w:val="16"/>
                <w:szCs w:val="16"/>
              </w:rPr>
            </w:pPr>
            <w:del w:id="441" w:author="Mike Banach" w:date="2023-11-20T15:44:00Z">
              <w:r w:rsidRPr="00E55A91" w:rsidDel="0014480A">
                <w:rPr>
                  <w:bCs/>
                  <w:sz w:val="16"/>
                  <w:szCs w:val="16"/>
                </w:rPr>
                <w:delText>Single</w:delText>
              </w:r>
            </w:del>
            <w:ins w:id="442" w:author="Mike Banach" w:date="2023-11-20T15:44:00Z">
              <w:r w:rsidR="0014480A">
                <w:rPr>
                  <w:bCs/>
                  <w:sz w:val="16"/>
                  <w:szCs w:val="16"/>
                </w:rPr>
                <w:t>Real</w:t>
              </w:r>
            </w:ins>
          </w:p>
        </w:tc>
        <w:tc>
          <w:tcPr>
            <w:tcW w:w="8410" w:type="dxa"/>
            <w:gridSpan w:val="7"/>
          </w:tcPr>
          <w:p w14:paraId="45AB3FE8"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75D70043" w14:textId="77777777" w:rsidTr="008808E9">
        <w:trPr>
          <w:cantSplit/>
        </w:trPr>
        <w:tc>
          <w:tcPr>
            <w:tcW w:w="1728" w:type="dxa"/>
            <w:tcMar>
              <w:left w:w="29" w:type="dxa"/>
              <w:right w:w="29" w:type="dxa"/>
            </w:tcMar>
          </w:tcPr>
          <w:p w14:paraId="2CCC8AD3" w14:textId="77777777" w:rsidR="00315FD1" w:rsidRDefault="00315FD1" w:rsidP="00315FD1">
            <w:pPr>
              <w:snapToGrid w:val="0"/>
              <w:rPr>
                <w:bCs/>
                <w:sz w:val="16"/>
                <w:szCs w:val="16"/>
              </w:rPr>
            </w:pPr>
            <w:r>
              <w:rPr>
                <w:bCs/>
                <w:sz w:val="16"/>
                <w:szCs w:val="16"/>
              </w:rPr>
              <w:t>Age5PropLowerLimit</w:t>
            </w:r>
          </w:p>
        </w:tc>
        <w:tc>
          <w:tcPr>
            <w:tcW w:w="3600" w:type="dxa"/>
            <w:tcMar>
              <w:left w:w="29" w:type="dxa"/>
              <w:right w:w="29" w:type="dxa"/>
            </w:tcMar>
          </w:tcPr>
          <w:p w14:paraId="3DF69A91" w14:textId="77777777" w:rsidR="00315FD1" w:rsidRDefault="00315FD1" w:rsidP="00315FD1">
            <w:pPr>
              <w:snapToGrid w:val="0"/>
              <w:rPr>
                <w:bCs/>
                <w:sz w:val="16"/>
                <w:szCs w:val="16"/>
              </w:rPr>
            </w:pPr>
            <w:r>
              <w:rPr>
                <w:bCs/>
                <w:sz w:val="16"/>
                <w:szCs w:val="16"/>
              </w:rPr>
              <w:t>The lower limit of the confidence interval for the Age5Prop field.</w:t>
            </w:r>
          </w:p>
        </w:tc>
        <w:tc>
          <w:tcPr>
            <w:tcW w:w="950" w:type="dxa"/>
            <w:tcMar>
              <w:left w:w="29" w:type="dxa"/>
              <w:right w:w="29" w:type="dxa"/>
            </w:tcMar>
          </w:tcPr>
          <w:p w14:paraId="38948551" w14:textId="291B1FC3" w:rsidR="00315FD1" w:rsidRPr="00906C01" w:rsidRDefault="00315FD1" w:rsidP="00315FD1">
            <w:pPr>
              <w:snapToGrid w:val="0"/>
              <w:jc w:val="center"/>
              <w:rPr>
                <w:bCs/>
                <w:sz w:val="16"/>
                <w:szCs w:val="16"/>
              </w:rPr>
            </w:pPr>
            <w:del w:id="443" w:author="Mike Banach" w:date="2023-11-20T15:44:00Z">
              <w:r w:rsidDel="0014480A">
                <w:rPr>
                  <w:bCs/>
                  <w:sz w:val="16"/>
                  <w:szCs w:val="16"/>
                </w:rPr>
                <w:delText>Single</w:delText>
              </w:r>
            </w:del>
            <w:ins w:id="444" w:author="Mike Banach" w:date="2023-11-20T15:44:00Z">
              <w:r w:rsidR="0014480A">
                <w:rPr>
                  <w:bCs/>
                  <w:sz w:val="16"/>
                  <w:szCs w:val="16"/>
                </w:rPr>
                <w:t>Real</w:t>
              </w:r>
            </w:ins>
          </w:p>
        </w:tc>
        <w:tc>
          <w:tcPr>
            <w:tcW w:w="8410" w:type="dxa"/>
            <w:gridSpan w:val="7"/>
          </w:tcPr>
          <w:p w14:paraId="34CB49B2"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08A72378" w14:textId="77777777" w:rsidTr="008808E9">
        <w:trPr>
          <w:cantSplit/>
        </w:trPr>
        <w:tc>
          <w:tcPr>
            <w:tcW w:w="1728" w:type="dxa"/>
            <w:tcMar>
              <w:left w:w="29" w:type="dxa"/>
              <w:right w:w="29" w:type="dxa"/>
            </w:tcMar>
          </w:tcPr>
          <w:p w14:paraId="5431F8EF" w14:textId="77777777" w:rsidR="00315FD1" w:rsidRDefault="00315FD1" w:rsidP="00315FD1">
            <w:pPr>
              <w:snapToGrid w:val="0"/>
              <w:rPr>
                <w:bCs/>
                <w:sz w:val="16"/>
                <w:szCs w:val="16"/>
              </w:rPr>
            </w:pPr>
            <w:r>
              <w:rPr>
                <w:bCs/>
                <w:sz w:val="16"/>
                <w:szCs w:val="16"/>
              </w:rPr>
              <w:t>Age5PropUpperLimit</w:t>
            </w:r>
          </w:p>
        </w:tc>
        <w:tc>
          <w:tcPr>
            <w:tcW w:w="3600" w:type="dxa"/>
            <w:tcMar>
              <w:left w:w="29" w:type="dxa"/>
              <w:right w:w="29" w:type="dxa"/>
            </w:tcMar>
          </w:tcPr>
          <w:p w14:paraId="1C27C690" w14:textId="77777777" w:rsidR="00315FD1" w:rsidRDefault="00315FD1" w:rsidP="00315FD1">
            <w:pPr>
              <w:snapToGrid w:val="0"/>
              <w:rPr>
                <w:bCs/>
                <w:sz w:val="16"/>
                <w:szCs w:val="16"/>
              </w:rPr>
            </w:pPr>
            <w:r>
              <w:rPr>
                <w:bCs/>
                <w:sz w:val="16"/>
                <w:szCs w:val="16"/>
              </w:rPr>
              <w:t>The upper limit of the confidence interval for the Age5Prop field.</w:t>
            </w:r>
          </w:p>
        </w:tc>
        <w:tc>
          <w:tcPr>
            <w:tcW w:w="950" w:type="dxa"/>
            <w:tcMar>
              <w:left w:w="29" w:type="dxa"/>
              <w:right w:w="29" w:type="dxa"/>
            </w:tcMar>
          </w:tcPr>
          <w:p w14:paraId="3CF93EB5" w14:textId="21C60E5D" w:rsidR="00315FD1" w:rsidRPr="00906C01" w:rsidRDefault="00315FD1" w:rsidP="00315FD1">
            <w:pPr>
              <w:snapToGrid w:val="0"/>
              <w:jc w:val="center"/>
              <w:rPr>
                <w:bCs/>
                <w:sz w:val="16"/>
                <w:szCs w:val="16"/>
              </w:rPr>
            </w:pPr>
            <w:del w:id="445" w:author="Mike Banach" w:date="2023-11-20T15:44:00Z">
              <w:r w:rsidDel="0014480A">
                <w:rPr>
                  <w:bCs/>
                  <w:sz w:val="16"/>
                  <w:szCs w:val="16"/>
                </w:rPr>
                <w:delText>Single</w:delText>
              </w:r>
            </w:del>
            <w:ins w:id="446" w:author="Mike Banach" w:date="2023-11-20T15:44:00Z">
              <w:r w:rsidR="0014480A">
                <w:rPr>
                  <w:bCs/>
                  <w:sz w:val="16"/>
                  <w:szCs w:val="16"/>
                </w:rPr>
                <w:t>Real</w:t>
              </w:r>
            </w:ins>
          </w:p>
        </w:tc>
        <w:tc>
          <w:tcPr>
            <w:tcW w:w="8410" w:type="dxa"/>
            <w:gridSpan w:val="7"/>
          </w:tcPr>
          <w:p w14:paraId="40E768AA"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65444ED3" w14:textId="77777777" w:rsidTr="008808E9">
        <w:trPr>
          <w:cantSplit/>
        </w:trPr>
        <w:tc>
          <w:tcPr>
            <w:tcW w:w="1728" w:type="dxa"/>
            <w:tcMar>
              <w:left w:w="29" w:type="dxa"/>
              <w:right w:w="29" w:type="dxa"/>
            </w:tcMar>
          </w:tcPr>
          <w:p w14:paraId="0F0860AE" w14:textId="77777777" w:rsidR="00315FD1" w:rsidRPr="00E55A91" w:rsidRDefault="00315FD1" w:rsidP="00315FD1">
            <w:pPr>
              <w:snapToGrid w:val="0"/>
              <w:rPr>
                <w:bCs/>
                <w:sz w:val="16"/>
                <w:szCs w:val="16"/>
              </w:rPr>
            </w:pPr>
            <w:r w:rsidRPr="00E55A91">
              <w:rPr>
                <w:bCs/>
                <w:sz w:val="16"/>
                <w:szCs w:val="16"/>
              </w:rPr>
              <w:t>Age6Prop</w:t>
            </w:r>
          </w:p>
        </w:tc>
        <w:tc>
          <w:tcPr>
            <w:tcW w:w="3600" w:type="dxa"/>
            <w:tcMar>
              <w:left w:w="29" w:type="dxa"/>
              <w:right w:w="29" w:type="dxa"/>
            </w:tcMar>
          </w:tcPr>
          <w:p w14:paraId="4F719B86"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w:t>
            </w:r>
            <w:r w:rsidDel="00B50420">
              <w:rPr>
                <w:bCs/>
                <w:sz w:val="16"/>
                <w:szCs w:val="16"/>
              </w:rPr>
              <w:t xml:space="preserve"> </w:t>
            </w:r>
            <w:r>
              <w:rPr>
                <w:bCs/>
                <w:sz w:val="16"/>
                <w:szCs w:val="16"/>
              </w:rPr>
              <w:t xml:space="preserve">that were </w:t>
            </w:r>
            <w:r w:rsidRPr="00906C01">
              <w:rPr>
                <w:bCs/>
                <w:sz w:val="16"/>
                <w:szCs w:val="16"/>
              </w:rPr>
              <w:t>age 6 (brood year +6).</w:t>
            </w:r>
          </w:p>
        </w:tc>
        <w:tc>
          <w:tcPr>
            <w:tcW w:w="950" w:type="dxa"/>
            <w:tcMar>
              <w:left w:w="29" w:type="dxa"/>
              <w:right w:w="29" w:type="dxa"/>
            </w:tcMar>
          </w:tcPr>
          <w:p w14:paraId="546832E1" w14:textId="1A50C889" w:rsidR="00315FD1" w:rsidRPr="00E55A91" w:rsidRDefault="00315FD1" w:rsidP="00315FD1">
            <w:pPr>
              <w:snapToGrid w:val="0"/>
              <w:jc w:val="center"/>
              <w:rPr>
                <w:bCs/>
                <w:sz w:val="16"/>
                <w:szCs w:val="16"/>
              </w:rPr>
            </w:pPr>
            <w:del w:id="447" w:author="Mike Banach" w:date="2023-11-20T15:44:00Z">
              <w:r w:rsidRPr="00E55A91" w:rsidDel="0014480A">
                <w:rPr>
                  <w:bCs/>
                  <w:sz w:val="16"/>
                  <w:szCs w:val="16"/>
                </w:rPr>
                <w:delText>Single</w:delText>
              </w:r>
            </w:del>
            <w:ins w:id="448" w:author="Mike Banach" w:date="2023-11-20T15:44:00Z">
              <w:r w:rsidR="0014480A">
                <w:rPr>
                  <w:bCs/>
                  <w:sz w:val="16"/>
                  <w:szCs w:val="16"/>
                </w:rPr>
                <w:t>Real</w:t>
              </w:r>
            </w:ins>
          </w:p>
        </w:tc>
        <w:tc>
          <w:tcPr>
            <w:tcW w:w="8410" w:type="dxa"/>
            <w:gridSpan w:val="7"/>
          </w:tcPr>
          <w:p w14:paraId="3C74BB5A"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5E47594F" w14:textId="77777777" w:rsidTr="008808E9">
        <w:trPr>
          <w:cantSplit/>
        </w:trPr>
        <w:tc>
          <w:tcPr>
            <w:tcW w:w="1728" w:type="dxa"/>
            <w:tcMar>
              <w:left w:w="29" w:type="dxa"/>
              <w:right w:w="29" w:type="dxa"/>
            </w:tcMar>
          </w:tcPr>
          <w:p w14:paraId="0890DA69" w14:textId="77777777" w:rsidR="00315FD1" w:rsidRDefault="00315FD1" w:rsidP="00315FD1">
            <w:pPr>
              <w:snapToGrid w:val="0"/>
              <w:rPr>
                <w:bCs/>
                <w:sz w:val="16"/>
                <w:szCs w:val="16"/>
              </w:rPr>
            </w:pPr>
            <w:r>
              <w:rPr>
                <w:bCs/>
                <w:sz w:val="16"/>
                <w:szCs w:val="16"/>
              </w:rPr>
              <w:t>Age6PropLowerLimit</w:t>
            </w:r>
          </w:p>
        </w:tc>
        <w:tc>
          <w:tcPr>
            <w:tcW w:w="3600" w:type="dxa"/>
            <w:tcMar>
              <w:left w:w="29" w:type="dxa"/>
              <w:right w:w="29" w:type="dxa"/>
            </w:tcMar>
          </w:tcPr>
          <w:p w14:paraId="381794E2" w14:textId="77777777" w:rsidR="00315FD1" w:rsidRDefault="00315FD1" w:rsidP="00315FD1">
            <w:pPr>
              <w:snapToGrid w:val="0"/>
              <w:rPr>
                <w:bCs/>
                <w:sz w:val="16"/>
                <w:szCs w:val="16"/>
              </w:rPr>
            </w:pPr>
            <w:r>
              <w:rPr>
                <w:bCs/>
                <w:sz w:val="16"/>
                <w:szCs w:val="16"/>
              </w:rPr>
              <w:t>The lower limit of the confidence interval for the Age6Prop field.</w:t>
            </w:r>
          </w:p>
        </w:tc>
        <w:tc>
          <w:tcPr>
            <w:tcW w:w="950" w:type="dxa"/>
            <w:tcMar>
              <w:left w:w="29" w:type="dxa"/>
              <w:right w:w="29" w:type="dxa"/>
            </w:tcMar>
          </w:tcPr>
          <w:p w14:paraId="7BB7786A" w14:textId="6C19415F" w:rsidR="00315FD1" w:rsidRPr="00906C01" w:rsidRDefault="00315FD1" w:rsidP="00315FD1">
            <w:pPr>
              <w:snapToGrid w:val="0"/>
              <w:jc w:val="center"/>
              <w:rPr>
                <w:bCs/>
                <w:sz w:val="16"/>
                <w:szCs w:val="16"/>
              </w:rPr>
            </w:pPr>
            <w:del w:id="449" w:author="Mike Banach" w:date="2023-11-20T15:44:00Z">
              <w:r w:rsidDel="0014480A">
                <w:rPr>
                  <w:bCs/>
                  <w:sz w:val="16"/>
                  <w:szCs w:val="16"/>
                </w:rPr>
                <w:delText>Single</w:delText>
              </w:r>
            </w:del>
            <w:ins w:id="450" w:author="Mike Banach" w:date="2023-11-20T15:44:00Z">
              <w:r w:rsidR="0014480A">
                <w:rPr>
                  <w:bCs/>
                  <w:sz w:val="16"/>
                  <w:szCs w:val="16"/>
                </w:rPr>
                <w:t>Real</w:t>
              </w:r>
            </w:ins>
          </w:p>
        </w:tc>
        <w:tc>
          <w:tcPr>
            <w:tcW w:w="8410" w:type="dxa"/>
            <w:gridSpan w:val="7"/>
          </w:tcPr>
          <w:p w14:paraId="4893844D"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1F88A497" w14:textId="77777777" w:rsidTr="008808E9">
        <w:trPr>
          <w:cantSplit/>
        </w:trPr>
        <w:tc>
          <w:tcPr>
            <w:tcW w:w="1728" w:type="dxa"/>
            <w:tcMar>
              <w:left w:w="29" w:type="dxa"/>
              <w:right w:w="29" w:type="dxa"/>
            </w:tcMar>
          </w:tcPr>
          <w:p w14:paraId="723A15A5" w14:textId="77777777" w:rsidR="00315FD1" w:rsidRDefault="00315FD1" w:rsidP="00315FD1">
            <w:pPr>
              <w:snapToGrid w:val="0"/>
              <w:rPr>
                <w:bCs/>
                <w:sz w:val="16"/>
                <w:szCs w:val="16"/>
              </w:rPr>
            </w:pPr>
            <w:r>
              <w:rPr>
                <w:bCs/>
                <w:sz w:val="16"/>
                <w:szCs w:val="16"/>
              </w:rPr>
              <w:t>Age6PropUpperLimit</w:t>
            </w:r>
          </w:p>
        </w:tc>
        <w:tc>
          <w:tcPr>
            <w:tcW w:w="3600" w:type="dxa"/>
            <w:tcMar>
              <w:left w:w="29" w:type="dxa"/>
              <w:right w:w="29" w:type="dxa"/>
            </w:tcMar>
          </w:tcPr>
          <w:p w14:paraId="395D5500" w14:textId="77777777" w:rsidR="00315FD1" w:rsidRDefault="00315FD1" w:rsidP="00315FD1">
            <w:pPr>
              <w:snapToGrid w:val="0"/>
              <w:rPr>
                <w:bCs/>
                <w:sz w:val="16"/>
                <w:szCs w:val="16"/>
              </w:rPr>
            </w:pPr>
            <w:r>
              <w:rPr>
                <w:bCs/>
                <w:sz w:val="16"/>
                <w:szCs w:val="16"/>
              </w:rPr>
              <w:t>The upper limit of the confidence interval for the Age6Prop field.</w:t>
            </w:r>
          </w:p>
        </w:tc>
        <w:tc>
          <w:tcPr>
            <w:tcW w:w="950" w:type="dxa"/>
            <w:tcMar>
              <w:left w:w="29" w:type="dxa"/>
              <w:right w:w="29" w:type="dxa"/>
            </w:tcMar>
          </w:tcPr>
          <w:p w14:paraId="4C92B6CB" w14:textId="023379C1" w:rsidR="00315FD1" w:rsidRPr="00906C01" w:rsidRDefault="00315FD1" w:rsidP="00315FD1">
            <w:pPr>
              <w:snapToGrid w:val="0"/>
              <w:jc w:val="center"/>
              <w:rPr>
                <w:bCs/>
                <w:sz w:val="16"/>
                <w:szCs w:val="16"/>
              </w:rPr>
            </w:pPr>
            <w:del w:id="451" w:author="Mike Banach" w:date="2023-11-20T15:44:00Z">
              <w:r w:rsidDel="0014480A">
                <w:rPr>
                  <w:bCs/>
                  <w:sz w:val="16"/>
                  <w:szCs w:val="16"/>
                </w:rPr>
                <w:delText>Single</w:delText>
              </w:r>
            </w:del>
            <w:ins w:id="452" w:author="Mike Banach" w:date="2023-11-20T15:44:00Z">
              <w:r w:rsidR="0014480A">
                <w:rPr>
                  <w:bCs/>
                  <w:sz w:val="16"/>
                  <w:szCs w:val="16"/>
                </w:rPr>
                <w:t>Real</w:t>
              </w:r>
            </w:ins>
          </w:p>
        </w:tc>
        <w:tc>
          <w:tcPr>
            <w:tcW w:w="8410" w:type="dxa"/>
            <w:gridSpan w:val="7"/>
          </w:tcPr>
          <w:p w14:paraId="337B62C3"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6ED36031" w14:textId="77777777" w:rsidTr="008808E9">
        <w:trPr>
          <w:cantSplit/>
        </w:trPr>
        <w:tc>
          <w:tcPr>
            <w:tcW w:w="1728" w:type="dxa"/>
            <w:tcMar>
              <w:left w:w="29" w:type="dxa"/>
              <w:right w:w="29" w:type="dxa"/>
            </w:tcMar>
          </w:tcPr>
          <w:p w14:paraId="581EEED9" w14:textId="77777777" w:rsidR="00315FD1" w:rsidRPr="00E55A91" w:rsidRDefault="00315FD1" w:rsidP="00315FD1">
            <w:pPr>
              <w:snapToGrid w:val="0"/>
              <w:rPr>
                <w:bCs/>
                <w:sz w:val="16"/>
                <w:szCs w:val="16"/>
              </w:rPr>
            </w:pPr>
            <w:r w:rsidRPr="00E55A91">
              <w:rPr>
                <w:bCs/>
                <w:sz w:val="16"/>
                <w:szCs w:val="16"/>
              </w:rPr>
              <w:t>Age7Prop</w:t>
            </w:r>
          </w:p>
        </w:tc>
        <w:tc>
          <w:tcPr>
            <w:tcW w:w="3600" w:type="dxa"/>
            <w:tcMar>
              <w:left w:w="29" w:type="dxa"/>
              <w:right w:w="29" w:type="dxa"/>
            </w:tcMar>
          </w:tcPr>
          <w:p w14:paraId="35BDEB4D"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w:t>
            </w:r>
            <w:r w:rsidDel="00B50420">
              <w:rPr>
                <w:bCs/>
                <w:sz w:val="16"/>
                <w:szCs w:val="16"/>
              </w:rPr>
              <w:t xml:space="preserve"> </w:t>
            </w:r>
            <w:r>
              <w:rPr>
                <w:bCs/>
                <w:sz w:val="16"/>
                <w:szCs w:val="16"/>
              </w:rPr>
              <w:t xml:space="preserve">that were </w:t>
            </w:r>
            <w:r w:rsidRPr="00906C01">
              <w:rPr>
                <w:bCs/>
                <w:sz w:val="16"/>
                <w:szCs w:val="16"/>
              </w:rPr>
              <w:t>age 7 (brood year +7).</w:t>
            </w:r>
          </w:p>
        </w:tc>
        <w:tc>
          <w:tcPr>
            <w:tcW w:w="950" w:type="dxa"/>
            <w:tcMar>
              <w:left w:w="29" w:type="dxa"/>
              <w:right w:w="29" w:type="dxa"/>
            </w:tcMar>
          </w:tcPr>
          <w:p w14:paraId="51F8B519" w14:textId="258A79D6" w:rsidR="00315FD1" w:rsidRPr="00E55A91" w:rsidRDefault="00315FD1" w:rsidP="00315FD1">
            <w:pPr>
              <w:snapToGrid w:val="0"/>
              <w:jc w:val="center"/>
              <w:rPr>
                <w:bCs/>
                <w:sz w:val="16"/>
                <w:szCs w:val="16"/>
              </w:rPr>
            </w:pPr>
            <w:del w:id="453" w:author="Mike Banach" w:date="2023-11-20T15:44:00Z">
              <w:r w:rsidRPr="00E55A91" w:rsidDel="0014480A">
                <w:rPr>
                  <w:bCs/>
                  <w:sz w:val="16"/>
                  <w:szCs w:val="16"/>
                </w:rPr>
                <w:delText>Single</w:delText>
              </w:r>
            </w:del>
            <w:ins w:id="454" w:author="Mike Banach" w:date="2023-11-20T15:44:00Z">
              <w:r w:rsidR="0014480A">
                <w:rPr>
                  <w:bCs/>
                  <w:sz w:val="16"/>
                  <w:szCs w:val="16"/>
                </w:rPr>
                <w:t>Real</w:t>
              </w:r>
            </w:ins>
          </w:p>
        </w:tc>
        <w:tc>
          <w:tcPr>
            <w:tcW w:w="8410" w:type="dxa"/>
            <w:gridSpan w:val="7"/>
          </w:tcPr>
          <w:p w14:paraId="4D486EE7"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6A8E0BBE" w14:textId="77777777" w:rsidTr="008808E9">
        <w:trPr>
          <w:cantSplit/>
        </w:trPr>
        <w:tc>
          <w:tcPr>
            <w:tcW w:w="1728" w:type="dxa"/>
            <w:tcMar>
              <w:left w:w="29" w:type="dxa"/>
              <w:right w:w="29" w:type="dxa"/>
            </w:tcMar>
          </w:tcPr>
          <w:p w14:paraId="3E1E348F" w14:textId="77777777" w:rsidR="00315FD1" w:rsidRDefault="00315FD1" w:rsidP="00315FD1">
            <w:pPr>
              <w:snapToGrid w:val="0"/>
              <w:rPr>
                <w:bCs/>
                <w:sz w:val="16"/>
                <w:szCs w:val="16"/>
              </w:rPr>
            </w:pPr>
            <w:r>
              <w:rPr>
                <w:bCs/>
                <w:sz w:val="16"/>
                <w:szCs w:val="16"/>
              </w:rPr>
              <w:t>Age7PropLowerLimit</w:t>
            </w:r>
          </w:p>
        </w:tc>
        <w:tc>
          <w:tcPr>
            <w:tcW w:w="3600" w:type="dxa"/>
            <w:tcMar>
              <w:left w:w="29" w:type="dxa"/>
              <w:right w:w="29" w:type="dxa"/>
            </w:tcMar>
          </w:tcPr>
          <w:p w14:paraId="27D31610" w14:textId="77777777" w:rsidR="00315FD1" w:rsidRDefault="00315FD1" w:rsidP="00315FD1">
            <w:pPr>
              <w:snapToGrid w:val="0"/>
              <w:rPr>
                <w:bCs/>
                <w:sz w:val="16"/>
                <w:szCs w:val="16"/>
              </w:rPr>
            </w:pPr>
            <w:r>
              <w:rPr>
                <w:bCs/>
                <w:sz w:val="16"/>
                <w:szCs w:val="16"/>
              </w:rPr>
              <w:t>The lower limit of the confidence interval for the Age7Prop field.</w:t>
            </w:r>
          </w:p>
        </w:tc>
        <w:tc>
          <w:tcPr>
            <w:tcW w:w="950" w:type="dxa"/>
            <w:tcMar>
              <w:left w:w="29" w:type="dxa"/>
              <w:right w:w="29" w:type="dxa"/>
            </w:tcMar>
          </w:tcPr>
          <w:p w14:paraId="68021B8F" w14:textId="20E5AF85" w:rsidR="00315FD1" w:rsidRPr="00906C01" w:rsidRDefault="00315FD1" w:rsidP="00315FD1">
            <w:pPr>
              <w:snapToGrid w:val="0"/>
              <w:jc w:val="center"/>
              <w:rPr>
                <w:bCs/>
                <w:sz w:val="16"/>
                <w:szCs w:val="16"/>
              </w:rPr>
            </w:pPr>
            <w:del w:id="455" w:author="Mike Banach" w:date="2023-11-20T15:44:00Z">
              <w:r w:rsidDel="0014480A">
                <w:rPr>
                  <w:bCs/>
                  <w:sz w:val="16"/>
                  <w:szCs w:val="16"/>
                </w:rPr>
                <w:delText>Single</w:delText>
              </w:r>
            </w:del>
            <w:ins w:id="456" w:author="Mike Banach" w:date="2023-11-20T15:44:00Z">
              <w:r w:rsidR="0014480A">
                <w:rPr>
                  <w:bCs/>
                  <w:sz w:val="16"/>
                  <w:szCs w:val="16"/>
                </w:rPr>
                <w:t>Real</w:t>
              </w:r>
            </w:ins>
          </w:p>
        </w:tc>
        <w:tc>
          <w:tcPr>
            <w:tcW w:w="8410" w:type="dxa"/>
            <w:gridSpan w:val="7"/>
          </w:tcPr>
          <w:p w14:paraId="33E81C2F"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3CC96D3E" w14:textId="77777777" w:rsidTr="008808E9">
        <w:trPr>
          <w:cantSplit/>
        </w:trPr>
        <w:tc>
          <w:tcPr>
            <w:tcW w:w="1728" w:type="dxa"/>
            <w:tcMar>
              <w:left w:w="29" w:type="dxa"/>
              <w:right w:w="29" w:type="dxa"/>
            </w:tcMar>
          </w:tcPr>
          <w:p w14:paraId="66655B9A" w14:textId="77777777" w:rsidR="00315FD1" w:rsidRDefault="00315FD1" w:rsidP="00315FD1">
            <w:pPr>
              <w:snapToGrid w:val="0"/>
              <w:rPr>
                <w:bCs/>
                <w:sz w:val="16"/>
                <w:szCs w:val="16"/>
              </w:rPr>
            </w:pPr>
            <w:r>
              <w:rPr>
                <w:bCs/>
                <w:sz w:val="16"/>
                <w:szCs w:val="16"/>
              </w:rPr>
              <w:t>Age7PropUpperLimit</w:t>
            </w:r>
          </w:p>
        </w:tc>
        <w:tc>
          <w:tcPr>
            <w:tcW w:w="3600" w:type="dxa"/>
            <w:tcMar>
              <w:left w:w="29" w:type="dxa"/>
              <w:right w:w="29" w:type="dxa"/>
            </w:tcMar>
          </w:tcPr>
          <w:p w14:paraId="59780C25" w14:textId="77777777" w:rsidR="00315FD1" w:rsidRDefault="00315FD1" w:rsidP="00315FD1">
            <w:pPr>
              <w:snapToGrid w:val="0"/>
              <w:rPr>
                <w:bCs/>
                <w:sz w:val="16"/>
                <w:szCs w:val="16"/>
              </w:rPr>
            </w:pPr>
            <w:r>
              <w:rPr>
                <w:bCs/>
                <w:sz w:val="16"/>
                <w:szCs w:val="16"/>
              </w:rPr>
              <w:t>The upper limit of the confidence interval for the Age7Prop field.</w:t>
            </w:r>
          </w:p>
        </w:tc>
        <w:tc>
          <w:tcPr>
            <w:tcW w:w="950" w:type="dxa"/>
            <w:tcMar>
              <w:left w:w="29" w:type="dxa"/>
              <w:right w:w="29" w:type="dxa"/>
            </w:tcMar>
          </w:tcPr>
          <w:p w14:paraId="6D76C22D" w14:textId="46E7F0BC" w:rsidR="00315FD1" w:rsidRPr="00906C01" w:rsidRDefault="00315FD1" w:rsidP="00315FD1">
            <w:pPr>
              <w:snapToGrid w:val="0"/>
              <w:jc w:val="center"/>
              <w:rPr>
                <w:bCs/>
                <w:sz w:val="16"/>
                <w:szCs w:val="16"/>
              </w:rPr>
            </w:pPr>
            <w:del w:id="457" w:author="Mike Banach" w:date="2023-11-20T15:44:00Z">
              <w:r w:rsidDel="0014480A">
                <w:rPr>
                  <w:bCs/>
                  <w:sz w:val="16"/>
                  <w:szCs w:val="16"/>
                </w:rPr>
                <w:delText>Single</w:delText>
              </w:r>
            </w:del>
            <w:ins w:id="458" w:author="Mike Banach" w:date="2023-11-20T15:44:00Z">
              <w:r w:rsidR="0014480A">
                <w:rPr>
                  <w:bCs/>
                  <w:sz w:val="16"/>
                  <w:szCs w:val="16"/>
                </w:rPr>
                <w:t>Real</w:t>
              </w:r>
            </w:ins>
          </w:p>
        </w:tc>
        <w:tc>
          <w:tcPr>
            <w:tcW w:w="8410" w:type="dxa"/>
            <w:gridSpan w:val="7"/>
          </w:tcPr>
          <w:p w14:paraId="00043748"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1E04B6A9" w14:textId="77777777" w:rsidTr="008808E9">
        <w:trPr>
          <w:cantSplit/>
        </w:trPr>
        <w:tc>
          <w:tcPr>
            <w:tcW w:w="1728" w:type="dxa"/>
            <w:tcMar>
              <w:left w:w="29" w:type="dxa"/>
              <w:right w:w="29" w:type="dxa"/>
            </w:tcMar>
          </w:tcPr>
          <w:p w14:paraId="1670C42F" w14:textId="77777777" w:rsidR="00315FD1" w:rsidRPr="00E55A91" w:rsidRDefault="00315FD1" w:rsidP="00315FD1">
            <w:pPr>
              <w:snapToGrid w:val="0"/>
              <w:rPr>
                <w:bCs/>
                <w:sz w:val="16"/>
                <w:szCs w:val="16"/>
              </w:rPr>
            </w:pPr>
            <w:r w:rsidRPr="00E55A91">
              <w:rPr>
                <w:bCs/>
                <w:sz w:val="16"/>
                <w:szCs w:val="16"/>
              </w:rPr>
              <w:t>Age8Prop</w:t>
            </w:r>
          </w:p>
        </w:tc>
        <w:tc>
          <w:tcPr>
            <w:tcW w:w="3600" w:type="dxa"/>
            <w:tcMar>
              <w:left w:w="29" w:type="dxa"/>
              <w:right w:w="29" w:type="dxa"/>
            </w:tcMar>
          </w:tcPr>
          <w:p w14:paraId="7F230C8C"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w:t>
            </w:r>
            <w:r w:rsidDel="00B50420">
              <w:rPr>
                <w:bCs/>
                <w:sz w:val="16"/>
                <w:szCs w:val="16"/>
              </w:rPr>
              <w:t xml:space="preserve"> </w:t>
            </w:r>
            <w:r>
              <w:rPr>
                <w:bCs/>
                <w:sz w:val="16"/>
                <w:szCs w:val="16"/>
              </w:rPr>
              <w:t xml:space="preserve">that were </w:t>
            </w:r>
            <w:r w:rsidRPr="00906C01">
              <w:rPr>
                <w:bCs/>
                <w:sz w:val="16"/>
                <w:szCs w:val="16"/>
              </w:rPr>
              <w:t>age 8 (brood year +8).</w:t>
            </w:r>
          </w:p>
        </w:tc>
        <w:tc>
          <w:tcPr>
            <w:tcW w:w="950" w:type="dxa"/>
            <w:tcMar>
              <w:left w:w="29" w:type="dxa"/>
              <w:right w:w="29" w:type="dxa"/>
            </w:tcMar>
          </w:tcPr>
          <w:p w14:paraId="7EA55004" w14:textId="08E945BA" w:rsidR="00315FD1" w:rsidRPr="00E55A91" w:rsidRDefault="00315FD1" w:rsidP="00315FD1">
            <w:pPr>
              <w:snapToGrid w:val="0"/>
              <w:jc w:val="center"/>
              <w:rPr>
                <w:bCs/>
                <w:sz w:val="16"/>
                <w:szCs w:val="16"/>
              </w:rPr>
            </w:pPr>
            <w:del w:id="459" w:author="Mike Banach" w:date="2023-11-20T15:44:00Z">
              <w:r w:rsidRPr="00E55A91" w:rsidDel="0014480A">
                <w:rPr>
                  <w:bCs/>
                  <w:sz w:val="16"/>
                  <w:szCs w:val="16"/>
                </w:rPr>
                <w:delText>Single</w:delText>
              </w:r>
            </w:del>
            <w:ins w:id="460" w:author="Mike Banach" w:date="2023-11-20T15:44:00Z">
              <w:r w:rsidR="0014480A">
                <w:rPr>
                  <w:bCs/>
                  <w:sz w:val="16"/>
                  <w:szCs w:val="16"/>
                </w:rPr>
                <w:t>Real</w:t>
              </w:r>
            </w:ins>
          </w:p>
        </w:tc>
        <w:tc>
          <w:tcPr>
            <w:tcW w:w="8410" w:type="dxa"/>
            <w:gridSpan w:val="7"/>
          </w:tcPr>
          <w:p w14:paraId="26FB9EB8"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0F1D85C1" w14:textId="77777777" w:rsidTr="008808E9">
        <w:trPr>
          <w:cantSplit/>
        </w:trPr>
        <w:tc>
          <w:tcPr>
            <w:tcW w:w="1728" w:type="dxa"/>
            <w:tcMar>
              <w:left w:w="29" w:type="dxa"/>
              <w:right w:w="29" w:type="dxa"/>
            </w:tcMar>
          </w:tcPr>
          <w:p w14:paraId="35E0459D" w14:textId="77777777" w:rsidR="00315FD1" w:rsidRDefault="00315FD1" w:rsidP="00315FD1">
            <w:pPr>
              <w:snapToGrid w:val="0"/>
              <w:rPr>
                <w:bCs/>
                <w:sz w:val="16"/>
                <w:szCs w:val="16"/>
              </w:rPr>
            </w:pPr>
            <w:r>
              <w:rPr>
                <w:bCs/>
                <w:sz w:val="16"/>
                <w:szCs w:val="16"/>
              </w:rPr>
              <w:t>Age8PropLowerLimit</w:t>
            </w:r>
          </w:p>
        </w:tc>
        <w:tc>
          <w:tcPr>
            <w:tcW w:w="3600" w:type="dxa"/>
            <w:tcMar>
              <w:left w:w="29" w:type="dxa"/>
              <w:right w:w="29" w:type="dxa"/>
            </w:tcMar>
          </w:tcPr>
          <w:p w14:paraId="77DB782A" w14:textId="77777777" w:rsidR="00315FD1" w:rsidRDefault="00315FD1" w:rsidP="00315FD1">
            <w:pPr>
              <w:snapToGrid w:val="0"/>
              <w:rPr>
                <w:bCs/>
                <w:sz w:val="16"/>
                <w:szCs w:val="16"/>
              </w:rPr>
            </w:pPr>
            <w:r>
              <w:rPr>
                <w:bCs/>
                <w:sz w:val="16"/>
                <w:szCs w:val="16"/>
              </w:rPr>
              <w:t>The lower limit of the confidence interval for the Age8Prop field.</w:t>
            </w:r>
          </w:p>
        </w:tc>
        <w:tc>
          <w:tcPr>
            <w:tcW w:w="950" w:type="dxa"/>
            <w:tcMar>
              <w:left w:w="29" w:type="dxa"/>
              <w:right w:w="29" w:type="dxa"/>
            </w:tcMar>
          </w:tcPr>
          <w:p w14:paraId="399DE52F" w14:textId="2F829FDF" w:rsidR="00315FD1" w:rsidRPr="00906C01" w:rsidRDefault="00315FD1" w:rsidP="00315FD1">
            <w:pPr>
              <w:snapToGrid w:val="0"/>
              <w:jc w:val="center"/>
              <w:rPr>
                <w:bCs/>
                <w:sz w:val="16"/>
                <w:szCs w:val="16"/>
              </w:rPr>
            </w:pPr>
            <w:del w:id="461" w:author="Mike Banach" w:date="2023-11-20T15:44:00Z">
              <w:r w:rsidDel="0014480A">
                <w:rPr>
                  <w:bCs/>
                  <w:sz w:val="16"/>
                  <w:szCs w:val="16"/>
                </w:rPr>
                <w:delText>Single</w:delText>
              </w:r>
            </w:del>
            <w:ins w:id="462" w:author="Mike Banach" w:date="2023-11-20T15:44:00Z">
              <w:r w:rsidR="0014480A">
                <w:rPr>
                  <w:bCs/>
                  <w:sz w:val="16"/>
                  <w:szCs w:val="16"/>
                </w:rPr>
                <w:t>Real</w:t>
              </w:r>
            </w:ins>
          </w:p>
        </w:tc>
        <w:tc>
          <w:tcPr>
            <w:tcW w:w="8410" w:type="dxa"/>
            <w:gridSpan w:val="7"/>
          </w:tcPr>
          <w:p w14:paraId="796E14B6"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0C75CC26" w14:textId="77777777" w:rsidTr="008808E9">
        <w:trPr>
          <w:cantSplit/>
        </w:trPr>
        <w:tc>
          <w:tcPr>
            <w:tcW w:w="1728" w:type="dxa"/>
            <w:tcMar>
              <w:left w:w="29" w:type="dxa"/>
              <w:right w:w="29" w:type="dxa"/>
            </w:tcMar>
          </w:tcPr>
          <w:p w14:paraId="7AA0E57F" w14:textId="77777777" w:rsidR="00315FD1" w:rsidRDefault="00315FD1" w:rsidP="00315FD1">
            <w:pPr>
              <w:snapToGrid w:val="0"/>
              <w:rPr>
                <w:bCs/>
                <w:sz w:val="16"/>
                <w:szCs w:val="16"/>
              </w:rPr>
            </w:pPr>
            <w:r>
              <w:rPr>
                <w:bCs/>
                <w:sz w:val="16"/>
                <w:szCs w:val="16"/>
              </w:rPr>
              <w:t>Age8PropUpperLimit</w:t>
            </w:r>
          </w:p>
        </w:tc>
        <w:tc>
          <w:tcPr>
            <w:tcW w:w="3600" w:type="dxa"/>
            <w:tcMar>
              <w:left w:w="29" w:type="dxa"/>
              <w:right w:w="29" w:type="dxa"/>
            </w:tcMar>
          </w:tcPr>
          <w:p w14:paraId="099135AC" w14:textId="77777777" w:rsidR="00315FD1" w:rsidRDefault="00315FD1" w:rsidP="00315FD1">
            <w:pPr>
              <w:snapToGrid w:val="0"/>
              <w:rPr>
                <w:bCs/>
                <w:sz w:val="16"/>
                <w:szCs w:val="16"/>
              </w:rPr>
            </w:pPr>
            <w:r>
              <w:rPr>
                <w:bCs/>
                <w:sz w:val="16"/>
                <w:szCs w:val="16"/>
              </w:rPr>
              <w:t>The upper limit of the confidence interval for the Age8Prop field.</w:t>
            </w:r>
          </w:p>
        </w:tc>
        <w:tc>
          <w:tcPr>
            <w:tcW w:w="950" w:type="dxa"/>
            <w:tcMar>
              <w:left w:w="29" w:type="dxa"/>
              <w:right w:w="29" w:type="dxa"/>
            </w:tcMar>
          </w:tcPr>
          <w:p w14:paraId="22C4B6C4" w14:textId="340F2A03" w:rsidR="00315FD1" w:rsidRPr="00906C01" w:rsidRDefault="00315FD1" w:rsidP="00315FD1">
            <w:pPr>
              <w:snapToGrid w:val="0"/>
              <w:jc w:val="center"/>
              <w:rPr>
                <w:bCs/>
                <w:sz w:val="16"/>
                <w:szCs w:val="16"/>
              </w:rPr>
            </w:pPr>
            <w:del w:id="463" w:author="Mike Banach" w:date="2023-11-20T15:44:00Z">
              <w:r w:rsidDel="0014480A">
                <w:rPr>
                  <w:bCs/>
                  <w:sz w:val="16"/>
                  <w:szCs w:val="16"/>
                </w:rPr>
                <w:delText>Single</w:delText>
              </w:r>
            </w:del>
            <w:ins w:id="464" w:author="Mike Banach" w:date="2023-11-20T15:44:00Z">
              <w:r w:rsidR="0014480A">
                <w:rPr>
                  <w:bCs/>
                  <w:sz w:val="16"/>
                  <w:szCs w:val="16"/>
                </w:rPr>
                <w:t>Real</w:t>
              </w:r>
            </w:ins>
          </w:p>
        </w:tc>
        <w:tc>
          <w:tcPr>
            <w:tcW w:w="8410" w:type="dxa"/>
            <w:gridSpan w:val="7"/>
          </w:tcPr>
          <w:p w14:paraId="6FA44847"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65F87142" w14:textId="77777777" w:rsidTr="008808E9">
        <w:trPr>
          <w:cantSplit/>
        </w:trPr>
        <w:tc>
          <w:tcPr>
            <w:tcW w:w="1728" w:type="dxa"/>
            <w:tcMar>
              <w:left w:w="29" w:type="dxa"/>
              <w:right w:w="29" w:type="dxa"/>
            </w:tcMar>
          </w:tcPr>
          <w:p w14:paraId="1E258721" w14:textId="77777777" w:rsidR="00315FD1" w:rsidRPr="00E55A91" w:rsidRDefault="00315FD1" w:rsidP="00315FD1">
            <w:pPr>
              <w:snapToGrid w:val="0"/>
              <w:rPr>
                <w:bCs/>
                <w:sz w:val="16"/>
                <w:szCs w:val="16"/>
              </w:rPr>
            </w:pPr>
            <w:r w:rsidRPr="00E55A91">
              <w:rPr>
                <w:bCs/>
                <w:sz w:val="16"/>
                <w:szCs w:val="16"/>
              </w:rPr>
              <w:t>Age9Prop</w:t>
            </w:r>
          </w:p>
        </w:tc>
        <w:tc>
          <w:tcPr>
            <w:tcW w:w="3600" w:type="dxa"/>
            <w:tcMar>
              <w:left w:w="29" w:type="dxa"/>
              <w:right w:w="29" w:type="dxa"/>
            </w:tcMar>
          </w:tcPr>
          <w:p w14:paraId="20BDAEBE"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 xml:space="preserve">age </w:t>
            </w:r>
            <w:r>
              <w:rPr>
                <w:bCs/>
                <w:sz w:val="16"/>
                <w:szCs w:val="16"/>
              </w:rPr>
              <w:t>9</w:t>
            </w:r>
            <w:r w:rsidRPr="00906C01">
              <w:rPr>
                <w:bCs/>
                <w:sz w:val="16"/>
                <w:szCs w:val="16"/>
              </w:rPr>
              <w:t xml:space="preserve"> (brood year +</w:t>
            </w:r>
            <w:r>
              <w:rPr>
                <w:bCs/>
                <w:sz w:val="16"/>
                <w:szCs w:val="16"/>
              </w:rPr>
              <w:t>9</w:t>
            </w:r>
            <w:r w:rsidRPr="00906C01">
              <w:rPr>
                <w:bCs/>
                <w:sz w:val="16"/>
                <w:szCs w:val="16"/>
              </w:rPr>
              <w:t>).</w:t>
            </w:r>
          </w:p>
        </w:tc>
        <w:tc>
          <w:tcPr>
            <w:tcW w:w="950" w:type="dxa"/>
            <w:tcMar>
              <w:left w:w="29" w:type="dxa"/>
              <w:right w:w="29" w:type="dxa"/>
            </w:tcMar>
          </w:tcPr>
          <w:p w14:paraId="27E579E1" w14:textId="4C76FD54" w:rsidR="00315FD1" w:rsidRPr="00E55A91" w:rsidRDefault="00315FD1" w:rsidP="00315FD1">
            <w:pPr>
              <w:snapToGrid w:val="0"/>
              <w:jc w:val="center"/>
              <w:rPr>
                <w:bCs/>
                <w:sz w:val="16"/>
                <w:szCs w:val="16"/>
              </w:rPr>
            </w:pPr>
            <w:del w:id="465" w:author="Mike Banach" w:date="2023-11-20T15:44:00Z">
              <w:r w:rsidRPr="00E55A91" w:rsidDel="0014480A">
                <w:rPr>
                  <w:bCs/>
                  <w:sz w:val="16"/>
                  <w:szCs w:val="16"/>
                </w:rPr>
                <w:delText>Single</w:delText>
              </w:r>
            </w:del>
            <w:ins w:id="466" w:author="Mike Banach" w:date="2023-11-20T15:44:00Z">
              <w:r w:rsidR="0014480A">
                <w:rPr>
                  <w:bCs/>
                  <w:sz w:val="16"/>
                  <w:szCs w:val="16"/>
                </w:rPr>
                <w:t>Real</w:t>
              </w:r>
            </w:ins>
          </w:p>
        </w:tc>
        <w:tc>
          <w:tcPr>
            <w:tcW w:w="8410" w:type="dxa"/>
            <w:gridSpan w:val="7"/>
          </w:tcPr>
          <w:p w14:paraId="298171D3"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244181FE" w14:textId="77777777" w:rsidTr="008808E9">
        <w:trPr>
          <w:cantSplit/>
        </w:trPr>
        <w:tc>
          <w:tcPr>
            <w:tcW w:w="1728" w:type="dxa"/>
            <w:tcMar>
              <w:left w:w="29" w:type="dxa"/>
              <w:right w:w="29" w:type="dxa"/>
            </w:tcMar>
          </w:tcPr>
          <w:p w14:paraId="071DE75E" w14:textId="77777777" w:rsidR="00315FD1" w:rsidRDefault="00315FD1" w:rsidP="00315FD1">
            <w:pPr>
              <w:snapToGrid w:val="0"/>
              <w:rPr>
                <w:bCs/>
                <w:sz w:val="16"/>
                <w:szCs w:val="16"/>
              </w:rPr>
            </w:pPr>
            <w:r>
              <w:rPr>
                <w:bCs/>
                <w:sz w:val="16"/>
                <w:szCs w:val="16"/>
              </w:rPr>
              <w:t>Age9PropLowerLimit</w:t>
            </w:r>
          </w:p>
        </w:tc>
        <w:tc>
          <w:tcPr>
            <w:tcW w:w="3600" w:type="dxa"/>
            <w:tcMar>
              <w:left w:w="29" w:type="dxa"/>
              <w:right w:w="29" w:type="dxa"/>
            </w:tcMar>
          </w:tcPr>
          <w:p w14:paraId="2141B454" w14:textId="77777777" w:rsidR="00315FD1" w:rsidRDefault="00315FD1" w:rsidP="00315FD1">
            <w:pPr>
              <w:snapToGrid w:val="0"/>
              <w:rPr>
                <w:bCs/>
                <w:sz w:val="16"/>
                <w:szCs w:val="16"/>
              </w:rPr>
            </w:pPr>
            <w:r>
              <w:rPr>
                <w:bCs/>
                <w:sz w:val="16"/>
                <w:szCs w:val="16"/>
              </w:rPr>
              <w:t>The lower limit of the confidence interval for the Age9Prop field.</w:t>
            </w:r>
          </w:p>
        </w:tc>
        <w:tc>
          <w:tcPr>
            <w:tcW w:w="950" w:type="dxa"/>
            <w:tcMar>
              <w:left w:w="29" w:type="dxa"/>
              <w:right w:w="29" w:type="dxa"/>
            </w:tcMar>
          </w:tcPr>
          <w:p w14:paraId="70AFB050" w14:textId="5E6A5286" w:rsidR="00315FD1" w:rsidRPr="00906C01" w:rsidRDefault="00315FD1" w:rsidP="00315FD1">
            <w:pPr>
              <w:snapToGrid w:val="0"/>
              <w:jc w:val="center"/>
              <w:rPr>
                <w:bCs/>
                <w:sz w:val="16"/>
                <w:szCs w:val="16"/>
              </w:rPr>
            </w:pPr>
            <w:del w:id="467" w:author="Mike Banach" w:date="2023-11-20T15:44:00Z">
              <w:r w:rsidDel="0014480A">
                <w:rPr>
                  <w:bCs/>
                  <w:sz w:val="16"/>
                  <w:szCs w:val="16"/>
                </w:rPr>
                <w:delText>Single</w:delText>
              </w:r>
            </w:del>
            <w:ins w:id="468" w:author="Mike Banach" w:date="2023-11-20T15:44:00Z">
              <w:r w:rsidR="0014480A">
                <w:rPr>
                  <w:bCs/>
                  <w:sz w:val="16"/>
                  <w:szCs w:val="16"/>
                </w:rPr>
                <w:t>Real</w:t>
              </w:r>
            </w:ins>
          </w:p>
        </w:tc>
        <w:tc>
          <w:tcPr>
            <w:tcW w:w="8410" w:type="dxa"/>
            <w:gridSpan w:val="7"/>
          </w:tcPr>
          <w:p w14:paraId="1F0BD6F0"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5D7E37FC" w14:textId="77777777" w:rsidTr="008808E9">
        <w:trPr>
          <w:cantSplit/>
        </w:trPr>
        <w:tc>
          <w:tcPr>
            <w:tcW w:w="1728" w:type="dxa"/>
            <w:tcMar>
              <w:left w:w="29" w:type="dxa"/>
              <w:right w:w="29" w:type="dxa"/>
            </w:tcMar>
          </w:tcPr>
          <w:p w14:paraId="0024A7B9" w14:textId="77777777" w:rsidR="00315FD1" w:rsidRDefault="00315FD1" w:rsidP="00315FD1">
            <w:pPr>
              <w:snapToGrid w:val="0"/>
              <w:rPr>
                <w:bCs/>
                <w:sz w:val="16"/>
                <w:szCs w:val="16"/>
              </w:rPr>
            </w:pPr>
            <w:r>
              <w:rPr>
                <w:bCs/>
                <w:sz w:val="16"/>
                <w:szCs w:val="16"/>
              </w:rPr>
              <w:t>Age9PropUpperLimit</w:t>
            </w:r>
          </w:p>
        </w:tc>
        <w:tc>
          <w:tcPr>
            <w:tcW w:w="3600" w:type="dxa"/>
            <w:tcMar>
              <w:left w:w="29" w:type="dxa"/>
              <w:right w:w="29" w:type="dxa"/>
            </w:tcMar>
          </w:tcPr>
          <w:p w14:paraId="19430B66" w14:textId="77777777" w:rsidR="00315FD1" w:rsidRDefault="00315FD1" w:rsidP="00315FD1">
            <w:pPr>
              <w:snapToGrid w:val="0"/>
              <w:rPr>
                <w:bCs/>
                <w:sz w:val="16"/>
                <w:szCs w:val="16"/>
              </w:rPr>
            </w:pPr>
            <w:r>
              <w:rPr>
                <w:bCs/>
                <w:sz w:val="16"/>
                <w:szCs w:val="16"/>
              </w:rPr>
              <w:t>The upper limit of the confidence interval for the Age9Prop field.</w:t>
            </w:r>
          </w:p>
        </w:tc>
        <w:tc>
          <w:tcPr>
            <w:tcW w:w="950" w:type="dxa"/>
            <w:tcMar>
              <w:left w:w="29" w:type="dxa"/>
              <w:right w:w="29" w:type="dxa"/>
            </w:tcMar>
          </w:tcPr>
          <w:p w14:paraId="3C18FB75" w14:textId="291EC497" w:rsidR="00315FD1" w:rsidRPr="00906C01" w:rsidRDefault="00315FD1" w:rsidP="00315FD1">
            <w:pPr>
              <w:snapToGrid w:val="0"/>
              <w:jc w:val="center"/>
              <w:rPr>
                <w:bCs/>
                <w:sz w:val="16"/>
                <w:szCs w:val="16"/>
              </w:rPr>
            </w:pPr>
            <w:del w:id="469" w:author="Mike Banach" w:date="2023-11-20T15:44:00Z">
              <w:r w:rsidDel="0014480A">
                <w:rPr>
                  <w:bCs/>
                  <w:sz w:val="16"/>
                  <w:szCs w:val="16"/>
                </w:rPr>
                <w:delText>Single</w:delText>
              </w:r>
            </w:del>
            <w:ins w:id="470" w:author="Mike Banach" w:date="2023-11-20T15:44:00Z">
              <w:r w:rsidR="0014480A">
                <w:rPr>
                  <w:bCs/>
                  <w:sz w:val="16"/>
                  <w:szCs w:val="16"/>
                </w:rPr>
                <w:t>Real</w:t>
              </w:r>
            </w:ins>
          </w:p>
        </w:tc>
        <w:tc>
          <w:tcPr>
            <w:tcW w:w="8410" w:type="dxa"/>
            <w:gridSpan w:val="7"/>
          </w:tcPr>
          <w:p w14:paraId="25739094"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417098FC" w14:textId="77777777" w:rsidTr="008808E9">
        <w:trPr>
          <w:cantSplit/>
        </w:trPr>
        <w:tc>
          <w:tcPr>
            <w:tcW w:w="1728" w:type="dxa"/>
            <w:tcMar>
              <w:left w:w="29" w:type="dxa"/>
              <w:right w:w="29" w:type="dxa"/>
            </w:tcMar>
          </w:tcPr>
          <w:p w14:paraId="4E369D8E" w14:textId="77777777" w:rsidR="00315FD1" w:rsidRPr="00E55A91" w:rsidRDefault="00315FD1" w:rsidP="00315FD1">
            <w:pPr>
              <w:snapToGrid w:val="0"/>
              <w:rPr>
                <w:bCs/>
                <w:sz w:val="16"/>
                <w:szCs w:val="16"/>
              </w:rPr>
            </w:pPr>
            <w:r w:rsidRPr="00E55A91">
              <w:rPr>
                <w:bCs/>
                <w:sz w:val="16"/>
                <w:szCs w:val="16"/>
              </w:rPr>
              <w:t>Age10Prop</w:t>
            </w:r>
          </w:p>
        </w:tc>
        <w:tc>
          <w:tcPr>
            <w:tcW w:w="3600" w:type="dxa"/>
            <w:tcMar>
              <w:left w:w="29" w:type="dxa"/>
              <w:right w:w="29" w:type="dxa"/>
            </w:tcMar>
          </w:tcPr>
          <w:p w14:paraId="204736B7"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 xml:space="preserve">age </w:t>
            </w:r>
            <w:r>
              <w:rPr>
                <w:bCs/>
                <w:sz w:val="16"/>
                <w:szCs w:val="16"/>
              </w:rPr>
              <w:t>10</w:t>
            </w:r>
            <w:r w:rsidRPr="00906C01">
              <w:rPr>
                <w:bCs/>
                <w:sz w:val="16"/>
                <w:szCs w:val="16"/>
              </w:rPr>
              <w:t xml:space="preserve"> (brood year +</w:t>
            </w:r>
            <w:r>
              <w:rPr>
                <w:bCs/>
                <w:sz w:val="16"/>
                <w:szCs w:val="16"/>
              </w:rPr>
              <w:t>10</w:t>
            </w:r>
            <w:r w:rsidRPr="00906C01">
              <w:rPr>
                <w:bCs/>
                <w:sz w:val="16"/>
                <w:szCs w:val="16"/>
              </w:rPr>
              <w:t>).</w:t>
            </w:r>
          </w:p>
        </w:tc>
        <w:tc>
          <w:tcPr>
            <w:tcW w:w="950" w:type="dxa"/>
            <w:tcMar>
              <w:left w:w="29" w:type="dxa"/>
              <w:right w:w="29" w:type="dxa"/>
            </w:tcMar>
          </w:tcPr>
          <w:p w14:paraId="670AD40F" w14:textId="764ABC9C" w:rsidR="00315FD1" w:rsidRPr="00E55A91" w:rsidRDefault="00315FD1" w:rsidP="00315FD1">
            <w:pPr>
              <w:snapToGrid w:val="0"/>
              <w:jc w:val="center"/>
              <w:rPr>
                <w:bCs/>
                <w:sz w:val="16"/>
                <w:szCs w:val="16"/>
              </w:rPr>
            </w:pPr>
            <w:del w:id="471" w:author="Mike Banach" w:date="2023-11-20T15:44:00Z">
              <w:r w:rsidRPr="00E55A91" w:rsidDel="0014480A">
                <w:rPr>
                  <w:bCs/>
                  <w:sz w:val="16"/>
                  <w:szCs w:val="16"/>
                </w:rPr>
                <w:delText>Single</w:delText>
              </w:r>
            </w:del>
            <w:ins w:id="472" w:author="Mike Banach" w:date="2023-11-20T15:44:00Z">
              <w:r w:rsidR="0014480A">
                <w:rPr>
                  <w:bCs/>
                  <w:sz w:val="16"/>
                  <w:szCs w:val="16"/>
                </w:rPr>
                <w:t>Real</w:t>
              </w:r>
            </w:ins>
          </w:p>
        </w:tc>
        <w:tc>
          <w:tcPr>
            <w:tcW w:w="8410" w:type="dxa"/>
            <w:gridSpan w:val="7"/>
          </w:tcPr>
          <w:p w14:paraId="25762B87"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5500A1D1" w14:textId="77777777" w:rsidTr="008808E9">
        <w:trPr>
          <w:cantSplit/>
        </w:trPr>
        <w:tc>
          <w:tcPr>
            <w:tcW w:w="1728" w:type="dxa"/>
            <w:tcMar>
              <w:left w:w="29" w:type="dxa"/>
              <w:right w:w="29" w:type="dxa"/>
            </w:tcMar>
          </w:tcPr>
          <w:p w14:paraId="17A9C534" w14:textId="77777777" w:rsidR="00315FD1" w:rsidRDefault="00315FD1" w:rsidP="00315FD1">
            <w:pPr>
              <w:snapToGrid w:val="0"/>
              <w:rPr>
                <w:bCs/>
                <w:sz w:val="16"/>
                <w:szCs w:val="16"/>
              </w:rPr>
            </w:pPr>
            <w:r>
              <w:rPr>
                <w:bCs/>
                <w:sz w:val="16"/>
                <w:szCs w:val="16"/>
              </w:rPr>
              <w:lastRenderedPageBreak/>
              <w:t>Age10PropLowerLimit</w:t>
            </w:r>
          </w:p>
        </w:tc>
        <w:tc>
          <w:tcPr>
            <w:tcW w:w="3600" w:type="dxa"/>
            <w:tcMar>
              <w:left w:w="29" w:type="dxa"/>
              <w:right w:w="29" w:type="dxa"/>
            </w:tcMar>
          </w:tcPr>
          <w:p w14:paraId="66FF2492" w14:textId="77777777" w:rsidR="00315FD1" w:rsidRDefault="00315FD1" w:rsidP="00315FD1">
            <w:pPr>
              <w:snapToGrid w:val="0"/>
              <w:rPr>
                <w:bCs/>
                <w:sz w:val="16"/>
                <w:szCs w:val="16"/>
              </w:rPr>
            </w:pPr>
            <w:r>
              <w:rPr>
                <w:bCs/>
                <w:sz w:val="16"/>
                <w:szCs w:val="16"/>
              </w:rPr>
              <w:t>The lower limit of the confidence interval for the Age10Prop field.</w:t>
            </w:r>
          </w:p>
        </w:tc>
        <w:tc>
          <w:tcPr>
            <w:tcW w:w="950" w:type="dxa"/>
            <w:tcMar>
              <w:left w:w="29" w:type="dxa"/>
              <w:right w:w="29" w:type="dxa"/>
            </w:tcMar>
          </w:tcPr>
          <w:p w14:paraId="652AD638" w14:textId="2E55A82D" w:rsidR="00315FD1" w:rsidRPr="00906C01" w:rsidRDefault="00315FD1" w:rsidP="00315FD1">
            <w:pPr>
              <w:snapToGrid w:val="0"/>
              <w:jc w:val="center"/>
              <w:rPr>
                <w:bCs/>
                <w:sz w:val="16"/>
                <w:szCs w:val="16"/>
              </w:rPr>
            </w:pPr>
            <w:del w:id="473" w:author="Mike Banach" w:date="2023-11-20T15:44:00Z">
              <w:r w:rsidDel="0014480A">
                <w:rPr>
                  <w:bCs/>
                  <w:sz w:val="16"/>
                  <w:szCs w:val="16"/>
                </w:rPr>
                <w:delText>Single</w:delText>
              </w:r>
            </w:del>
            <w:ins w:id="474" w:author="Mike Banach" w:date="2023-11-20T15:44:00Z">
              <w:r w:rsidR="0014480A">
                <w:rPr>
                  <w:bCs/>
                  <w:sz w:val="16"/>
                  <w:szCs w:val="16"/>
                </w:rPr>
                <w:t>Real</w:t>
              </w:r>
            </w:ins>
          </w:p>
        </w:tc>
        <w:tc>
          <w:tcPr>
            <w:tcW w:w="8410" w:type="dxa"/>
            <w:gridSpan w:val="7"/>
          </w:tcPr>
          <w:p w14:paraId="376912BD"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11CAC768" w14:textId="77777777" w:rsidTr="008808E9">
        <w:trPr>
          <w:cantSplit/>
        </w:trPr>
        <w:tc>
          <w:tcPr>
            <w:tcW w:w="1728" w:type="dxa"/>
            <w:tcMar>
              <w:left w:w="29" w:type="dxa"/>
              <w:right w:w="29" w:type="dxa"/>
            </w:tcMar>
          </w:tcPr>
          <w:p w14:paraId="144CC1DE" w14:textId="77777777" w:rsidR="00315FD1" w:rsidRDefault="00315FD1" w:rsidP="00315FD1">
            <w:pPr>
              <w:snapToGrid w:val="0"/>
              <w:rPr>
                <w:bCs/>
                <w:sz w:val="16"/>
                <w:szCs w:val="16"/>
              </w:rPr>
            </w:pPr>
            <w:r>
              <w:rPr>
                <w:bCs/>
                <w:sz w:val="16"/>
                <w:szCs w:val="16"/>
              </w:rPr>
              <w:t>Age10PropUpperLimit</w:t>
            </w:r>
          </w:p>
        </w:tc>
        <w:tc>
          <w:tcPr>
            <w:tcW w:w="3600" w:type="dxa"/>
            <w:tcMar>
              <w:left w:w="29" w:type="dxa"/>
              <w:right w:w="29" w:type="dxa"/>
            </w:tcMar>
          </w:tcPr>
          <w:p w14:paraId="5FB62D8D" w14:textId="77777777" w:rsidR="00315FD1" w:rsidRDefault="00315FD1" w:rsidP="00315FD1">
            <w:pPr>
              <w:snapToGrid w:val="0"/>
              <w:rPr>
                <w:bCs/>
                <w:sz w:val="16"/>
                <w:szCs w:val="16"/>
              </w:rPr>
            </w:pPr>
            <w:r>
              <w:rPr>
                <w:bCs/>
                <w:sz w:val="16"/>
                <w:szCs w:val="16"/>
              </w:rPr>
              <w:t>The upper limit of the confidence interval for the Age10Prop field.</w:t>
            </w:r>
          </w:p>
        </w:tc>
        <w:tc>
          <w:tcPr>
            <w:tcW w:w="950" w:type="dxa"/>
            <w:tcMar>
              <w:left w:w="29" w:type="dxa"/>
              <w:right w:w="29" w:type="dxa"/>
            </w:tcMar>
          </w:tcPr>
          <w:p w14:paraId="6AFE5422" w14:textId="4E4217AC" w:rsidR="00315FD1" w:rsidRPr="00906C01" w:rsidRDefault="00315FD1" w:rsidP="00315FD1">
            <w:pPr>
              <w:snapToGrid w:val="0"/>
              <w:jc w:val="center"/>
              <w:rPr>
                <w:bCs/>
                <w:sz w:val="16"/>
                <w:szCs w:val="16"/>
              </w:rPr>
            </w:pPr>
            <w:del w:id="475" w:author="Mike Banach" w:date="2023-11-20T15:44:00Z">
              <w:r w:rsidDel="0014480A">
                <w:rPr>
                  <w:bCs/>
                  <w:sz w:val="16"/>
                  <w:szCs w:val="16"/>
                </w:rPr>
                <w:delText>Single</w:delText>
              </w:r>
            </w:del>
            <w:ins w:id="476" w:author="Mike Banach" w:date="2023-11-20T15:44:00Z">
              <w:r w:rsidR="0014480A">
                <w:rPr>
                  <w:bCs/>
                  <w:sz w:val="16"/>
                  <w:szCs w:val="16"/>
                </w:rPr>
                <w:t>Real</w:t>
              </w:r>
            </w:ins>
          </w:p>
        </w:tc>
        <w:tc>
          <w:tcPr>
            <w:tcW w:w="8410" w:type="dxa"/>
            <w:gridSpan w:val="7"/>
          </w:tcPr>
          <w:p w14:paraId="39EE9B5B"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4833F28C" w14:textId="77777777" w:rsidTr="008808E9">
        <w:trPr>
          <w:cantSplit/>
        </w:trPr>
        <w:tc>
          <w:tcPr>
            <w:tcW w:w="1728" w:type="dxa"/>
            <w:tcMar>
              <w:left w:w="29" w:type="dxa"/>
              <w:right w:w="29" w:type="dxa"/>
            </w:tcMar>
          </w:tcPr>
          <w:p w14:paraId="2B508FFD" w14:textId="77777777" w:rsidR="00315FD1" w:rsidRPr="00E55A91" w:rsidRDefault="00315FD1" w:rsidP="00315FD1">
            <w:pPr>
              <w:snapToGrid w:val="0"/>
              <w:rPr>
                <w:bCs/>
                <w:sz w:val="16"/>
                <w:szCs w:val="16"/>
              </w:rPr>
            </w:pPr>
            <w:r w:rsidRPr="00E55A91">
              <w:rPr>
                <w:bCs/>
                <w:sz w:val="16"/>
                <w:szCs w:val="16"/>
              </w:rPr>
              <w:t>Age11PlusProp</w:t>
            </w:r>
          </w:p>
        </w:tc>
        <w:tc>
          <w:tcPr>
            <w:tcW w:w="3600" w:type="dxa"/>
            <w:tcMar>
              <w:left w:w="29" w:type="dxa"/>
              <w:right w:w="29" w:type="dxa"/>
            </w:tcMar>
          </w:tcPr>
          <w:p w14:paraId="4CB0A105" w14:textId="77777777" w:rsidR="00315FD1" w:rsidRDefault="00315FD1" w:rsidP="00315FD1">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 xml:space="preserve">age </w:t>
            </w:r>
            <w:r>
              <w:rPr>
                <w:bCs/>
                <w:sz w:val="16"/>
                <w:szCs w:val="16"/>
              </w:rPr>
              <w:t>11</w:t>
            </w:r>
            <w:r w:rsidRPr="00906C01">
              <w:rPr>
                <w:bCs/>
                <w:sz w:val="16"/>
                <w:szCs w:val="16"/>
              </w:rPr>
              <w:t xml:space="preserve"> (brood year +</w:t>
            </w:r>
            <w:r>
              <w:rPr>
                <w:bCs/>
                <w:sz w:val="16"/>
                <w:szCs w:val="16"/>
              </w:rPr>
              <w:t>11) or older</w:t>
            </w:r>
            <w:r w:rsidRPr="00906C01">
              <w:rPr>
                <w:bCs/>
                <w:sz w:val="16"/>
                <w:szCs w:val="16"/>
              </w:rPr>
              <w:t>.</w:t>
            </w:r>
          </w:p>
        </w:tc>
        <w:tc>
          <w:tcPr>
            <w:tcW w:w="950" w:type="dxa"/>
            <w:tcMar>
              <w:left w:w="29" w:type="dxa"/>
              <w:right w:w="29" w:type="dxa"/>
            </w:tcMar>
          </w:tcPr>
          <w:p w14:paraId="2F1E1AED" w14:textId="1A250C4D" w:rsidR="00315FD1" w:rsidRPr="00E55A91" w:rsidRDefault="00315FD1" w:rsidP="00315FD1">
            <w:pPr>
              <w:snapToGrid w:val="0"/>
              <w:jc w:val="center"/>
              <w:rPr>
                <w:bCs/>
                <w:sz w:val="16"/>
                <w:szCs w:val="16"/>
              </w:rPr>
            </w:pPr>
            <w:del w:id="477" w:author="Mike Banach" w:date="2023-11-20T15:44:00Z">
              <w:r w:rsidRPr="00E55A91" w:rsidDel="0014480A">
                <w:rPr>
                  <w:bCs/>
                  <w:sz w:val="16"/>
                  <w:szCs w:val="16"/>
                </w:rPr>
                <w:delText>Single</w:delText>
              </w:r>
            </w:del>
            <w:ins w:id="478" w:author="Mike Banach" w:date="2023-11-20T15:44:00Z">
              <w:r w:rsidR="0014480A">
                <w:rPr>
                  <w:bCs/>
                  <w:sz w:val="16"/>
                  <w:szCs w:val="16"/>
                </w:rPr>
                <w:t>Real</w:t>
              </w:r>
            </w:ins>
          </w:p>
        </w:tc>
        <w:tc>
          <w:tcPr>
            <w:tcW w:w="8410" w:type="dxa"/>
            <w:gridSpan w:val="7"/>
          </w:tcPr>
          <w:p w14:paraId="30FBD555" w14:textId="77777777" w:rsidR="00315FD1" w:rsidRDefault="00315FD1" w:rsidP="00315FD1">
            <w:pPr>
              <w:snapToGrid w:val="0"/>
              <w:rPr>
                <w:sz w:val="16"/>
                <w:szCs w:val="16"/>
              </w:rPr>
            </w:pPr>
            <w:r w:rsidRPr="00906C01">
              <w:rPr>
                <w:sz w:val="16"/>
                <w:szCs w:val="16"/>
              </w:rPr>
              <w:t>See the Codes/Conventions column for the Age2</w:t>
            </w:r>
            <w:r>
              <w:rPr>
                <w:sz w:val="16"/>
                <w:szCs w:val="16"/>
              </w:rPr>
              <w:t>Prop</w:t>
            </w:r>
            <w:r w:rsidRPr="00906C01">
              <w:rPr>
                <w:sz w:val="16"/>
                <w:szCs w:val="16"/>
              </w:rPr>
              <w:t xml:space="preserve"> field.</w:t>
            </w:r>
          </w:p>
        </w:tc>
      </w:tr>
      <w:tr w:rsidR="00315FD1" w:rsidRPr="00B51678" w14:paraId="72E361CD" w14:textId="77777777" w:rsidTr="008808E9">
        <w:trPr>
          <w:cantSplit/>
        </w:trPr>
        <w:tc>
          <w:tcPr>
            <w:tcW w:w="1728" w:type="dxa"/>
            <w:tcMar>
              <w:left w:w="29" w:type="dxa"/>
              <w:right w:w="29" w:type="dxa"/>
            </w:tcMar>
          </w:tcPr>
          <w:p w14:paraId="0BECC871" w14:textId="77777777" w:rsidR="00315FD1" w:rsidRDefault="00315FD1" w:rsidP="00315FD1">
            <w:pPr>
              <w:snapToGrid w:val="0"/>
              <w:rPr>
                <w:bCs/>
                <w:sz w:val="16"/>
                <w:szCs w:val="16"/>
              </w:rPr>
            </w:pPr>
            <w:r>
              <w:rPr>
                <w:bCs/>
                <w:sz w:val="16"/>
                <w:szCs w:val="16"/>
              </w:rPr>
              <w:t>Age11PlusPropLowerLimit</w:t>
            </w:r>
          </w:p>
        </w:tc>
        <w:tc>
          <w:tcPr>
            <w:tcW w:w="3600" w:type="dxa"/>
            <w:tcMar>
              <w:left w:w="29" w:type="dxa"/>
              <w:right w:w="29" w:type="dxa"/>
            </w:tcMar>
          </w:tcPr>
          <w:p w14:paraId="15D259E4" w14:textId="77777777" w:rsidR="00315FD1" w:rsidRDefault="00315FD1" w:rsidP="00315FD1">
            <w:pPr>
              <w:snapToGrid w:val="0"/>
              <w:rPr>
                <w:bCs/>
                <w:sz w:val="16"/>
                <w:szCs w:val="16"/>
              </w:rPr>
            </w:pPr>
            <w:r>
              <w:rPr>
                <w:bCs/>
                <w:sz w:val="16"/>
                <w:szCs w:val="16"/>
              </w:rPr>
              <w:t>The lower limit of the confidence interval for the Age11PlusProp field.</w:t>
            </w:r>
          </w:p>
        </w:tc>
        <w:tc>
          <w:tcPr>
            <w:tcW w:w="950" w:type="dxa"/>
            <w:tcMar>
              <w:left w:w="29" w:type="dxa"/>
              <w:right w:w="29" w:type="dxa"/>
            </w:tcMar>
          </w:tcPr>
          <w:p w14:paraId="41CF3434" w14:textId="623CF351" w:rsidR="00315FD1" w:rsidRPr="00906C01" w:rsidRDefault="00315FD1" w:rsidP="00315FD1">
            <w:pPr>
              <w:snapToGrid w:val="0"/>
              <w:jc w:val="center"/>
              <w:rPr>
                <w:bCs/>
                <w:sz w:val="16"/>
                <w:szCs w:val="16"/>
              </w:rPr>
            </w:pPr>
            <w:del w:id="479" w:author="Mike Banach" w:date="2023-11-20T15:44:00Z">
              <w:r w:rsidDel="0014480A">
                <w:rPr>
                  <w:bCs/>
                  <w:sz w:val="16"/>
                  <w:szCs w:val="16"/>
                </w:rPr>
                <w:delText>Single</w:delText>
              </w:r>
            </w:del>
            <w:ins w:id="480" w:author="Mike Banach" w:date="2023-11-20T15:44:00Z">
              <w:r w:rsidR="0014480A">
                <w:rPr>
                  <w:bCs/>
                  <w:sz w:val="16"/>
                  <w:szCs w:val="16"/>
                </w:rPr>
                <w:t>Real</w:t>
              </w:r>
            </w:ins>
          </w:p>
        </w:tc>
        <w:tc>
          <w:tcPr>
            <w:tcW w:w="8410" w:type="dxa"/>
            <w:gridSpan w:val="7"/>
          </w:tcPr>
          <w:p w14:paraId="45128775" w14:textId="77777777" w:rsidR="00315FD1" w:rsidRPr="00906C01" w:rsidRDefault="00315FD1" w:rsidP="00315FD1">
            <w:pPr>
              <w:snapToGrid w:val="0"/>
              <w:rPr>
                <w:sz w:val="16"/>
                <w:szCs w:val="16"/>
              </w:rPr>
            </w:pPr>
            <w:r>
              <w:rPr>
                <w:sz w:val="16"/>
                <w:szCs w:val="16"/>
              </w:rPr>
              <w:t>See the Codes/Conventions for the Age2PropLowerLimit field.</w:t>
            </w:r>
          </w:p>
        </w:tc>
      </w:tr>
      <w:tr w:rsidR="00315FD1" w:rsidRPr="00B51678" w14:paraId="5A808FE1" w14:textId="77777777" w:rsidTr="008808E9">
        <w:trPr>
          <w:cantSplit/>
        </w:trPr>
        <w:tc>
          <w:tcPr>
            <w:tcW w:w="1728" w:type="dxa"/>
            <w:tcMar>
              <w:left w:w="29" w:type="dxa"/>
              <w:right w:w="29" w:type="dxa"/>
            </w:tcMar>
          </w:tcPr>
          <w:p w14:paraId="182BEE8F" w14:textId="77777777" w:rsidR="00315FD1" w:rsidRDefault="00315FD1" w:rsidP="00315FD1">
            <w:pPr>
              <w:snapToGrid w:val="0"/>
              <w:rPr>
                <w:bCs/>
                <w:sz w:val="16"/>
                <w:szCs w:val="16"/>
              </w:rPr>
            </w:pPr>
            <w:r>
              <w:rPr>
                <w:bCs/>
                <w:sz w:val="16"/>
                <w:szCs w:val="16"/>
              </w:rPr>
              <w:t>Age11PlusPropUpperLimit</w:t>
            </w:r>
          </w:p>
        </w:tc>
        <w:tc>
          <w:tcPr>
            <w:tcW w:w="3600" w:type="dxa"/>
            <w:tcMar>
              <w:left w:w="29" w:type="dxa"/>
              <w:right w:w="29" w:type="dxa"/>
            </w:tcMar>
          </w:tcPr>
          <w:p w14:paraId="686BABCE" w14:textId="77777777" w:rsidR="00315FD1" w:rsidRDefault="00315FD1" w:rsidP="00315FD1">
            <w:pPr>
              <w:snapToGrid w:val="0"/>
              <w:rPr>
                <w:bCs/>
                <w:sz w:val="16"/>
                <w:szCs w:val="16"/>
              </w:rPr>
            </w:pPr>
            <w:r>
              <w:rPr>
                <w:bCs/>
                <w:sz w:val="16"/>
                <w:szCs w:val="16"/>
              </w:rPr>
              <w:t>The upper limit of the confidence interval for the Age11PlusProp field.</w:t>
            </w:r>
          </w:p>
        </w:tc>
        <w:tc>
          <w:tcPr>
            <w:tcW w:w="950" w:type="dxa"/>
            <w:tcMar>
              <w:left w:w="29" w:type="dxa"/>
              <w:right w:w="29" w:type="dxa"/>
            </w:tcMar>
          </w:tcPr>
          <w:p w14:paraId="05AADF19" w14:textId="1964BA93" w:rsidR="00315FD1" w:rsidRPr="00906C01" w:rsidRDefault="00315FD1" w:rsidP="00315FD1">
            <w:pPr>
              <w:snapToGrid w:val="0"/>
              <w:jc w:val="center"/>
              <w:rPr>
                <w:bCs/>
                <w:sz w:val="16"/>
                <w:szCs w:val="16"/>
              </w:rPr>
            </w:pPr>
            <w:del w:id="481" w:author="Mike Banach" w:date="2023-11-20T15:44:00Z">
              <w:r w:rsidDel="0014480A">
                <w:rPr>
                  <w:bCs/>
                  <w:sz w:val="16"/>
                  <w:szCs w:val="16"/>
                </w:rPr>
                <w:delText>Single</w:delText>
              </w:r>
            </w:del>
            <w:ins w:id="482" w:author="Mike Banach" w:date="2023-11-20T15:44:00Z">
              <w:r w:rsidR="0014480A">
                <w:rPr>
                  <w:bCs/>
                  <w:sz w:val="16"/>
                  <w:szCs w:val="16"/>
                </w:rPr>
                <w:t>Real</w:t>
              </w:r>
            </w:ins>
          </w:p>
        </w:tc>
        <w:tc>
          <w:tcPr>
            <w:tcW w:w="8410" w:type="dxa"/>
            <w:gridSpan w:val="7"/>
          </w:tcPr>
          <w:p w14:paraId="073D6CB8" w14:textId="77777777" w:rsidR="00315FD1" w:rsidRPr="00906C01" w:rsidRDefault="00315FD1" w:rsidP="00315FD1">
            <w:pPr>
              <w:snapToGrid w:val="0"/>
              <w:rPr>
                <w:sz w:val="16"/>
                <w:szCs w:val="16"/>
              </w:rPr>
            </w:pPr>
            <w:r>
              <w:rPr>
                <w:sz w:val="16"/>
                <w:szCs w:val="16"/>
              </w:rPr>
              <w:t>See the Codes/Conventions for the Age2PropUpperLimit field.</w:t>
            </w:r>
          </w:p>
        </w:tc>
      </w:tr>
      <w:tr w:rsidR="00315FD1" w:rsidRPr="00B51678" w14:paraId="1C1220FD" w14:textId="77777777" w:rsidTr="008808E9">
        <w:trPr>
          <w:cantSplit/>
        </w:trPr>
        <w:tc>
          <w:tcPr>
            <w:tcW w:w="1728" w:type="dxa"/>
            <w:tcMar>
              <w:left w:w="29" w:type="dxa"/>
              <w:right w:w="29" w:type="dxa"/>
            </w:tcMar>
          </w:tcPr>
          <w:p w14:paraId="111C9E0E" w14:textId="77777777" w:rsidR="00315FD1" w:rsidRDefault="00315FD1" w:rsidP="00315FD1">
            <w:pPr>
              <w:snapToGrid w:val="0"/>
              <w:rPr>
                <w:bCs/>
                <w:sz w:val="16"/>
                <w:szCs w:val="16"/>
              </w:rPr>
            </w:pPr>
            <w:r>
              <w:rPr>
                <w:bCs/>
                <w:sz w:val="16"/>
                <w:szCs w:val="16"/>
              </w:rPr>
              <w:t>AgePropAlpha</w:t>
            </w:r>
          </w:p>
        </w:tc>
        <w:tc>
          <w:tcPr>
            <w:tcW w:w="3600" w:type="dxa"/>
            <w:tcMar>
              <w:left w:w="29" w:type="dxa"/>
              <w:right w:w="29" w:type="dxa"/>
            </w:tcMar>
          </w:tcPr>
          <w:p w14:paraId="11E84778" w14:textId="77777777" w:rsidR="00315FD1" w:rsidRDefault="00315FD1" w:rsidP="00315FD1">
            <w:pPr>
              <w:snapToGrid w:val="0"/>
              <w:rPr>
                <w:bCs/>
                <w:sz w:val="16"/>
                <w:szCs w:val="16"/>
              </w:rPr>
            </w:pPr>
            <w:r>
              <w:rPr>
                <w:bCs/>
                <w:sz w:val="16"/>
                <w:szCs w:val="16"/>
              </w:rPr>
              <w:t xml:space="preserve">The significance level for the </w:t>
            </w:r>
            <w:proofErr w:type="spellStart"/>
            <w:r>
              <w:rPr>
                <w:bCs/>
                <w:sz w:val="16"/>
                <w:szCs w:val="16"/>
              </w:rPr>
              <w:t>Age_x_Prop</w:t>
            </w:r>
            <w:proofErr w:type="spellEnd"/>
            <w:r>
              <w:rPr>
                <w:bCs/>
                <w:sz w:val="16"/>
                <w:szCs w:val="16"/>
              </w:rPr>
              <w:t xml:space="preserve"> confidence intervals, expressed as alpha.</w:t>
            </w:r>
          </w:p>
        </w:tc>
        <w:tc>
          <w:tcPr>
            <w:tcW w:w="950" w:type="dxa"/>
            <w:tcMar>
              <w:left w:w="29" w:type="dxa"/>
              <w:right w:w="29" w:type="dxa"/>
            </w:tcMar>
          </w:tcPr>
          <w:p w14:paraId="170A8BE8" w14:textId="31320C86" w:rsidR="00315FD1" w:rsidRPr="00906C01" w:rsidRDefault="00315FD1" w:rsidP="00315FD1">
            <w:pPr>
              <w:snapToGrid w:val="0"/>
              <w:jc w:val="center"/>
              <w:rPr>
                <w:bCs/>
                <w:sz w:val="16"/>
                <w:szCs w:val="16"/>
              </w:rPr>
            </w:pPr>
            <w:del w:id="483" w:author="Mike Banach" w:date="2023-11-20T15:44:00Z">
              <w:r w:rsidDel="0014480A">
                <w:rPr>
                  <w:bCs/>
                  <w:sz w:val="16"/>
                  <w:szCs w:val="16"/>
                </w:rPr>
                <w:delText>Single</w:delText>
              </w:r>
            </w:del>
            <w:ins w:id="484" w:author="Mike Banach" w:date="2023-11-20T15:44:00Z">
              <w:r w:rsidR="0014480A">
                <w:rPr>
                  <w:bCs/>
                  <w:sz w:val="16"/>
                  <w:szCs w:val="16"/>
                </w:rPr>
                <w:t>Real</w:t>
              </w:r>
            </w:ins>
          </w:p>
        </w:tc>
        <w:tc>
          <w:tcPr>
            <w:tcW w:w="8410" w:type="dxa"/>
            <w:gridSpan w:val="7"/>
          </w:tcPr>
          <w:p w14:paraId="0AA5F76F" w14:textId="77777777" w:rsidR="00315FD1" w:rsidRPr="00906C01"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9A1333" w14:paraId="4BC76F37" w14:textId="77777777" w:rsidTr="008808E9">
        <w:trPr>
          <w:cantSplit/>
          <w:trHeight w:val="363"/>
        </w:trPr>
        <w:tc>
          <w:tcPr>
            <w:tcW w:w="14688" w:type="dxa"/>
            <w:gridSpan w:val="10"/>
            <w:shd w:val="clear" w:color="auto" w:fill="DBE5F1"/>
            <w:vAlign w:val="center"/>
          </w:tcPr>
          <w:p w14:paraId="7E883E35" w14:textId="77777777" w:rsidR="00315FD1" w:rsidRPr="009A1333" w:rsidRDefault="00315FD1" w:rsidP="00315FD1">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315FD1" w:rsidRPr="00B51678" w14:paraId="5102879E" w14:textId="77777777" w:rsidTr="008808E9">
        <w:trPr>
          <w:cantSplit/>
        </w:trPr>
        <w:tc>
          <w:tcPr>
            <w:tcW w:w="1728" w:type="dxa"/>
            <w:tcMar>
              <w:left w:w="29" w:type="dxa"/>
              <w:right w:w="29" w:type="dxa"/>
            </w:tcMar>
          </w:tcPr>
          <w:p w14:paraId="3D02637A" w14:textId="77777777" w:rsidR="00315FD1" w:rsidRPr="00DD4D1E" w:rsidRDefault="00315FD1" w:rsidP="00315FD1">
            <w:pPr>
              <w:snapToGrid w:val="0"/>
              <w:rPr>
                <w:bCs/>
                <w:sz w:val="16"/>
                <w:szCs w:val="16"/>
              </w:rPr>
            </w:pPr>
            <w:r>
              <w:rPr>
                <w:bCs/>
                <w:sz w:val="16"/>
                <w:szCs w:val="16"/>
              </w:rPr>
              <w:t>ProtMethName</w:t>
            </w:r>
          </w:p>
        </w:tc>
        <w:tc>
          <w:tcPr>
            <w:tcW w:w="3600" w:type="dxa"/>
            <w:tcMar>
              <w:left w:w="29" w:type="dxa"/>
              <w:right w:w="29" w:type="dxa"/>
            </w:tcMar>
          </w:tcPr>
          <w:p w14:paraId="1FAF18A3" w14:textId="77777777" w:rsidR="00315FD1" w:rsidRPr="00D8178A" w:rsidRDefault="00315FD1" w:rsidP="00315FD1">
            <w:pPr>
              <w:snapToGrid w:val="0"/>
              <w:rPr>
                <w:bCs/>
                <w:sz w:val="16"/>
                <w:szCs w:val="16"/>
              </w:rPr>
            </w:pPr>
            <w:r w:rsidRPr="00D8178A">
              <w:rPr>
                <w:sz w:val="16"/>
                <w:szCs w:val="16"/>
              </w:rPr>
              <w:t>The name(s) of all protocols and associated data collection and data analysis methods used to calculate the indicator estimate.</w:t>
            </w:r>
          </w:p>
        </w:tc>
        <w:tc>
          <w:tcPr>
            <w:tcW w:w="950" w:type="dxa"/>
            <w:tcMar>
              <w:left w:w="29" w:type="dxa"/>
              <w:right w:w="29" w:type="dxa"/>
            </w:tcMar>
          </w:tcPr>
          <w:p w14:paraId="1B50EC79" w14:textId="543BF224" w:rsidR="00315FD1" w:rsidRPr="00325D88" w:rsidRDefault="00315FD1" w:rsidP="00315FD1">
            <w:pPr>
              <w:snapToGrid w:val="0"/>
              <w:jc w:val="center"/>
              <w:rPr>
                <w:bCs/>
                <w:sz w:val="16"/>
                <w:szCs w:val="16"/>
              </w:rPr>
            </w:pPr>
            <w:del w:id="485" w:author="Mike Banach" w:date="2023-11-20T15:39:00Z">
              <w:r w:rsidDel="00541CEF">
                <w:rPr>
                  <w:bCs/>
                  <w:sz w:val="16"/>
                  <w:szCs w:val="16"/>
                </w:rPr>
                <w:delText>Memo</w:delText>
              </w:r>
            </w:del>
            <w:ins w:id="486" w:author="Mike Banach" w:date="2023-11-20T15:39:00Z">
              <w:r w:rsidR="00541CEF">
                <w:rPr>
                  <w:bCs/>
                  <w:sz w:val="16"/>
                  <w:szCs w:val="16"/>
                </w:rPr>
                <w:t>Text ∞</w:t>
              </w:r>
            </w:ins>
          </w:p>
        </w:tc>
        <w:tc>
          <w:tcPr>
            <w:tcW w:w="8410" w:type="dxa"/>
            <w:gridSpan w:val="7"/>
          </w:tcPr>
          <w:p w14:paraId="0A8CADD6" w14:textId="77777777" w:rsidR="00315FD1" w:rsidRDefault="00315FD1" w:rsidP="00315FD1">
            <w:pPr>
              <w:snapToGrid w:val="0"/>
              <w:rPr>
                <w:sz w:val="16"/>
                <w:szCs w:val="16"/>
              </w:rPr>
            </w:pPr>
            <w:r>
              <w:rPr>
                <w:sz w:val="16"/>
                <w:szCs w:val="16"/>
              </w:rPr>
              <w:t>Provide title of protocol and name(s) of relevant methods used.</w:t>
            </w:r>
          </w:p>
          <w:p w14:paraId="51F58FFB" w14:textId="77777777" w:rsidR="00315FD1" w:rsidRDefault="00315FD1" w:rsidP="00315FD1">
            <w:pPr>
              <w:snapToGrid w:val="0"/>
              <w:rPr>
                <w:sz w:val="16"/>
                <w:szCs w:val="16"/>
              </w:rPr>
            </w:pPr>
          </w:p>
          <w:p w14:paraId="54A17496" w14:textId="77777777" w:rsidR="00315FD1" w:rsidRPr="00325D88" w:rsidRDefault="00315FD1" w:rsidP="00315FD1">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315FD1" w:rsidRPr="00B51678" w14:paraId="00B448A4" w14:textId="77777777" w:rsidTr="008808E9">
        <w:trPr>
          <w:cantSplit/>
        </w:trPr>
        <w:tc>
          <w:tcPr>
            <w:tcW w:w="1728" w:type="dxa"/>
            <w:tcMar>
              <w:left w:w="29" w:type="dxa"/>
              <w:right w:w="29" w:type="dxa"/>
            </w:tcMar>
          </w:tcPr>
          <w:p w14:paraId="69198C2B" w14:textId="77777777" w:rsidR="00315FD1" w:rsidRPr="00664608" w:rsidRDefault="00315FD1" w:rsidP="00315FD1">
            <w:pPr>
              <w:snapToGrid w:val="0"/>
              <w:rPr>
                <w:b/>
                <w:bCs/>
                <w:i/>
                <w:color w:val="FF0000"/>
                <w:sz w:val="16"/>
                <w:szCs w:val="16"/>
              </w:rPr>
            </w:pPr>
            <w:r w:rsidRPr="00664608">
              <w:rPr>
                <w:b/>
                <w:bCs/>
                <w:i/>
                <w:color w:val="FF0000"/>
                <w:sz w:val="16"/>
                <w:szCs w:val="16"/>
              </w:rPr>
              <w:t>ProtMethURL</w:t>
            </w:r>
          </w:p>
        </w:tc>
        <w:tc>
          <w:tcPr>
            <w:tcW w:w="3600" w:type="dxa"/>
            <w:tcMar>
              <w:left w:w="29" w:type="dxa"/>
              <w:right w:w="29" w:type="dxa"/>
            </w:tcMar>
          </w:tcPr>
          <w:p w14:paraId="14232A4F" w14:textId="784ADF8A" w:rsidR="00315FD1" w:rsidRPr="00CF0866" w:rsidRDefault="00315FD1" w:rsidP="00315FD1">
            <w:pPr>
              <w:snapToGrid w:val="0"/>
              <w:rPr>
                <w:bCs/>
                <w:sz w:val="16"/>
                <w:szCs w:val="16"/>
              </w:rPr>
            </w:pPr>
            <w:r>
              <w:rPr>
                <w:bCs/>
                <w:sz w:val="16"/>
                <w:szCs w:val="16"/>
              </w:rPr>
              <w:t xml:space="preserve">URL(s) for published protocols and methods describing the methodology and documenting the derivation of the indicator.  If published in </w:t>
            </w:r>
            <w:del w:id="487" w:author="Mike Banach" w:date="2023-02-13T11:44:00Z">
              <w:r w:rsidDel="00100680">
                <w:rPr>
                  <w:bCs/>
                  <w:sz w:val="16"/>
                  <w:szCs w:val="16"/>
                </w:rPr>
                <w:delText>MonitoringMethods</w:delText>
              </w:r>
            </w:del>
            <w:ins w:id="488" w:author="Mike Banach" w:date="2023-02-13T11:44:00Z">
              <w:r w:rsidR="00100680">
                <w:rPr>
                  <w:bCs/>
                  <w:sz w:val="16"/>
                  <w:szCs w:val="16"/>
                </w:rPr>
                <w:t>MonitoringResources</w:t>
              </w:r>
            </w:ins>
            <w:r>
              <w:rPr>
                <w:bCs/>
                <w:sz w:val="16"/>
                <w:szCs w:val="16"/>
              </w:rPr>
              <w:t>.org, this link will provide access to study design information and all methods associated with the protocol.</w:t>
            </w:r>
          </w:p>
        </w:tc>
        <w:tc>
          <w:tcPr>
            <w:tcW w:w="950" w:type="dxa"/>
            <w:tcMar>
              <w:left w:w="29" w:type="dxa"/>
              <w:right w:w="29" w:type="dxa"/>
            </w:tcMar>
          </w:tcPr>
          <w:p w14:paraId="241AE6A0" w14:textId="181E984A" w:rsidR="00315FD1" w:rsidRPr="00664608" w:rsidRDefault="00315FD1" w:rsidP="00315FD1">
            <w:pPr>
              <w:snapToGrid w:val="0"/>
              <w:jc w:val="center"/>
              <w:rPr>
                <w:b/>
                <w:bCs/>
                <w:i/>
                <w:color w:val="FF0000"/>
                <w:sz w:val="16"/>
                <w:szCs w:val="16"/>
              </w:rPr>
            </w:pPr>
            <w:del w:id="489" w:author="Mike Banach" w:date="2023-11-20T15:39:00Z">
              <w:r w:rsidRPr="00664608" w:rsidDel="00541CEF">
                <w:rPr>
                  <w:b/>
                  <w:bCs/>
                  <w:i/>
                  <w:color w:val="FF0000"/>
                  <w:sz w:val="16"/>
                  <w:szCs w:val="16"/>
                </w:rPr>
                <w:delText>Memo</w:delText>
              </w:r>
            </w:del>
            <w:ins w:id="490" w:author="Mike Banach" w:date="2023-11-20T15:39:00Z">
              <w:r w:rsidR="00541CEF">
                <w:rPr>
                  <w:b/>
                  <w:bCs/>
                  <w:i/>
                  <w:color w:val="FF0000"/>
                  <w:sz w:val="16"/>
                  <w:szCs w:val="16"/>
                </w:rPr>
                <w:t>Text ∞</w:t>
              </w:r>
            </w:ins>
          </w:p>
        </w:tc>
        <w:tc>
          <w:tcPr>
            <w:tcW w:w="8410" w:type="dxa"/>
            <w:gridSpan w:val="7"/>
            <w:shd w:val="clear" w:color="auto" w:fill="auto"/>
          </w:tcPr>
          <w:p w14:paraId="370E5E5E" w14:textId="77777777" w:rsidR="00315FD1" w:rsidRDefault="00315FD1" w:rsidP="00315FD1">
            <w:pPr>
              <w:snapToGrid w:val="0"/>
              <w:rPr>
                <w:bCs/>
                <w:sz w:val="16"/>
                <w:szCs w:val="16"/>
              </w:rPr>
            </w:pPr>
            <w:r w:rsidRPr="00DD66FB">
              <w:rPr>
                <w:bCs/>
                <w:color w:val="FF0000"/>
                <w:sz w:val="16"/>
                <w:szCs w:val="16"/>
              </w:rPr>
              <w:t>Required if ProtMethDocumentation is null.</w:t>
            </w:r>
          </w:p>
          <w:p w14:paraId="3D47189C" w14:textId="4BD63383" w:rsidR="00315FD1" w:rsidRPr="00CF0866" w:rsidRDefault="00315FD1" w:rsidP="00315FD1">
            <w:pPr>
              <w:snapToGrid w:val="0"/>
              <w:rPr>
                <w:bCs/>
                <w:sz w:val="16"/>
                <w:szCs w:val="16"/>
              </w:rPr>
            </w:pPr>
            <w:r w:rsidRPr="00CF0866">
              <w:rPr>
                <w:bCs/>
                <w:sz w:val="16"/>
                <w:szCs w:val="16"/>
              </w:rPr>
              <w:t xml:space="preserve">Provide URL(s) to source documentation of </w:t>
            </w:r>
            <w:r>
              <w:rPr>
                <w:bCs/>
                <w:sz w:val="16"/>
                <w:szCs w:val="16"/>
              </w:rPr>
              <w:t xml:space="preserve">methodology.  For </w:t>
            </w:r>
            <w:del w:id="491" w:author="Mike Banach" w:date="2023-02-13T11:44:00Z">
              <w:r w:rsidDel="00100680">
                <w:rPr>
                  <w:bCs/>
                  <w:sz w:val="16"/>
                  <w:szCs w:val="16"/>
                </w:rPr>
                <w:delText>MonitoringMethods</w:delText>
              </w:r>
            </w:del>
            <w:ins w:id="492" w:author="Mike Banach" w:date="2023-02-13T11:44:00Z">
              <w:r w:rsidR="00100680">
                <w:rPr>
                  <w:bCs/>
                  <w:sz w:val="16"/>
                  <w:szCs w:val="16"/>
                </w:rPr>
                <w:t>MonitoringResources</w:t>
              </w:r>
            </w:ins>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del w:id="493" w:author="Mike Banach" w:date="2023-02-13T11:44:00Z">
              <w:r w:rsidDel="00100680">
                <w:rPr>
                  <w:bCs/>
                  <w:sz w:val="16"/>
                  <w:szCs w:val="16"/>
                </w:rPr>
                <w:delText>M</w:delText>
              </w:r>
              <w:r w:rsidRPr="00CF0866" w:rsidDel="00100680">
                <w:rPr>
                  <w:bCs/>
                  <w:sz w:val="16"/>
                  <w:szCs w:val="16"/>
                </w:rPr>
                <w:delText>onitoring</w:delText>
              </w:r>
              <w:r w:rsidDel="00100680">
                <w:rPr>
                  <w:bCs/>
                  <w:sz w:val="16"/>
                  <w:szCs w:val="16"/>
                </w:rPr>
                <w:delText>M</w:delText>
              </w:r>
              <w:r w:rsidRPr="00CF0866" w:rsidDel="00100680">
                <w:rPr>
                  <w:bCs/>
                  <w:sz w:val="16"/>
                  <w:szCs w:val="16"/>
                </w:rPr>
                <w:delText>ethods</w:delText>
              </w:r>
            </w:del>
            <w:ins w:id="494" w:author="Mike Banach" w:date="2023-02-13T11:44:00Z">
              <w:r w:rsidR="00100680">
                <w:rPr>
                  <w:bCs/>
                  <w:sz w:val="16"/>
                  <w:szCs w:val="16"/>
                </w:rPr>
                <w:t>MonitoringResources</w:t>
              </w:r>
            </w:ins>
            <w:r w:rsidRPr="00CF0866">
              <w:rPr>
                <w:bCs/>
                <w:sz w:val="16"/>
                <w:szCs w:val="16"/>
              </w:rPr>
              <w:t>.org, other online resources, or online literature.</w:t>
            </w:r>
          </w:p>
          <w:p w14:paraId="6B87F80E" w14:textId="77777777" w:rsidR="00315FD1" w:rsidRPr="00CF0866" w:rsidRDefault="00315FD1" w:rsidP="00315FD1">
            <w:pPr>
              <w:snapToGrid w:val="0"/>
              <w:rPr>
                <w:bCs/>
                <w:sz w:val="16"/>
                <w:szCs w:val="16"/>
              </w:rPr>
            </w:pPr>
          </w:p>
          <w:p w14:paraId="5A4413B1" w14:textId="77777777" w:rsidR="00315FD1" w:rsidRDefault="00315FD1" w:rsidP="00315FD1">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315FD1" w:rsidRPr="00B51678" w14:paraId="4223B21B" w14:textId="77777777" w:rsidTr="008808E9">
        <w:trPr>
          <w:cantSplit/>
        </w:trPr>
        <w:tc>
          <w:tcPr>
            <w:tcW w:w="1728" w:type="dxa"/>
            <w:tcMar>
              <w:left w:w="29" w:type="dxa"/>
              <w:right w:w="29" w:type="dxa"/>
            </w:tcMar>
          </w:tcPr>
          <w:p w14:paraId="1F537F2A" w14:textId="77777777" w:rsidR="00315FD1" w:rsidRPr="00664608" w:rsidRDefault="00315FD1" w:rsidP="00315FD1">
            <w:pPr>
              <w:snapToGrid w:val="0"/>
              <w:rPr>
                <w:b/>
                <w:bCs/>
                <w:i/>
                <w:color w:val="FF0000"/>
                <w:sz w:val="16"/>
                <w:szCs w:val="16"/>
              </w:rPr>
            </w:pPr>
            <w:r w:rsidRPr="00664608">
              <w:rPr>
                <w:b/>
                <w:bCs/>
                <w:i/>
                <w:color w:val="FF0000"/>
                <w:sz w:val="16"/>
                <w:szCs w:val="16"/>
              </w:rPr>
              <w:t>ProtMethDocumentation</w:t>
            </w:r>
          </w:p>
        </w:tc>
        <w:tc>
          <w:tcPr>
            <w:tcW w:w="3600" w:type="dxa"/>
            <w:tcMar>
              <w:left w:w="29" w:type="dxa"/>
              <w:right w:w="29" w:type="dxa"/>
            </w:tcMar>
          </w:tcPr>
          <w:p w14:paraId="614241F4" w14:textId="044324AA" w:rsidR="00315FD1" w:rsidRPr="00325D88" w:rsidRDefault="00315FD1" w:rsidP="00315FD1">
            <w:pPr>
              <w:snapToGrid w:val="0"/>
              <w:rPr>
                <w:bCs/>
                <w:sz w:val="16"/>
                <w:szCs w:val="16"/>
              </w:rPr>
            </w:pPr>
            <w:r>
              <w:rPr>
                <w:bCs/>
                <w:sz w:val="16"/>
                <w:szCs w:val="16"/>
              </w:rPr>
              <w:t xml:space="preserve">Citation or documentation that describes the protocol and/or method(s) listed in the ProtMethName field.  Include references not documented in </w:t>
            </w:r>
            <w:del w:id="495" w:author="Mike Banach" w:date="2023-02-13T11:44:00Z">
              <w:r w:rsidDel="00100680">
                <w:rPr>
                  <w:bCs/>
                  <w:sz w:val="16"/>
                  <w:szCs w:val="16"/>
                </w:rPr>
                <w:delText>MonitoringMethods</w:delText>
              </w:r>
            </w:del>
            <w:ins w:id="496" w:author="Mike Banach" w:date="2023-02-13T11:44:00Z">
              <w:r w:rsidR="00100680">
                <w:rPr>
                  <w:bCs/>
                  <w:sz w:val="16"/>
                  <w:szCs w:val="16"/>
                </w:rPr>
                <w:t>MonitoringResources</w:t>
              </w:r>
            </w:ins>
            <w:r>
              <w:rPr>
                <w:bCs/>
                <w:sz w:val="16"/>
                <w:szCs w:val="16"/>
              </w:rPr>
              <w:t>.org, such as reports, journal articles or other publications that describe the survey design, field methodology and analytical approach used to derive the indicator estimate.</w:t>
            </w:r>
          </w:p>
        </w:tc>
        <w:tc>
          <w:tcPr>
            <w:tcW w:w="950" w:type="dxa"/>
            <w:tcMar>
              <w:left w:w="29" w:type="dxa"/>
              <w:right w:w="29" w:type="dxa"/>
            </w:tcMar>
          </w:tcPr>
          <w:p w14:paraId="45E90EDC" w14:textId="68FE14D5" w:rsidR="00315FD1" w:rsidRPr="00664608" w:rsidRDefault="00315FD1" w:rsidP="00315FD1">
            <w:pPr>
              <w:snapToGrid w:val="0"/>
              <w:jc w:val="center"/>
              <w:rPr>
                <w:b/>
                <w:bCs/>
                <w:i/>
                <w:color w:val="FF0000"/>
                <w:sz w:val="16"/>
                <w:szCs w:val="16"/>
              </w:rPr>
            </w:pPr>
            <w:del w:id="497" w:author="Mike Banach" w:date="2023-11-20T15:39:00Z">
              <w:r w:rsidRPr="00664608" w:rsidDel="00541CEF">
                <w:rPr>
                  <w:b/>
                  <w:bCs/>
                  <w:i/>
                  <w:color w:val="FF0000"/>
                  <w:sz w:val="16"/>
                  <w:szCs w:val="16"/>
                </w:rPr>
                <w:delText>Memo</w:delText>
              </w:r>
            </w:del>
            <w:ins w:id="498" w:author="Mike Banach" w:date="2023-11-20T15:39:00Z">
              <w:r w:rsidR="00541CEF">
                <w:rPr>
                  <w:b/>
                  <w:bCs/>
                  <w:i/>
                  <w:color w:val="FF0000"/>
                  <w:sz w:val="16"/>
                  <w:szCs w:val="16"/>
                </w:rPr>
                <w:t>Text ∞</w:t>
              </w:r>
            </w:ins>
          </w:p>
        </w:tc>
        <w:tc>
          <w:tcPr>
            <w:tcW w:w="8410" w:type="dxa"/>
            <w:gridSpan w:val="7"/>
          </w:tcPr>
          <w:p w14:paraId="18EBEE95" w14:textId="77777777" w:rsidR="00315FD1" w:rsidRDefault="00315FD1" w:rsidP="00315FD1">
            <w:pPr>
              <w:snapToGrid w:val="0"/>
              <w:rPr>
                <w:bCs/>
                <w:sz w:val="16"/>
                <w:szCs w:val="16"/>
              </w:rPr>
            </w:pPr>
            <w:r w:rsidRPr="00DD66FB">
              <w:rPr>
                <w:bCs/>
                <w:color w:val="FF0000"/>
                <w:sz w:val="16"/>
                <w:szCs w:val="16"/>
              </w:rPr>
              <w:t>Required if ProtMethURL is null.</w:t>
            </w:r>
          </w:p>
          <w:p w14:paraId="2E2C89BF" w14:textId="662A4C48" w:rsidR="00315FD1" w:rsidRDefault="00315FD1" w:rsidP="00315FD1">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del w:id="499" w:author="Mike Banach" w:date="2023-02-13T11:44:00Z">
              <w:r w:rsidDel="00100680">
                <w:rPr>
                  <w:bCs/>
                  <w:sz w:val="16"/>
                  <w:szCs w:val="16"/>
                </w:rPr>
                <w:delText>MonitoringMethods</w:delText>
              </w:r>
            </w:del>
            <w:ins w:id="500" w:author="Mike Banach" w:date="2023-02-13T11:44:00Z">
              <w:r w:rsidR="00100680">
                <w:rPr>
                  <w:bCs/>
                  <w:sz w:val="16"/>
                  <w:szCs w:val="16"/>
                </w:rPr>
                <w:t>MonitoringResources</w:t>
              </w:r>
            </w:ins>
            <w:r>
              <w:rPr>
                <w:bCs/>
                <w:sz w:val="16"/>
                <w:szCs w:val="16"/>
              </w:rPr>
              <w:t>.org.</w:t>
            </w:r>
          </w:p>
          <w:p w14:paraId="7DAD2007" w14:textId="77777777" w:rsidR="00315FD1" w:rsidRDefault="00315FD1" w:rsidP="00315FD1">
            <w:pPr>
              <w:snapToGrid w:val="0"/>
              <w:rPr>
                <w:bCs/>
                <w:sz w:val="16"/>
                <w:szCs w:val="16"/>
              </w:rPr>
            </w:pPr>
          </w:p>
          <w:p w14:paraId="75B29CDC" w14:textId="26E62981" w:rsidR="00315FD1" w:rsidRDefault="00315FD1" w:rsidP="00315FD1">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del w:id="501" w:author="Mike Banach" w:date="2024-05-16T16:03:00Z">
              <w:r w:rsidRPr="004A347D" w:rsidDel="00841874">
                <w:rPr>
                  <w:bCs/>
                  <w:sz w:val="16"/>
                  <w:szCs w:val="16"/>
                </w:rPr>
                <w:delText>StreamNet</w:delText>
              </w:r>
            </w:del>
            <w:ins w:id="502" w:author="Mike Banach" w:date="2024-05-16T16:03:00Z">
              <w:r w:rsidR="00841874">
                <w:rPr>
                  <w:bCs/>
                  <w:sz w:val="16"/>
                  <w:szCs w:val="16"/>
                </w:rPr>
                <w:t>Columbia Basin Fish &amp; Wildlife</w:t>
              </w:r>
            </w:ins>
            <w:r w:rsidRPr="004A347D">
              <w:rPr>
                <w:bCs/>
                <w:sz w:val="16"/>
                <w:szCs w:val="16"/>
              </w:rPr>
              <w:t xml:space="preserve"> Library</w:t>
            </w:r>
            <w:r>
              <w:rPr>
                <w:bCs/>
                <w:sz w:val="16"/>
                <w:szCs w:val="16"/>
              </w:rPr>
              <w:t xml:space="preserve"> (</w:t>
            </w:r>
            <w:del w:id="503" w:author="Mike Banach" w:date="2024-05-16T16:03:00Z">
              <w:r w:rsidDel="00841874">
                <w:rPr>
                  <w:bCs/>
                  <w:sz w:val="16"/>
                  <w:szCs w:val="16"/>
                </w:rPr>
                <w:delText>streamnetl</w:delText>
              </w:r>
            </w:del>
            <w:del w:id="504" w:author="Mike Banach" w:date="2024-05-16T16:04:00Z">
              <w:r w:rsidDel="00841874">
                <w:rPr>
                  <w:bCs/>
                  <w:sz w:val="16"/>
                  <w:szCs w:val="16"/>
                </w:rPr>
                <w:delText>ibrary</w:delText>
              </w:r>
            </w:del>
            <w:ins w:id="505" w:author="Mike Banach" w:date="2024-05-16T16:04:00Z">
              <w:r w:rsidR="00841874">
                <w:rPr>
                  <w:bCs/>
                  <w:sz w:val="16"/>
                  <w:szCs w:val="16"/>
                </w:rPr>
                <w:t>cbfwl</w:t>
              </w:r>
            </w:ins>
            <w:r>
              <w:rPr>
                <w:bCs/>
                <w:sz w:val="16"/>
                <w:szCs w:val="16"/>
              </w:rPr>
              <w:t>.org)</w:t>
            </w:r>
            <w:r w:rsidRPr="004A347D">
              <w:rPr>
                <w:bCs/>
                <w:sz w:val="16"/>
                <w:szCs w:val="16"/>
              </w:rPr>
              <w:t>.</w:t>
            </w:r>
            <w:r>
              <w:rPr>
                <w:bCs/>
                <w:sz w:val="16"/>
                <w:szCs w:val="16"/>
              </w:rPr>
              <w:t xml:space="preserve">  The </w:t>
            </w:r>
            <w:del w:id="506" w:author="Mike Banach" w:date="2024-05-16T16:04:00Z">
              <w:r w:rsidDel="00841874">
                <w:rPr>
                  <w:bCs/>
                  <w:sz w:val="16"/>
                  <w:szCs w:val="16"/>
                </w:rPr>
                <w:delText>l</w:delText>
              </w:r>
            </w:del>
            <w:ins w:id="507" w:author="Mike Banach" w:date="2024-05-16T16:04:00Z">
              <w:r w:rsidR="00841874">
                <w:rPr>
                  <w:bCs/>
                  <w:sz w:val="16"/>
                  <w:szCs w:val="16"/>
                </w:rPr>
                <w:t>L</w:t>
              </w:r>
            </w:ins>
            <w:r>
              <w:rPr>
                <w:bCs/>
                <w:sz w:val="16"/>
                <w:szCs w:val="16"/>
              </w:rPr>
              <w:t>ibrary will scan the document and provide a URL.  Post the URL in the ProtMethURL field.</w:t>
            </w:r>
          </w:p>
          <w:p w14:paraId="6038888D" w14:textId="77777777" w:rsidR="00315FD1" w:rsidRPr="004A347D" w:rsidRDefault="00315FD1" w:rsidP="00315FD1">
            <w:pPr>
              <w:snapToGrid w:val="0"/>
              <w:rPr>
                <w:bCs/>
                <w:sz w:val="16"/>
                <w:szCs w:val="16"/>
              </w:rPr>
            </w:pPr>
          </w:p>
          <w:p w14:paraId="73DB60F6" w14:textId="77777777" w:rsidR="00315FD1" w:rsidRPr="00325D88" w:rsidRDefault="00315FD1" w:rsidP="00315FD1">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315FD1" w:rsidRPr="00B51678" w14:paraId="206B9E32" w14:textId="77777777" w:rsidTr="008808E9">
        <w:trPr>
          <w:cantSplit/>
        </w:trPr>
        <w:tc>
          <w:tcPr>
            <w:tcW w:w="1728" w:type="dxa"/>
            <w:tcMar>
              <w:left w:w="29" w:type="dxa"/>
              <w:right w:w="29" w:type="dxa"/>
            </w:tcMar>
          </w:tcPr>
          <w:p w14:paraId="6E748FA5" w14:textId="77777777" w:rsidR="00315FD1" w:rsidRPr="00DD4D1E" w:rsidRDefault="00315FD1" w:rsidP="00315FD1">
            <w:pPr>
              <w:snapToGrid w:val="0"/>
              <w:rPr>
                <w:bCs/>
                <w:sz w:val="16"/>
                <w:szCs w:val="16"/>
              </w:rPr>
            </w:pPr>
            <w:r>
              <w:rPr>
                <w:bCs/>
                <w:sz w:val="16"/>
                <w:szCs w:val="16"/>
              </w:rPr>
              <w:t>MethodAdjustments</w:t>
            </w:r>
          </w:p>
        </w:tc>
        <w:tc>
          <w:tcPr>
            <w:tcW w:w="3600" w:type="dxa"/>
            <w:tcMar>
              <w:left w:w="29" w:type="dxa"/>
              <w:right w:w="29" w:type="dxa"/>
            </w:tcMar>
          </w:tcPr>
          <w:p w14:paraId="08B7A4FB" w14:textId="77777777" w:rsidR="00315FD1" w:rsidRPr="00325D88" w:rsidRDefault="00315FD1" w:rsidP="00315FD1">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0" w:type="dxa"/>
            <w:tcMar>
              <w:left w:w="29" w:type="dxa"/>
              <w:right w:w="29" w:type="dxa"/>
            </w:tcMar>
          </w:tcPr>
          <w:p w14:paraId="0840E45D" w14:textId="04BF858E" w:rsidR="00315FD1" w:rsidRPr="00325D88" w:rsidRDefault="00315FD1" w:rsidP="00315FD1">
            <w:pPr>
              <w:snapToGrid w:val="0"/>
              <w:jc w:val="center"/>
              <w:rPr>
                <w:bCs/>
                <w:sz w:val="16"/>
                <w:szCs w:val="16"/>
              </w:rPr>
            </w:pPr>
            <w:del w:id="508" w:author="Mike Banach" w:date="2023-11-20T15:39:00Z">
              <w:r w:rsidDel="00541CEF">
                <w:rPr>
                  <w:bCs/>
                  <w:sz w:val="16"/>
                  <w:szCs w:val="16"/>
                </w:rPr>
                <w:delText>Memo*</w:delText>
              </w:r>
            </w:del>
            <w:ins w:id="509" w:author="Mike Banach" w:date="2023-11-20T15:39:00Z">
              <w:r w:rsidR="00541CEF">
                <w:rPr>
                  <w:bCs/>
                  <w:sz w:val="16"/>
                  <w:szCs w:val="16"/>
                </w:rPr>
                <w:t>Text ∞</w:t>
              </w:r>
            </w:ins>
          </w:p>
        </w:tc>
        <w:tc>
          <w:tcPr>
            <w:tcW w:w="8410" w:type="dxa"/>
            <w:gridSpan w:val="7"/>
          </w:tcPr>
          <w:p w14:paraId="3C857996" w14:textId="77777777" w:rsidR="00315FD1" w:rsidRDefault="00315FD1" w:rsidP="00315FD1">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67963300" w14:textId="77777777" w:rsidR="00315FD1" w:rsidRDefault="00315FD1" w:rsidP="00315FD1">
            <w:pPr>
              <w:snapToGrid w:val="0"/>
              <w:rPr>
                <w:sz w:val="16"/>
                <w:szCs w:val="16"/>
              </w:rPr>
            </w:pPr>
          </w:p>
          <w:p w14:paraId="082F7A18" w14:textId="1CAE4FE5" w:rsidR="00315FD1" w:rsidRPr="00325D88" w:rsidRDefault="00315FD1" w:rsidP="00315FD1">
            <w:pPr>
              <w:snapToGrid w:val="0"/>
              <w:rPr>
                <w:sz w:val="16"/>
                <w:szCs w:val="16"/>
              </w:rPr>
            </w:pPr>
            <w:r>
              <w:rPr>
                <w:sz w:val="16"/>
                <w:szCs w:val="16"/>
              </w:rPr>
              <w:t xml:space="preserve">In </w:t>
            </w:r>
            <w:del w:id="510" w:author="Mike Banach" w:date="2023-02-13T11:44:00Z">
              <w:r w:rsidDel="00100680">
                <w:rPr>
                  <w:sz w:val="16"/>
                  <w:szCs w:val="16"/>
                </w:rPr>
                <w:delText>MonitoringMethods</w:delText>
              </w:r>
            </w:del>
            <w:ins w:id="511" w:author="Mike Banach" w:date="2023-02-13T11:44:00Z">
              <w:r w:rsidR="00100680">
                <w:rPr>
                  <w:sz w:val="16"/>
                  <w:szCs w:val="16"/>
                </w:rPr>
                <w:t>MonitoringResources</w:t>
              </w:r>
            </w:ins>
            <w:r>
              <w:rPr>
                <w:sz w:val="16"/>
                <w:szCs w:val="16"/>
              </w:rPr>
              <w:t>.org, documentation of changes or adjustments to methods or protocols can be described in the Implementation Notes section of each published method or protocol.</w:t>
            </w:r>
          </w:p>
        </w:tc>
      </w:tr>
      <w:tr w:rsidR="00315FD1" w:rsidRPr="00B51678" w14:paraId="539B553F" w14:textId="77777777" w:rsidTr="008808E9">
        <w:trPr>
          <w:cantSplit/>
        </w:trPr>
        <w:tc>
          <w:tcPr>
            <w:tcW w:w="1728" w:type="dxa"/>
            <w:tcMar>
              <w:left w:w="29" w:type="dxa"/>
              <w:right w:w="29" w:type="dxa"/>
            </w:tcMar>
          </w:tcPr>
          <w:p w14:paraId="5BA0B5D6" w14:textId="77777777" w:rsidR="00315FD1" w:rsidRDefault="00315FD1" w:rsidP="00315FD1">
            <w:pPr>
              <w:snapToGrid w:val="0"/>
              <w:rPr>
                <w:bCs/>
                <w:sz w:val="16"/>
                <w:szCs w:val="16"/>
              </w:rPr>
            </w:pPr>
            <w:r>
              <w:rPr>
                <w:bCs/>
                <w:sz w:val="16"/>
                <w:szCs w:val="16"/>
              </w:rPr>
              <w:lastRenderedPageBreak/>
              <w:t>Other</w:t>
            </w:r>
            <w:r w:rsidRPr="00222567">
              <w:rPr>
                <w:bCs/>
                <w:sz w:val="16"/>
                <w:szCs w:val="16"/>
              </w:rPr>
              <w:t>DataSources</w:t>
            </w:r>
          </w:p>
        </w:tc>
        <w:tc>
          <w:tcPr>
            <w:tcW w:w="3600" w:type="dxa"/>
            <w:tcMar>
              <w:left w:w="29" w:type="dxa"/>
              <w:right w:w="29" w:type="dxa"/>
            </w:tcMar>
          </w:tcPr>
          <w:p w14:paraId="3F6CAC22" w14:textId="77777777" w:rsidR="00315FD1" w:rsidRDefault="00315FD1" w:rsidP="00315FD1">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Mar>
              <w:left w:w="29" w:type="dxa"/>
              <w:right w:w="29" w:type="dxa"/>
            </w:tcMar>
          </w:tcPr>
          <w:p w14:paraId="47146294" w14:textId="77777777" w:rsidR="00315FD1" w:rsidRPr="00BB468D" w:rsidRDefault="00315FD1" w:rsidP="00315FD1">
            <w:pPr>
              <w:snapToGrid w:val="0"/>
              <w:jc w:val="center"/>
              <w:rPr>
                <w:bCs/>
                <w:sz w:val="16"/>
                <w:szCs w:val="16"/>
              </w:rPr>
            </w:pPr>
            <w:r w:rsidRPr="00BB468D">
              <w:rPr>
                <w:bCs/>
                <w:sz w:val="16"/>
                <w:szCs w:val="16"/>
              </w:rPr>
              <w:t xml:space="preserve">Text </w:t>
            </w:r>
            <w:r>
              <w:rPr>
                <w:bCs/>
                <w:sz w:val="16"/>
                <w:szCs w:val="16"/>
              </w:rPr>
              <w:t>255</w:t>
            </w:r>
          </w:p>
        </w:tc>
        <w:tc>
          <w:tcPr>
            <w:tcW w:w="8410" w:type="dxa"/>
            <w:gridSpan w:val="7"/>
          </w:tcPr>
          <w:p w14:paraId="74169384" w14:textId="77777777" w:rsidR="00315FD1" w:rsidRDefault="00315FD1" w:rsidP="00315FD1">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2126214C" w14:textId="77777777" w:rsidR="00315FD1" w:rsidRDefault="00315FD1" w:rsidP="00315FD1">
            <w:pPr>
              <w:snapToGrid w:val="0"/>
              <w:rPr>
                <w:sz w:val="16"/>
                <w:szCs w:val="16"/>
              </w:rPr>
            </w:pPr>
          </w:p>
          <w:p w14:paraId="4ED81B47" w14:textId="77777777" w:rsidR="00315FD1" w:rsidRDefault="00315FD1" w:rsidP="00315FD1">
            <w:pPr>
              <w:snapToGrid w:val="0"/>
              <w:rPr>
                <w:sz w:val="16"/>
                <w:szCs w:val="16"/>
              </w:rPr>
            </w:pPr>
            <w:r>
              <w:rPr>
                <w:sz w:val="16"/>
                <w:szCs w:val="16"/>
              </w:rPr>
              <w:t>This field is for ADDITIONAL organizations.  Do not include the organization identified in the ContactAgency field.</w:t>
            </w:r>
          </w:p>
        </w:tc>
      </w:tr>
      <w:tr w:rsidR="00315FD1" w:rsidRPr="009A1333" w14:paraId="02D6E380" w14:textId="77777777" w:rsidTr="008808E9">
        <w:trPr>
          <w:cantSplit/>
          <w:trHeight w:val="381"/>
        </w:trPr>
        <w:tc>
          <w:tcPr>
            <w:tcW w:w="14688" w:type="dxa"/>
            <w:gridSpan w:val="10"/>
            <w:shd w:val="clear" w:color="auto" w:fill="DBE5F1"/>
            <w:vAlign w:val="center"/>
          </w:tcPr>
          <w:p w14:paraId="092245A8" w14:textId="77777777" w:rsidR="00315FD1" w:rsidRPr="009A1333" w:rsidRDefault="00315FD1" w:rsidP="00315FD1">
            <w:pPr>
              <w:keepNext/>
              <w:snapToGrid w:val="0"/>
              <w:jc w:val="center"/>
              <w:rPr>
                <w:b/>
                <w:sz w:val="16"/>
                <w:szCs w:val="16"/>
              </w:rPr>
            </w:pPr>
            <w:r w:rsidRPr="009A1333">
              <w:rPr>
                <w:b/>
                <w:sz w:val="16"/>
                <w:szCs w:val="16"/>
              </w:rPr>
              <w:t>Comments about the data</w:t>
            </w:r>
          </w:p>
        </w:tc>
      </w:tr>
      <w:tr w:rsidR="00315FD1" w:rsidRPr="00B51678" w14:paraId="16B8F15B" w14:textId="77777777" w:rsidTr="008808E9">
        <w:trPr>
          <w:cantSplit/>
        </w:trPr>
        <w:tc>
          <w:tcPr>
            <w:tcW w:w="1728" w:type="dxa"/>
            <w:tcMar>
              <w:left w:w="29" w:type="dxa"/>
              <w:right w:w="29" w:type="dxa"/>
            </w:tcMar>
          </w:tcPr>
          <w:p w14:paraId="08E25216" w14:textId="77777777" w:rsidR="00315FD1" w:rsidRPr="00664608" w:rsidRDefault="00315FD1" w:rsidP="00315FD1">
            <w:pPr>
              <w:snapToGrid w:val="0"/>
              <w:rPr>
                <w:b/>
                <w:bCs/>
                <w:i/>
                <w:color w:val="FF0000"/>
                <w:sz w:val="16"/>
                <w:szCs w:val="16"/>
              </w:rPr>
            </w:pPr>
            <w:r w:rsidRPr="00664608">
              <w:rPr>
                <w:b/>
                <w:bCs/>
                <w:i/>
                <w:color w:val="FF0000"/>
                <w:sz w:val="16"/>
                <w:szCs w:val="16"/>
              </w:rPr>
              <w:t>Comments</w:t>
            </w:r>
          </w:p>
        </w:tc>
        <w:tc>
          <w:tcPr>
            <w:tcW w:w="3600" w:type="dxa"/>
            <w:tcMar>
              <w:left w:w="29" w:type="dxa"/>
              <w:right w:w="29" w:type="dxa"/>
            </w:tcMar>
          </w:tcPr>
          <w:p w14:paraId="6D73CC64" w14:textId="77777777" w:rsidR="00315FD1" w:rsidRPr="00325D88" w:rsidRDefault="00315FD1" w:rsidP="00315FD1">
            <w:pPr>
              <w:snapToGrid w:val="0"/>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Mar>
              <w:left w:w="29" w:type="dxa"/>
              <w:right w:w="29" w:type="dxa"/>
            </w:tcMar>
          </w:tcPr>
          <w:p w14:paraId="0E750438" w14:textId="3F018C19" w:rsidR="00315FD1" w:rsidRPr="00F85661" w:rsidRDefault="00315FD1" w:rsidP="00315FD1">
            <w:pPr>
              <w:snapToGrid w:val="0"/>
              <w:jc w:val="center"/>
              <w:rPr>
                <w:b/>
                <w:bCs/>
                <w:i/>
                <w:color w:val="FF0000"/>
                <w:sz w:val="16"/>
                <w:szCs w:val="16"/>
              </w:rPr>
            </w:pPr>
            <w:del w:id="512" w:author="Mike Banach" w:date="2023-11-20T15:39:00Z">
              <w:r w:rsidRPr="00F85661" w:rsidDel="00541CEF">
                <w:rPr>
                  <w:b/>
                  <w:bCs/>
                  <w:i/>
                  <w:color w:val="FF0000"/>
                  <w:sz w:val="16"/>
                  <w:szCs w:val="16"/>
                </w:rPr>
                <w:delText>Memo</w:delText>
              </w:r>
              <w:r w:rsidRPr="00F85661" w:rsidDel="00541CEF">
                <w:rPr>
                  <w:bCs/>
                  <w:color w:val="FF0000"/>
                  <w:sz w:val="16"/>
                  <w:szCs w:val="16"/>
                </w:rPr>
                <w:delText>*</w:delText>
              </w:r>
            </w:del>
            <w:ins w:id="513" w:author="Mike Banach" w:date="2023-11-20T15:39:00Z">
              <w:r w:rsidR="00541CEF">
                <w:rPr>
                  <w:b/>
                  <w:bCs/>
                  <w:i/>
                  <w:color w:val="FF0000"/>
                  <w:sz w:val="16"/>
                  <w:szCs w:val="16"/>
                </w:rPr>
                <w:t>Text ∞</w:t>
              </w:r>
            </w:ins>
          </w:p>
        </w:tc>
        <w:tc>
          <w:tcPr>
            <w:tcW w:w="8410" w:type="dxa"/>
            <w:gridSpan w:val="7"/>
          </w:tcPr>
          <w:p w14:paraId="3A2F9244" w14:textId="77777777" w:rsidR="00315FD1" w:rsidRDefault="00315FD1" w:rsidP="00315FD1">
            <w:pPr>
              <w:snapToGrid w:val="0"/>
              <w:rPr>
                <w:sz w:val="16"/>
                <w:szCs w:val="16"/>
              </w:rPr>
            </w:pPr>
            <w:r>
              <w:rPr>
                <w:sz w:val="16"/>
                <w:szCs w:val="16"/>
              </w:rPr>
              <w:t>If possible, it is useful to briefly explain any null "metrics" or "age" fields.</w:t>
            </w:r>
          </w:p>
          <w:p w14:paraId="4E0AFDD7" w14:textId="77777777" w:rsidR="00315FD1" w:rsidRPr="00325D88" w:rsidRDefault="00315FD1" w:rsidP="00315FD1">
            <w:pPr>
              <w:snapToGrid w:val="0"/>
              <w:rPr>
                <w:sz w:val="16"/>
                <w:szCs w:val="16"/>
              </w:rPr>
            </w:pPr>
            <w:r w:rsidRPr="00DD66FB">
              <w:rPr>
                <w:color w:val="FF0000"/>
                <w:sz w:val="16"/>
                <w:szCs w:val="16"/>
              </w:rPr>
              <w:t>Required if NullRecord = "Yes", to explain why the indicators are not available.</w:t>
            </w:r>
          </w:p>
        </w:tc>
      </w:tr>
      <w:tr w:rsidR="00315FD1" w:rsidRPr="009A1333" w14:paraId="0FAF4CE1" w14:textId="77777777" w:rsidTr="008808E9">
        <w:trPr>
          <w:cantSplit/>
          <w:trHeight w:val="327"/>
        </w:trPr>
        <w:tc>
          <w:tcPr>
            <w:tcW w:w="14688" w:type="dxa"/>
            <w:gridSpan w:val="10"/>
            <w:shd w:val="clear" w:color="auto" w:fill="DBE5F1"/>
            <w:vAlign w:val="center"/>
          </w:tcPr>
          <w:p w14:paraId="500FF824" w14:textId="77777777" w:rsidR="00315FD1" w:rsidRPr="009A1333" w:rsidRDefault="00315FD1" w:rsidP="00315FD1">
            <w:pPr>
              <w:keepNext/>
              <w:snapToGrid w:val="0"/>
              <w:jc w:val="center"/>
              <w:rPr>
                <w:b/>
                <w:sz w:val="16"/>
                <w:szCs w:val="16"/>
              </w:rPr>
            </w:pPr>
            <w:r w:rsidRPr="009A1333">
              <w:rPr>
                <w:b/>
                <w:sz w:val="16"/>
                <w:szCs w:val="16"/>
              </w:rPr>
              <w:t>Supporting information</w:t>
            </w:r>
          </w:p>
        </w:tc>
      </w:tr>
      <w:tr w:rsidR="00315FD1" w:rsidRPr="00B51678" w14:paraId="28BC4D2E" w14:textId="77777777" w:rsidTr="008808E9">
        <w:trPr>
          <w:cantSplit/>
        </w:trPr>
        <w:tc>
          <w:tcPr>
            <w:tcW w:w="1728" w:type="dxa"/>
            <w:tcMar>
              <w:left w:w="29" w:type="dxa"/>
              <w:right w:w="29" w:type="dxa"/>
            </w:tcMar>
          </w:tcPr>
          <w:p w14:paraId="5325185F" w14:textId="77777777" w:rsidR="00315FD1" w:rsidRPr="00AE2D9E" w:rsidRDefault="00315FD1" w:rsidP="00315FD1">
            <w:pPr>
              <w:snapToGrid w:val="0"/>
              <w:rPr>
                <w:b/>
                <w:bCs/>
                <w:color w:val="FF0000"/>
                <w:sz w:val="16"/>
                <w:szCs w:val="16"/>
              </w:rPr>
            </w:pPr>
            <w:r w:rsidRPr="00AE2D9E">
              <w:rPr>
                <w:b/>
                <w:bCs/>
                <w:color w:val="FF0000"/>
                <w:sz w:val="16"/>
                <w:szCs w:val="16"/>
              </w:rPr>
              <w:t>NullRecord</w:t>
            </w:r>
          </w:p>
        </w:tc>
        <w:tc>
          <w:tcPr>
            <w:tcW w:w="3600" w:type="dxa"/>
            <w:tcMar>
              <w:left w:w="29" w:type="dxa"/>
              <w:right w:w="29" w:type="dxa"/>
            </w:tcMar>
          </w:tcPr>
          <w:p w14:paraId="5124DD09" w14:textId="77777777" w:rsidR="00315FD1" w:rsidRDefault="00315FD1" w:rsidP="00315FD1">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Mar>
              <w:left w:w="29" w:type="dxa"/>
              <w:right w:w="29" w:type="dxa"/>
            </w:tcMar>
          </w:tcPr>
          <w:p w14:paraId="0E408B06" w14:textId="77777777" w:rsidR="00315FD1" w:rsidRPr="00AE2D9E" w:rsidRDefault="00315FD1" w:rsidP="00315FD1">
            <w:pPr>
              <w:snapToGrid w:val="0"/>
              <w:jc w:val="center"/>
              <w:rPr>
                <w:b/>
                <w:bCs/>
                <w:color w:val="FF0000"/>
                <w:sz w:val="16"/>
                <w:szCs w:val="16"/>
              </w:rPr>
            </w:pPr>
            <w:r w:rsidRPr="00AE2D9E">
              <w:rPr>
                <w:b/>
                <w:bCs/>
                <w:color w:val="FF0000"/>
                <w:sz w:val="16"/>
                <w:szCs w:val="16"/>
              </w:rPr>
              <w:t>Text 3</w:t>
            </w:r>
          </w:p>
        </w:tc>
        <w:tc>
          <w:tcPr>
            <w:tcW w:w="8410" w:type="dxa"/>
            <w:gridSpan w:val="7"/>
          </w:tcPr>
          <w:p w14:paraId="5D22161B" w14:textId="77777777" w:rsidR="00315FD1" w:rsidRDefault="00315FD1" w:rsidP="00315FD1">
            <w:pPr>
              <w:snapToGrid w:val="0"/>
              <w:rPr>
                <w:sz w:val="16"/>
                <w:szCs w:val="16"/>
              </w:rPr>
            </w:pPr>
            <w:r>
              <w:rPr>
                <w:sz w:val="16"/>
                <w:szCs w:val="16"/>
              </w:rPr>
              <w:t>Normally "No".</w:t>
            </w:r>
          </w:p>
          <w:p w14:paraId="7FB6FB19" w14:textId="77777777" w:rsidR="00315FD1" w:rsidRDefault="00315FD1" w:rsidP="00315FD1">
            <w:pPr>
              <w:snapToGrid w:val="0"/>
              <w:rPr>
                <w:sz w:val="16"/>
                <w:szCs w:val="16"/>
              </w:rPr>
            </w:pPr>
            <w:r>
              <w:rPr>
                <w:sz w:val="16"/>
                <w:szCs w:val="16"/>
              </w:rPr>
              <w:t xml:space="preserve">A value of "Yes" in this field is a positive statement that the data do not exist to calculate the </w:t>
            </w:r>
            <w:r w:rsidRPr="00814608">
              <w:rPr>
                <w:sz w:val="16"/>
                <w:szCs w:val="16"/>
                <w:u w:val="single"/>
              </w:rPr>
              <w:t>indicator</w:t>
            </w:r>
            <w:r>
              <w:rPr>
                <w:sz w:val="16"/>
                <w:szCs w:val="16"/>
              </w:rPr>
              <w:t xml:space="preserve"> for the population and time period specified.  Metric data and age data may still exist when NullRecord = "Yes".</w:t>
            </w:r>
          </w:p>
          <w:p w14:paraId="29CBE080" w14:textId="77777777" w:rsidR="00315FD1" w:rsidRDefault="00315FD1" w:rsidP="00315FD1">
            <w:pPr>
              <w:snapToGrid w:val="0"/>
              <w:rPr>
                <w:sz w:val="16"/>
                <w:szCs w:val="16"/>
              </w:rPr>
            </w:pPr>
          </w:p>
          <w:p w14:paraId="0D705011" w14:textId="77777777" w:rsidR="00315FD1" w:rsidRPr="00D17CF8" w:rsidRDefault="00315FD1" w:rsidP="00315FD1">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315FD1" w:rsidRPr="00B51678" w14:paraId="35C32520" w14:textId="77777777" w:rsidTr="008808E9">
        <w:trPr>
          <w:cantSplit/>
        </w:trPr>
        <w:tc>
          <w:tcPr>
            <w:tcW w:w="1728" w:type="dxa"/>
            <w:tcMar>
              <w:left w:w="29" w:type="dxa"/>
              <w:right w:w="29" w:type="dxa"/>
            </w:tcMar>
          </w:tcPr>
          <w:p w14:paraId="5AE9AF9B" w14:textId="77777777" w:rsidR="00315FD1" w:rsidRPr="00AE2D9E" w:rsidRDefault="00315FD1" w:rsidP="00315FD1">
            <w:pPr>
              <w:snapToGrid w:val="0"/>
              <w:rPr>
                <w:b/>
                <w:bCs/>
                <w:color w:val="FF0000"/>
                <w:sz w:val="16"/>
                <w:szCs w:val="16"/>
              </w:rPr>
            </w:pPr>
            <w:r w:rsidRPr="00AE2D9E">
              <w:rPr>
                <w:b/>
                <w:bCs/>
                <w:color w:val="FF0000"/>
                <w:sz w:val="16"/>
                <w:szCs w:val="16"/>
              </w:rPr>
              <w:t>DataStatus</w:t>
            </w:r>
          </w:p>
        </w:tc>
        <w:tc>
          <w:tcPr>
            <w:tcW w:w="3600" w:type="dxa"/>
            <w:tcMar>
              <w:left w:w="29" w:type="dxa"/>
              <w:right w:w="29" w:type="dxa"/>
            </w:tcMar>
          </w:tcPr>
          <w:p w14:paraId="5202BB9A" w14:textId="77777777" w:rsidR="00315FD1" w:rsidRPr="00325D88" w:rsidRDefault="00315FD1" w:rsidP="00315FD1">
            <w:pPr>
              <w:snapToGrid w:val="0"/>
              <w:rPr>
                <w:bCs/>
                <w:sz w:val="16"/>
                <w:szCs w:val="16"/>
              </w:rPr>
            </w:pPr>
            <w:r>
              <w:rPr>
                <w:bCs/>
                <w:sz w:val="16"/>
                <w:szCs w:val="16"/>
              </w:rPr>
              <w:t>Status of the data in the current record.</w:t>
            </w:r>
          </w:p>
        </w:tc>
        <w:tc>
          <w:tcPr>
            <w:tcW w:w="950" w:type="dxa"/>
            <w:tcMar>
              <w:left w:w="29" w:type="dxa"/>
              <w:right w:w="29" w:type="dxa"/>
            </w:tcMar>
          </w:tcPr>
          <w:p w14:paraId="4DE3EB2C" w14:textId="77777777" w:rsidR="00315FD1" w:rsidRPr="00AE2D9E" w:rsidRDefault="00315FD1" w:rsidP="00315FD1">
            <w:pPr>
              <w:snapToGrid w:val="0"/>
              <w:jc w:val="center"/>
              <w:rPr>
                <w:b/>
                <w:bCs/>
                <w:color w:val="FF0000"/>
                <w:sz w:val="16"/>
                <w:szCs w:val="16"/>
              </w:rPr>
            </w:pPr>
            <w:r w:rsidRPr="00AE2D9E">
              <w:rPr>
                <w:b/>
                <w:bCs/>
                <w:color w:val="FF0000"/>
                <w:sz w:val="16"/>
                <w:szCs w:val="16"/>
              </w:rPr>
              <w:t>Text 255</w:t>
            </w:r>
          </w:p>
        </w:tc>
        <w:tc>
          <w:tcPr>
            <w:tcW w:w="8410" w:type="dxa"/>
            <w:gridSpan w:val="7"/>
          </w:tcPr>
          <w:p w14:paraId="3BC1C3DD"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1383B6B3" w14:textId="77777777" w:rsidR="00315FD1" w:rsidRDefault="00315FD1" w:rsidP="00315FD1">
            <w:pPr>
              <w:numPr>
                <w:ilvl w:val="0"/>
                <w:numId w:val="2"/>
              </w:numPr>
              <w:snapToGrid w:val="0"/>
              <w:ind w:left="173" w:hanging="144"/>
              <w:rPr>
                <w:sz w:val="16"/>
                <w:szCs w:val="16"/>
              </w:rPr>
            </w:pPr>
            <w:r>
              <w:rPr>
                <w:sz w:val="16"/>
                <w:szCs w:val="16"/>
              </w:rPr>
              <w:t>Draft   [</w:t>
            </w:r>
            <w:r w:rsidRPr="00397AFF">
              <w:rPr>
                <w:i/>
                <w:sz w:val="16"/>
                <w:szCs w:val="16"/>
              </w:rPr>
              <w:t>Values in this record are preliminary and have not been thoroughly reviewed.</w:t>
            </w:r>
            <w:r>
              <w:rPr>
                <w:sz w:val="16"/>
                <w:szCs w:val="16"/>
              </w:rPr>
              <w:t>]</w:t>
            </w:r>
          </w:p>
          <w:p w14:paraId="3F04BA75" w14:textId="77777777" w:rsidR="00315FD1" w:rsidRDefault="00315FD1" w:rsidP="00315FD1">
            <w:pPr>
              <w:numPr>
                <w:ilvl w:val="0"/>
                <w:numId w:val="2"/>
              </w:numPr>
              <w:snapToGrid w:val="0"/>
              <w:ind w:left="173" w:hanging="144"/>
              <w:rPr>
                <w:sz w:val="16"/>
                <w:szCs w:val="16"/>
              </w:rPr>
            </w:pPr>
            <w:r>
              <w:rPr>
                <w:sz w:val="16"/>
                <w:szCs w:val="16"/>
              </w:rPr>
              <w:t>Reviewed   [</w:t>
            </w:r>
            <w:r w:rsidRPr="00397AFF">
              <w:rPr>
                <w:i/>
                <w:sz w:val="16"/>
                <w:szCs w:val="16"/>
              </w:rPr>
              <w:t>Values in this record have been reviewed but are not yet approved as "final".</w:t>
            </w:r>
            <w:r>
              <w:rPr>
                <w:sz w:val="16"/>
                <w:szCs w:val="16"/>
              </w:rPr>
              <w:t>]</w:t>
            </w:r>
          </w:p>
          <w:p w14:paraId="3371F4A5" w14:textId="77777777" w:rsidR="00315FD1" w:rsidRPr="00325D88" w:rsidRDefault="00315FD1" w:rsidP="00315FD1">
            <w:pPr>
              <w:numPr>
                <w:ilvl w:val="0"/>
                <w:numId w:val="2"/>
              </w:numPr>
              <w:snapToGrid w:val="0"/>
              <w:ind w:left="173" w:hanging="144"/>
              <w:rPr>
                <w:sz w:val="16"/>
                <w:szCs w:val="16"/>
              </w:rPr>
            </w:pPr>
            <w:r>
              <w:rPr>
                <w:sz w:val="16"/>
                <w:szCs w:val="16"/>
              </w:rPr>
              <w:t>Final   [</w:t>
            </w:r>
            <w:r w:rsidRPr="00397AFF">
              <w:rPr>
                <w:i/>
                <w:sz w:val="16"/>
                <w:szCs w:val="16"/>
              </w:rPr>
              <w:t>Values in this record have been thoroughly reviewed and are considered "final".</w:t>
            </w:r>
            <w:r>
              <w:rPr>
                <w:sz w:val="16"/>
                <w:szCs w:val="16"/>
              </w:rPr>
              <w:t>]</w:t>
            </w:r>
          </w:p>
        </w:tc>
      </w:tr>
      <w:tr w:rsidR="00315FD1" w:rsidRPr="00B51678" w14:paraId="46894554" w14:textId="77777777" w:rsidTr="008808E9">
        <w:trPr>
          <w:cantSplit/>
        </w:trPr>
        <w:tc>
          <w:tcPr>
            <w:tcW w:w="1728" w:type="dxa"/>
            <w:tcMar>
              <w:left w:w="29" w:type="dxa"/>
              <w:right w:w="29" w:type="dxa"/>
            </w:tcMar>
          </w:tcPr>
          <w:p w14:paraId="1A740588" w14:textId="77777777" w:rsidR="00315FD1" w:rsidRPr="00DD4D1E" w:rsidRDefault="00315FD1" w:rsidP="00315FD1">
            <w:pPr>
              <w:snapToGrid w:val="0"/>
              <w:rPr>
                <w:bCs/>
                <w:sz w:val="16"/>
                <w:szCs w:val="16"/>
              </w:rPr>
            </w:pPr>
            <w:r>
              <w:rPr>
                <w:bCs/>
                <w:sz w:val="16"/>
                <w:szCs w:val="16"/>
              </w:rPr>
              <w:t>IndicatorLocation</w:t>
            </w:r>
          </w:p>
        </w:tc>
        <w:tc>
          <w:tcPr>
            <w:tcW w:w="3600" w:type="dxa"/>
            <w:tcMar>
              <w:left w:w="29" w:type="dxa"/>
              <w:right w:w="29" w:type="dxa"/>
            </w:tcMar>
          </w:tcPr>
          <w:p w14:paraId="70050221" w14:textId="77777777" w:rsidR="00315FD1" w:rsidRDefault="00315FD1" w:rsidP="00315FD1">
            <w:pPr>
              <w:snapToGrid w:val="0"/>
              <w:rPr>
                <w:bCs/>
                <w:sz w:val="16"/>
                <w:szCs w:val="16"/>
              </w:rPr>
            </w:pPr>
            <w:r>
              <w:rPr>
                <w:bCs/>
                <w:sz w:val="16"/>
                <w:szCs w:val="16"/>
              </w:rPr>
              <w:t>Where this indicator is maintained at the source.</w:t>
            </w:r>
          </w:p>
        </w:tc>
        <w:tc>
          <w:tcPr>
            <w:tcW w:w="950" w:type="dxa"/>
            <w:tcMar>
              <w:left w:w="29" w:type="dxa"/>
              <w:right w:w="29" w:type="dxa"/>
            </w:tcMar>
          </w:tcPr>
          <w:p w14:paraId="0B2F9005" w14:textId="144AC7CE" w:rsidR="00315FD1" w:rsidRDefault="00315FD1" w:rsidP="00315FD1">
            <w:pPr>
              <w:snapToGrid w:val="0"/>
              <w:jc w:val="center"/>
              <w:rPr>
                <w:bCs/>
                <w:sz w:val="16"/>
                <w:szCs w:val="16"/>
              </w:rPr>
            </w:pPr>
            <w:del w:id="514" w:author="Mike Banach" w:date="2023-11-20T15:39:00Z">
              <w:r w:rsidDel="00541CEF">
                <w:rPr>
                  <w:bCs/>
                  <w:sz w:val="16"/>
                  <w:szCs w:val="16"/>
                </w:rPr>
                <w:delText>Memo</w:delText>
              </w:r>
            </w:del>
            <w:ins w:id="515" w:author="Mike Banach" w:date="2023-11-20T15:39:00Z">
              <w:r w:rsidR="00541CEF">
                <w:rPr>
                  <w:bCs/>
                  <w:sz w:val="16"/>
                  <w:szCs w:val="16"/>
                </w:rPr>
                <w:t>Text ∞</w:t>
              </w:r>
            </w:ins>
          </w:p>
        </w:tc>
        <w:tc>
          <w:tcPr>
            <w:tcW w:w="8410" w:type="dxa"/>
            <w:gridSpan w:val="7"/>
          </w:tcPr>
          <w:p w14:paraId="3AB4D62D" w14:textId="77777777" w:rsidR="00315FD1" w:rsidRPr="00325D88" w:rsidRDefault="00315FD1" w:rsidP="00315FD1">
            <w:pPr>
              <w:snapToGrid w:val="0"/>
              <w:rPr>
                <w:sz w:val="16"/>
                <w:szCs w:val="16"/>
              </w:rPr>
            </w:pPr>
            <w:r>
              <w:rPr>
                <w:bCs/>
                <w:sz w:val="16"/>
                <w:szCs w:val="16"/>
              </w:rPr>
              <w:t>If online, provide URL(s).</w:t>
            </w:r>
          </w:p>
        </w:tc>
      </w:tr>
      <w:tr w:rsidR="00315FD1" w:rsidRPr="00B51678" w14:paraId="288E115E" w14:textId="77777777" w:rsidTr="008808E9">
        <w:trPr>
          <w:cantSplit/>
        </w:trPr>
        <w:tc>
          <w:tcPr>
            <w:tcW w:w="1728" w:type="dxa"/>
            <w:tcMar>
              <w:left w:w="29" w:type="dxa"/>
              <w:right w:w="29" w:type="dxa"/>
            </w:tcMar>
          </w:tcPr>
          <w:p w14:paraId="1B357E36" w14:textId="77777777" w:rsidR="00315FD1" w:rsidRPr="00DD4D1E" w:rsidRDefault="00315FD1" w:rsidP="00315FD1">
            <w:pPr>
              <w:snapToGrid w:val="0"/>
              <w:rPr>
                <w:bCs/>
                <w:sz w:val="16"/>
                <w:szCs w:val="16"/>
              </w:rPr>
            </w:pPr>
            <w:r>
              <w:rPr>
                <w:bCs/>
                <w:sz w:val="16"/>
                <w:szCs w:val="16"/>
              </w:rPr>
              <w:t>MetricLocation</w:t>
            </w:r>
          </w:p>
        </w:tc>
        <w:tc>
          <w:tcPr>
            <w:tcW w:w="3600" w:type="dxa"/>
            <w:tcMar>
              <w:left w:w="29" w:type="dxa"/>
              <w:right w:w="29" w:type="dxa"/>
            </w:tcMar>
          </w:tcPr>
          <w:p w14:paraId="6E379729" w14:textId="77777777" w:rsidR="00315FD1" w:rsidRDefault="00315FD1" w:rsidP="00315FD1">
            <w:pPr>
              <w:snapToGrid w:val="0"/>
              <w:rPr>
                <w:bCs/>
                <w:sz w:val="16"/>
                <w:szCs w:val="16"/>
              </w:rPr>
            </w:pPr>
            <w:r>
              <w:rPr>
                <w:bCs/>
                <w:sz w:val="16"/>
                <w:szCs w:val="16"/>
              </w:rPr>
              <w:t>Where the supporting metrics are maintained at the source.</w:t>
            </w:r>
          </w:p>
        </w:tc>
        <w:tc>
          <w:tcPr>
            <w:tcW w:w="950" w:type="dxa"/>
            <w:tcMar>
              <w:left w:w="29" w:type="dxa"/>
              <w:right w:w="29" w:type="dxa"/>
            </w:tcMar>
          </w:tcPr>
          <w:p w14:paraId="65AEECEA" w14:textId="10D4F9BC" w:rsidR="00315FD1" w:rsidRDefault="00315FD1" w:rsidP="00315FD1">
            <w:pPr>
              <w:snapToGrid w:val="0"/>
              <w:jc w:val="center"/>
              <w:rPr>
                <w:bCs/>
                <w:sz w:val="16"/>
                <w:szCs w:val="16"/>
              </w:rPr>
            </w:pPr>
            <w:del w:id="516" w:author="Mike Banach" w:date="2023-11-20T15:39:00Z">
              <w:r w:rsidDel="00541CEF">
                <w:rPr>
                  <w:bCs/>
                  <w:sz w:val="16"/>
                  <w:szCs w:val="16"/>
                </w:rPr>
                <w:delText>Memo</w:delText>
              </w:r>
            </w:del>
            <w:ins w:id="517" w:author="Mike Banach" w:date="2023-11-20T15:39:00Z">
              <w:r w:rsidR="00541CEF">
                <w:rPr>
                  <w:bCs/>
                  <w:sz w:val="16"/>
                  <w:szCs w:val="16"/>
                </w:rPr>
                <w:t>Text ∞</w:t>
              </w:r>
            </w:ins>
          </w:p>
        </w:tc>
        <w:tc>
          <w:tcPr>
            <w:tcW w:w="8410" w:type="dxa"/>
            <w:gridSpan w:val="7"/>
          </w:tcPr>
          <w:p w14:paraId="02C3B1F1" w14:textId="77777777" w:rsidR="00315FD1" w:rsidRPr="00325D88" w:rsidRDefault="00315FD1" w:rsidP="00315FD1">
            <w:pPr>
              <w:snapToGrid w:val="0"/>
              <w:rPr>
                <w:sz w:val="16"/>
                <w:szCs w:val="16"/>
              </w:rPr>
            </w:pPr>
            <w:r>
              <w:rPr>
                <w:bCs/>
                <w:sz w:val="16"/>
                <w:szCs w:val="16"/>
              </w:rPr>
              <w:t>If online, provide URL(s).</w:t>
            </w:r>
          </w:p>
        </w:tc>
      </w:tr>
      <w:tr w:rsidR="00315FD1" w:rsidRPr="00B51678" w14:paraId="0E055271" w14:textId="77777777" w:rsidTr="008808E9">
        <w:trPr>
          <w:cantSplit/>
        </w:trPr>
        <w:tc>
          <w:tcPr>
            <w:tcW w:w="1728" w:type="dxa"/>
            <w:tcMar>
              <w:left w:w="29" w:type="dxa"/>
              <w:right w:w="29" w:type="dxa"/>
            </w:tcMar>
          </w:tcPr>
          <w:p w14:paraId="6D3CFA12" w14:textId="77777777" w:rsidR="00315FD1" w:rsidRPr="00DD4D1E" w:rsidRDefault="00315FD1" w:rsidP="00315FD1">
            <w:pPr>
              <w:snapToGrid w:val="0"/>
              <w:rPr>
                <w:bCs/>
                <w:sz w:val="16"/>
                <w:szCs w:val="16"/>
              </w:rPr>
            </w:pPr>
            <w:r>
              <w:rPr>
                <w:bCs/>
                <w:sz w:val="16"/>
                <w:szCs w:val="16"/>
              </w:rPr>
              <w:t>MeasureLocation</w:t>
            </w:r>
          </w:p>
        </w:tc>
        <w:tc>
          <w:tcPr>
            <w:tcW w:w="3600" w:type="dxa"/>
            <w:tcMar>
              <w:left w:w="29" w:type="dxa"/>
              <w:right w:w="29" w:type="dxa"/>
            </w:tcMar>
          </w:tcPr>
          <w:p w14:paraId="57527ADA" w14:textId="77777777" w:rsidR="00315FD1" w:rsidRDefault="00315FD1" w:rsidP="00315FD1">
            <w:pPr>
              <w:snapToGrid w:val="0"/>
              <w:rPr>
                <w:bCs/>
                <w:sz w:val="16"/>
                <w:szCs w:val="16"/>
              </w:rPr>
            </w:pPr>
            <w:r>
              <w:rPr>
                <w:bCs/>
                <w:sz w:val="16"/>
                <w:szCs w:val="16"/>
              </w:rPr>
              <w:t>Where the measurements are maintained that were used for these calculations.</w:t>
            </w:r>
          </w:p>
        </w:tc>
        <w:tc>
          <w:tcPr>
            <w:tcW w:w="950" w:type="dxa"/>
            <w:tcMar>
              <w:left w:w="29" w:type="dxa"/>
              <w:right w:w="29" w:type="dxa"/>
            </w:tcMar>
          </w:tcPr>
          <w:p w14:paraId="123FCFD8" w14:textId="448BBD34" w:rsidR="00315FD1" w:rsidRDefault="00315FD1" w:rsidP="00315FD1">
            <w:pPr>
              <w:snapToGrid w:val="0"/>
              <w:jc w:val="center"/>
              <w:rPr>
                <w:bCs/>
                <w:sz w:val="16"/>
                <w:szCs w:val="16"/>
              </w:rPr>
            </w:pPr>
            <w:del w:id="518" w:author="Mike Banach" w:date="2023-11-20T15:39:00Z">
              <w:r w:rsidDel="00541CEF">
                <w:rPr>
                  <w:bCs/>
                  <w:sz w:val="16"/>
                  <w:szCs w:val="16"/>
                </w:rPr>
                <w:delText>Memo</w:delText>
              </w:r>
            </w:del>
            <w:ins w:id="519" w:author="Mike Banach" w:date="2023-11-20T15:39:00Z">
              <w:r w:rsidR="00541CEF">
                <w:rPr>
                  <w:bCs/>
                  <w:sz w:val="16"/>
                  <w:szCs w:val="16"/>
                </w:rPr>
                <w:t>Text ∞</w:t>
              </w:r>
            </w:ins>
          </w:p>
        </w:tc>
        <w:tc>
          <w:tcPr>
            <w:tcW w:w="8410" w:type="dxa"/>
            <w:gridSpan w:val="7"/>
          </w:tcPr>
          <w:p w14:paraId="3515525C" w14:textId="77777777" w:rsidR="00315FD1" w:rsidRPr="00325D88" w:rsidRDefault="00315FD1" w:rsidP="00315FD1">
            <w:pPr>
              <w:snapToGrid w:val="0"/>
              <w:rPr>
                <w:sz w:val="16"/>
                <w:szCs w:val="16"/>
              </w:rPr>
            </w:pPr>
            <w:r>
              <w:rPr>
                <w:bCs/>
                <w:sz w:val="16"/>
                <w:szCs w:val="16"/>
              </w:rPr>
              <w:t>If online, provide URL(s).</w:t>
            </w:r>
          </w:p>
        </w:tc>
      </w:tr>
      <w:tr w:rsidR="00315FD1" w:rsidRPr="00B51678" w14:paraId="4A71095D" w14:textId="77777777" w:rsidTr="008808E9">
        <w:trPr>
          <w:cantSplit/>
        </w:trPr>
        <w:tc>
          <w:tcPr>
            <w:tcW w:w="1728" w:type="dxa"/>
            <w:tcMar>
              <w:left w:w="29" w:type="dxa"/>
              <w:right w:w="29" w:type="dxa"/>
            </w:tcMar>
          </w:tcPr>
          <w:p w14:paraId="7D38634F" w14:textId="77777777" w:rsidR="00315FD1" w:rsidRPr="00AE2D9E" w:rsidRDefault="00315FD1" w:rsidP="00315FD1">
            <w:pPr>
              <w:snapToGrid w:val="0"/>
              <w:rPr>
                <w:b/>
                <w:bCs/>
                <w:color w:val="FF0000"/>
                <w:sz w:val="16"/>
                <w:szCs w:val="16"/>
              </w:rPr>
            </w:pPr>
            <w:r w:rsidRPr="00AE2D9E">
              <w:rPr>
                <w:b/>
                <w:bCs/>
                <w:color w:val="FF0000"/>
                <w:sz w:val="16"/>
                <w:szCs w:val="16"/>
              </w:rPr>
              <w:t>ContactPersonFirst</w:t>
            </w:r>
          </w:p>
        </w:tc>
        <w:tc>
          <w:tcPr>
            <w:tcW w:w="3600" w:type="dxa"/>
            <w:tcMar>
              <w:left w:w="29" w:type="dxa"/>
              <w:right w:w="29" w:type="dxa"/>
            </w:tcMar>
          </w:tcPr>
          <w:p w14:paraId="7746B89E" w14:textId="77777777" w:rsidR="00315FD1" w:rsidRPr="00325D88" w:rsidRDefault="00315FD1" w:rsidP="00315FD1">
            <w:pPr>
              <w:snapToGrid w:val="0"/>
              <w:rPr>
                <w:bCs/>
                <w:sz w:val="16"/>
                <w:szCs w:val="16"/>
              </w:rPr>
            </w:pPr>
            <w:r>
              <w:rPr>
                <w:bCs/>
                <w:sz w:val="16"/>
                <w:szCs w:val="16"/>
              </w:rPr>
              <w:t>First name of person who is the best contact for questions that may arise about this data record.</w:t>
            </w:r>
          </w:p>
        </w:tc>
        <w:tc>
          <w:tcPr>
            <w:tcW w:w="950" w:type="dxa"/>
            <w:tcMar>
              <w:left w:w="29" w:type="dxa"/>
              <w:right w:w="29" w:type="dxa"/>
            </w:tcMar>
          </w:tcPr>
          <w:p w14:paraId="6F258D64" w14:textId="77777777" w:rsidR="00315FD1" w:rsidRPr="00AE2D9E" w:rsidRDefault="00315FD1" w:rsidP="00315FD1">
            <w:pPr>
              <w:snapToGrid w:val="0"/>
              <w:jc w:val="center"/>
              <w:rPr>
                <w:b/>
                <w:bCs/>
                <w:color w:val="FF0000"/>
                <w:sz w:val="16"/>
                <w:szCs w:val="16"/>
              </w:rPr>
            </w:pPr>
            <w:r w:rsidRPr="00AE2D9E">
              <w:rPr>
                <w:b/>
                <w:bCs/>
                <w:color w:val="FF0000"/>
                <w:sz w:val="16"/>
                <w:szCs w:val="16"/>
              </w:rPr>
              <w:t>Text 30</w:t>
            </w:r>
          </w:p>
        </w:tc>
        <w:tc>
          <w:tcPr>
            <w:tcW w:w="8410" w:type="dxa"/>
            <w:gridSpan w:val="7"/>
          </w:tcPr>
          <w:p w14:paraId="0EAE293F" w14:textId="77777777" w:rsidR="00315FD1" w:rsidRPr="00325D88" w:rsidRDefault="00315FD1" w:rsidP="00315FD1">
            <w:pPr>
              <w:snapToGrid w:val="0"/>
              <w:rPr>
                <w:sz w:val="16"/>
                <w:szCs w:val="16"/>
              </w:rPr>
            </w:pPr>
          </w:p>
        </w:tc>
      </w:tr>
      <w:tr w:rsidR="00315FD1" w:rsidRPr="00B51678" w14:paraId="335E55FE" w14:textId="77777777" w:rsidTr="008808E9">
        <w:trPr>
          <w:cantSplit/>
        </w:trPr>
        <w:tc>
          <w:tcPr>
            <w:tcW w:w="1728" w:type="dxa"/>
            <w:tcMar>
              <w:left w:w="29" w:type="dxa"/>
              <w:right w:w="29" w:type="dxa"/>
            </w:tcMar>
          </w:tcPr>
          <w:p w14:paraId="6D810674" w14:textId="77777777" w:rsidR="00315FD1" w:rsidRPr="00AE2D9E" w:rsidRDefault="00315FD1" w:rsidP="00315FD1">
            <w:pPr>
              <w:snapToGrid w:val="0"/>
              <w:rPr>
                <w:b/>
                <w:bCs/>
                <w:color w:val="FF0000"/>
                <w:sz w:val="16"/>
                <w:szCs w:val="16"/>
              </w:rPr>
            </w:pPr>
            <w:r w:rsidRPr="00AE2D9E">
              <w:rPr>
                <w:b/>
                <w:bCs/>
                <w:color w:val="FF0000"/>
                <w:sz w:val="16"/>
                <w:szCs w:val="16"/>
              </w:rPr>
              <w:t>ContactPersonLast</w:t>
            </w:r>
          </w:p>
        </w:tc>
        <w:tc>
          <w:tcPr>
            <w:tcW w:w="3600" w:type="dxa"/>
            <w:tcMar>
              <w:left w:w="29" w:type="dxa"/>
              <w:right w:w="29" w:type="dxa"/>
            </w:tcMar>
          </w:tcPr>
          <w:p w14:paraId="09E18FE6" w14:textId="77777777" w:rsidR="00315FD1" w:rsidRPr="00325D88" w:rsidRDefault="00315FD1" w:rsidP="00315FD1">
            <w:pPr>
              <w:snapToGrid w:val="0"/>
              <w:rPr>
                <w:bCs/>
                <w:sz w:val="16"/>
                <w:szCs w:val="16"/>
              </w:rPr>
            </w:pPr>
            <w:r>
              <w:rPr>
                <w:bCs/>
                <w:sz w:val="16"/>
                <w:szCs w:val="16"/>
              </w:rPr>
              <w:t>Last name of person who is the best contact for questions that may arise about this data record.</w:t>
            </w:r>
          </w:p>
        </w:tc>
        <w:tc>
          <w:tcPr>
            <w:tcW w:w="950" w:type="dxa"/>
            <w:tcMar>
              <w:left w:w="29" w:type="dxa"/>
              <w:right w:w="29" w:type="dxa"/>
            </w:tcMar>
          </w:tcPr>
          <w:p w14:paraId="2D5A127E" w14:textId="77777777" w:rsidR="00315FD1" w:rsidRPr="00AE2D9E" w:rsidRDefault="00315FD1" w:rsidP="00315FD1">
            <w:pPr>
              <w:snapToGrid w:val="0"/>
              <w:jc w:val="center"/>
              <w:rPr>
                <w:b/>
                <w:bCs/>
                <w:color w:val="FF0000"/>
                <w:sz w:val="16"/>
                <w:szCs w:val="16"/>
              </w:rPr>
            </w:pPr>
            <w:r w:rsidRPr="00AE2D9E">
              <w:rPr>
                <w:b/>
                <w:bCs/>
                <w:color w:val="FF0000"/>
                <w:sz w:val="16"/>
                <w:szCs w:val="16"/>
              </w:rPr>
              <w:t>Text 30</w:t>
            </w:r>
          </w:p>
        </w:tc>
        <w:tc>
          <w:tcPr>
            <w:tcW w:w="8410" w:type="dxa"/>
            <w:gridSpan w:val="7"/>
          </w:tcPr>
          <w:p w14:paraId="73843E7E" w14:textId="77777777" w:rsidR="00315FD1" w:rsidRPr="00325D88" w:rsidRDefault="00315FD1" w:rsidP="00315FD1">
            <w:pPr>
              <w:snapToGrid w:val="0"/>
              <w:rPr>
                <w:sz w:val="16"/>
                <w:szCs w:val="16"/>
              </w:rPr>
            </w:pPr>
          </w:p>
        </w:tc>
      </w:tr>
      <w:tr w:rsidR="00315FD1" w:rsidRPr="00B51678" w14:paraId="74A0D762" w14:textId="77777777" w:rsidTr="008808E9">
        <w:trPr>
          <w:cantSplit/>
        </w:trPr>
        <w:tc>
          <w:tcPr>
            <w:tcW w:w="1728" w:type="dxa"/>
            <w:tcMar>
              <w:left w:w="29" w:type="dxa"/>
              <w:right w:w="29" w:type="dxa"/>
            </w:tcMar>
          </w:tcPr>
          <w:p w14:paraId="4515D29B" w14:textId="77777777" w:rsidR="00315FD1" w:rsidRPr="00AE2D9E" w:rsidRDefault="00315FD1" w:rsidP="00315FD1">
            <w:pPr>
              <w:snapToGrid w:val="0"/>
              <w:rPr>
                <w:b/>
                <w:bCs/>
                <w:color w:val="FF0000"/>
                <w:sz w:val="16"/>
                <w:szCs w:val="16"/>
              </w:rPr>
            </w:pPr>
            <w:r w:rsidRPr="00AE2D9E">
              <w:rPr>
                <w:b/>
                <w:bCs/>
                <w:color w:val="FF0000"/>
                <w:sz w:val="16"/>
                <w:szCs w:val="16"/>
              </w:rPr>
              <w:t>ContactPhone</w:t>
            </w:r>
          </w:p>
        </w:tc>
        <w:tc>
          <w:tcPr>
            <w:tcW w:w="3600" w:type="dxa"/>
            <w:tcMar>
              <w:left w:w="29" w:type="dxa"/>
              <w:right w:w="29" w:type="dxa"/>
            </w:tcMar>
          </w:tcPr>
          <w:p w14:paraId="713D5C46" w14:textId="77777777" w:rsidR="00315FD1" w:rsidRPr="00325D88" w:rsidRDefault="00315FD1" w:rsidP="00315FD1">
            <w:pPr>
              <w:snapToGrid w:val="0"/>
              <w:rPr>
                <w:bCs/>
                <w:sz w:val="16"/>
                <w:szCs w:val="16"/>
              </w:rPr>
            </w:pPr>
            <w:r>
              <w:rPr>
                <w:bCs/>
                <w:sz w:val="16"/>
                <w:szCs w:val="16"/>
              </w:rPr>
              <w:t>Phone number of person who is the best contact for questions that may arise about this data record.</w:t>
            </w:r>
          </w:p>
        </w:tc>
        <w:tc>
          <w:tcPr>
            <w:tcW w:w="950" w:type="dxa"/>
            <w:tcMar>
              <w:left w:w="29" w:type="dxa"/>
              <w:right w:w="29" w:type="dxa"/>
            </w:tcMar>
          </w:tcPr>
          <w:p w14:paraId="5A09CCB5" w14:textId="77777777" w:rsidR="00315FD1" w:rsidRPr="00AE2D9E" w:rsidRDefault="00315FD1" w:rsidP="00315FD1">
            <w:pPr>
              <w:snapToGrid w:val="0"/>
              <w:jc w:val="center"/>
              <w:rPr>
                <w:b/>
                <w:bCs/>
                <w:color w:val="FF0000"/>
                <w:sz w:val="16"/>
                <w:szCs w:val="16"/>
              </w:rPr>
            </w:pPr>
            <w:r w:rsidRPr="00AE2D9E">
              <w:rPr>
                <w:b/>
                <w:bCs/>
                <w:color w:val="FF0000"/>
                <w:sz w:val="16"/>
                <w:szCs w:val="16"/>
              </w:rPr>
              <w:t>Text 30</w:t>
            </w:r>
          </w:p>
        </w:tc>
        <w:tc>
          <w:tcPr>
            <w:tcW w:w="8410" w:type="dxa"/>
            <w:gridSpan w:val="7"/>
          </w:tcPr>
          <w:p w14:paraId="44FF2F85" w14:textId="77777777" w:rsidR="00315FD1" w:rsidRDefault="00315FD1" w:rsidP="00315FD1">
            <w:pPr>
              <w:snapToGrid w:val="0"/>
              <w:rPr>
                <w:sz w:val="16"/>
                <w:szCs w:val="16"/>
              </w:rPr>
            </w:pPr>
            <w:r>
              <w:rPr>
                <w:sz w:val="16"/>
                <w:szCs w:val="16"/>
              </w:rPr>
              <w:t>Preferred format is "</w:t>
            </w:r>
            <w:r w:rsidRPr="00BD3449">
              <w:rPr>
                <w:sz w:val="16"/>
                <w:szCs w:val="16"/>
              </w:rPr>
              <w:t>123-456-7890</w:t>
            </w:r>
            <w:r>
              <w:rPr>
                <w:sz w:val="16"/>
                <w:szCs w:val="16"/>
              </w:rPr>
              <w:t>".</w:t>
            </w:r>
          </w:p>
          <w:p w14:paraId="0CCECD26" w14:textId="77777777" w:rsidR="00315FD1" w:rsidRPr="00325D88" w:rsidRDefault="00315FD1" w:rsidP="00315FD1">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315FD1" w:rsidRPr="00B51678" w14:paraId="584F32AC" w14:textId="77777777" w:rsidTr="008808E9">
        <w:trPr>
          <w:cantSplit/>
        </w:trPr>
        <w:tc>
          <w:tcPr>
            <w:tcW w:w="1728" w:type="dxa"/>
            <w:tcMar>
              <w:left w:w="29" w:type="dxa"/>
              <w:right w:w="29" w:type="dxa"/>
            </w:tcMar>
          </w:tcPr>
          <w:p w14:paraId="5973CDBA" w14:textId="77777777" w:rsidR="00315FD1" w:rsidRPr="00AE2D9E" w:rsidRDefault="00315FD1" w:rsidP="00315FD1">
            <w:pPr>
              <w:snapToGrid w:val="0"/>
              <w:rPr>
                <w:b/>
                <w:bCs/>
                <w:color w:val="FF0000"/>
                <w:sz w:val="16"/>
                <w:szCs w:val="16"/>
              </w:rPr>
            </w:pPr>
            <w:r w:rsidRPr="00AE2D9E">
              <w:rPr>
                <w:b/>
                <w:bCs/>
                <w:color w:val="FF0000"/>
                <w:sz w:val="16"/>
                <w:szCs w:val="16"/>
              </w:rPr>
              <w:t>ContactEmail</w:t>
            </w:r>
          </w:p>
        </w:tc>
        <w:tc>
          <w:tcPr>
            <w:tcW w:w="3600" w:type="dxa"/>
            <w:tcMar>
              <w:left w:w="29" w:type="dxa"/>
              <w:right w:w="29" w:type="dxa"/>
            </w:tcMar>
          </w:tcPr>
          <w:p w14:paraId="4AA82D9D" w14:textId="77777777" w:rsidR="00315FD1" w:rsidRPr="00325D88" w:rsidRDefault="00315FD1" w:rsidP="00315FD1">
            <w:pPr>
              <w:snapToGrid w:val="0"/>
              <w:rPr>
                <w:bCs/>
                <w:sz w:val="16"/>
                <w:szCs w:val="16"/>
              </w:rPr>
            </w:pPr>
            <w:r>
              <w:rPr>
                <w:bCs/>
                <w:sz w:val="16"/>
                <w:szCs w:val="16"/>
              </w:rPr>
              <w:t>Email address of person who is the best contact for questions that may arise about this data record.</w:t>
            </w:r>
          </w:p>
        </w:tc>
        <w:tc>
          <w:tcPr>
            <w:tcW w:w="950" w:type="dxa"/>
            <w:tcMar>
              <w:left w:w="29" w:type="dxa"/>
              <w:right w:w="29" w:type="dxa"/>
            </w:tcMar>
          </w:tcPr>
          <w:p w14:paraId="30EAC018" w14:textId="77777777" w:rsidR="00315FD1" w:rsidRPr="00AE2D9E" w:rsidRDefault="00315FD1" w:rsidP="00315FD1">
            <w:pPr>
              <w:snapToGrid w:val="0"/>
              <w:jc w:val="center"/>
              <w:rPr>
                <w:b/>
                <w:bCs/>
                <w:color w:val="FF0000"/>
                <w:sz w:val="16"/>
                <w:szCs w:val="16"/>
              </w:rPr>
            </w:pPr>
            <w:r w:rsidRPr="00AE2D9E">
              <w:rPr>
                <w:b/>
                <w:bCs/>
                <w:color w:val="FF0000"/>
                <w:sz w:val="16"/>
                <w:szCs w:val="16"/>
              </w:rPr>
              <w:t>Text 50</w:t>
            </w:r>
          </w:p>
        </w:tc>
        <w:tc>
          <w:tcPr>
            <w:tcW w:w="8410" w:type="dxa"/>
            <w:gridSpan w:val="7"/>
          </w:tcPr>
          <w:p w14:paraId="38D82D50" w14:textId="77777777" w:rsidR="00315FD1" w:rsidRPr="00325D88" w:rsidRDefault="00315FD1" w:rsidP="00315FD1">
            <w:pPr>
              <w:snapToGrid w:val="0"/>
              <w:rPr>
                <w:sz w:val="16"/>
                <w:szCs w:val="16"/>
              </w:rPr>
            </w:pPr>
          </w:p>
        </w:tc>
      </w:tr>
      <w:tr w:rsidR="00315FD1" w:rsidRPr="00B51678" w14:paraId="4F2F712E" w14:textId="77777777" w:rsidTr="008808E9">
        <w:trPr>
          <w:cantSplit/>
        </w:trPr>
        <w:tc>
          <w:tcPr>
            <w:tcW w:w="1728" w:type="dxa"/>
            <w:tcMar>
              <w:left w:w="29" w:type="dxa"/>
              <w:right w:w="29" w:type="dxa"/>
            </w:tcMar>
          </w:tcPr>
          <w:p w14:paraId="7157DDCD" w14:textId="77777777" w:rsidR="00315FD1" w:rsidRPr="00DD4D1E" w:rsidRDefault="00315FD1" w:rsidP="00315FD1">
            <w:pPr>
              <w:snapToGrid w:val="0"/>
              <w:rPr>
                <w:bCs/>
                <w:sz w:val="16"/>
                <w:szCs w:val="16"/>
              </w:rPr>
            </w:pPr>
            <w:r>
              <w:rPr>
                <w:bCs/>
                <w:sz w:val="16"/>
                <w:szCs w:val="16"/>
              </w:rPr>
              <w:t>MetaComments</w:t>
            </w:r>
          </w:p>
        </w:tc>
        <w:tc>
          <w:tcPr>
            <w:tcW w:w="3600" w:type="dxa"/>
            <w:tcMar>
              <w:left w:w="29" w:type="dxa"/>
              <w:right w:w="29" w:type="dxa"/>
            </w:tcMar>
          </w:tcPr>
          <w:p w14:paraId="52E50233" w14:textId="77777777" w:rsidR="00315FD1" w:rsidRPr="00325D88" w:rsidRDefault="00315FD1" w:rsidP="00315FD1">
            <w:pPr>
              <w:snapToGrid w:val="0"/>
              <w:rPr>
                <w:bCs/>
                <w:sz w:val="16"/>
                <w:szCs w:val="16"/>
              </w:rPr>
            </w:pPr>
            <w:r>
              <w:rPr>
                <w:bCs/>
                <w:sz w:val="16"/>
                <w:szCs w:val="16"/>
              </w:rPr>
              <w:t>Comments regarding the supporting information.</w:t>
            </w:r>
          </w:p>
        </w:tc>
        <w:tc>
          <w:tcPr>
            <w:tcW w:w="950" w:type="dxa"/>
            <w:tcMar>
              <w:left w:w="29" w:type="dxa"/>
              <w:right w:w="29" w:type="dxa"/>
            </w:tcMar>
          </w:tcPr>
          <w:p w14:paraId="36923AC4" w14:textId="51910267" w:rsidR="00315FD1" w:rsidRPr="00325D88" w:rsidRDefault="00315FD1" w:rsidP="00315FD1">
            <w:pPr>
              <w:snapToGrid w:val="0"/>
              <w:jc w:val="center"/>
              <w:rPr>
                <w:bCs/>
                <w:sz w:val="16"/>
                <w:szCs w:val="16"/>
              </w:rPr>
            </w:pPr>
            <w:del w:id="520" w:author="Mike Banach" w:date="2023-11-20T15:39:00Z">
              <w:r w:rsidDel="00541CEF">
                <w:rPr>
                  <w:bCs/>
                  <w:sz w:val="16"/>
                  <w:szCs w:val="16"/>
                </w:rPr>
                <w:delText>Memo*</w:delText>
              </w:r>
            </w:del>
            <w:ins w:id="521" w:author="Mike Banach" w:date="2023-11-20T15:39:00Z">
              <w:r w:rsidR="00541CEF">
                <w:rPr>
                  <w:bCs/>
                  <w:sz w:val="16"/>
                  <w:szCs w:val="16"/>
                </w:rPr>
                <w:t>Text ∞</w:t>
              </w:r>
            </w:ins>
          </w:p>
        </w:tc>
        <w:tc>
          <w:tcPr>
            <w:tcW w:w="8410" w:type="dxa"/>
            <w:gridSpan w:val="7"/>
          </w:tcPr>
          <w:p w14:paraId="22E53BAF" w14:textId="77777777" w:rsidR="00315FD1" w:rsidRPr="00325D88" w:rsidRDefault="00315FD1" w:rsidP="00315FD1">
            <w:pPr>
              <w:snapToGrid w:val="0"/>
              <w:rPr>
                <w:sz w:val="16"/>
                <w:szCs w:val="16"/>
              </w:rPr>
            </w:pPr>
          </w:p>
        </w:tc>
      </w:tr>
      <w:tr w:rsidR="00315FD1" w:rsidRPr="00B707BC" w14:paraId="613D113F" w14:textId="77777777" w:rsidTr="008808E9">
        <w:trPr>
          <w:cantSplit/>
        </w:trPr>
        <w:tc>
          <w:tcPr>
            <w:tcW w:w="14688" w:type="dxa"/>
            <w:gridSpan w:val="10"/>
            <w:shd w:val="clear" w:color="auto" w:fill="DBE5F1"/>
          </w:tcPr>
          <w:p w14:paraId="6A15CBEC" w14:textId="77777777" w:rsidR="00315FD1" w:rsidRPr="00B707BC" w:rsidRDefault="00315FD1" w:rsidP="00315FD1">
            <w:pPr>
              <w:keepNext/>
              <w:snapToGrid w:val="0"/>
              <w:jc w:val="center"/>
              <w:rPr>
                <w:b/>
                <w:sz w:val="16"/>
                <w:szCs w:val="16"/>
              </w:rPr>
            </w:pPr>
            <w:r w:rsidRPr="00B707BC">
              <w:rPr>
                <w:b/>
                <w:sz w:val="16"/>
                <w:szCs w:val="16"/>
              </w:rPr>
              <w:t>Fields needed by people programming the Exchange Network</w:t>
            </w:r>
          </w:p>
        </w:tc>
      </w:tr>
      <w:tr w:rsidR="00315FD1" w:rsidRPr="00B51678" w14:paraId="6154EE5E" w14:textId="77777777" w:rsidTr="008808E9">
        <w:trPr>
          <w:cantSplit/>
        </w:trPr>
        <w:tc>
          <w:tcPr>
            <w:tcW w:w="14688" w:type="dxa"/>
            <w:gridSpan w:val="10"/>
            <w:tcMar>
              <w:left w:w="29" w:type="dxa"/>
              <w:right w:w="29" w:type="dxa"/>
            </w:tcMar>
          </w:tcPr>
          <w:p w14:paraId="7ECB8908" w14:textId="77777777" w:rsidR="00315FD1" w:rsidRPr="00325D88" w:rsidRDefault="00315FD1" w:rsidP="00315FD1">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12496CBC" w14:textId="77777777" w:rsidR="00BE161E" w:rsidRPr="003C2A8A" w:rsidRDefault="00BE161E" w:rsidP="00BE161E">
      <w:pPr>
        <w:pStyle w:val="Heading3"/>
        <w:rPr>
          <w:b w:val="0"/>
          <w:sz w:val="24"/>
          <w:szCs w:val="24"/>
        </w:rPr>
      </w:pPr>
    </w:p>
    <w:p w14:paraId="25DD20F2" w14:textId="77777777" w:rsidR="008E62D7" w:rsidRDefault="008E62D7" w:rsidP="008E62D7">
      <w:pPr>
        <w:rPr>
          <w:snapToGrid w:val="0"/>
        </w:rPr>
      </w:pPr>
    </w:p>
    <w:p w14:paraId="2F45A3AE" w14:textId="77777777" w:rsidR="008E62D7" w:rsidRDefault="008E62D7" w:rsidP="008E62D7">
      <w:pPr>
        <w:pStyle w:val="Heading3"/>
      </w:pPr>
      <w:bookmarkStart w:id="522" w:name="_A2.__SAR"/>
      <w:bookmarkStart w:id="523" w:name="_Toc166846916"/>
      <w:bookmarkEnd w:id="522"/>
      <w:r>
        <w:lastRenderedPageBreak/>
        <w:t>A</w:t>
      </w:r>
      <w:r w:rsidR="000075A1">
        <w:t>2</w:t>
      </w:r>
      <w:r>
        <w:t>.  SAR Table</w:t>
      </w:r>
      <w:bookmarkEnd w:id="523"/>
    </w:p>
    <w:p w14:paraId="1DA513CB" w14:textId="77777777" w:rsidR="008E62D7" w:rsidRDefault="008E62D7" w:rsidP="001D4D0F">
      <w:pPr>
        <w:keepNext/>
        <w:tabs>
          <w:tab w:val="right" w:pos="14310"/>
        </w:tabs>
      </w:pPr>
      <w:r>
        <w:t xml:space="preserve">This table stores information concerning smolt to adult </w:t>
      </w:r>
      <w:r w:rsidR="0067034C">
        <w:t xml:space="preserve">return </w:t>
      </w:r>
      <w:r>
        <w:t>rat</w:t>
      </w:r>
      <w:r w:rsidR="0067034C">
        <w:t>e</w:t>
      </w:r>
      <w:r>
        <w:t xml:space="preserve">s (SAR).  Smolt to adult </w:t>
      </w:r>
      <w:r w:rsidR="0067034C">
        <w:t xml:space="preserve">return </w:t>
      </w:r>
      <w:r>
        <w:t>rat</w:t>
      </w:r>
      <w:r w:rsidR="0067034C">
        <w:t>e</w:t>
      </w:r>
      <w:r>
        <w:t>s are specific to the smolt and adult locations described in each row of data.</w:t>
      </w:r>
      <w:r w:rsidR="008C1116">
        <w:tab/>
      </w:r>
      <w:hyperlink w:anchor="Table_of_Contents" w:history="1">
        <w:r w:rsidR="008C1116"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8"/>
        <w:gridCol w:w="3600"/>
        <w:gridCol w:w="950"/>
        <w:gridCol w:w="2472"/>
        <w:gridCol w:w="450"/>
        <w:gridCol w:w="1267"/>
        <w:gridCol w:w="16"/>
        <w:gridCol w:w="247"/>
        <w:gridCol w:w="270"/>
        <w:gridCol w:w="990"/>
        <w:gridCol w:w="2698"/>
      </w:tblGrid>
      <w:tr w:rsidR="008E62D7" w:rsidRPr="00B51678" w14:paraId="04DF2A7F" w14:textId="77777777" w:rsidTr="00E207AC">
        <w:trPr>
          <w:cantSplit/>
          <w:tblHeader/>
        </w:trPr>
        <w:tc>
          <w:tcPr>
            <w:tcW w:w="1728" w:type="dxa"/>
            <w:shd w:val="pct10" w:color="auto" w:fill="auto"/>
          </w:tcPr>
          <w:p w14:paraId="60F51475" w14:textId="7DA9F733" w:rsidR="006A2D07" w:rsidRPr="007B4862" w:rsidRDefault="008E62D7" w:rsidP="00FE703F">
            <w:pPr>
              <w:keepNext/>
              <w:keepLines/>
              <w:jc w:val="center"/>
              <w:rPr>
                <w:b/>
                <w:sz w:val="16"/>
                <w:szCs w:val="16"/>
              </w:rPr>
            </w:pPr>
            <w:r w:rsidRPr="007B4862">
              <w:rPr>
                <w:b/>
                <w:sz w:val="16"/>
                <w:szCs w:val="16"/>
              </w:rPr>
              <w:t>Field Name</w:t>
            </w:r>
          </w:p>
        </w:tc>
        <w:tc>
          <w:tcPr>
            <w:tcW w:w="3600" w:type="dxa"/>
            <w:shd w:val="pct10" w:color="auto" w:fill="auto"/>
          </w:tcPr>
          <w:p w14:paraId="351EB1CF" w14:textId="77777777" w:rsidR="008E62D7" w:rsidRPr="007B4862" w:rsidRDefault="008E62D7" w:rsidP="00AC4F88">
            <w:pPr>
              <w:keepNext/>
              <w:keepLines/>
              <w:jc w:val="center"/>
              <w:rPr>
                <w:b/>
                <w:sz w:val="16"/>
                <w:szCs w:val="16"/>
              </w:rPr>
            </w:pPr>
            <w:r w:rsidRPr="007B4862">
              <w:rPr>
                <w:b/>
                <w:sz w:val="16"/>
                <w:szCs w:val="16"/>
              </w:rPr>
              <w:t>Field Description</w:t>
            </w:r>
          </w:p>
        </w:tc>
        <w:tc>
          <w:tcPr>
            <w:tcW w:w="950" w:type="dxa"/>
            <w:shd w:val="pct10" w:color="auto" w:fill="auto"/>
          </w:tcPr>
          <w:p w14:paraId="75981BDA" w14:textId="77777777" w:rsidR="008E62D7" w:rsidRPr="007B4862" w:rsidRDefault="008E62D7" w:rsidP="00FE703F">
            <w:pPr>
              <w:keepNext/>
              <w:keepLines/>
              <w:jc w:val="center"/>
              <w:rPr>
                <w:b/>
                <w:sz w:val="16"/>
                <w:szCs w:val="16"/>
              </w:rPr>
            </w:pPr>
            <w:r w:rsidRPr="007B4862">
              <w:rPr>
                <w:b/>
                <w:sz w:val="16"/>
                <w:szCs w:val="16"/>
              </w:rPr>
              <w:t>Data Type</w:t>
            </w:r>
          </w:p>
        </w:tc>
        <w:tc>
          <w:tcPr>
            <w:tcW w:w="8410" w:type="dxa"/>
            <w:gridSpan w:val="8"/>
            <w:shd w:val="pct10" w:color="auto" w:fill="auto"/>
          </w:tcPr>
          <w:p w14:paraId="6771693D" w14:textId="77777777" w:rsidR="008E62D7" w:rsidRPr="007B4862" w:rsidRDefault="008E62D7" w:rsidP="000075A1">
            <w:pPr>
              <w:keepNext/>
              <w:keepLines/>
              <w:jc w:val="center"/>
              <w:rPr>
                <w:b/>
                <w:sz w:val="16"/>
                <w:szCs w:val="16"/>
              </w:rPr>
            </w:pPr>
            <w:r w:rsidRPr="007B4862">
              <w:rPr>
                <w:b/>
                <w:sz w:val="16"/>
                <w:szCs w:val="16"/>
              </w:rPr>
              <w:t>Codes/Conventions</w:t>
            </w:r>
            <w:r>
              <w:rPr>
                <w:b/>
                <w:sz w:val="16"/>
                <w:szCs w:val="16"/>
              </w:rPr>
              <w:t xml:space="preserve"> for SA</w:t>
            </w:r>
            <w:r w:rsidR="000075A1">
              <w:rPr>
                <w:b/>
                <w:sz w:val="16"/>
                <w:szCs w:val="16"/>
              </w:rPr>
              <w:t>R</w:t>
            </w:r>
            <w:r>
              <w:rPr>
                <w:b/>
                <w:sz w:val="16"/>
                <w:szCs w:val="16"/>
              </w:rPr>
              <w:t xml:space="preserve"> Table</w:t>
            </w:r>
          </w:p>
        </w:tc>
      </w:tr>
      <w:tr w:rsidR="008E62D7" w:rsidRPr="009A1333" w14:paraId="165F64F1" w14:textId="77777777" w:rsidTr="00C83913">
        <w:trPr>
          <w:cantSplit/>
          <w:trHeight w:val="318"/>
        </w:trPr>
        <w:tc>
          <w:tcPr>
            <w:tcW w:w="14688" w:type="dxa"/>
            <w:gridSpan w:val="11"/>
            <w:shd w:val="clear" w:color="auto" w:fill="DBE5F1"/>
            <w:vAlign w:val="center"/>
          </w:tcPr>
          <w:p w14:paraId="006DFBBE" w14:textId="77777777" w:rsidR="008E62D7" w:rsidRPr="009A1333" w:rsidRDefault="00217D49" w:rsidP="007D3B9F">
            <w:pPr>
              <w:keepNext/>
              <w:snapToGrid w:val="0"/>
              <w:jc w:val="center"/>
              <w:rPr>
                <w:b/>
                <w:sz w:val="16"/>
                <w:szCs w:val="16"/>
              </w:rPr>
            </w:pPr>
            <w:r>
              <w:rPr>
                <w:b/>
                <w:sz w:val="16"/>
                <w:szCs w:val="16"/>
              </w:rPr>
              <w:t>Fields for defining a unique record</w:t>
            </w:r>
          </w:p>
        </w:tc>
      </w:tr>
      <w:tr w:rsidR="00D931D9" w:rsidRPr="00B51678" w14:paraId="3394C39D" w14:textId="77777777" w:rsidTr="00C83913">
        <w:trPr>
          <w:cantSplit/>
        </w:trPr>
        <w:tc>
          <w:tcPr>
            <w:tcW w:w="1728" w:type="dxa"/>
            <w:tcMar>
              <w:left w:w="29" w:type="dxa"/>
              <w:right w:w="29" w:type="dxa"/>
            </w:tcMar>
          </w:tcPr>
          <w:p w14:paraId="64B03EE0" w14:textId="77777777" w:rsidR="00613251" w:rsidRPr="00833095" w:rsidRDefault="00D931D9" w:rsidP="00613251">
            <w:pPr>
              <w:snapToGrid w:val="0"/>
              <w:rPr>
                <w:bCs/>
                <w:color w:val="FF0000"/>
                <w:sz w:val="16"/>
                <w:szCs w:val="16"/>
                <w:rPrChange w:id="524" w:author="Mike Banach" w:date="2023-11-20T13:55:00Z">
                  <w:rPr>
                    <w:bCs/>
                    <w:color w:val="FF0000"/>
                    <w:sz w:val="16"/>
                    <w:szCs w:val="16"/>
                    <w:u w:val="single"/>
                  </w:rPr>
                </w:rPrChange>
              </w:rPr>
            </w:pPr>
            <w:r w:rsidRPr="00833095">
              <w:rPr>
                <w:b/>
                <w:bCs/>
                <w:i/>
                <w:color w:val="FF0000"/>
                <w:sz w:val="16"/>
                <w:szCs w:val="16"/>
                <w:rPrChange w:id="525" w:author="Mike Banach" w:date="2023-11-20T13:55:00Z">
                  <w:rPr>
                    <w:b/>
                    <w:bCs/>
                    <w:i/>
                    <w:color w:val="FF0000"/>
                    <w:sz w:val="16"/>
                    <w:szCs w:val="16"/>
                    <w:u w:val="single"/>
                  </w:rPr>
                </w:rPrChange>
              </w:rPr>
              <w:t>ID</w:t>
            </w:r>
          </w:p>
          <w:p w14:paraId="58690E19" w14:textId="70B19BF9" w:rsidR="00D931D9" w:rsidRPr="00AE2D9E" w:rsidRDefault="00613251" w:rsidP="00613251">
            <w:pPr>
              <w:snapToGrid w:val="0"/>
              <w:rPr>
                <w:bCs/>
                <w:color w:val="FF0000"/>
                <w:sz w:val="16"/>
                <w:szCs w:val="16"/>
              </w:rPr>
            </w:pPr>
            <w:r w:rsidRPr="0054074B">
              <w:rPr>
                <w:bCs/>
                <w:color w:val="FF0000"/>
                <w:sz w:val="16"/>
                <w:szCs w:val="16"/>
              </w:rPr>
              <w:t>(unique)</w:t>
            </w:r>
          </w:p>
        </w:tc>
        <w:tc>
          <w:tcPr>
            <w:tcW w:w="3600" w:type="dxa"/>
            <w:tcMar>
              <w:left w:w="29" w:type="dxa"/>
              <w:right w:w="29" w:type="dxa"/>
            </w:tcMar>
          </w:tcPr>
          <w:p w14:paraId="514EBAD5" w14:textId="77777777" w:rsidR="00E62C28" w:rsidRPr="003D514E" w:rsidRDefault="00D931D9" w:rsidP="00E62C28">
            <w:pPr>
              <w:rPr>
                <w:sz w:val="16"/>
                <w:szCs w:val="16"/>
              </w:rPr>
            </w:pPr>
            <w:r>
              <w:rPr>
                <w:sz w:val="16"/>
                <w:szCs w:val="16"/>
              </w:rPr>
              <w:t>Value used by computer to identify a record.</w:t>
            </w:r>
          </w:p>
        </w:tc>
        <w:tc>
          <w:tcPr>
            <w:tcW w:w="950" w:type="dxa"/>
            <w:tcMar>
              <w:left w:w="29" w:type="dxa"/>
              <w:right w:w="29" w:type="dxa"/>
            </w:tcMar>
          </w:tcPr>
          <w:p w14:paraId="546270D8" w14:textId="347255D8" w:rsidR="00D931D9" w:rsidRPr="00AE2D9E" w:rsidRDefault="00D931D9" w:rsidP="00D931D9">
            <w:pPr>
              <w:jc w:val="center"/>
              <w:rPr>
                <w:bCs/>
                <w:color w:val="FF0000"/>
                <w:sz w:val="16"/>
                <w:szCs w:val="16"/>
              </w:rPr>
            </w:pPr>
            <w:del w:id="526" w:author="Mike Banach" w:date="2023-11-20T16:00:00Z">
              <w:r w:rsidRPr="00AE2D9E" w:rsidDel="00E76D71">
                <w:rPr>
                  <w:b/>
                  <w:bCs/>
                  <w:i/>
                  <w:color w:val="FF0000"/>
                  <w:sz w:val="16"/>
                  <w:szCs w:val="16"/>
                </w:rPr>
                <w:delText>Text 36</w:delText>
              </w:r>
            </w:del>
            <w:ins w:id="527" w:author="Mike Banach" w:date="2023-11-20T16:00:00Z">
              <w:r w:rsidR="00E76D71">
                <w:rPr>
                  <w:b/>
                  <w:bCs/>
                  <w:i/>
                  <w:color w:val="FF0000"/>
                  <w:sz w:val="16"/>
                  <w:szCs w:val="16"/>
                </w:rPr>
                <w:t>GUID</w:t>
              </w:r>
            </w:ins>
          </w:p>
        </w:tc>
        <w:tc>
          <w:tcPr>
            <w:tcW w:w="8410" w:type="dxa"/>
            <w:gridSpan w:val="8"/>
          </w:tcPr>
          <w:p w14:paraId="5F8FE4C9" w14:textId="77777777" w:rsidR="00D931D9" w:rsidRDefault="00D931D9" w:rsidP="00D931D9">
            <w:pPr>
              <w:snapToGrid w:val="0"/>
              <w:rPr>
                <w:sz w:val="16"/>
                <w:szCs w:val="16"/>
              </w:rPr>
            </w:pPr>
            <w:r>
              <w:rPr>
                <w:sz w:val="16"/>
                <w:szCs w:val="16"/>
              </w:rPr>
              <w:t xml:space="preserve">This value is a globally unique identifier </w:t>
            </w:r>
            <w:r w:rsidR="00520CDB">
              <w:rPr>
                <w:sz w:val="16"/>
                <w:szCs w:val="16"/>
              </w:rPr>
              <w:t>(</w:t>
            </w:r>
            <w:r>
              <w:rPr>
                <w:sz w:val="16"/>
                <w:szCs w:val="16"/>
              </w:rPr>
              <w:t>GUID</w:t>
            </w:r>
            <w:r w:rsidR="00520CDB">
              <w:rPr>
                <w:sz w:val="16"/>
                <w:szCs w:val="16"/>
              </w:rPr>
              <w:t>)</w:t>
            </w:r>
            <w:r w:rsidR="00E62C28">
              <w:rPr>
                <w:sz w:val="16"/>
                <w:szCs w:val="16"/>
              </w:rPr>
              <w:t xml:space="preserve"> exactly 36 characters long</w:t>
            </w:r>
            <w:r>
              <w:rPr>
                <w:sz w:val="16"/>
                <w:szCs w:val="16"/>
              </w:rPr>
              <w:t>.</w:t>
            </w:r>
          </w:p>
          <w:p w14:paraId="2E48D673" w14:textId="77777777" w:rsidR="00746840" w:rsidRDefault="00D931D9" w:rsidP="000A286A">
            <w:pPr>
              <w:numPr>
                <w:ilvl w:val="0"/>
                <w:numId w:val="19"/>
              </w:numPr>
              <w:snapToGrid w:val="0"/>
              <w:ind w:left="173" w:hanging="144"/>
              <w:rPr>
                <w:sz w:val="16"/>
                <w:szCs w:val="16"/>
              </w:rPr>
            </w:pPr>
            <w:r w:rsidRPr="002662FD">
              <w:rPr>
                <w:color w:val="FF0000"/>
                <w:sz w:val="16"/>
                <w:szCs w:val="16"/>
              </w:rPr>
              <w:t>When submitting a new record you may include this value or leave it blank.</w:t>
            </w:r>
            <w:r w:rsidRPr="00746840">
              <w:rPr>
                <w:sz w:val="16"/>
                <w:szCs w:val="16"/>
              </w:rPr>
              <w:t xml:space="preserve">  If you include this value then it will be used by the central system.  If you leave it blank then a value will be created for you, and it will be sent back to your system where it must be incorporated.</w:t>
            </w:r>
          </w:p>
          <w:p w14:paraId="3B57D50A" w14:textId="77777777" w:rsidR="00D931D9" w:rsidRDefault="00D931D9" w:rsidP="000A286A">
            <w:pPr>
              <w:numPr>
                <w:ilvl w:val="0"/>
                <w:numId w:val="19"/>
              </w:numPr>
              <w:snapToGrid w:val="0"/>
              <w:ind w:left="173" w:hanging="144"/>
              <w:rPr>
                <w:sz w:val="16"/>
                <w:szCs w:val="16"/>
              </w:rPr>
            </w:pPr>
            <w:r w:rsidRPr="002662FD">
              <w:rPr>
                <w:color w:val="FF0000"/>
                <w:sz w:val="16"/>
                <w:szCs w:val="16"/>
              </w:rPr>
              <w:t>When updating or deleting records this value must be included.</w:t>
            </w:r>
          </w:p>
        </w:tc>
      </w:tr>
      <w:tr w:rsidR="0054545C" w:rsidRPr="006A2E32" w14:paraId="3B80CA93" w14:textId="77777777" w:rsidTr="00107323">
        <w:trPr>
          <w:cantSplit/>
        </w:trPr>
        <w:tc>
          <w:tcPr>
            <w:tcW w:w="1728" w:type="dxa"/>
            <w:tcMar>
              <w:left w:w="29" w:type="dxa"/>
              <w:right w:w="29" w:type="dxa"/>
            </w:tcMar>
          </w:tcPr>
          <w:p w14:paraId="70CEBB00" w14:textId="17A501BD" w:rsidR="0054545C" w:rsidRPr="00833095" w:rsidRDefault="0054545C" w:rsidP="0054545C">
            <w:pPr>
              <w:snapToGrid w:val="0"/>
              <w:rPr>
                <w:bCs/>
                <w:color w:val="FF0000"/>
                <w:sz w:val="16"/>
                <w:szCs w:val="16"/>
                <w:u w:val="single"/>
                <w:rPrChange w:id="528" w:author="Mike Banach" w:date="2023-11-20T13:54:00Z">
                  <w:rPr>
                    <w:bCs/>
                    <w:color w:val="FF0000"/>
                    <w:sz w:val="16"/>
                    <w:szCs w:val="16"/>
                  </w:rPr>
                </w:rPrChange>
              </w:rPr>
            </w:pPr>
            <w:ins w:id="529" w:author="Mike Banach" w:date="2021-06-04T11:01:00Z">
              <w:r w:rsidRPr="00833095">
                <w:rPr>
                  <w:b/>
                  <w:bCs/>
                  <w:color w:val="FF0000"/>
                  <w:sz w:val="16"/>
                  <w:u w:val="single"/>
                  <w:rPrChange w:id="530" w:author="Mike Banach" w:date="2023-11-20T13:54:00Z">
                    <w:rPr>
                      <w:b/>
                      <w:bCs/>
                      <w:color w:val="FF0000"/>
                      <w:sz w:val="16"/>
                    </w:rPr>
                  </w:rPrChange>
                </w:rPr>
                <w:t>T</w:t>
              </w:r>
            </w:ins>
            <w:ins w:id="531" w:author="Mike Banach" w:date="2022-01-19T15:00:00Z">
              <w:r w:rsidRPr="00833095">
                <w:rPr>
                  <w:b/>
                  <w:bCs/>
                  <w:color w:val="FF0000"/>
                  <w:sz w:val="16"/>
                  <w:u w:val="single"/>
                  <w:rPrChange w:id="532" w:author="Mike Banach" w:date="2023-11-20T13:54:00Z">
                    <w:rPr>
                      <w:b/>
                      <w:bCs/>
                      <w:color w:val="FF0000"/>
                      <w:sz w:val="16"/>
                    </w:rPr>
                  </w:rPrChange>
                </w:rPr>
                <w:t>im</w:t>
              </w:r>
            </w:ins>
            <w:ins w:id="533" w:author="Mike Banach" w:date="2021-06-04T11:01:00Z">
              <w:r w:rsidRPr="00833095">
                <w:rPr>
                  <w:b/>
                  <w:bCs/>
                  <w:color w:val="FF0000"/>
                  <w:sz w:val="16"/>
                  <w:u w:val="single"/>
                  <w:rPrChange w:id="534" w:author="Mike Banach" w:date="2023-11-20T13:54:00Z">
                    <w:rPr>
                      <w:b/>
                      <w:bCs/>
                      <w:color w:val="FF0000"/>
                      <w:sz w:val="16"/>
                    </w:rPr>
                  </w:rPrChange>
                </w:rPr>
                <w:t>e</w:t>
              </w:r>
            </w:ins>
            <w:ins w:id="535" w:author="Mike Banach" w:date="2022-01-19T15:00:00Z">
              <w:r w:rsidRPr="00833095">
                <w:rPr>
                  <w:b/>
                  <w:bCs/>
                  <w:color w:val="FF0000"/>
                  <w:sz w:val="16"/>
                  <w:u w:val="single"/>
                  <w:rPrChange w:id="536" w:author="Mike Banach" w:date="2023-11-20T13:54:00Z">
                    <w:rPr>
                      <w:b/>
                      <w:bCs/>
                      <w:color w:val="FF0000"/>
                      <w:sz w:val="16"/>
                    </w:rPr>
                  </w:rPrChange>
                </w:rPr>
                <w:t>Series</w:t>
              </w:r>
            </w:ins>
            <w:ins w:id="537" w:author="Mike Banach" w:date="2021-06-04T11:01:00Z">
              <w:r w:rsidRPr="00833095">
                <w:rPr>
                  <w:b/>
                  <w:bCs/>
                  <w:color w:val="FF0000"/>
                  <w:sz w:val="16"/>
                  <w:u w:val="single"/>
                  <w:rPrChange w:id="538" w:author="Mike Banach" w:date="2023-11-20T13:54:00Z">
                    <w:rPr>
                      <w:b/>
                      <w:bCs/>
                      <w:color w:val="FF0000"/>
                      <w:sz w:val="16"/>
                    </w:rPr>
                  </w:rPrChange>
                </w:rPr>
                <w:t>ID</w:t>
              </w:r>
            </w:ins>
          </w:p>
        </w:tc>
        <w:tc>
          <w:tcPr>
            <w:tcW w:w="3600" w:type="dxa"/>
            <w:tcMar>
              <w:left w:w="29" w:type="dxa"/>
              <w:right w:w="29" w:type="dxa"/>
            </w:tcMar>
          </w:tcPr>
          <w:p w14:paraId="45E8E0D1" w14:textId="665A1635" w:rsidR="0054545C" w:rsidRPr="006A2E32" w:rsidRDefault="0054545C" w:rsidP="0082427A">
            <w:pPr>
              <w:rPr>
                <w:sz w:val="16"/>
                <w:szCs w:val="16"/>
              </w:rPr>
            </w:pPr>
            <w:ins w:id="539" w:author="Mike Banach" w:date="2021-06-04T11:01:00Z">
              <w:r>
                <w:rPr>
                  <w:sz w:val="16"/>
                </w:rPr>
                <w:t>This field identifies the time series</w:t>
              </w:r>
            </w:ins>
            <w:ins w:id="540" w:author="Mike Banach" w:date="2021-06-04T11:08:00Z">
              <w:r>
                <w:rPr>
                  <w:sz w:val="16"/>
                </w:rPr>
                <w:t xml:space="preserve"> a record belongs to</w:t>
              </w:r>
            </w:ins>
            <w:ins w:id="541" w:author="Mike Banach" w:date="2021-06-04T11:01:00Z">
              <w:r>
                <w:rPr>
                  <w:sz w:val="16"/>
                </w:rPr>
                <w:t>.</w:t>
              </w:r>
            </w:ins>
            <w:ins w:id="542" w:author="Mike Banach" w:date="2021-06-04T11:08:00Z">
              <w:r>
                <w:rPr>
                  <w:sz w:val="16"/>
                </w:rPr>
                <w:t xml:space="preserve">  </w:t>
              </w:r>
            </w:ins>
            <w:ins w:id="543" w:author="Mike Banach" w:date="2021-06-04T11:09:00Z">
              <w:r>
                <w:rPr>
                  <w:sz w:val="16"/>
                </w:rPr>
                <w:t>R</w:t>
              </w:r>
            </w:ins>
            <w:ins w:id="544" w:author="Mike Banach" w:date="2021-06-04T11:08:00Z">
              <w:r>
                <w:rPr>
                  <w:sz w:val="16"/>
                </w:rPr>
                <w:t>ecords with the same T</w:t>
              </w:r>
            </w:ins>
            <w:ins w:id="545" w:author="Mike Banach" w:date="2022-01-19T15:00:00Z">
              <w:r>
                <w:rPr>
                  <w:sz w:val="16"/>
                </w:rPr>
                <w:t>im</w:t>
              </w:r>
            </w:ins>
            <w:ins w:id="546" w:author="Mike Banach" w:date="2021-06-04T11:08:00Z">
              <w:r>
                <w:rPr>
                  <w:sz w:val="16"/>
                </w:rPr>
                <w:t>e</w:t>
              </w:r>
            </w:ins>
            <w:ins w:id="547" w:author="Mike Banach" w:date="2022-01-19T15:00:00Z">
              <w:r>
                <w:rPr>
                  <w:sz w:val="16"/>
                </w:rPr>
                <w:t>Series</w:t>
              </w:r>
            </w:ins>
            <w:ins w:id="548" w:author="Mike Banach" w:date="2021-06-04T11:08:00Z">
              <w:r>
                <w:rPr>
                  <w:sz w:val="16"/>
                </w:rPr>
                <w:t xml:space="preserve">ID are </w:t>
              </w:r>
            </w:ins>
            <w:ins w:id="549" w:author="Mike Banach" w:date="2021-06-04T11:09:00Z">
              <w:r>
                <w:rPr>
                  <w:sz w:val="16"/>
                </w:rPr>
                <w:t>grouped and presented together on the CAX</w:t>
              </w:r>
            </w:ins>
            <w:ins w:id="550" w:author="Mike Banach" w:date="2024-04-11T13:48:00Z">
              <w:r w:rsidR="004213A7">
                <w:rPr>
                  <w:sz w:val="16"/>
                </w:rPr>
                <w:t xml:space="preserve"> query system</w:t>
              </w:r>
            </w:ins>
            <w:ins w:id="551" w:author="Mike Banach" w:date="2024-04-11T13:51:00Z">
              <w:r w:rsidR="00986E2A">
                <w:rPr>
                  <w:sz w:val="16"/>
                </w:rPr>
                <w:t>s</w:t>
              </w:r>
            </w:ins>
            <w:ins w:id="552" w:author="Mike Banach" w:date="2021-06-04T11:09:00Z">
              <w:r>
                <w:rPr>
                  <w:sz w:val="16"/>
                </w:rPr>
                <w:t>.</w:t>
              </w:r>
            </w:ins>
            <w:ins w:id="553" w:author="Mike Banach" w:date="2021-06-04T11:01:00Z">
              <w:r>
                <w:rPr>
                  <w:sz w:val="16"/>
                </w:rPr>
                <w:t xml:space="preserve">  </w:t>
              </w:r>
            </w:ins>
            <w:ins w:id="554" w:author="Mike Banach" w:date="2021-06-04T11:04:00Z">
              <w:r>
                <w:rPr>
                  <w:sz w:val="16"/>
                </w:rPr>
                <w:t>A</w:t>
              </w:r>
            </w:ins>
            <w:ins w:id="555" w:author="Mike Banach" w:date="2021-06-04T11:01:00Z">
              <w:r>
                <w:rPr>
                  <w:sz w:val="16"/>
                </w:rPr>
                <w:t>ssigned by data compilers or regional data assemblers as appropriate.</w:t>
              </w:r>
            </w:ins>
          </w:p>
        </w:tc>
        <w:tc>
          <w:tcPr>
            <w:tcW w:w="950" w:type="dxa"/>
            <w:tcMar>
              <w:left w:w="29" w:type="dxa"/>
              <w:right w:w="29" w:type="dxa"/>
            </w:tcMar>
          </w:tcPr>
          <w:p w14:paraId="12058879" w14:textId="014E0EFF" w:rsidR="0054545C" w:rsidRPr="006A2E32" w:rsidRDefault="00BB00D7" w:rsidP="0054545C">
            <w:pPr>
              <w:jc w:val="center"/>
              <w:rPr>
                <w:bCs/>
                <w:color w:val="FF0000"/>
                <w:sz w:val="16"/>
                <w:szCs w:val="16"/>
              </w:rPr>
            </w:pPr>
            <w:ins w:id="556" w:author="Mike Banach" w:date="2023-11-20T15:34:00Z">
              <w:r>
                <w:rPr>
                  <w:b/>
                  <w:bCs/>
                  <w:color w:val="FF0000"/>
                  <w:sz w:val="16"/>
                </w:rPr>
                <w:t>Integer</w:t>
              </w:r>
            </w:ins>
          </w:p>
        </w:tc>
        <w:tc>
          <w:tcPr>
            <w:tcW w:w="4205" w:type="dxa"/>
            <w:gridSpan w:val="4"/>
          </w:tcPr>
          <w:p w14:paraId="09E63C9B" w14:textId="77777777" w:rsidR="0054545C" w:rsidRDefault="0054545C" w:rsidP="0054545C">
            <w:pPr>
              <w:rPr>
                <w:ins w:id="557" w:author="Mike Banach" w:date="2021-06-04T11:12:00Z"/>
                <w:sz w:val="16"/>
              </w:rPr>
            </w:pPr>
            <w:ins w:id="558" w:author="Mike Banach" w:date="2022-12-16T12:12:00Z">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ins>
          </w:p>
          <w:p w14:paraId="60AFB7C2" w14:textId="77777777" w:rsidR="0054545C" w:rsidRDefault="0054545C" w:rsidP="0054545C">
            <w:pPr>
              <w:rPr>
                <w:ins w:id="559" w:author="Mike Banach" w:date="2021-06-04T11:23:00Z"/>
                <w:sz w:val="16"/>
              </w:rPr>
            </w:pPr>
          </w:p>
          <w:p w14:paraId="5029892F" w14:textId="5EC89B36" w:rsidR="0054545C" w:rsidRDefault="0054545C" w:rsidP="0054545C">
            <w:pPr>
              <w:rPr>
                <w:ins w:id="560" w:author="Mike Banach" w:date="2021-06-04T11:28:00Z"/>
                <w:sz w:val="16"/>
              </w:rPr>
            </w:pPr>
            <w:ins w:id="561" w:author="Mike Banach" w:date="2021-06-04T11:28:00Z">
              <w:r>
                <w:rPr>
                  <w:sz w:val="16"/>
                </w:rPr>
                <w:t>For records</w:t>
              </w:r>
            </w:ins>
            <w:ins w:id="562" w:author="Mike Banach" w:date="2024-04-12T09:08:00Z">
              <w:r w:rsidR="002B7739">
                <w:rPr>
                  <w:sz w:val="16"/>
                </w:rPr>
                <w:t xml:space="preserve"> in this table</w:t>
              </w:r>
            </w:ins>
            <w:ins w:id="563" w:author="Mike Banach" w:date="2021-06-04T11:28:00Z">
              <w:r>
                <w:rPr>
                  <w:sz w:val="16"/>
                </w:rPr>
                <w:t xml:space="preserve"> with the same T</w:t>
              </w:r>
            </w:ins>
            <w:ins w:id="564" w:author="Mike Banach" w:date="2022-01-19T15:01:00Z">
              <w:r>
                <w:rPr>
                  <w:sz w:val="16"/>
                </w:rPr>
                <w:t>im</w:t>
              </w:r>
            </w:ins>
            <w:ins w:id="565" w:author="Mike Banach" w:date="2021-06-04T11:28:00Z">
              <w:r>
                <w:rPr>
                  <w:sz w:val="16"/>
                </w:rPr>
                <w:t>e</w:t>
              </w:r>
            </w:ins>
            <w:ins w:id="566" w:author="Mike Banach" w:date="2022-01-19T15:01:00Z">
              <w:r>
                <w:rPr>
                  <w:sz w:val="16"/>
                </w:rPr>
                <w:t>Series</w:t>
              </w:r>
            </w:ins>
            <w:ins w:id="567" w:author="Mike Banach" w:date="2021-06-04T11:28:00Z">
              <w:r>
                <w:rPr>
                  <w:sz w:val="16"/>
                </w:rPr>
                <w:t>ID:</w:t>
              </w:r>
            </w:ins>
          </w:p>
          <w:p w14:paraId="6480A5A4" w14:textId="77777777" w:rsidR="0054545C" w:rsidRDefault="0054545C" w:rsidP="0054545C">
            <w:pPr>
              <w:numPr>
                <w:ilvl w:val="0"/>
                <w:numId w:val="45"/>
              </w:numPr>
              <w:ind w:left="203" w:hanging="180"/>
              <w:rPr>
                <w:ins w:id="568" w:author="Mike Banach" w:date="2021-06-04T11:29:00Z"/>
                <w:sz w:val="16"/>
              </w:rPr>
            </w:pPr>
            <w:ins w:id="569" w:author="Mike Banach" w:date="2021-06-04T11:28:00Z">
              <w:r>
                <w:rPr>
                  <w:sz w:val="16"/>
                </w:rPr>
                <w:t xml:space="preserve">All </w:t>
              </w:r>
            </w:ins>
            <w:ins w:id="570" w:author="Mike Banach" w:date="2021-06-04T11:10:00Z">
              <w:r>
                <w:rPr>
                  <w:sz w:val="16"/>
                </w:rPr>
                <w:t>PopID</w:t>
              </w:r>
            </w:ins>
            <w:ins w:id="571" w:author="Mike Banach" w:date="2021-06-04T11:28:00Z">
              <w:r>
                <w:rPr>
                  <w:sz w:val="16"/>
                </w:rPr>
                <w:t xml:space="preserve"> values must be the same</w:t>
              </w:r>
            </w:ins>
            <w:ins w:id="572" w:author="Mike Banach" w:date="2021-06-04T11:29:00Z">
              <w:r>
                <w:rPr>
                  <w:sz w:val="16"/>
                </w:rPr>
                <w:t>.</w:t>
              </w:r>
            </w:ins>
          </w:p>
          <w:p w14:paraId="063423D6" w14:textId="3E32F670" w:rsidR="0054545C" w:rsidRDefault="0054545C" w:rsidP="00D17E73">
            <w:pPr>
              <w:numPr>
                <w:ilvl w:val="0"/>
                <w:numId w:val="45"/>
              </w:numPr>
              <w:ind w:left="203" w:hanging="180"/>
              <w:rPr>
                <w:ins w:id="573" w:author="Mike Banach" w:date="2024-04-25T16:43:00Z"/>
                <w:sz w:val="16"/>
              </w:rPr>
            </w:pPr>
            <w:ins w:id="574" w:author="Mike Banach" w:date="2021-06-04T11:29:00Z">
              <w:r>
                <w:rPr>
                  <w:sz w:val="16"/>
                </w:rPr>
                <w:t xml:space="preserve">All </w:t>
              </w:r>
            </w:ins>
            <w:ins w:id="575" w:author="Mike Banach" w:date="2024-04-11T13:58:00Z">
              <w:r w:rsidR="00AF7579">
                <w:rPr>
                  <w:sz w:val="16"/>
                </w:rPr>
                <w:t>SmoltLocation</w:t>
              </w:r>
            </w:ins>
            <w:ins w:id="576" w:author="Mike Banach" w:date="2021-06-04T11:29:00Z">
              <w:r>
                <w:rPr>
                  <w:sz w:val="16"/>
                </w:rPr>
                <w:t xml:space="preserve"> values must be the same.</w:t>
              </w:r>
            </w:ins>
          </w:p>
          <w:p w14:paraId="442501C3" w14:textId="763A50A6" w:rsidR="00AC2C26" w:rsidRDefault="00AC2C26" w:rsidP="00AC2C26">
            <w:pPr>
              <w:numPr>
                <w:ilvl w:val="0"/>
                <w:numId w:val="45"/>
              </w:numPr>
              <w:ind w:left="203" w:hanging="180"/>
              <w:rPr>
                <w:ins w:id="577" w:author="Mike Banach" w:date="2024-04-25T16:44:00Z"/>
                <w:sz w:val="16"/>
              </w:rPr>
            </w:pPr>
            <w:ins w:id="578" w:author="Mike Banach" w:date="2024-04-25T16:43:00Z">
              <w:r>
                <w:rPr>
                  <w:sz w:val="16"/>
                </w:rPr>
                <w:t>All SmoltDef values must be the same.</w:t>
              </w:r>
            </w:ins>
          </w:p>
          <w:p w14:paraId="55249E42" w14:textId="77777777" w:rsidR="00E925C7" w:rsidRDefault="000A646E" w:rsidP="00E925C7">
            <w:pPr>
              <w:numPr>
                <w:ilvl w:val="0"/>
                <w:numId w:val="45"/>
              </w:numPr>
              <w:ind w:left="203" w:hanging="180"/>
              <w:rPr>
                <w:ins w:id="579" w:author="Mike Banach" w:date="2024-04-25T16:46:00Z"/>
                <w:sz w:val="16"/>
              </w:rPr>
            </w:pPr>
            <w:ins w:id="580" w:author="Mike Banach" w:date="2024-04-25T16:45:00Z">
              <w:r>
                <w:rPr>
                  <w:sz w:val="16"/>
                </w:rPr>
                <w:t xml:space="preserve">All </w:t>
              </w:r>
            </w:ins>
            <w:ins w:id="581" w:author="Mike Banach" w:date="2024-04-25T16:44:00Z">
              <w:r w:rsidR="00591861">
                <w:rPr>
                  <w:sz w:val="16"/>
                </w:rPr>
                <w:t>ReturnDef values must be the same.</w:t>
              </w:r>
            </w:ins>
          </w:p>
          <w:p w14:paraId="3634F5D4" w14:textId="1D1E4817" w:rsidR="00591861" w:rsidRDefault="00E925C7" w:rsidP="00E925C7">
            <w:pPr>
              <w:numPr>
                <w:ilvl w:val="0"/>
                <w:numId w:val="45"/>
              </w:numPr>
              <w:ind w:left="203" w:hanging="180"/>
              <w:rPr>
                <w:ins w:id="582" w:author="Mike Banach" w:date="2024-04-25T16:46:00Z"/>
                <w:sz w:val="16"/>
              </w:rPr>
            </w:pPr>
            <w:ins w:id="583" w:author="Mike Banach" w:date="2024-04-25T16:46:00Z">
              <w:r>
                <w:rPr>
                  <w:sz w:val="16"/>
                </w:rPr>
                <w:t>All SARtype values must be the same.</w:t>
              </w:r>
            </w:ins>
          </w:p>
          <w:p w14:paraId="2DC063B6" w14:textId="48BE104A" w:rsidR="00E925C7" w:rsidRPr="00AC2C26" w:rsidRDefault="00E925C7" w:rsidP="00E925C7">
            <w:pPr>
              <w:numPr>
                <w:ilvl w:val="0"/>
                <w:numId w:val="45"/>
              </w:numPr>
              <w:ind w:left="203" w:hanging="180"/>
              <w:rPr>
                <w:ins w:id="584" w:author="Mike Banach" w:date="2024-04-25T16:41:00Z"/>
                <w:sz w:val="16"/>
              </w:rPr>
            </w:pPr>
            <w:ins w:id="585" w:author="Mike Banach" w:date="2024-04-25T16:46:00Z">
              <w:r>
                <w:rPr>
                  <w:sz w:val="16"/>
                </w:rPr>
                <w:t>The OutmigrationYear may NOT be repeated.</w:t>
              </w:r>
            </w:ins>
          </w:p>
          <w:p w14:paraId="120D7315" w14:textId="11701BB8" w:rsidR="00653218" w:rsidRDefault="00653218" w:rsidP="00653218">
            <w:pPr>
              <w:rPr>
                <w:ins w:id="586" w:author="Mike Banach" w:date="2021-06-04T11:29:00Z"/>
                <w:sz w:val="16"/>
              </w:rPr>
            </w:pPr>
            <w:ins w:id="587" w:author="Mike Banach" w:date="2024-04-25T16:41:00Z">
              <w:r w:rsidRPr="00653218">
                <w:rPr>
                  <w:sz w:val="16"/>
                </w:rPr>
                <w:t>Although not enforced, records with the same TimeSeriesID will usually have:</w:t>
              </w:r>
            </w:ins>
          </w:p>
          <w:p w14:paraId="2D8834F9" w14:textId="181C886E" w:rsidR="0054545C" w:rsidRPr="00E925C7" w:rsidRDefault="000D53DA" w:rsidP="00E925C7">
            <w:pPr>
              <w:numPr>
                <w:ilvl w:val="0"/>
                <w:numId w:val="45"/>
              </w:numPr>
              <w:ind w:left="203" w:hanging="180"/>
              <w:rPr>
                <w:ins w:id="588" w:author="Mike Banach" w:date="2021-06-04T11:10:00Z"/>
                <w:sz w:val="16"/>
              </w:rPr>
            </w:pPr>
            <w:ins w:id="589" w:author="Mike Banach" w:date="2024-04-25T16:44:00Z">
              <w:r>
                <w:rPr>
                  <w:sz w:val="16"/>
                </w:rPr>
                <w:t>The same</w:t>
              </w:r>
            </w:ins>
            <w:ins w:id="590" w:author="Mike Banach" w:date="2024-04-11T13:58:00Z">
              <w:r w:rsidR="00AF7579">
                <w:rPr>
                  <w:sz w:val="16"/>
                </w:rPr>
                <w:t xml:space="preserve"> AdultLocation value.</w:t>
              </w:r>
            </w:ins>
          </w:p>
          <w:p w14:paraId="5FB739B1" w14:textId="77777777" w:rsidR="0054545C" w:rsidRDefault="0054545C" w:rsidP="0054545C">
            <w:pPr>
              <w:snapToGrid w:val="0"/>
              <w:rPr>
                <w:ins w:id="591" w:author="Mike Banach" w:date="2024-03-06T10:40:00Z"/>
                <w:sz w:val="16"/>
                <w:szCs w:val="16"/>
              </w:rPr>
            </w:pPr>
          </w:p>
          <w:p w14:paraId="5D07CE7E" w14:textId="1F5B44F4" w:rsidR="00812573" w:rsidRPr="006A2E32" w:rsidRDefault="00557F21" w:rsidP="0054545C">
            <w:pPr>
              <w:snapToGrid w:val="0"/>
              <w:rPr>
                <w:sz w:val="16"/>
                <w:szCs w:val="16"/>
              </w:rPr>
            </w:pPr>
            <w:ins w:id="592" w:author="Mike Banach" w:date="2024-04-11T13:59:00Z">
              <w:r>
                <w:rPr>
                  <w:sz w:val="16"/>
                  <w:szCs w:val="16"/>
                </w:rPr>
                <w:t>If</w:t>
              </w:r>
            </w:ins>
            <w:ins w:id="593" w:author="Mike Banach" w:date="2024-03-06T10:40:00Z">
              <w:r w:rsidR="00812573" w:rsidRPr="0044322B">
                <w:rPr>
                  <w:sz w:val="16"/>
                  <w:szCs w:val="16"/>
                </w:rPr>
                <w:t xml:space="preserve"> ownership of a time series is transferred between organizations, the T</w:t>
              </w:r>
              <w:r w:rsidR="00812573">
                <w:rPr>
                  <w:sz w:val="16"/>
                  <w:szCs w:val="16"/>
                </w:rPr>
                <w:t>imeSeries</w:t>
              </w:r>
              <w:r w:rsidR="00812573" w:rsidRPr="0044322B">
                <w:rPr>
                  <w:sz w:val="16"/>
                  <w:szCs w:val="16"/>
                </w:rPr>
                <w:t>ID is not changed.</w:t>
              </w:r>
            </w:ins>
          </w:p>
        </w:tc>
        <w:tc>
          <w:tcPr>
            <w:tcW w:w="4205" w:type="dxa"/>
            <w:gridSpan w:val="4"/>
          </w:tcPr>
          <w:p w14:paraId="056FD2FD" w14:textId="77777777" w:rsidR="0054545C" w:rsidRDefault="0054545C" w:rsidP="0054545C">
            <w:pPr>
              <w:rPr>
                <w:ins w:id="594" w:author="Mike Banach" w:date="2021-06-04T11:55:00Z"/>
                <w:sz w:val="16"/>
              </w:rPr>
            </w:pPr>
            <w:ins w:id="595" w:author="Mike Banach" w:date="2021-06-04T11:55:00Z">
              <w:r>
                <w:rPr>
                  <w:sz w:val="16"/>
                </w:rPr>
                <w:t xml:space="preserve">Assigned </w:t>
              </w:r>
            </w:ins>
            <w:ins w:id="596" w:author="Mike Banach" w:date="2022-01-19T15:03:00Z">
              <w:r>
                <w:rPr>
                  <w:sz w:val="16"/>
                </w:rPr>
                <w:t xml:space="preserve">TimeSeriesID ranges are the same as assigned </w:t>
              </w:r>
            </w:ins>
            <w:ins w:id="597" w:author="Mike Banach" w:date="2021-06-04T11:55:00Z">
              <w:r>
                <w:rPr>
                  <w:sz w:val="16"/>
                </w:rPr>
                <w:t>TrendID ranges</w:t>
              </w:r>
            </w:ins>
            <w:ins w:id="598" w:author="Mike Banach" w:date="2022-01-19T15:03:00Z">
              <w:r>
                <w:rPr>
                  <w:sz w:val="16"/>
                </w:rPr>
                <w:t xml:space="preserve"> in the StreamNet DES</w:t>
              </w:r>
            </w:ins>
            <w:ins w:id="599" w:author="Mike Banach" w:date="2021-06-04T11:55:00Z">
              <w:r>
                <w:rPr>
                  <w:sz w:val="16"/>
                </w:rPr>
                <w:t xml:space="preserve">.  Coordinate with </w:t>
              </w:r>
            </w:ins>
            <w:ins w:id="600" w:author="Mike Banach" w:date="2022-01-19T15:03:00Z">
              <w:r>
                <w:rPr>
                  <w:sz w:val="16"/>
                </w:rPr>
                <w:t>ot</w:t>
              </w:r>
            </w:ins>
            <w:ins w:id="601" w:author="Mike Banach" w:date="2022-01-19T15:04:00Z">
              <w:r>
                <w:rPr>
                  <w:sz w:val="16"/>
                </w:rPr>
                <w:t xml:space="preserve">her </w:t>
              </w:r>
            </w:ins>
            <w:ins w:id="602" w:author="Mike Banach" w:date="2021-06-04T11:55:00Z">
              <w:r>
                <w:rPr>
                  <w:sz w:val="16"/>
                </w:rPr>
                <w:t>personnel</w:t>
              </w:r>
            </w:ins>
            <w:ins w:id="603" w:author="Mike Banach" w:date="2022-01-19T15:04:00Z">
              <w:r>
                <w:rPr>
                  <w:sz w:val="16"/>
                </w:rPr>
                <w:t xml:space="preserve"> in your organization</w:t>
              </w:r>
            </w:ins>
            <w:ins w:id="604" w:author="Mike Banach" w:date="2021-06-04T11:55:00Z">
              <w:r>
                <w:rPr>
                  <w:sz w:val="16"/>
                </w:rPr>
                <w:t xml:space="preserve"> assigning </w:t>
              </w:r>
            </w:ins>
            <w:ins w:id="605" w:author="Mike Banach" w:date="2022-01-19T15:04:00Z">
              <w:r>
                <w:rPr>
                  <w:sz w:val="16"/>
                </w:rPr>
                <w:t xml:space="preserve">TimeSeriesID and </w:t>
              </w:r>
            </w:ins>
            <w:ins w:id="606" w:author="Mike Banach" w:date="2021-06-04T11:55:00Z">
              <w:r>
                <w:rPr>
                  <w:sz w:val="16"/>
                </w:rPr>
                <w:t>TrendID values.</w:t>
              </w:r>
            </w:ins>
          </w:p>
          <w:p w14:paraId="2DFDE61D" w14:textId="77777777" w:rsidR="0054545C" w:rsidRDefault="0054545C" w:rsidP="0054545C">
            <w:pPr>
              <w:rPr>
                <w:ins w:id="607" w:author="Mike Banach" w:date="2021-06-04T11:41:00Z"/>
                <w:sz w:val="16"/>
              </w:rPr>
            </w:pPr>
            <w:ins w:id="608" w:author="Mike Banach" w:date="2021-06-04T11:41:00Z">
              <w:r>
                <w:rPr>
                  <w:sz w:val="16"/>
                </w:rPr>
                <w:t>10,000-19,999 = MFWP</w:t>
              </w:r>
            </w:ins>
          </w:p>
          <w:p w14:paraId="0071B4D7" w14:textId="77777777" w:rsidR="0054545C" w:rsidRDefault="0054545C" w:rsidP="0054545C">
            <w:pPr>
              <w:rPr>
                <w:ins w:id="609" w:author="Mike Banach" w:date="2021-06-04T11:41:00Z"/>
                <w:sz w:val="16"/>
              </w:rPr>
            </w:pPr>
            <w:ins w:id="610" w:author="Mike Banach" w:date="2021-06-04T11:41:00Z">
              <w:r>
                <w:rPr>
                  <w:sz w:val="16"/>
                </w:rPr>
                <w:t>20,000-22,499 = CRITFC</w:t>
              </w:r>
            </w:ins>
          </w:p>
          <w:p w14:paraId="25334877" w14:textId="77777777" w:rsidR="0054545C" w:rsidRDefault="0054545C" w:rsidP="0054545C">
            <w:pPr>
              <w:rPr>
                <w:ins w:id="611" w:author="Mike Banach" w:date="2021-06-04T11:41:00Z"/>
                <w:sz w:val="16"/>
              </w:rPr>
            </w:pPr>
            <w:ins w:id="612" w:author="Mike Banach" w:date="2021-06-04T11:41:00Z">
              <w:r>
                <w:rPr>
                  <w:sz w:val="16"/>
                </w:rPr>
                <w:t>22,500-24,999 = NPT</w:t>
              </w:r>
            </w:ins>
          </w:p>
          <w:p w14:paraId="3B6FC517" w14:textId="77777777" w:rsidR="0054545C" w:rsidRDefault="0054545C" w:rsidP="0054545C">
            <w:pPr>
              <w:rPr>
                <w:ins w:id="613" w:author="Mike Banach" w:date="2021-06-04T11:41:00Z"/>
                <w:sz w:val="16"/>
              </w:rPr>
            </w:pPr>
            <w:ins w:id="614" w:author="Mike Banach" w:date="2021-06-04T11:41:00Z">
              <w:r>
                <w:rPr>
                  <w:sz w:val="16"/>
                </w:rPr>
                <w:t>25,000-27,499=</w:t>
              </w:r>
            </w:ins>
            <w:ins w:id="615" w:author="Mike Banach" w:date="2022-03-14T13:57:00Z">
              <w:r>
                <w:rPr>
                  <w:sz w:val="16"/>
                </w:rPr>
                <w:t>CT</w:t>
              </w:r>
            </w:ins>
            <w:ins w:id="616" w:author="Mike Banach" w:date="2021-06-04T11:41:00Z">
              <w:r>
                <w:rPr>
                  <w:sz w:val="16"/>
                </w:rPr>
                <w:t>WS</w:t>
              </w:r>
            </w:ins>
          </w:p>
          <w:p w14:paraId="49E8C9C0" w14:textId="77777777" w:rsidR="0054545C" w:rsidRDefault="0054545C" w:rsidP="0054545C">
            <w:pPr>
              <w:rPr>
                <w:ins w:id="617" w:author="Mike Banach" w:date="2021-06-04T11:41:00Z"/>
                <w:sz w:val="16"/>
              </w:rPr>
            </w:pPr>
            <w:ins w:id="618" w:author="Mike Banach" w:date="2021-06-04T11:41:00Z">
              <w:r>
                <w:rPr>
                  <w:sz w:val="16"/>
                </w:rPr>
                <w:t>27,500-29,999=YN</w:t>
              </w:r>
            </w:ins>
          </w:p>
          <w:p w14:paraId="0290AA5D" w14:textId="77777777" w:rsidR="0054545C" w:rsidRDefault="0054545C" w:rsidP="0054545C">
            <w:pPr>
              <w:rPr>
                <w:ins w:id="619" w:author="Mike Banach" w:date="2021-06-04T11:41:00Z"/>
                <w:sz w:val="16"/>
              </w:rPr>
            </w:pPr>
            <w:ins w:id="620" w:author="Mike Banach" w:date="2021-06-04T11:41:00Z">
              <w:r>
                <w:rPr>
                  <w:sz w:val="16"/>
                </w:rPr>
                <w:t>200,000-209,999 = CTUIR</w:t>
              </w:r>
            </w:ins>
          </w:p>
          <w:p w14:paraId="02E45C93" w14:textId="77777777" w:rsidR="0054545C" w:rsidRDefault="0054545C" w:rsidP="0054545C">
            <w:pPr>
              <w:ind w:left="1075" w:hanging="1075"/>
              <w:rPr>
                <w:ins w:id="621" w:author="Mike Banach" w:date="2021-06-04T11:41:00Z"/>
                <w:sz w:val="16"/>
              </w:rPr>
            </w:pPr>
            <w:ins w:id="622" w:author="Mike Banach" w:date="2021-06-04T11:41:00Z">
              <w:r>
                <w:rPr>
                  <w:sz w:val="16"/>
                </w:rPr>
                <w:t>30,000-39,999 = USFWS</w:t>
              </w:r>
            </w:ins>
          </w:p>
          <w:p w14:paraId="0DC01C05" w14:textId="77777777" w:rsidR="0054545C" w:rsidRDefault="0054545C" w:rsidP="0054545C">
            <w:pPr>
              <w:ind w:left="1075" w:hanging="1075"/>
              <w:rPr>
                <w:ins w:id="623" w:author="Mike Banach" w:date="2021-06-04T11:01:00Z"/>
                <w:sz w:val="16"/>
              </w:rPr>
            </w:pPr>
            <w:ins w:id="624" w:author="Mike Banach" w:date="2021-06-04T11:01:00Z">
              <w:r>
                <w:rPr>
                  <w:sz w:val="16"/>
                </w:rPr>
                <w:t>40,000-49,999 = IDFG</w:t>
              </w:r>
            </w:ins>
          </w:p>
          <w:p w14:paraId="1DFFA12A" w14:textId="77777777" w:rsidR="0054545C" w:rsidRDefault="0054545C" w:rsidP="0054545C">
            <w:pPr>
              <w:ind w:left="1075" w:hanging="1075"/>
              <w:rPr>
                <w:ins w:id="625" w:author="Mike Banach" w:date="2021-06-04T11:01:00Z"/>
                <w:sz w:val="16"/>
              </w:rPr>
            </w:pPr>
            <w:ins w:id="626" w:author="Mike Banach" w:date="2021-06-04T11:01:00Z">
              <w:r>
                <w:rPr>
                  <w:sz w:val="16"/>
                </w:rPr>
                <w:t>50,000-59,999; 500,000-599,999 = ODFW</w:t>
              </w:r>
            </w:ins>
          </w:p>
          <w:p w14:paraId="72D680B2" w14:textId="77777777" w:rsidR="0054545C" w:rsidRDefault="0054545C" w:rsidP="0054545C">
            <w:pPr>
              <w:rPr>
                <w:ins w:id="627" w:author="Mike Banach" w:date="2021-06-04T11:01:00Z"/>
                <w:sz w:val="16"/>
              </w:rPr>
            </w:pPr>
            <w:ins w:id="628" w:author="Mike Banach" w:date="2021-06-04T11:01:00Z">
              <w:r>
                <w:rPr>
                  <w:sz w:val="16"/>
                </w:rPr>
                <w:t>100,000-199,999 = WDFW</w:t>
              </w:r>
            </w:ins>
          </w:p>
          <w:p w14:paraId="79513590" w14:textId="2A141C62" w:rsidR="0054545C" w:rsidRPr="006A2E32" w:rsidRDefault="0054545C" w:rsidP="0054545C">
            <w:pPr>
              <w:snapToGrid w:val="0"/>
              <w:rPr>
                <w:sz w:val="16"/>
                <w:szCs w:val="16"/>
              </w:rPr>
            </w:pPr>
            <w:ins w:id="629" w:author="Mike Banach" w:date="2021-06-04T11:01:00Z">
              <w:r>
                <w:rPr>
                  <w:sz w:val="16"/>
                </w:rPr>
                <w:t>(CCT range jointly managed by WDFW and CCT)</w:t>
              </w:r>
            </w:ins>
          </w:p>
        </w:tc>
      </w:tr>
      <w:tr w:rsidR="00631224" w:rsidRPr="00B51678" w14:paraId="314C598F" w14:textId="77777777" w:rsidTr="00C83913">
        <w:trPr>
          <w:cantSplit/>
        </w:trPr>
        <w:tc>
          <w:tcPr>
            <w:tcW w:w="1728" w:type="dxa"/>
            <w:tcMar>
              <w:left w:w="29" w:type="dxa"/>
              <w:right w:w="29" w:type="dxa"/>
            </w:tcMar>
          </w:tcPr>
          <w:p w14:paraId="6D2135D9" w14:textId="68B982BC" w:rsidR="00631224" w:rsidRPr="00AE2D9E" w:rsidRDefault="00631224" w:rsidP="00631224">
            <w:pPr>
              <w:snapToGrid w:val="0"/>
              <w:rPr>
                <w:b/>
                <w:bCs/>
                <w:color w:val="FF0000"/>
                <w:sz w:val="16"/>
                <w:szCs w:val="16"/>
              </w:rPr>
            </w:pPr>
            <w:r w:rsidRPr="00AE2D9E">
              <w:rPr>
                <w:b/>
                <w:bCs/>
                <w:color w:val="FF0000"/>
                <w:sz w:val="16"/>
                <w:szCs w:val="16"/>
              </w:rPr>
              <w:t>CommonName</w:t>
            </w:r>
          </w:p>
        </w:tc>
        <w:tc>
          <w:tcPr>
            <w:tcW w:w="3600" w:type="dxa"/>
            <w:tcMar>
              <w:left w:w="29" w:type="dxa"/>
              <w:right w:w="29" w:type="dxa"/>
            </w:tcMar>
          </w:tcPr>
          <w:p w14:paraId="2E1BC18A" w14:textId="77777777" w:rsidR="00631224" w:rsidRPr="003D514E" w:rsidRDefault="00631224" w:rsidP="00631224">
            <w:pPr>
              <w:rPr>
                <w:sz w:val="16"/>
                <w:szCs w:val="16"/>
              </w:rPr>
            </w:pPr>
            <w:r w:rsidRPr="003D514E">
              <w:rPr>
                <w:sz w:val="16"/>
                <w:szCs w:val="16"/>
              </w:rPr>
              <w:t>Common name of the taxon of fish.</w:t>
            </w:r>
          </w:p>
        </w:tc>
        <w:tc>
          <w:tcPr>
            <w:tcW w:w="950" w:type="dxa"/>
            <w:tcMar>
              <w:left w:w="29" w:type="dxa"/>
              <w:right w:w="29" w:type="dxa"/>
            </w:tcMar>
          </w:tcPr>
          <w:p w14:paraId="79DCA0C6" w14:textId="77777777" w:rsidR="00631224" w:rsidRPr="00AE2D9E" w:rsidRDefault="00631224" w:rsidP="00631224">
            <w:pPr>
              <w:jc w:val="center"/>
              <w:rPr>
                <w:b/>
                <w:bCs/>
                <w:color w:val="FF0000"/>
                <w:sz w:val="16"/>
                <w:szCs w:val="16"/>
              </w:rPr>
            </w:pPr>
            <w:r w:rsidRPr="00AE2D9E">
              <w:rPr>
                <w:b/>
                <w:bCs/>
                <w:color w:val="FF0000"/>
                <w:sz w:val="16"/>
                <w:szCs w:val="16"/>
              </w:rPr>
              <w:t>Text 50</w:t>
            </w:r>
          </w:p>
        </w:tc>
        <w:tc>
          <w:tcPr>
            <w:tcW w:w="2922" w:type="dxa"/>
            <w:gridSpan w:val="2"/>
          </w:tcPr>
          <w:p w14:paraId="2010BD60" w14:textId="43FA6C48" w:rsidR="00631224" w:rsidRDefault="00631224" w:rsidP="00631224">
            <w:pPr>
              <w:snapToGrid w:val="0"/>
              <w:rPr>
                <w:sz w:val="16"/>
                <w:szCs w:val="16"/>
              </w:rPr>
            </w:pPr>
            <w:del w:id="630" w:author="Mike Banach" w:date="2022-12-09T10:08:00Z">
              <w:r w:rsidDel="00447124">
                <w:rPr>
                  <w:sz w:val="16"/>
                  <w:szCs w:val="16"/>
                </w:rPr>
                <w:delText xml:space="preserve">Enter the name of the taxon here, even if taxon name is included in the name of the population. </w:delText>
              </w:r>
            </w:del>
            <w:r>
              <w:rPr>
                <w:sz w:val="16"/>
                <w:szCs w:val="16"/>
              </w:rPr>
              <w:t>Select from the following:</w:t>
            </w:r>
          </w:p>
        </w:tc>
        <w:tc>
          <w:tcPr>
            <w:tcW w:w="1530" w:type="dxa"/>
            <w:gridSpan w:val="3"/>
          </w:tcPr>
          <w:p w14:paraId="3D3DBFA7" w14:textId="77777777" w:rsidR="00631224" w:rsidRDefault="00631224" w:rsidP="000A286A">
            <w:pPr>
              <w:numPr>
                <w:ilvl w:val="0"/>
                <w:numId w:val="18"/>
              </w:numPr>
              <w:snapToGrid w:val="0"/>
              <w:ind w:left="173" w:hanging="144"/>
              <w:rPr>
                <w:sz w:val="16"/>
                <w:szCs w:val="16"/>
              </w:rPr>
            </w:pPr>
            <w:r>
              <w:rPr>
                <w:sz w:val="16"/>
                <w:szCs w:val="16"/>
              </w:rPr>
              <w:t>Bull trout</w:t>
            </w:r>
          </w:p>
          <w:p w14:paraId="04EE30DB" w14:textId="77777777" w:rsidR="00631224" w:rsidRDefault="00631224" w:rsidP="000A286A">
            <w:pPr>
              <w:numPr>
                <w:ilvl w:val="0"/>
                <w:numId w:val="18"/>
              </w:numPr>
              <w:snapToGrid w:val="0"/>
              <w:ind w:left="173" w:hanging="144"/>
              <w:rPr>
                <w:sz w:val="16"/>
                <w:szCs w:val="16"/>
              </w:rPr>
            </w:pPr>
            <w:r>
              <w:rPr>
                <w:sz w:val="16"/>
                <w:szCs w:val="16"/>
              </w:rPr>
              <w:t>Chinook salmon</w:t>
            </w:r>
          </w:p>
          <w:p w14:paraId="40D4E41A" w14:textId="77777777" w:rsidR="00631224" w:rsidRDefault="00631224" w:rsidP="000A286A">
            <w:pPr>
              <w:numPr>
                <w:ilvl w:val="0"/>
                <w:numId w:val="18"/>
              </w:numPr>
              <w:snapToGrid w:val="0"/>
              <w:ind w:left="173" w:hanging="144"/>
              <w:rPr>
                <w:sz w:val="16"/>
                <w:szCs w:val="16"/>
              </w:rPr>
            </w:pPr>
            <w:r>
              <w:rPr>
                <w:sz w:val="16"/>
                <w:szCs w:val="16"/>
              </w:rPr>
              <w:t>Chum salmon</w:t>
            </w:r>
          </w:p>
          <w:p w14:paraId="423F892B" w14:textId="77777777" w:rsidR="00631224" w:rsidRDefault="00631224" w:rsidP="000A286A">
            <w:pPr>
              <w:numPr>
                <w:ilvl w:val="0"/>
                <w:numId w:val="18"/>
              </w:numPr>
              <w:snapToGrid w:val="0"/>
              <w:ind w:left="173" w:hanging="144"/>
              <w:rPr>
                <w:sz w:val="16"/>
                <w:szCs w:val="16"/>
              </w:rPr>
            </w:pPr>
            <w:r>
              <w:rPr>
                <w:sz w:val="16"/>
                <w:szCs w:val="16"/>
              </w:rPr>
              <w:t>Coho salmon</w:t>
            </w:r>
          </w:p>
          <w:p w14:paraId="1A7E1AA7" w14:textId="77777777" w:rsidR="00631224" w:rsidRDefault="00631224" w:rsidP="000A286A">
            <w:pPr>
              <w:numPr>
                <w:ilvl w:val="0"/>
                <w:numId w:val="18"/>
              </w:numPr>
              <w:snapToGrid w:val="0"/>
              <w:ind w:left="173" w:hanging="144"/>
              <w:rPr>
                <w:sz w:val="16"/>
                <w:szCs w:val="16"/>
              </w:rPr>
            </w:pPr>
            <w:r>
              <w:rPr>
                <w:sz w:val="16"/>
                <w:szCs w:val="16"/>
              </w:rPr>
              <w:t>Sockeye salmon</w:t>
            </w:r>
          </w:p>
          <w:p w14:paraId="72D13EF3" w14:textId="77777777" w:rsidR="00631224" w:rsidRDefault="00631224" w:rsidP="000A286A">
            <w:pPr>
              <w:numPr>
                <w:ilvl w:val="0"/>
                <w:numId w:val="18"/>
              </w:numPr>
              <w:snapToGrid w:val="0"/>
              <w:ind w:left="173" w:hanging="144"/>
              <w:rPr>
                <w:sz w:val="16"/>
                <w:szCs w:val="16"/>
              </w:rPr>
            </w:pPr>
            <w:r>
              <w:rPr>
                <w:sz w:val="16"/>
                <w:szCs w:val="16"/>
              </w:rPr>
              <w:t>Steelhead</w:t>
            </w:r>
          </w:p>
        </w:tc>
        <w:tc>
          <w:tcPr>
            <w:tcW w:w="3958" w:type="dxa"/>
            <w:gridSpan w:val="3"/>
          </w:tcPr>
          <w:p w14:paraId="6068D8A7" w14:textId="77777777" w:rsidR="00631224" w:rsidRDefault="00631224" w:rsidP="00631224">
            <w:pPr>
              <w:snapToGrid w:val="0"/>
              <w:rPr>
                <w:sz w:val="16"/>
                <w:szCs w:val="16"/>
              </w:rPr>
            </w:pPr>
            <w:del w:id="631" w:author="Mike Banach" w:date="2021-09-03T09:31:00Z">
              <w:r w:rsidDel="005D20F7">
                <w:rPr>
                  <w:sz w:val="16"/>
                  <w:szCs w:val="16"/>
                </w:rPr>
                <w:delText xml:space="preserve">Additional species may be added in the future: refer to </w:delText>
              </w:r>
              <w:r w:rsidDel="005D20F7">
                <w:rPr>
                  <w:sz w:val="16"/>
                  <w:szCs w:val="16"/>
                </w:rPr>
                <w:fldChar w:fldCharType="begin"/>
              </w:r>
              <w:r w:rsidDel="005D20F7">
                <w:rPr>
                  <w:sz w:val="16"/>
                  <w:szCs w:val="16"/>
                </w:rPr>
                <w:delInstrText>HYPERLINK "http://old.streamnet.org/SpeciesInFW.html"</w:delInstrText>
              </w:r>
              <w:r w:rsidDel="005D20F7">
                <w:rPr>
                  <w:sz w:val="16"/>
                  <w:szCs w:val="16"/>
                </w:rPr>
                <w:fldChar w:fldCharType="separate"/>
              </w:r>
              <w:r w:rsidRPr="000C4373" w:rsidDel="005D20F7">
                <w:rPr>
                  <w:rStyle w:val="Hyperlink"/>
                  <w:sz w:val="16"/>
                  <w:szCs w:val="16"/>
                </w:rPr>
                <w:delText>http://</w:delText>
              </w:r>
              <w:r w:rsidDel="005D20F7">
                <w:rPr>
                  <w:rStyle w:val="Hyperlink"/>
                  <w:sz w:val="16"/>
                  <w:szCs w:val="16"/>
                </w:rPr>
                <w:delText>old</w:delText>
              </w:r>
              <w:r w:rsidRPr="000C4373" w:rsidDel="005D20F7">
                <w:rPr>
                  <w:rStyle w:val="Hyperlink"/>
                  <w:sz w:val="16"/>
                  <w:szCs w:val="16"/>
                </w:rPr>
                <w:delText>.streamnet.org/SpeciesInFW.html</w:delText>
              </w:r>
              <w:r w:rsidDel="005D20F7">
                <w:rPr>
                  <w:sz w:val="16"/>
                  <w:szCs w:val="16"/>
                </w:rPr>
                <w:fldChar w:fldCharType="end"/>
              </w:r>
              <w:r w:rsidDel="005D20F7">
                <w:rPr>
                  <w:sz w:val="16"/>
                  <w:szCs w:val="16"/>
                </w:rPr>
                <w:delText xml:space="preserve"> for common names.</w:delText>
              </w:r>
            </w:del>
            <w:ins w:id="632" w:author="Mike Banach" w:date="2021-09-03T09:31:00Z">
              <w:r w:rsidR="005D20F7">
                <w:rPr>
                  <w:sz w:val="16"/>
                  <w:szCs w:val="16"/>
                </w:rPr>
                <w:t xml:space="preserve">Additional species may be added in the future: refer to </w:t>
              </w:r>
              <w:r w:rsidR="005D20F7">
                <w:rPr>
                  <w:sz w:val="16"/>
                  <w:szCs w:val="16"/>
                </w:rPr>
                <w:fldChar w:fldCharType="begin"/>
              </w:r>
              <w:r w:rsidR="005D20F7">
                <w:rPr>
                  <w:sz w:val="16"/>
                  <w:szCs w:val="16"/>
                </w:rPr>
                <w:instrText xml:space="preserve"> HYPERLINK "https://www.streamnet.org/resources/nw-fish/fish-species/" </w:instrText>
              </w:r>
              <w:r w:rsidR="005D20F7">
                <w:rPr>
                  <w:sz w:val="16"/>
                  <w:szCs w:val="16"/>
                </w:rPr>
                <w:fldChar w:fldCharType="separate"/>
              </w:r>
              <w:r w:rsidR="005D20F7" w:rsidRPr="00AA3251">
                <w:rPr>
                  <w:rStyle w:val="Hyperlink"/>
                  <w:sz w:val="16"/>
                  <w:szCs w:val="16"/>
                </w:rPr>
                <w:t>https://www.streamnet.org/resources/nw-fish/fish-species/</w:t>
              </w:r>
              <w:r w:rsidR="005D20F7">
                <w:rPr>
                  <w:sz w:val="16"/>
                  <w:szCs w:val="16"/>
                </w:rPr>
                <w:fldChar w:fldCharType="end"/>
              </w:r>
              <w:r w:rsidR="005D20F7">
                <w:rPr>
                  <w:sz w:val="16"/>
                  <w:szCs w:val="16"/>
                </w:rPr>
                <w:t xml:space="preserve"> for common names.</w:t>
              </w:r>
            </w:ins>
          </w:p>
        </w:tc>
      </w:tr>
      <w:tr w:rsidR="00FD1498" w:rsidRPr="00B51678" w14:paraId="789B959D" w14:textId="77777777" w:rsidTr="00C83913">
        <w:trPr>
          <w:cantSplit/>
        </w:trPr>
        <w:tc>
          <w:tcPr>
            <w:tcW w:w="1728" w:type="dxa"/>
            <w:tcMar>
              <w:left w:w="29" w:type="dxa"/>
              <w:right w:w="29" w:type="dxa"/>
            </w:tcMar>
          </w:tcPr>
          <w:p w14:paraId="59148316" w14:textId="2FD95A10" w:rsidR="00FD1498" w:rsidRPr="00AE2D9E" w:rsidRDefault="00FD1498" w:rsidP="00FD1498">
            <w:pPr>
              <w:snapToGrid w:val="0"/>
              <w:rPr>
                <w:b/>
                <w:bCs/>
                <w:color w:val="FF0000"/>
                <w:sz w:val="16"/>
              </w:rPr>
            </w:pPr>
            <w:r w:rsidRPr="00AE2D9E">
              <w:rPr>
                <w:b/>
                <w:bCs/>
                <w:color w:val="FF0000"/>
                <w:sz w:val="16"/>
              </w:rPr>
              <w:t>Run</w:t>
            </w:r>
          </w:p>
        </w:tc>
        <w:tc>
          <w:tcPr>
            <w:tcW w:w="3600" w:type="dxa"/>
            <w:tcMar>
              <w:left w:w="29" w:type="dxa"/>
              <w:right w:w="29" w:type="dxa"/>
            </w:tcMar>
          </w:tcPr>
          <w:p w14:paraId="02F5CF6B" w14:textId="77777777" w:rsidR="00FD1498" w:rsidRPr="003D514E" w:rsidRDefault="00FD1498" w:rsidP="00FD1498">
            <w:pPr>
              <w:rPr>
                <w:sz w:val="16"/>
              </w:rPr>
            </w:pPr>
            <w:r w:rsidRPr="003D514E">
              <w:rPr>
                <w:sz w:val="16"/>
              </w:rPr>
              <w:t>Run of fish.</w:t>
            </w:r>
          </w:p>
        </w:tc>
        <w:tc>
          <w:tcPr>
            <w:tcW w:w="950" w:type="dxa"/>
            <w:tcMar>
              <w:left w:w="29" w:type="dxa"/>
              <w:right w:w="29" w:type="dxa"/>
            </w:tcMar>
          </w:tcPr>
          <w:p w14:paraId="2B22E8FB" w14:textId="77777777" w:rsidR="00FD1498" w:rsidRPr="00AE2D9E" w:rsidRDefault="00FD1498" w:rsidP="00FD1498">
            <w:pPr>
              <w:jc w:val="center"/>
              <w:rPr>
                <w:b/>
                <w:bCs/>
                <w:color w:val="FF0000"/>
                <w:sz w:val="16"/>
              </w:rPr>
            </w:pPr>
            <w:r w:rsidRPr="00AE2D9E">
              <w:rPr>
                <w:b/>
                <w:bCs/>
                <w:color w:val="FF0000"/>
                <w:sz w:val="16"/>
              </w:rPr>
              <w:t>Text 20</w:t>
            </w:r>
          </w:p>
        </w:tc>
        <w:tc>
          <w:tcPr>
            <w:tcW w:w="2922" w:type="dxa"/>
            <w:gridSpan w:val="2"/>
          </w:tcPr>
          <w:p w14:paraId="7550A5FF" w14:textId="77777777" w:rsidR="00FD1498" w:rsidRDefault="00FD1498" w:rsidP="00FD1498">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30" w:type="dxa"/>
            <w:gridSpan w:val="3"/>
          </w:tcPr>
          <w:p w14:paraId="31FD1D0D" w14:textId="77777777" w:rsidR="00FD1498" w:rsidRDefault="00FD1498" w:rsidP="000A286A">
            <w:pPr>
              <w:numPr>
                <w:ilvl w:val="0"/>
                <w:numId w:val="11"/>
              </w:numPr>
              <w:snapToGrid w:val="0"/>
              <w:ind w:left="173" w:hanging="144"/>
              <w:rPr>
                <w:sz w:val="16"/>
                <w:szCs w:val="16"/>
              </w:rPr>
            </w:pPr>
            <w:r>
              <w:rPr>
                <w:sz w:val="16"/>
                <w:szCs w:val="16"/>
              </w:rPr>
              <w:t>Spring</w:t>
            </w:r>
          </w:p>
          <w:p w14:paraId="56504779" w14:textId="77777777" w:rsidR="00FD1498" w:rsidRDefault="00FD1498" w:rsidP="000A286A">
            <w:pPr>
              <w:numPr>
                <w:ilvl w:val="0"/>
                <w:numId w:val="11"/>
              </w:numPr>
              <w:snapToGrid w:val="0"/>
              <w:ind w:left="173" w:hanging="144"/>
              <w:rPr>
                <w:sz w:val="16"/>
                <w:szCs w:val="16"/>
              </w:rPr>
            </w:pPr>
            <w:r>
              <w:rPr>
                <w:sz w:val="16"/>
                <w:szCs w:val="16"/>
              </w:rPr>
              <w:t>Summer</w:t>
            </w:r>
          </w:p>
          <w:p w14:paraId="60D2DF4C" w14:textId="77777777" w:rsidR="00FD1498" w:rsidRDefault="00FD1498" w:rsidP="000A286A">
            <w:pPr>
              <w:numPr>
                <w:ilvl w:val="0"/>
                <w:numId w:val="11"/>
              </w:numPr>
              <w:snapToGrid w:val="0"/>
              <w:ind w:left="173" w:hanging="144"/>
              <w:rPr>
                <w:sz w:val="16"/>
                <w:szCs w:val="16"/>
              </w:rPr>
            </w:pPr>
            <w:r>
              <w:rPr>
                <w:sz w:val="16"/>
                <w:szCs w:val="16"/>
              </w:rPr>
              <w:t>Fall</w:t>
            </w:r>
          </w:p>
          <w:p w14:paraId="14CD477F" w14:textId="77777777" w:rsidR="00FD1498" w:rsidRDefault="00FD1498" w:rsidP="000A286A">
            <w:pPr>
              <w:numPr>
                <w:ilvl w:val="0"/>
                <w:numId w:val="11"/>
              </w:numPr>
              <w:snapToGrid w:val="0"/>
              <w:ind w:left="173" w:hanging="144"/>
              <w:rPr>
                <w:sz w:val="16"/>
                <w:szCs w:val="16"/>
              </w:rPr>
            </w:pPr>
            <w:r>
              <w:rPr>
                <w:sz w:val="16"/>
                <w:szCs w:val="16"/>
              </w:rPr>
              <w:t>Late fall</w:t>
            </w:r>
          </w:p>
          <w:p w14:paraId="223C814B" w14:textId="77777777" w:rsidR="00FD1498" w:rsidRDefault="00FD1498" w:rsidP="000A286A">
            <w:pPr>
              <w:numPr>
                <w:ilvl w:val="0"/>
                <w:numId w:val="11"/>
              </w:numPr>
              <w:snapToGrid w:val="0"/>
              <w:ind w:left="173" w:hanging="144"/>
              <w:rPr>
                <w:sz w:val="16"/>
                <w:szCs w:val="16"/>
              </w:rPr>
            </w:pPr>
            <w:r>
              <w:rPr>
                <w:sz w:val="16"/>
                <w:szCs w:val="16"/>
              </w:rPr>
              <w:t>Winter</w:t>
            </w:r>
          </w:p>
          <w:p w14:paraId="0638EFE5" w14:textId="77777777" w:rsidR="00FD1498" w:rsidRDefault="00FD1498" w:rsidP="000A286A">
            <w:pPr>
              <w:numPr>
                <w:ilvl w:val="0"/>
                <w:numId w:val="11"/>
              </w:numPr>
              <w:snapToGrid w:val="0"/>
              <w:ind w:left="173" w:hanging="144"/>
              <w:rPr>
                <w:sz w:val="16"/>
                <w:szCs w:val="16"/>
              </w:rPr>
            </w:pPr>
            <w:r>
              <w:rPr>
                <w:sz w:val="16"/>
                <w:szCs w:val="16"/>
              </w:rPr>
              <w:t>Spring/summer</w:t>
            </w:r>
          </w:p>
        </w:tc>
        <w:tc>
          <w:tcPr>
            <w:tcW w:w="3958" w:type="dxa"/>
            <w:gridSpan w:val="3"/>
          </w:tcPr>
          <w:p w14:paraId="5157C8E8" w14:textId="77777777" w:rsidR="00FD1498" w:rsidRDefault="00FD1498" w:rsidP="000A286A">
            <w:pPr>
              <w:numPr>
                <w:ilvl w:val="0"/>
                <w:numId w:val="11"/>
              </w:numPr>
              <w:snapToGrid w:val="0"/>
              <w:ind w:left="173" w:hanging="144"/>
              <w:rPr>
                <w:sz w:val="16"/>
                <w:szCs w:val="16"/>
              </w:rPr>
            </w:pPr>
            <w:r>
              <w:rPr>
                <w:sz w:val="16"/>
                <w:szCs w:val="16"/>
              </w:rPr>
              <w:t>Both summer &amp; winter</w:t>
            </w:r>
          </w:p>
          <w:p w14:paraId="2FC34645" w14:textId="77777777" w:rsidR="00FD1498" w:rsidRDefault="00FD1498" w:rsidP="000A286A">
            <w:pPr>
              <w:numPr>
                <w:ilvl w:val="0"/>
                <w:numId w:val="11"/>
              </w:numPr>
              <w:snapToGrid w:val="0"/>
              <w:ind w:left="173" w:hanging="144"/>
              <w:rPr>
                <w:sz w:val="16"/>
                <w:szCs w:val="16"/>
              </w:rPr>
            </w:pPr>
            <w:r>
              <w:rPr>
                <w:sz w:val="16"/>
                <w:szCs w:val="16"/>
              </w:rPr>
              <w:t>Early</w:t>
            </w:r>
          </w:p>
          <w:p w14:paraId="716BA4AC" w14:textId="77777777" w:rsidR="00FD1498" w:rsidRDefault="00FD1498" w:rsidP="000A286A">
            <w:pPr>
              <w:numPr>
                <w:ilvl w:val="0"/>
                <w:numId w:val="11"/>
              </w:numPr>
              <w:snapToGrid w:val="0"/>
              <w:ind w:left="173" w:hanging="144"/>
              <w:rPr>
                <w:sz w:val="16"/>
                <w:szCs w:val="16"/>
              </w:rPr>
            </w:pPr>
            <w:r>
              <w:rPr>
                <w:sz w:val="16"/>
                <w:szCs w:val="16"/>
              </w:rPr>
              <w:t>Late</w:t>
            </w:r>
          </w:p>
          <w:p w14:paraId="499951FF" w14:textId="77777777" w:rsidR="0039141B" w:rsidRPr="008931B4" w:rsidRDefault="00FD1498" w:rsidP="000A286A">
            <w:pPr>
              <w:numPr>
                <w:ilvl w:val="0"/>
                <w:numId w:val="11"/>
              </w:numPr>
              <w:snapToGrid w:val="0"/>
              <w:ind w:left="173" w:hanging="144"/>
              <w:rPr>
                <w:sz w:val="16"/>
                <w:szCs w:val="16"/>
              </w:rPr>
            </w:pPr>
            <w:r>
              <w:rPr>
                <w:sz w:val="16"/>
                <w:szCs w:val="16"/>
              </w:rPr>
              <w:t>Both early &amp; late</w:t>
            </w:r>
          </w:p>
          <w:p w14:paraId="19EB72B0" w14:textId="77777777" w:rsidR="00FD1498" w:rsidRDefault="00FD1498"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7F8A57B2" w14:textId="77777777" w:rsidTr="00C83913">
        <w:trPr>
          <w:cantSplit/>
        </w:trPr>
        <w:tc>
          <w:tcPr>
            <w:tcW w:w="1728" w:type="dxa"/>
            <w:tcMar>
              <w:left w:w="29" w:type="dxa"/>
              <w:right w:w="29" w:type="dxa"/>
            </w:tcMar>
          </w:tcPr>
          <w:p w14:paraId="03C79369" w14:textId="4060E3A4" w:rsidR="009F0E8E" w:rsidRPr="00DD4D1E" w:rsidRDefault="009F0E8E" w:rsidP="009F0E8E">
            <w:pPr>
              <w:snapToGrid w:val="0"/>
              <w:rPr>
                <w:bCs/>
                <w:sz w:val="16"/>
                <w:szCs w:val="16"/>
              </w:rPr>
            </w:pPr>
            <w:r>
              <w:rPr>
                <w:bCs/>
                <w:sz w:val="16"/>
                <w:szCs w:val="16"/>
              </w:rPr>
              <w:lastRenderedPageBreak/>
              <w:t>R</w:t>
            </w:r>
            <w:r w:rsidRPr="003D514E">
              <w:rPr>
                <w:bCs/>
                <w:sz w:val="16"/>
                <w:szCs w:val="16"/>
              </w:rPr>
              <w:t>ecoveryDomain</w:t>
            </w:r>
          </w:p>
        </w:tc>
        <w:tc>
          <w:tcPr>
            <w:tcW w:w="3600" w:type="dxa"/>
            <w:tcMar>
              <w:left w:w="29" w:type="dxa"/>
              <w:right w:w="29" w:type="dxa"/>
            </w:tcMar>
          </w:tcPr>
          <w:p w14:paraId="1A6EE1DD" w14:textId="77777777" w:rsidR="009F0E8E" w:rsidRPr="00887E0D" w:rsidRDefault="009F0E8E" w:rsidP="009F0E8E">
            <w:pPr>
              <w:snapToGrid w:val="0"/>
              <w:rPr>
                <w:sz w:val="16"/>
                <w:szCs w:val="16"/>
              </w:rPr>
            </w:pPr>
            <w:r w:rsidRPr="003D514E">
              <w:rPr>
                <w:bCs/>
                <w:sz w:val="16"/>
                <w:szCs w:val="16"/>
              </w:rPr>
              <w:t>Name of the "recovery domain," as defined by the NMFS Northwest Region, in which the population falls</w:t>
            </w:r>
            <w:r>
              <w:rPr>
                <w:bCs/>
                <w:sz w:val="16"/>
                <w:szCs w:val="16"/>
              </w:rPr>
              <w:t xml:space="preserve"> geographically</w:t>
            </w:r>
            <w:r w:rsidRPr="003D514E">
              <w:rPr>
                <w:bCs/>
                <w:sz w:val="16"/>
                <w:szCs w:val="16"/>
              </w:rPr>
              <w:t>.</w:t>
            </w:r>
          </w:p>
        </w:tc>
        <w:tc>
          <w:tcPr>
            <w:tcW w:w="950" w:type="dxa"/>
            <w:tcMar>
              <w:left w:w="29" w:type="dxa"/>
              <w:right w:w="29" w:type="dxa"/>
            </w:tcMar>
          </w:tcPr>
          <w:p w14:paraId="2ADB9009" w14:textId="77777777" w:rsidR="009F0E8E" w:rsidRPr="003D514E" w:rsidRDefault="009F0E8E" w:rsidP="009F0E8E">
            <w:pPr>
              <w:snapToGrid w:val="0"/>
              <w:jc w:val="center"/>
              <w:rPr>
                <w:bCs/>
                <w:sz w:val="16"/>
                <w:szCs w:val="16"/>
              </w:rPr>
            </w:pPr>
            <w:r w:rsidRPr="003D514E">
              <w:rPr>
                <w:bCs/>
                <w:sz w:val="16"/>
                <w:szCs w:val="16"/>
              </w:rPr>
              <w:t>Text 255</w:t>
            </w:r>
          </w:p>
        </w:tc>
        <w:tc>
          <w:tcPr>
            <w:tcW w:w="2472" w:type="dxa"/>
          </w:tcPr>
          <w:p w14:paraId="44317E50"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240" w:type="dxa"/>
            <w:gridSpan w:val="6"/>
          </w:tcPr>
          <w:p w14:paraId="39C7A31F" w14:textId="77777777" w:rsidR="009F0E8E" w:rsidRDefault="009F0E8E" w:rsidP="000A286A">
            <w:pPr>
              <w:numPr>
                <w:ilvl w:val="0"/>
                <w:numId w:val="10"/>
              </w:numPr>
              <w:snapToGrid w:val="0"/>
              <w:ind w:left="173" w:hanging="144"/>
              <w:rPr>
                <w:sz w:val="16"/>
                <w:szCs w:val="16"/>
              </w:rPr>
            </w:pPr>
            <w:r>
              <w:rPr>
                <w:sz w:val="16"/>
                <w:szCs w:val="16"/>
              </w:rPr>
              <w:t>Puget Sound</w:t>
            </w:r>
          </w:p>
          <w:p w14:paraId="3AC9B0DB"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66929E2B" w14:textId="77777777" w:rsidR="009F0E8E" w:rsidRDefault="009F0E8E" w:rsidP="000A286A">
            <w:pPr>
              <w:numPr>
                <w:ilvl w:val="0"/>
                <w:numId w:val="10"/>
              </w:numPr>
              <w:snapToGrid w:val="0"/>
              <w:ind w:left="173" w:hanging="144"/>
              <w:rPr>
                <w:sz w:val="16"/>
                <w:szCs w:val="16"/>
              </w:rPr>
            </w:pPr>
            <w:r>
              <w:rPr>
                <w:sz w:val="16"/>
                <w:szCs w:val="16"/>
              </w:rPr>
              <w:t>Interior Columbia</w:t>
            </w:r>
          </w:p>
          <w:p w14:paraId="21CAC4F2" w14:textId="77777777" w:rsidR="009F0E8E" w:rsidRDefault="009F0E8E" w:rsidP="000A286A">
            <w:pPr>
              <w:numPr>
                <w:ilvl w:val="0"/>
                <w:numId w:val="10"/>
              </w:numPr>
              <w:snapToGrid w:val="0"/>
              <w:ind w:left="173" w:hanging="144"/>
              <w:rPr>
                <w:sz w:val="16"/>
                <w:szCs w:val="16"/>
              </w:rPr>
            </w:pPr>
            <w:r>
              <w:rPr>
                <w:sz w:val="16"/>
                <w:szCs w:val="16"/>
              </w:rPr>
              <w:t>Oregon Coast</w:t>
            </w:r>
          </w:p>
          <w:p w14:paraId="7AF22BE9"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698" w:type="dxa"/>
          </w:tcPr>
          <w:p w14:paraId="378B8C18"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12" w:history="1">
              <w:r w:rsidR="00352B7B" w:rsidRPr="00747B4C">
                <w:rPr>
                  <w:rStyle w:val="Hyperlink"/>
                  <w:sz w:val="16"/>
                  <w:szCs w:val="16"/>
                </w:rPr>
                <w:t>https://web.archive.org/web/20161215214935/http://www.nwfsc.noaa.gov/trt/</w:t>
              </w:r>
            </w:hyperlink>
            <w:r w:rsidR="00352B7B">
              <w:rPr>
                <w:sz w:val="16"/>
                <w:szCs w:val="16"/>
              </w:rPr>
              <w:t>.</w:t>
            </w:r>
          </w:p>
        </w:tc>
      </w:tr>
      <w:tr w:rsidR="000B3E66" w:rsidRPr="00B51678" w14:paraId="254BFFDF" w14:textId="77777777" w:rsidTr="00C83913">
        <w:trPr>
          <w:cantSplit/>
        </w:trPr>
        <w:tc>
          <w:tcPr>
            <w:tcW w:w="1728" w:type="dxa"/>
            <w:tcMar>
              <w:left w:w="29" w:type="dxa"/>
              <w:right w:w="29" w:type="dxa"/>
            </w:tcMar>
          </w:tcPr>
          <w:p w14:paraId="795345D7" w14:textId="6009DD86" w:rsidR="000B3E66" w:rsidRPr="00DD4D1E" w:rsidRDefault="000B3E66" w:rsidP="000B3E66">
            <w:pPr>
              <w:snapToGrid w:val="0"/>
              <w:rPr>
                <w:bCs/>
                <w:sz w:val="16"/>
                <w:szCs w:val="16"/>
              </w:rPr>
            </w:pPr>
            <w:r>
              <w:rPr>
                <w:bCs/>
                <w:sz w:val="16"/>
                <w:szCs w:val="16"/>
              </w:rPr>
              <w:t>ESU_DPS</w:t>
            </w:r>
          </w:p>
        </w:tc>
        <w:tc>
          <w:tcPr>
            <w:tcW w:w="3600" w:type="dxa"/>
            <w:tcMar>
              <w:left w:w="29" w:type="dxa"/>
              <w:right w:w="29" w:type="dxa"/>
            </w:tcMar>
          </w:tcPr>
          <w:p w14:paraId="0AAB44D1" w14:textId="77777777" w:rsidR="000B3E66" w:rsidRPr="003D514E" w:rsidRDefault="000B3E66" w:rsidP="000B3E66">
            <w:pPr>
              <w:snapToGrid w:val="0"/>
              <w:rPr>
                <w:bCs/>
                <w:sz w:val="16"/>
                <w:szCs w:val="16"/>
              </w:rPr>
            </w:pPr>
            <w:r w:rsidRPr="003D514E">
              <w:rPr>
                <w:bCs/>
                <w:sz w:val="16"/>
                <w:szCs w:val="16"/>
              </w:rPr>
              <w:t>For populations listed under the federal ESA, this is the name of a defined Evolutionarily Significant Unit (ESU) or Distinct Population Segment (DPS) as defined by NMFS Northwest Region or by USFWS.  For non-listed populations this is the DPS or other name.</w:t>
            </w:r>
          </w:p>
        </w:tc>
        <w:tc>
          <w:tcPr>
            <w:tcW w:w="950" w:type="dxa"/>
            <w:tcMar>
              <w:left w:w="29" w:type="dxa"/>
              <w:right w:w="29" w:type="dxa"/>
            </w:tcMar>
          </w:tcPr>
          <w:p w14:paraId="677BB534" w14:textId="77777777" w:rsidR="000B3E66" w:rsidRPr="003D514E" w:rsidRDefault="000B3E66" w:rsidP="000B3E66">
            <w:pPr>
              <w:snapToGrid w:val="0"/>
              <w:jc w:val="center"/>
              <w:rPr>
                <w:sz w:val="16"/>
                <w:szCs w:val="16"/>
              </w:rPr>
            </w:pPr>
            <w:r w:rsidRPr="003D514E">
              <w:rPr>
                <w:bCs/>
                <w:sz w:val="16"/>
                <w:szCs w:val="16"/>
              </w:rPr>
              <w:t>Text 255</w:t>
            </w:r>
          </w:p>
        </w:tc>
        <w:tc>
          <w:tcPr>
            <w:tcW w:w="8410" w:type="dxa"/>
            <w:gridSpan w:val="8"/>
          </w:tcPr>
          <w:p w14:paraId="0FE37D56" w14:textId="77777777" w:rsidR="000B3E66" w:rsidRPr="003D514E" w:rsidRDefault="000B3E66" w:rsidP="000B3E66">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13" w:history="1">
              <w:r w:rsidR="00837F3E" w:rsidRPr="00747B4C">
                <w:rPr>
                  <w:rStyle w:val="Hyperlink"/>
                  <w:sz w:val="16"/>
                  <w:szCs w:val="16"/>
                </w:rPr>
                <w:t>https://web.archive.org/web/20161215214935/http://www.nwfsc.noaa.gov/trt/</w:t>
              </w:r>
            </w:hyperlink>
            <w:r w:rsidR="00837F3E">
              <w:rPr>
                <w:sz w:val="16"/>
                <w:szCs w:val="16"/>
              </w:rPr>
              <w:t>.</w:t>
            </w:r>
          </w:p>
        </w:tc>
      </w:tr>
      <w:tr w:rsidR="000B3E66" w:rsidRPr="00B51678" w14:paraId="3AA8A1EC" w14:textId="77777777" w:rsidTr="00C83913">
        <w:trPr>
          <w:cantSplit/>
        </w:trPr>
        <w:tc>
          <w:tcPr>
            <w:tcW w:w="1728" w:type="dxa"/>
            <w:tcMar>
              <w:left w:w="29" w:type="dxa"/>
              <w:right w:w="29" w:type="dxa"/>
            </w:tcMar>
          </w:tcPr>
          <w:p w14:paraId="6FA3C741" w14:textId="75843A70" w:rsidR="000B3E66" w:rsidRPr="00DD4D1E" w:rsidRDefault="000B3E66" w:rsidP="000B3E66">
            <w:pPr>
              <w:snapToGrid w:val="0"/>
              <w:rPr>
                <w:bCs/>
                <w:sz w:val="16"/>
                <w:szCs w:val="16"/>
              </w:rPr>
            </w:pPr>
            <w:r>
              <w:rPr>
                <w:bCs/>
                <w:sz w:val="16"/>
                <w:szCs w:val="16"/>
              </w:rPr>
              <w:t>Ma</w:t>
            </w:r>
            <w:r w:rsidRPr="003D514E">
              <w:rPr>
                <w:bCs/>
                <w:sz w:val="16"/>
                <w:szCs w:val="16"/>
              </w:rPr>
              <w:t>jorPopGroup</w:t>
            </w:r>
          </w:p>
        </w:tc>
        <w:tc>
          <w:tcPr>
            <w:tcW w:w="3600" w:type="dxa"/>
            <w:tcMar>
              <w:left w:w="29" w:type="dxa"/>
              <w:right w:w="29" w:type="dxa"/>
            </w:tcMar>
          </w:tcPr>
          <w:p w14:paraId="7920001F" w14:textId="77777777" w:rsidR="000B3E66" w:rsidRPr="003D514E" w:rsidRDefault="000B3E66" w:rsidP="000B3E66">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0" w:type="dxa"/>
            <w:tcMar>
              <w:left w:w="29" w:type="dxa"/>
              <w:right w:w="29" w:type="dxa"/>
            </w:tcMar>
          </w:tcPr>
          <w:p w14:paraId="5BB19AAC" w14:textId="77777777" w:rsidR="000B3E66" w:rsidRPr="003D514E" w:rsidRDefault="000B3E66" w:rsidP="000B3E66">
            <w:pPr>
              <w:snapToGrid w:val="0"/>
              <w:jc w:val="center"/>
              <w:rPr>
                <w:bCs/>
                <w:sz w:val="16"/>
                <w:szCs w:val="16"/>
              </w:rPr>
            </w:pPr>
            <w:r w:rsidRPr="003D514E">
              <w:rPr>
                <w:bCs/>
                <w:sz w:val="16"/>
                <w:szCs w:val="16"/>
              </w:rPr>
              <w:t>Text 255</w:t>
            </w:r>
          </w:p>
        </w:tc>
        <w:tc>
          <w:tcPr>
            <w:tcW w:w="8410" w:type="dxa"/>
            <w:gridSpan w:val="8"/>
          </w:tcPr>
          <w:p w14:paraId="4787AA9A" w14:textId="20D2693B" w:rsidR="000B3E66" w:rsidRPr="003D514E" w:rsidRDefault="000B3E66" w:rsidP="000B3E66">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del w:id="633" w:author="Mike Banach" w:date="2024-04-11T14:49:00Z">
              <w:r w:rsidDel="005574E7">
                <w:rPr>
                  <w:sz w:val="16"/>
                  <w:szCs w:val="16"/>
                </w:rPr>
                <w:delText xml:space="preserve">  See </w:delText>
              </w:r>
              <w:r w:rsidR="009F0404" w:rsidDel="005574E7">
                <w:fldChar w:fldCharType="begin"/>
              </w:r>
              <w:r w:rsidR="009F0404" w:rsidDel="005574E7">
                <w:delInstrText xml:space="preserve"> HYPERLINK \l "_Appendix_E.__1" </w:delInstrText>
              </w:r>
              <w:r w:rsidR="009F0404" w:rsidDel="005574E7">
                <w:fldChar w:fldCharType="separate"/>
              </w:r>
              <w:r w:rsidRPr="000C4373" w:rsidDel="005574E7">
                <w:rPr>
                  <w:rStyle w:val="Hyperlink"/>
                  <w:sz w:val="16"/>
                  <w:szCs w:val="16"/>
                </w:rPr>
                <w:delText xml:space="preserve">Appendix </w:delText>
              </w:r>
              <w:r w:rsidDel="005574E7">
                <w:rPr>
                  <w:rStyle w:val="Hyperlink"/>
                  <w:sz w:val="16"/>
                  <w:szCs w:val="16"/>
                </w:rPr>
                <w:delText>C</w:delText>
              </w:r>
              <w:r w:rsidR="009F0404" w:rsidDel="005574E7">
                <w:rPr>
                  <w:rStyle w:val="Hyperlink"/>
                  <w:sz w:val="16"/>
                  <w:szCs w:val="16"/>
                </w:rPr>
                <w:fldChar w:fldCharType="end"/>
              </w:r>
              <w:r w:rsidDel="005574E7">
                <w:rPr>
                  <w:sz w:val="16"/>
                  <w:szCs w:val="16"/>
                </w:rPr>
                <w:delText xml:space="preserve"> for the list of MPGs / strata.</w:delText>
              </w:r>
            </w:del>
          </w:p>
        </w:tc>
      </w:tr>
      <w:tr w:rsidR="000B3E66" w:rsidRPr="00B51678" w14:paraId="3E55F465" w14:textId="77777777" w:rsidTr="00C83913">
        <w:trPr>
          <w:cantSplit/>
        </w:trPr>
        <w:tc>
          <w:tcPr>
            <w:tcW w:w="1728" w:type="dxa"/>
            <w:tcMar>
              <w:left w:w="29" w:type="dxa"/>
              <w:right w:w="29" w:type="dxa"/>
            </w:tcMar>
          </w:tcPr>
          <w:p w14:paraId="7258BB9D" w14:textId="6CC2D5F1" w:rsidR="000B3E66" w:rsidRPr="006B2E36" w:rsidRDefault="000B3E66" w:rsidP="000B3E66">
            <w:pPr>
              <w:snapToGrid w:val="0"/>
              <w:rPr>
                <w:b/>
                <w:bCs/>
                <w:color w:val="FF0000"/>
                <w:sz w:val="16"/>
                <w:szCs w:val="16"/>
              </w:rPr>
            </w:pPr>
            <w:r w:rsidRPr="006B2E36">
              <w:rPr>
                <w:b/>
                <w:bCs/>
                <w:color w:val="FF0000"/>
                <w:sz w:val="16"/>
                <w:szCs w:val="16"/>
              </w:rPr>
              <w:t>PopID</w:t>
            </w:r>
          </w:p>
        </w:tc>
        <w:tc>
          <w:tcPr>
            <w:tcW w:w="3600" w:type="dxa"/>
            <w:tcMar>
              <w:left w:w="29" w:type="dxa"/>
              <w:right w:w="29" w:type="dxa"/>
            </w:tcMar>
          </w:tcPr>
          <w:p w14:paraId="512270EB" w14:textId="77777777" w:rsidR="000B3E66" w:rsidRPr="00E72D25" w:rsidRDefault="000B3E66" w:rsidP="000B3E66">
            <w:pPr>
              <w:snapToGrid w:val="0"/>
              <w:rPr>
                <w:bCs/>
                <w:sz w:val="16"/>
                <w:szCs w:val="16"/>
              </w:rPr>
            </w:pPr>
            <w:r>
              <w:rPr>
                <w:bCs/>
                <w:sz w:val="16"/>
                <w:szCs w:val="16"/>
              </w:rPr>
              <w:t>Code for the</w:t>
            </w:r>
            <w:r w:rsidRPr="0014384A">
              <w:rPr>
                <w:bCs/>
                <w:sz w:val="16"/>
                <w:szCs w:val="16"/>
              </w:rPr>
              <w:t xml:space="preserve"> population</w:t>
            </w:r>
            <w:r>
              <w:rPr>
                <w:bCs/>
                <w:sz w:val="16"/>
                <w:szCs w:val="16"/>
              </w:rPr>
              <w:t>(s) of fish represented by this record.</w:t>
            </w:r>
          </w:p>
        </w:tc>
        <w:tc>
          <w:tcPr>
            <w:tcW w:w="950" w:type="dxa"/>
            <w:tcMar>
              <w:left w:w="29" w:type="dxa"/>
              <w:right w:w="29" w:type="dxa"/>
            </w:tcMar>
          </w:tcPr>
          <w:p w14:paraId="3152BD04" w14:textId="77777777" w:rsidR="000B3E66" w:rsidRPr="006B2E36" w:rsidRDefault="000B3E66" w:rsidP="000B3E66">
            <w:pPr>
              <w:snapToGrid w:val="0"/>
              <w:jc w:val="center"/>
              <w:rPr>
                <w:b/>
                <w:bCs/>
                <w:color w:val="FF0000"/>
                <w:sz w:val="16"/>
                <w:szCs w:val="16"/>
              </w:rPr>
            </w:pPr>
            <w:r w:rsidRPr="006B2E36">
              <w:rPr>
                <w:b/>
                <w:bCs/>
                <w:color w:val="FF0000"/>
                <w:sz w:val="16"/>
                <w:szCs w:val="16"/>
              </w:rPr>
              <w:t>Integer</w:t>
            </w:r>
          </w:p>
        </w:tc>
        <w:tc>
          <w:tcPr>
            <w:tcW w:w="8410" w:type="dxa"/>
            <w:gridSpan w:val="8"/>
          </w:tcPr>
          <w:p w14:paraId="4E2A0D88" w14:textId="42297BD0" w:rsidR="000B3E66" w:rsidRPr="00A00340" w:rsidRDefault="000B3E66" w:rsidP="000B3E66">
            <w:pPr>
              <w:snapToGrid w:val="0"/>
              <w:rPr>
                <w:sz w:val="16"/>
                <w:szCs w:val="16"/>
              </w:rPr>
            </w:pPr>
            <w:del w:id="634" w:author="Mike Banach" w:date="2022-06-10T10:23:00Z">
              <w:r w:rsidDel="006E567C">
                <w:rPr>
                  <w:sz w:val="16"/>
                  <w:szCs w:val="16"/>
                </w:rPr>
                <w:delText xml:space="preserve">See </w:delText>
              </w:r>
              <w:r w:rsidR="00D74687" w:rsidDel="006E567C">
                <w:fldChar w:fldCharType="begin"/>
              </w:r>
              <w:r w:rsidR="00833014" w:rsidDel="006E567C">
                <w:delInstrText>HYPERLINK  \l "_Appendix_E.__1"</w:delInstrText>
              </w:r>
              <w:r w:rsidR="00D74687" w:rsidDel="006E567C">
                <w:fldChar w:fldCharType="separate"/>
              </w:r>
              <w:r w:rsidRPr="000C4373" w:rsidDel="006E567C">
                <w:rPr>
                  <w:rStyle w:val="Hyperlink"/>
                  <w:sz w:val="16"/>
                  <w:szCs w:val="16"/>
                </w:rPr>
                <w:delText xml:space="preserve">Appendix </w:delText>
              </w:r>
              <w:r w:rsidDel="006E567C">
                <w:rPr>
                  <w:rStyle w:val="Hyperlink"/>
                  <w:sz w:val="16"/>
                  <w:szCs w:val="16"/>
                </w:rPr>
                <w:delText>C</w:delText>
              </w:r>
              <w:r w:rsidR="00D74687" w:rsidDel="006E567C">
                <w:rPr>
                  <w:rStyle w:val="Hyperlink"/>
                  <w:sz w:val="16"/>
                  <w:szCs w:val="16"/>
                </w:rPr>
                <w:fldChar w:fldCharType="end"/>
              </w:r>
              <w:r w:rsidDel="006E567C">
                <w:rPr>
                  <w:sz w:val="16"/>
                  <w:szCs w:val="16"/>
                </w:rPr>
                <w:delText xml:space="preserve"> for the list of population codes</w:delText>
              </w:r>
              <w:r w:rsidDel="006E567C">
                <w:rPr>
                  <w:bCs/>
                  <w:sz w:val="16"/>
                  <w:szCs w:val="16"/>
                </w:rPr>
                <w:delText xml:space="preserve">.  See </w:delText>
              </w:r>
              <w:r w:rsidR="00D74687" w:rsidDel="006E567C">
                <w:fldChar w:fldCharType="begin"/>
              </w:r>
              <w:r w:rsidR="00D74687" w:rsidDel="006E567C">
                <w:delInstrText xml:space="preserve"> HYPERLINK \l "_Appendix_E.__1" </w:delInstrText>
              </w:r>
              <w:r w:rsidR="00D74687" w:rsidDel="006E567C">
                <w:fldChar w:fldCharType="separate"/>
              </w:r>
              <w:r w:rsidRPr="00787D4B" w:rsidDel="006E567C">
                <w:rPr>
                  <w:rStyle w:val="Hyperlink"/>
                  <w:bCs/>
                  <w:sz w:val="16"/>
                  <w:szCs w:val="16"/>
                </w:rPr>
                <w:delText>Appendix E</w:delText>
              </w:r>
              <w:r w:rsidR="00D74687" w:rsidDel="006E567C">
                <w:rPr>
                  <w:rStyle w:val="Hyperlink"/>
                  <w:bCs/>
                  <w:sz w:val="16"/>
                  <w:szCs w:val="16"/>
                </w:rPr>
                <w:fldChar w:fldCharType="end"/>
              </w:r>
              <w:r w:rsidDel="006E567C">
                <w:rPr>
                  <w:bCs/>
                  <w:sz w:val="16"/>
                  <w:szCs w:val="16"/>
                </w:rPr>
                <w:delText xml:space="preserve"> if you need a code for a population (or superpopulation) not already in the list.</w:delText>
              </w:r>
            </w:del>
            <w:ins w:id="635" w:author="Mike Banach" w:date="2022-06-10T10:23:00Z">
              <w:r w:rsidR="006E567C">
                <w:rPr>
                  <w:sz w:val="16"/>
                  <w:szCs w:val="16"/>
                </w:rPr>
                <w:t xml:space="preserve">See </w:t>
              </w:r>
              <w:r w:rsidR="006E567C">
                <w:fldChar w:fldCharType="begin"/>
              </w:r>
              <w:r w:rsidR="006E567C">
                <w:instrText>HYPERLINK  \l "_Appendix_E.__1"</w:instrText>
              </w:r>
              <w:r w:rsidR="006E567C">
                <w:fldChar w:fldCharType="separate"/>
              </w:r>
              <w:r w:rsidR="006E567C" w:rsidRPr="000C4373">
                <w:rPr>
                  <w:rStyle w:val="Hyperlink"/>
                  <w:sz w:val="16"/>
                  <w:szCs w:val="16"/>
                </w:rPr>
                <w:t xml:space="preserve">Appendix </w:t>
              </w:r>
              <w:r w:rsidR="006E567C">
                <w:rPr>
                  <w:rStyle w:val="Hyperlink"/>
                  <w:sz w:val="16"/>
                  <w:szCs w:val="16"/>
                </w:rPr>
                <w:t>C</w:t>
              </w:r>
              <w:r w:rsidR="006E567C">
                <w:rPr>
                  <w:rStyle w:val="Hyperlink"/>
                  <w:sz w:val="16"/>
                  <w:szCs w:val="16"/>
                </w:rPr>
                <w:fldChar w:fldCharType="end"/>
              </w:r>
              <w:r w:rsidR="006E567C">
                <w:rPr>
                  <w:sz w:val="16"/>
                  <w:szCs w:val="16"/>
                </w:rPr>
                <w:t xml:space="preserve"> </w:t>
              </w:r>
            </w:ins>
            <w:ins w:id="636" w:author="Mike Banach" w:date="2024-04-11T14:51:00Z">
              <w:r w:rsidR="00B80D4B">
                <w:rPr>
                  <w:bCs/>
                  <w:sz w:val="16"/>
                  <w:szCs w:val="16"/>
                </w:rPr>
                <w:t>if you need a code for a population (or superpopulation) not already in the list.</w:t>
              </w:r>
            </w:ins>
          </w:p>
        </w:tc>
      </w:tr>
      <w:tr w:rsidR="000B3E66" w:rsidRPr="00B51678" w14:paraId="3E802FAB" w14:textId="77777777" w:rsidTr="00C83913">
        <w:trPr>
          <w:cantSplit/>
        </w:trPr>
        <w:tc>
          <w:tcPr>
            <w:tcW w:w="1728" w:type="dxa"/>
            <w:tcMar>
              <w:left w:w="29" w:type="dxa"/>
              <w:right w:w="29" w:type="dxa"/>
            </w:tcMar>
          </w:tcPr>
          <w:p w14:paraId="028DA64E" w14:textId="091025FF" w:rsidR="000B3E66" w:rsidRPr="00DD4D1E" w:rsidRDefault="000B3E66" w:rsidP="000B3E66">
            <w:pPr>
              <w:snapToGrid w:val="0"/>
              <w:rPr>
                <w:bCs/>
                <w:sz w:val="16"/>
                <w:szCs w:val="16"/>
              </w:rPr>
            </w:pPr>
            <w:del w:id="637" w:author="Mike Banach" w:date="2022-04-19T14:08:00Z">
              <w:r w:rsidDel="005C6FBA">
                <w:rPr>
                  <w:bCs/>
                  <w:sz w:val="16"/>
                  <w:szCs w:val="16"/>
                </w:rPr>
                <w:delText>CBFWAp</w:delText>
              </w:r>
              <w:r w:rsidRPr="003D514E" w:rsidDel="005C6FBA">
                <w:rPr>
                  <w:bCs/>
                  <w:sz w:val="16"/>
                  <w:szCs w:val="16"/>
                </w:rPr>
                <w:delText>opName</w:delText>
              </w:r>
            </w:del>
          </w:p>
        </w:tc>
        <w:tc>
          <w:tcPr>
            <w:tcW w:w="3600" w:type="dxa"/>
            <w:tcMar>
              <w:left w:w="29" w:type="dxa"/>
              <w:right w:w="29" w:type="dxa"/>
            </w:tcMar>
          </w:tcPr>
          <w:p w14:paraId="0F31A920" w14:textId="7C18D39B" w:rsidR="000B3E66" w:rsidRPr="00E72D25" w:rsidRDefault="000B3E66" w:rsidP="000B3E66">
            <w:pPr>
              <w:snapToGrid w:val="0"/>
              <w:rPr>
                <w:bCs/>
                <w:sz w:val="16"/>
                <w:szCs w:val="16"/>
              </w:rPr>
            </w:pPr>
            <w:del w:id="638" w:author="Mike Banach" w:date="2022-04-19T14:08:00Z">
              <w:r w:rsidDel="005C6FBA">
                <w:rPr>
                  <w:bCs/>
                  <w:sz w:val="16"/>
                  <w:szCs w:val="16"/>
                </w:rPr>
                <w:delText>Population name as defined by CBFWA for subbasin planning purposes, from subbasin plans and agencies.</w:delText>
              </w:r>
            </w:del>
          </w:p>
        </w:tc>
        <w:tc>
          <w:tcPr>
            <w:tcW w:w="950" w:type="dxa"/>
            <w:tcMar>
              <w:left w:w="29" w:type="dxa"/>
              <w:right w:w="29" w:type="dxa"/>
            </w:tcMar>
          </w:tcPr>
          <w:p w14:paraId="7F31D93C" w14:textId="1230FAF9" w:rsidR="000B3E66" w:rsidRPr="00B53E29" w:rsidRDefault="000B3E66" w:rsidP="000B3E66">
            <w:pPr>
              <w:snapToGrid w:val="0"/>
              <w:jc w:val="center"/>
              <w:rPr>
                <w:bCs/>
                <w:sz w:val="16"/>
                <w:szCs w:val="16"/>
              </w:rPr>
            </w:pPr>
            <w:del w:id="639" w:author="Mike Banach" w:date="2022-04-19T14:08:00Z">
              <w:r w:rsidRPr="00B53E29" w:rsidDel="005C6FBA">
                <w:rPr>
                  <w:bCs/>
                  <w:sz w:val="16"/>
                  <w:szCs w:val="16"/>
                </w:rPr>
                <w:delText>Text 255</w:delText>
              </w:r>
            </w:del>
          </w:p>
        </w:tc>
        <w:tc>
          <w:tcPr>
            <w:tcW w:w="8410" w:type="dxa"/>
            <w:gridSpan w:val="8"/>
          </w:tcPr>
          <w:p w14:paraId="3667D4E0" w14:textId="0ED78522" w:rsidR="000B3E66" w:rsidRPr="005F315A" w:rsidDel="005C6FBA" w:rsidRDefault="000B3E66" w:rsidP="000B3E66">
            <w:pPr>
              <w:snapToGrid w:val="0"/>
              <w:rPr>
                <w:del w:id="640" w:author="Mike Banach" w:date="2022-04-19T14:08:00Z"/>
                <w:sz w:val="16"/>
                <w:szCs w:val="16"/>
              </w:rPr>
            </w:pPr>
            <w:del w:id="641" w:author="Mike Banach" w:date="2022-04-19T14:08:00Z">
              <w:r w:rsidRPr="00EB1F22" w:rsidDel="005C6FBA">
                <w:rPr>
                  <w:sz w:val="16"/>
                  <w:szCs w:val="16"/>
                </w:rPr>
                <w:delText>This may include non-listed populations</w:delText>
              </w:r>
              <w:r w:rsidDel="005C6FBA">
                <w:rPr>
                  <w:sz w:val="16"/>
                  <w:szCs w:val="16"/>
                </w:rPr>
                <w:delText>, or</w:delText>
              </w:r>
              <w:r w:rsidRPr="00EB1F22" w:rsidDel="005C6FBA">
                <w:rPr>
                  <w:sz w:val="16"/>
                  <w:szCs w:val="16"/>
                </w:rPr>
                <w:delText xml:space="preserve"> cases where </w:delText>
              </w:r>
              <w:r w:rsidDel="005C6FBA">
                <w:rPr>
                  <w:sz w:val="16"/>
                  <w:szCs w:val="16"/>
                </w:rPr>
                <w:delText xml:space="preserve">geographic </w:delText>
              </w:r>
              <w:r w:rsidRPr="00EB1F22" w:rsidDel="005C6FBA">
                <w:rPr>
                  <w:sz w:val="16"/>
                  <w:szCs w:val="16"/>
                </w:rPr>
                <w:delText>area</w:delText>
              </w:r>
              <w:r w:rsidDel="005C6FBA">
                <w:rPr>
                  <w:sz w:val="16"/>
                  <w:szCs w:val="16"/>
                </w:rPr>
                <w:delText xml:space="preserve"> </w:delText>
              </w:r>
              <w:r w:rsidRPr="00EB1F22" w:rsidDel="005C6FBA">
                <w:rPr>
                  <w:sz w:val="16"/>
                  <w:szCs w:val="16"/>
                </w:rPr>
                <w:delText xml:space="preserve">does not </w:delText>
              </w:r>
              <w:r w:rsidDel="005C6FBA">
                <w:rPr>
                  <w:sz w:val="16"/>
                  <w:szCs w:val="16"/>
                </w:rPr>
                <w:delText xml:space="preserve">match a </w:delText>
              </w:r>
              <w:r w:rsidRPr="00EB1F22" w:rsidDel="005C6FBA">
                <w:rPr>
                  <w:sz w:val="16"/>
                  <w:szCs w:val="16"/>
                </w:rPr>
                <w:delText>defined</w:delText>
              </w:r>
              <w:r w:rsidDel="005C6FBA">
                <w:rPr>
                  <w:sz w:val="16"/>
                  <w:szCs w:val="16"/>
                </w:rPr>
                <w:delText xml:space="preserve"> </w:delText>
              </w:r>
              <w:r w:rsidRPr="00EB1F22" w:rsidDel="005C6FBA">
                <w:rPr>
                  <w:sz w:val="16"/>
                  <w:szCs w:val="16"/>
                </w:rPr>
                <w:delText xml:space="preserve">population of </w:delText>
              </w:r>
              <w:r w:rsidDel="005C6FBA">
                <w:rPr>
                  <w:sz w:val="16"/>
                  <w:szCs w:val="16"/>
                </w:rPr>
                <w:delText xml:space="preserve">a </w:delText>
              </w:r>
              <w:r w:rsidRPr="00EB1F22" w:rsidDel="005C6FBA">
                <w:rPr>
                  <w:sz w:val="16"/>
                  <w:szCs w:val="16"/>
                </w:rPr>
                <w:delText>listed species.</w:delText>
              </w:r>
              <w:r w:rsidDel="005C6FBA">
                <w:rPr>
                  <w:sz w:val="16"/>
                  <w:szCs w:val="16"/>
                </w:rPr>
                <w:delText xml:space="preserve"> </w:delText>
              </w:r>
              <w:r w:rsidRPr="00EB1F22" w:rsidDel="005C6FBA">
                <w:rPr>
                  <w:sz w:val="16"/>
                  <w:szCs w:val="16"/>
                </w:rPr>
                <w:delText xml:space="preserve"> </w:delText>
              </w:r>
              <w:r w:rsidDel="005C6FBA">
                <w:rPr>
                  <w:sz w:val="16"/>
                  <w:szCs w:val="16"/>
                </w:rPr>
                <w:delText xml:space="preserve">See </w:delText>
              </w:r>
              <w:r w:rsidR="005C6FBA" w:rsidDel="005C6FBA">
                <w:fldChar w:fldCharType="begin"/>
              </w:r>
              <w:r w:rsidR="005C6FBA" w:rsidDel="005C6FBA">
                <w:delInstrText xml:space="preserve"> HYPERLINK \l "_Appendix_D.__1" </w:delInstrText>
              </w:r>
              <w:r w:rsidR="005C6FBA" w:rsidDel="005C6FBA">
                <w:fldChar w:fldCharType="separate"/>
              </w:r>
              <w:r w:rsidRPr="00320010" w:rsidDel="005C6FBA">
                <w:rPr>
                  <w:rStyle w:val="Hyperlink"/>
                  <w:sz w:val="16"/>
                  <w:szCs w:val="16"/>
                </w:rPr>
                <w:delText>Appendix D</w:delText>
              </w:r>
              <w:r w:rsidR="005C6FBA" w:rsidDel="005C6FBA">
                <w:rPr>
                  <w:rStyle w:val="Hyperlink"/>
                  <w:sz w:val="16"/>
                  <w:szCs w:val="16"/>
                </w:rPr>
                <w:fldChar w:fldCharType="end"/>
              </w:r>
              <w:r w:rsidDel="005C6FBA">
                <w:rPr>
                  <w:sz w:val="16"/>
                  <w:szCs w:val="16"/>
                </w:rPr>
                <w:delText xml:space="preserve"> for the list of these population names.</w:delText>
              </w:r>
            </w:del>
          </w:p>
          <w:p w14:paraId="485E5570" w14:textId="7D1B2BCF" w:rsidR="000B3E66" w:rsidRPr="00EB1F22" w:rsidDel="005C6FBA" w:rsidRDefault="000B3E66" w:rsidP="000B3E66">
            <w:pPr>
              <w:snapToGrid w:val="0"/>
              <w:rPr>
                <w:del w:id="642" w:author="Mike Banach" w:date="2022-04-19T14:08:00Z"/>
                <w:sz w:val="16"/>
                <w:szCs w:val="16"/>
              </w:rPr>
            </w:pPr>
          </w:p>
          <w:p w14:paraId="66008F23" w14:textId="3DF59A65" w:rsidR="000B3E66" w:rsidRDefault="000B3E66" w:rsidP="000B3E66">
            <w:pPr>
              <w:snapToGrid w:val="0"/>
              <w:rPr>
                <w:sz w:val="16"/>
                <w:szCs w:val="16"/>
              </w:rPr>
            </w:pPr>
            <w:del w:id="643" w:author="Mike Banach" w:date="2022-04-19T14:08:00Z">
              <w:r w:rsidDel="005C6FBA">
                <w:rPr>
                  <w:sz w:val="16"/>
                  <w:szCs w:val="16"/>
                </w:rPr>
                <w:delText xml:space="preserve">Fill this field even </w:delText>
              </w:r>
              <w:r w:rsidRPr="00EB1F22" w:rsidDel="005C6FBA">
                <w:rPr>
                  <w:sz w:val="16"/>
                  <w:szCs w:val="16"/>
                </w:rPr>
                <w:delText xml:space="preserve">when </w:delText>
              </w:r>
              <w:r w:rsidDel="005C6FBA">
                <w:rPr>
                  <w:sz w:val="16"/>
                  <w:szCs w:val="16"/>
                </w:rPr>
                <w:delText xml:space="preserve">a </w:delText>
              </w:r>
              <w:r w:rsidRPr="00EB1F22" w:rsidDel="005C6FBA">
                <w:rPr>
                  <w:sz w:val="16"/>
                  <w:szCs w:val="16"/>
                </w:rPr>
                <w:delText>population</w:delText>
              </w:r>
              <w:r w:rsidDel="005C6FBA">
                <w:rPr>
                  <w:sz w:val="16"/>
                  <w:szCs w:val="16"/>
                </w:rPr>
                <w:delText>'s geographic</w:delText>
              </w:r>
              <w:r w:rsidRPr="00EB1F22" w:rsidDel="005C6FBA">
                <w:rPr>
                  <w:sz w:val="16"/>
                  <w:szCs w:val="16"/>
                </w:rPr>
                <w:delText xml:space="preserve"> extent coincides with NWR name for</w:delText>
              </w:r>
              <w:r w:rsidDel="005C6FBA">
                <w:rPr>
                  <w:sz w:val="16"/>
                  <w:szCs w:val="16"/>
                </w:rPr>
                <w:delText xml:space="preserve"> a</w:delText>
              </w:r>
              <w:r w:rsidRPr="00EB1F22" w:rsidDel="005C6FBA">
                <w:rPr>
                  <w:sz w:val="16"/>
                  <w:szCs w:val="16"/>
                </w:rPr>
                <w:delText xml:space="preserve"> listed pop</w:delText>
              </w:r>
              <w:r w:rsidDel="005C6FBA">
                <w:rPr>
                  <w:sz w:val="16"/>
                  <w:szCs w:val="16"/>
                </w:rPr>
                <w:delText>ulation</w:delText>
              </w:r>
              <w:r w:rsidRPr="00EB1F22" w:rsidDel="005C6FBA">
                <w:rPr>
                  <w:sz w:val="16"/>
                  <w:szCs w:val="16"/>
                </w:rPr>
                <w:delText>.</w:delText>
              </w:r>
            </w:del>
          </w:p>
        </w:tc>
      </w:tr>
      <w:tr w:rsidR="000B3E66" w:rsidRPr="00B51678" w14:paraId="7B76A82F" w14:textId="77777777" w:rsidTr="00C83913">
        <w:trPr>
          <w:cantSplit/>
        </w:trPr>
        <w:tc>
          <w:tcPr>
            <w:tcW w:w="1728" w:type="dxa"/>
            <w:tcMar>
              <w:left w:w="29" w:type="dxa"/>
              <w:right w:w="29" w:type="dxa"/>
            </w:tcMar>
          </w:tcPr>
          <w:p w14:paraId="56B199EC" w14:textId="543B9C8F" w:rsidR="000B3E66" w:rsidRPr="00DD4D1E" w:rsidRDefault="000B3E66" w:rsidP="000B3E66">
            <w:pPr>
              <w:snapToGrid w:val="0"/>
              <w:rPr>
                <w:bCs/>
                <w:sz w:val="16"/>
                <w:szCs w:val="16"/>
              </w:rPr>
            </w:pPr>
            <w:r>
              <w:rPr>
                <w:bCs/>
                <w:sz w:val="16"/>
                <w:szCs w:val="16"/>
              </w:rPr>
              <w:t>C</w:t>
            </w:r>
            <w:r w:rsidRPr="003D514E">
              <w:rPr>
                <w:bCs/>
                <w:sz w:val="16"/>
                <w:szCs w:val="16"/>
              </w:rPr>
              <w:t>ommonPopName</w:t>
            </w:r>
          </w:p>
        </w:tc>
        <w:tc>
          <w:tcPr>
            <w:tcW w:w="3600" w:type="dxa"/>
            <w:tcMar>
              <w:left w:w="29" w:type="dxa"/>
              <w:right w:w="29" w:type="dxa"/>
            </w:tcMar>
          </w:tcPr>
          <w:p w14:paraId="766AD4AA" w14:textId="21FECD4E" w:rsidR="000B3E66" w:rsidRPr="003D514E" w:rsidRDefault="000B3E66" w:rsidP="000B3E66">
            <w:pPr>
              <w:snapToGrid w:val="0"/>
              <w:rPr>
                <w:bCs/>
                <w:sz w:val="16"/>
                <w:szCs w:val="16"/>
              </w:rPr>
            </w:pPr>
            <w:r w:rsidRPr="003D514E">
              <w:rPr>
                <w:bCs/>
                <w:sz w:val="16"/>
                <w:szCs w:val="16"/>
              </w:rPr>
              <w:t>Population name used by local biologists.</w:t>
            </w:r>
          </w:p>
        </w:tc>
        <w:tc>
          <w:tcPr>
            <w:tcW w:w="950" w:type="dxa"/>
            <w:tcMar>
              <w:left w:w="29" w:type="dxa"/>
              <w:right w:w="29" w:type="dxa"/>
            </w:tcMar>
          </w:tcPr>
          <w:p w14:paraId="7B6D671B" w14:textId="305AAF2B" w:rsidR="000B3E66" w:rsidRPr="003D514E" w:rsidRDefault="000B3E66" w:rsidP="000B3E66">
            <w:pPr>
              <w:snapToGrid w:val="0"/>
              <w:jc w:val="center"/>
              <w:rPr>
                <w:bCs/>
                <w:sz w:val="16"/>
                <w:szCs w:val="16"/>
              </w:rPr>
            </w:pPr>
            <w:r w:rsidRPr="003D514E">
              <w:rPr>
                <w:bCs/>
                <w:sz w:val="16"/>
                <w:szCs w:val="16"/>
              </w:rPr>
              <w:t>Text 255</w:t>
            </w:r>
          </w:p>
        </w:tc>
        <w:tc>
          <w:tcPr>
            <w:tcW w:w="8410" w:type="dxa"/>
            <w:gridSpan w:val="8"/>
          </w:tcPr>
          <w:p w14:paraId="2F195FA2" w14:textId="53D1BD5E" w:rsidR="000B3E66" w:rsidRPr="003D514E" w:rsidRDefault="000B3E66" w:rsidP="000B3E66">
            <w:pPr>
              <w:snapToGrid w:val="0"/>
              <w:rPr>
                <w:sz w:val="16"/>
                <w:szCs w:val="16"/>
              </w:rPr>
            </w:pPr>
            <w:r w:rsidRPr="003D514E">
              <w:rPr>
                <w:sz w:val="16"/>
                <w:szCs w:val="16"/>
              </w:rPr>
              <w:t>Often this is simply the name of the population</w:t>
            </w:r>
            <w:r w:rsidRPr="00164DC1">
              <w:rPr>
                <w:sz w:val="16"/>
                <w:szCs w:val="16"/>
              </w:rPr>
              <w:t>(s)</w:t>
            </w:r>
            <w:r w:rsidRPr="003D514E">
              <w:rPr>
                <w:sz w:val="16"/>
                <w:szCs w:val="16"/>
              </w:rPr>
              <w:t xml:space="preserve"> as written on the original time series spreadsheets.</w:t>
            </w:r>
          </w:p>
        </w:tc>
      </w:tr>
      <w:tr w:rsidR="000B3E66" w:rsidRPr="00B51678" w14:paraId="146F31F0" w14:textId="77777777" w:rsidTr="00C83913">
        <w:trPr>
          <w:cantSplit/>
        </w:trPr>
        <w:tc>
          <w:tcPr>
            <w:tcW w:w="1728" w:type="dxa"/>
            <w:tcMar>
              <w:left w:w="29" w:type="dxa"/>
              <w:right w:w="29" w:type="dxa"/>
            </w:tcMar>
          </w:tcPr>
          <w:p w14:paraId="121F0737" w14:textId="0996771D" w:rsidR="000B3E66" w:rsidRPr="008F36D9" w:rsidRDefault="000B3E66" w:rsidP="000B3E66">
            <w:pPr>
              <w:snapToGrid w:val="0"/>
              <w:rPr>
                <w:b/>
                <w:bCs/>
                <w:color w:val="FF0000"/>
                <w:sz w:val="16"/>
                <w:szCs w:val="16"/>
              </w:rPr>
            </w:pPr>
            <w:r w:rsidRPr="008F36D9">
              <w:rPr>
                <w:b/>
                <w:bCs/>
                <w:color w:val="FF0000"/>
                <w:sz w:val="16"/>
                <w:szCs w:val="16"/>
              </w:rPr>
              <w:t>PopFit</w:t>
            </w:r>
          </w:p>
        </w:tc>
        <w:tc>
          <w:tcPr>
            <w:tcW w:w="3600" w:type="dxa"/>
            <w:tcMar>
              <w:left w:w="29" w:type="dxa"/>
              <w:right w:w="29" w:type="dxa"/>
            </w:tcMar>
          </w:tcPr>
          <w:p w14:paraId="4B649170" w14:textId="77777777" w:rsidR="000B3E66" w:rsidRPr="003D514E" w:rsidRDefault="000B3E66" w:rsidP="000B3E66">
            <w:pPr>
              <w:snapToGrid w:val="0"/>
              <w:rPr>
                <w:bCs/>
                <w:sz w:val="16"/>
                <w:szCs w:val="16"/>
              </w:rPr>
            </w:pPr>
            <w:r>
              <w:rPr>
                <w:bCs/>
                <w:sz w:val="16"/>
                <w:szCs w:val="16"/>
              </w:rPr>
              <w:t>Categorization of how well the geographic extent of the SAR estimate corresponds to the geographic definition of the population.</w:t>
            </w:r>
          </w:p>
        </w:tc>
        <w:tc>
          <w:tcPr>
            <w:tcW w:w="950" w:type="dxa"/>
            <w:tcMar>
              <w:left w:w="29" w:type="dxa"/>
              <w:right w:w="29" w:type="dxa"/>
            </w:tcMar>
          </w:tcPr>
          <w:p w14:paraId="6C2C41F6" w14:textId="77777777" w:rsidR="000B3E66" w:rsidRPr="008F36D9" w:rsidRDefault="000B3E66" w:rsidP="000B3E66">
            <w:pPr>
              <w:snapToGrid w:val="0"/>
              <w:jc w:val="center"/>
              <w:rPr>
                <w:b/>
                <w:bCs/>
                <w:color w:val="FF0000"/>
                <w:sz w:val="16"/>
                <w:szCs w:val="16"/>
              </w:rPr>
            </w:pPr>
            <w:r w:rsidRPr="008F36D9">
              <w:rPr>
                <w:b/>
                <w:bCs/>
                <w:color w:val="FF0000"/>
                <w:sz w:val="16"/>
                <w:szCs w:val="16"/>
              </w:rPr>
              <w:t>Text 8</w:t>
            </w:r>
          </w:p>
        </w:tc>
        <w:tc>
          <w:tcPr>
            <w:tcW w:w="8410" w:type="dxa"/>
            <w:gridSpan w:val="8"/>
          </w:tcPr>
          <w:p w14:paraId="78EB771F" w14:textId="77777777" w:rsidR="000B3E66" w:rsidRDefault="000B3E66" w:rsidP="000B3E66">
            <w:pPr>
              <w:snapToGrid w:val="0"/>
              <w:rPr>
                <w:sz w:val="16"/>
                <w:szCs w:val="16"/>
              </w:rPr>
            </w:pPr>
            <w:r>
              <w:rPr>
                <w:sz w:val="16"/>
                <w:szCs w:val="16"/>
              </w:rPr>
              <w:t>This value must be "Multiple" if PopID represents a superpopulation.</w:t>
            </w:r>
          </w:p>
          <w:p w14:paraId="7C45CABB"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1C7F6C7C" w14:textId="77777777" w:rsidR="000B3E66" w:rsidRDefault="000B3E66" w:rsidP="00981C82">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5F7190F6" w14:textId="77777777" w:rsidR="000B3E66" w:rsidRPr="000F2714" w:rsidRDefault="000B3E66" w:rsidP="00981C82">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 </w:t>
            </w:r>
            <w:r>
              <w:rPr>
                <w:i/>
                <w:sz w:val="16"/>
                <w:szCs w:val="16"/>
              </w:rPr>
              <w:t xml:space="preserve"> </w:t>
            </w:r>
            <w:r w:rsidRPr="00BB7859">
              <w:rPr>
                <w:i/>
                <w:sz w:val="16"/>
                <w:szCs w:val="16"/>
              </w:rPr>
              <w:t xml:space="preserve">(Describe in </w:t>
            </w:r>
            <w:r>
              <w:rPr>
                <w:i/>
                <w:sz w:val="16"/>
                <w:szCs w:val="16"/>
              </w:rPr>
              <w:t>P</w:t>
            </w:r>
            <w:r w:rsidRPr="00BB7859">
              <w:rPr>
                <w:i/>
                <w:sz w:val="16"/>
                <w:szCs w:val="16"/>
              </w:rPr>
              <w:t>op</w:t>
            </w:r>
            <w:r>
              <w:rPr>
                <w:i/>
                <w:sz w:val="16"/>
                <w:szCs w:val="16"/>
              </w:rPr>
              <w:t>FitNotes</w:t>
            </w:r>
            <w:r w:rsidRPr="00BB7859">
              <w:rPr>
                <w:i/>
                <w:sz w:val="16"/>
                <w:szCs w:val="16"/>
              </w:rPr>
              <w:t xml:space="preserve"> field.</w:t>
            </w:r>
            <w:r>
              <w:rPr>
                <w:i/>
                <w:sz w:val="16"/>
                <w:szCs w:val="16"/>
              </w:rPr>
              <w:t>)</w:t>
            </w:r>
            <w:r w:rsidRPr="00F93F7D">
              <w:rPr>
                <w:sz w:val="16"/>
                <w:szCs w:val="16"/>
              </w:rPr>
              <w:t>]</w:t>
            </w:r>
          </w:p>
          <w:p w14:paraId="22D304E3" w14:textId="77777777" w:rsidR="000B3E66" w:rsidRPr="003D514E" w:rsidRDefault="000B3E66" w:rsidP="00981C82">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w:t>
            </w:r>
            <w:r w:rsidRPr="00BB7859">
              <w:rPr>
                <w:i/>
                <w:sz w:val="16"/>
                <w:szCs w:val="16"/>
              </w:rPr>
              <w:t xml:space="preserve"> </w:t>
            </w:r>
            <w:r>
              <w:rPr>
                <w:i/>
                <w:sz w:val="16"/>
                <w:szCs w:val="16"/>
              </w:rPr>
              <w:t xml:space="preserve"> </w:t>
            </w:r>
            <w:r w:rsidRPr="00BB7859">
              <w:rPr>
                <w:i/>
                <w:sz w:val="16"/>
                <w:szCs w:val="16"/>
              </w:rPr>
              <w:t xml:space="preserve">(Describe in </w:t>
            </w:r>
            <w:r>
              <w:rPr>
                <w:i/>
                <w:sz w:val="16"/>
                <w:szCs w:val="16"/>
              </w:rPr>
              <w:t>PopFitNotes</w:t>
            </w:r>
            <w:r w:rsidRPr="00BB7859">
              <w:rPr>
                <w:i/>
                <w:sz w:val="16"/>
                <w:szCs w:val="16"/>
              </w:rPr>
              <w:t xml:space="preserve"> field.</w:t>
            </w:r>
            <w:r>
              <w:rPr>
                <w:i/>
                <w:sz w:val="16"/>
                <w:szCs w:val="16"/>
              </w:rPr>
              <w:t>)</w:t>
            </w:r>
            <w:r w:rsidRPr="00F93F7D">
              <w:rPr>
                <w:sz w:val="16"/>
                <w:szCs w:val="16"/>
              </w:rPr>
              <w:t>]</w:t>
            </w:r>
          </w:p>
        </w:tc>
      </w:tr>
      <w:tr w:rsidR="000B3E66" w:rsidRPr="00B51678" w14:paraId="55132F23" w14:textId="77777777" w:rsidTr="00C83913">
        <w:trPr>
          <w:cantSplit/>
        </w:trPr>
        <w:tc>
          <w:tcPr>
            <w:tcW w:w="1728" w:type="dxa"/>
            <w:tcMar>
              <w:left w:w="29" w:type="dxa"/>
              <w:right w:w="29" w:type="dxa"/>
            </w:tcMar>
          </w:tcPr>
          <w:p w14:paraId="08DB83E1" w14:textId="6C64510D" w:rsidR="000B3E66" w:rsidRPr="00454533" w:rsidRDefault="000B3E66" w:rsidP="000B3E66">
            <w:pPr>
              <w:snapToGrid w:val="0"/>
              <w:rPr>
                <w:b/>
                <w:bCs/>
                <w:i/>
                <w:color w:val="FF0000"/>
                <w:sz w:val="16"/>
                <w:szCs w:val="16"/>
              </w:rPr>
            </w:pPr>
            <w:r w:rsidRPr="00454533">
              <w:rPr>
                <w:b/>
                <w:bCs/>
                <w:i/>
                <w:color w:val="FF0000"/>
                <w:sz w:val="16"/>
                <w:szCs w:val="16"/>
              </w:rPr>
              <w:t>PopFitNotes</w:t>
            </w:r>
          </w:p>
        </w:tc>
        <w:tc>
          <w:tcPr>
            <w:tcW w:w="3600" w:type="dxa"/>
            <w:tcMar>
              <w:left w:w="29" w:type="dxa"/>
              <w:right w:w="29" w:type="dxa"/>
            </w:tcMar>
          </w:tcPr>
          <w:p w14:paraId="685F1159" w14:textId="77777777" w:rsidR="000B3E66" w:rsidRPr="003D514E" w:rsidRDefault="000B3E66" w:rsidP="000B3E66">
            <w:pPr>
              <w:snapToGrid w:val="0"/>
              <w:rPr>
                <w:bCs/>
                <w:sz w:val="16"/>
                <w:szCs w:val="16"/>
              </w:rPr>
            </w:pPr>
            <w:r>
              <w:rPr>
                <w:bCs/>
                <w:sz w:val="16"/>
                <w:szCs w:val="16"/>
              </w:rPr>
              <w:t>Text description of how well the SAR value corresponds to the defined population, and why the data are not at the scale of a single population.</w:t>
            </w:r>
          </w:p>
        </w:tc>
        <w:tc>
          <w:tcPr>
            <w:tcW w:w="950" w:type="dxa"/>
            <w:tcMar>
              <w:left w:w="29" w:type="dxa"/>
              <w:right w:w="29" w:type="dxa"/>
            </w:tcMar>
          </w:tcPr>
          <w:p w14:paraId="22296F88" w14:textId="032F3A5E" w:rsidR="000B3E66" w:rsidRPr="00454533" w:rsidRDefault="000B3E66" w:rsidP="000B3E66">
            <w:pPr>
              <w:snapToGrid w:val="0"/>
              <w:jc w:val="center"/>
              <w:rPr>
                <w:b/>
                <w:bCs/>
                <w:i/>
                <w:color w:val="FF0000"/>
                <w:sz w:val="16"/>
                <w:szCs w:val="16"/>
              </w:rPr>
            </w:pPr>
            <w:del w:id="644" w:author="Mike Banach" w:date="2023-11-20T15:39:00Z">
              <w:r w:rsidRPr="00454533" w:rsidDel="00541CEF">
                <w:rPr>
                  <w:b/>
                  <w:bCs/>
                  <w:i/>
                  <w:color w:val="FF0000"/>
                  <w:sz w:val="16"/>
                  <w:szCs w:val="16"/>
                </w:rPr>
                <w:delText>Memo</w:delText>
              </w:r>
            </w:del>
            <w:ins w:id="645" w:author="Mike Banach" w:date="2023-11-20T15:39:00Z">
              <w:r w:rsidR="00541CEF">
                <w:rPr>
                  <w:b/>
                  <w:bCs/>
                  <w:i/>
                  <w:color w:val="FF0000"/>
                  <w:sz w:val="16"/>
                  <w:szCs w:val="16"/>
                </w:rPr>
                <w:t>Text ∞</w:t>
              </w:r>
            </w:ins>
          </w:p>
        </w:tc>
        <w:tc>
          <w:tcPr>
            <w:tcW w:w="8410" w:type="dxa"/>
            <w:gridSpan w:val="8"/>
          </w:tcPr>
          <w:p w14:paraId="2AA872F9" w14:textId="77777777" w:rsidR="000B3E66" w:rsidRDefault="000B3E66" w:rsidP="000B3E66">
            <w:pPr>
              <w:snapToGrid w:val="0"/>
              <w:rPr>
                <w:sz w:val="16"/>
                <w:szCs w:val="16"/>
              </w:rPr>
            </w:pPr>
            <w:r w:rsidRPr="00DD66FB">
              <w:rPr>
                <w:color w:val="FF0000"/>
                <w:sz w:val="16"/>
                <w:szCs w:val="16"/>
              </w:rPr>
              <w:t>This field is required if the PopFit field is "Portion" or "Multiple".</w:t>
            </w:r>
          </w:p>
          <w:p w14:paraId="1B4F87A3" w14:textId="77777777" w:rsidR="000B3E66" w:rsidRPr="003D514E" w:rsidRDefault="000B3E66" w:rsidP="000B3E66">
            <w:pPr>
              <w:snapToGrid w:val="0"/>
              <w:rPr>
                <w:sz w:val="16"/>
                <w:szCs w:val="16"/>
              </w:rPr>
            </w:pPr>
            <w:r>
              <w:rPr>
                <w:sz w:val="16"/>
                <w:szCs w:val="16"/>
              </w:rPr>
              <w:t xml:space="preserve">If the PopFit field is "Portion" or "Multiple", describe the lack of correspondence between the defined population and the fish for which the SAR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5B120B" w:rsidRPr="00B51678" w14:paraId="10845DD4" w14:textId="77777777" w:rsidTr="00C83913">
        <w:trPr>
          <w:cantSplit/>
        </w:trPr>
        <w:tc>
          <w:tcPr>
            <w:tcW w:w="1728" w:type="dxa"/>
            <w:tcMar>
              <w:left w:w="29" w:type="dxa"/>
              <w:right w:w="29" w:type="dxa"/>
            </w:tcMar>
          </w:tcPr>
          <w:p w14:paraId="5C043106" w14:textId="5F863E6E" w:rsidR="005B120B" w:rsidRPr="00AF73F1" w:rsidRDefault="005B120B" w:rsidP="000B3E66">
            <w:pPr>
              <w:snapToGrid w:val="0"/>
              <w:rPr>
                <w:b/>
                <w:bCs/>
                <w:color w:val="FF0000"/>
                <w:sz w:val="16"/>
                <w:szCs w:val="16"/>
              </w:rPr>
            </w:pPr>
            <w:r w:rsidRPr="00AF73F1">
              <w:rPr>
                <w:b/>
                <w:bCs/>
                <w:color w:val="FF0000"/>
                <w:sz w:val="16"/>
                <w:szCs w:val="16"/>
              </w:rPr>
              <w:t>SmoltLocation</w:t>
            </w:r>
          </w:p>
        </w:tc>
        <w:tc>
          <w:tcPr>
            <w:tcW w:w="3600" w:type="dxa"/>
            <w:tcMar>
              <w:left w:w="29" w:type="dxa"/>
              <w:right w:w="29" w:type="dxa"/>
            </w:tcMar>
          </w:tcPr>
          <w:p w14:paraId="27D98ED2" w14:textId="77777777" w:rsidR="005B120B" w:rsidRPr="00325D88" w:rsidRDefault="005B120B" w:rsidP="00E1594D">
            <w:pPr>
              <w:snapToGrid w:val="0"/>
              <w:rPr>
                <w:bCs/>
                <w:sz w:val="16"/>
                <w:szCs w:val="16"/>
              </w:rPr>
            </w:pPr>
            <w:r>
              <w:rPr>
                <w:bCs/>
                <w:sz w:val="16"/>
                <w:szCs w:val="16"/>
              </w:rPr>
              <w:t xml:space="preserve">The specific named location(s) </w:t>
            </w:r>
            <w:del w:id="646" w:author="Mike Banach" w:date="2021-05-14T08:18:00Z">
              <w:r w:rsidDel="00E1594D">
                <w:rPr>
                  <w:bCs/>
                  <w:sz w:val="16"/>
                  <w:szCs w:val="16"/>
                </w:rPr>
                <w:delText xml:space="preserve">for </w:delText>
              </w:r>
            </w:del>
            <w:r>
              <w:rPr>
                <w:bCs/>
                <w:sz w:val="16"/>
                <w:szCs w:val="16"/>
              </w:rPr>
              <w:t>where the smolt abundance numbers were determined.</w:t>
            </w:r>
          </w:p>
        </w:tc>
        <w:tc>
          <w:tcPr>
            <w:tcW w:w="950" w:type="dxa"/>
            <w:tcMar>
              <w:left w:w="29" w:type="dxa"/>
              <w:right w:w="29" w:type="dxa"/>
            </w:tcMar>
          </w:tcPr>
          <w:p w14:paraId="6048C762" w14:textId="77777777" w:rsidR="005B120B" w:rsidRPr="00AF73F1" w:rsidRDefault="005B120B" w:rsidP="000B3E66">
            <w:pPr>
              <w:snapToGrid w:val="0"/>
              <w:jc w:val="center"/>
              <w:rPr>
                <w:b/>
                <w:bCs/>
                <w:color w:val="FF0000"/>
                <w:sz w:val="16"/>
                <w:szCs w:val="16"/>
              </w:rPr>
            </w:pPr>
            <w:r w:rsidRPr="00AF73F1">
              <w:rPr>
                <w:b/>
                <w:bCs/>
                <w:color w:val="FF0000"/>
                <w:sz w:val="16"/>
                <w:szCs w:val="16"/>
              </w:rPr>
              <w:t>Text 255</w:t>
            </w:r>
          </w:p>
        </w:tc>
        <w:tc>
          <w:tcPr>
            <w:tcW w:w="4189" w:type="dxa"/>
            <w:gridSpan w:val="3"/>
          </w:tcPr>
          <w:p w14:paraId="6315E42C" w14:textId="77777777" w:rsidR="005B120B" w:rsidRPr="003D514E" w:rsidRDefault="005B120B" w:rsidP="000B3E66">
            <w:pPr>
              <w:snapToGrid w:val="0"/>
              <w:rPr>
                <w:sz w:val="16"/>
                <w:szCs w:val="16"/>
              </w:rPr>
            </w:pPr>
            <w:r w:rsidRPr="003D514E">
              <w:rPr>
                <w:sz w:val="16"/>
                <w:szCs w:val="16"/>
              </w:rPr>
              <w:t>This may be any of the following:</w:t>
            </w:r>
          </w:p>
          <w:p w14:paraId="59DF6990" w14:textId="77777777" w:rsidR="005B120B" w:rsidRPr="003D514E" w:rsidRDefault="005B120B" w:rsidP="00981C82">
            <w:pPr>
              <w:numPr>
                <w:ilvl w:val="0"/>
                <w:numId w:val="1"/>
              </w:numPr>
              <w:snapToGrid w:val="0"/>
              <w:ind w:left="173" w:hanging="144"/>
              <w:rPr>
                <w:sz w:val="16"/>
                <w:szCs w:val="16"/>
              </w:rPr>
            </w:pPr>
            <w:del w:id="647" w:author="Mike Banach" w:date="2021-12-29T15:56:00Z">
              <w:r w:rsidRPr="003D514E" w:rsidDel="005C6C77">
                <w:rPr>
                  <w:sz w:val="16"/>
                  <w:szCs w:val="16"/>
                </w:rPr>
                <w:delText>the name</w:delText>
              </w:r>
              <w:r w:rsidDel="005C6C77">
                <w:rPr>
                  <w:sz w:val="16"/>
                  <w:szCs w:val="16"/>
                </w:rPr>
                <w:delText>(s)</w:delText>
              </w:r>
              <w:r w:rsidRPr="003D514E" w:rsidDel="005C6C77">
                <w:rPr>
                  <w:sz w:val="16"/>
                  <w:szCs w:val="16"/>
                </w:rPr>
                <w:delText xml:space="preserve"> of a fluvial water body</w:delText>
              </w:r>
              <w:r w:rsidDel="005C6C77">
                <w:rPr>
                  <w:sz w:val="16"/>
                  <w:szCs w:val="16"/>
                </w:rPr>
                <w:delText>(ies)</w:delText>
              </w:r>
            </w:del>
            <w:ins w:id="648" w:author="Mike Banach" w:date="2021-12-29T15:56:00Z">
              <w:r w:rsidR="005C6C77" w:rsidRPr="005C6C77">
                <w:rPr>
                  <w:sz w:val="16"/>
                  <w:szCs w:val="16"/>
                </w:rPr>
                <w:t>the name of a fluvial water body</w:t>
              </w:r>
            </w:ins>
          </w:p>
          <w:p w14:paraId="6AE1A3A2" w14:textId="77777777" w:rsidR="005B120B" w:rsidRPr="003D514E" w:rsidRDefault="005B120B" w:rsidP="00981C82">
            <w:pPr>
              <w:numPr>
                <w:ilvl w:val="0"/>
                <w:numId w:val="1"/>
              </w:numPr>
              <w:snapToGrid w:val="0"/>
              <w:ind w:left="173" w:hanging="144"/>
              <w:rPr>
                <w:sz w:val="16"/>
                <w:szCs w:val="16"/>
              </w:rPr>
            </w:pPr>
            <w:r w:rsidRPr="003D514E">
              <w:rPr>
                <w:sz w:val="16"/>
                <w:szCs w:val="16"/>
              </w:rPr>
              <w:t>the name of an impounded fluvial water body (reservoir)</w:t>
            </w:r>
          </w:p>
        </w:tc>
        <w:tc>
          <w:tcPr>
            <w:tcW w:w="4221" w:type="dxa"/>
            <w:gridSpan w:val="5"/>
          </w:tcPr>
          <w:p w14:paraId="1C30E198" w14:textId="77777777" w:rsidR="005B120B" w:rsidRDefault="005B120B" w:rsidP="00981C82">
            <w:pPr>
              <w:numPr>
                <w:ilvl w:val="0"/>
                <w:numId w:val="1"/>
              </w:numPr>
              <w:snapToGrid w:val="0"/>
              <w:ind w:left="173" w:hanging="144"/>
              <w:rPr>
                <w:ins w:id="649" w:author="Mike Banach" w:date="2021-12-29T12:06:00Z"/>
                <w:sz w:val="16"/>
                <w:szCs w:val="16"/>
              </w:rPr>
            </w:pPr>
            <w:r w:rsidRPr="003D514E">
              <w:rPr>
                <w:sz w:val="16"/>
                <w:szCs w:val="16"/>
              </w:rPr>
              <w:t>the name of a lentic water body</w:t>
            </w:r>
          </w:p>
          <w:p w14:paraId="1A4B3FCA" w14:textId="77777777" w:rsidR="0036551F" w:rsidRPr="003D514E" w:rsidRDefault="0036551F" w:rsidP="00981C82">
            <w:pPr>
              <w:numPr>
                <w:ilvl w:val="0"/>
                <w:numId w:val="1"/>
              </w:numPr>
              <w:snapToGrid w:val="0"/>
              <w:ind w:left="173" w:hanging="144"/>
              <w:rPr>
                <w:sz w:val="16"/>
                <w:szCs w:val="16"/>
              </w:rPr>
            </w:pPr>
            <w:ins w:id="650" w:author="Mike Banach" w:date="2021-12-29T12:06:00Z">
              <w:r w:rsidRPr="0036551F">
                <w:rPr>
                  <w:sz w:val="16"/>
                  <w:szCs w:val="16"/>
                </w:rPr>
                <w:t>a description of multiple water bodies if appropriate for the time series</w:t>
              </w:r>
            </w:ins>
          </w:p>
          <w:p w14:paraId="53DAEB5E" w14:textId="77777777" w:rsidR="005B120B" w:rsidRPr="003D514E" w:rsidRDefault="005B120B" w:rsidP="00981C82">
            <w:pPr>
              <w:numPr>
                <w:ilvl w:val="0"/>
                <w:numId w:val="1"/>
              </w:numPr>
              <w:snapToGrid w:val="0"/>
              <w:ind w:left="173" w:hanging="144"/>
              <w:rPr>
                <w:sz w:val="16"/>
                <w:szCs w:val="16"/>
              </w:rPr>
            </w:pPr>
            <w:r>
              <w:rPr>
                <w:sz w:val="16"/>
                <w:szCs w:val="16"/>
              </w:rPr>
              <w:t>the name of a dam, or weir, or trap, etc.</w:t>
            </w:r>
          </w:p>
        </w:tc>
      </w:tr>
      <w:tr w:rsidR="005B120B" w:rsidRPr="00B51678" w14:paraId="4CD0AED2" w14:textId="77777777" w:rsidTr="00C83913">
        <w:trPr>
          <w:cantSplit/>
        </w:trPr>
        <w:tc>
          <w:tcPr>
            <w:tcW w:w="1728" w:type="dxa"/>
            <w:tcMar>
              <w:left w:w="29" w:type="dxa"/>
              <w:right w:w="29" w:type="dxa"/>
            </w:tcMar>
          </w:tcPr>
          <w:p w14:paraId="411037FA" w14:textId="3C15F294" w:rsidR="005B120B" w:rsidRPr="00814608" w:rsidRDefault="005B120B" w:rsidP="000B3E66">
            <w:pPr>
              <w:snapToGrid w:val="0"/>
              <w:rPr>
                <w:b/>
                <w:bCs/>
                <w:color w:val="FF0000"/>
                <w:sz w:val="16"/>
                <w:szCs w:val="16"/>
              </w:rPr>
            </w:pPr>
            <w:r w:rsidRPr="00814608">
              <w:rPr>
                <w:b/>
                <w:bCs/>
                <w:color w:val="FF0000"/>
                <w:sz w:val="16"/>
                <w:szCs w:val="16"/>
              </w:rPr>
              <w:t>SmoltDef</w:t>
            </w:r>
          </w:p>
        </w:tc>
        <w:tc>
          <w:tcPr>
            <w:tcW w:w="3600" w:type="dxa"/>
            <w:tcMar>
              <w:left w:w="29" w:type="dxa"/>
              <w:right w:w="29" w:type="dxa"/>
            </w:tcMar>
          </w:tcPr>
          <w:p w14:paraId="264040DF" w14:textId="77777777" w:rsidR="005B120B" w:rsidRDefault="005B120B" w:rsidP="000B3E66">
            <w:pPr>
              <w:snapToGrid w:val="0"/>
              <w:rPr>
                <w:bCs/>
                <w:sz w:val="16"/>
                <w:szCs w:val="16"/>
              </w:rPr>
            </w:pPr>
            <w:r>
              <w:rPr>
                <w:bCs/>
                <w:sz w:val="16"/>
                <w:szCs w:val="16"/>
              </w:rPr>
              <w:t>How the number of smolts is defined.</w:t>
            </w:r>
          </w:p>
        </w:tc>
        <w:tc>
          <w:tcPr>
            <w:tcW w:w="950" w:type="dxa"/>
            <w:tcMar>
              <w:left w:w="29" w:type="dxa"/>
              <w:right w:w="29" w:type="dxa"/>
            </w:tcMar>
          </w:tcPr>
          <w:p w14:paraId="0A0576B1" w14:textId="77777777" w:rsidR="005B120B" w:rsidRPr="00814608" w:rsidRDefault="005B120B" w:rsidP="000B3E66">
            <w:pPr>
              <w:snapToGrid w:val="0"/>
              <w:jc w:val="center"/>
              <w:rPr>
                <w:b/>
                <w:bCs/>
                <w:color w:val="FF0000"/>
                <w:sz w:val="16"/>
                <w:szCs w:val="16"/>
              </w:rPr>
            </w:pPr>
            <w:r w:rsidRPr="00814608">
              <w:rPr>
                <w:b/>
                <w:bCs/>
                <w:color w:val="FF0000"/>
                <w:sz w:val="16"/>
                <w:szCs w:val="16"/>
              </w:rPr>
              <w:t>Text 255</w:t>
            </w:r>
          </w:p>
        </w:tc>
        <w:tc>
          <w:tcPr>
            <w:tcW w:w="4189" w:type="dxa"/>
            <w:gridSpan w:val="3"/>
          </w:tcPr>
          <w:p w14:paraId="0EA72950" w14:textId="77777777" w:rsidR="005B120B" w:rsidRDefault="005B120B" w:rsidP="000B3E66">
            <w:pPr>
              <w:snapToGrid w:val="0"/>
              <w:rPr>
                <w:sz w:val="16"/>
                <w:szCs w:val="16"/>
              </w:rPr>
            </w:pPr>
            <w:r w:rsidRPr="00CB3CA8">
              <w:rPr>
                <w:sz w:val="16"/>
                <w:szCs w:val="16"/>
                <w:u w:val="single"/>
              </w:rPr>
              <w:t>Acceptable values</w:t>
            </w:r>
            <w:r>
              <w:rPr>
                <w:sz w:val="16"/>
                <w:szCs w:val="16"/>
              </w:rPr>
              <w:t>:</w:t>
            </w:r>
          </w:p>
          <w:p w14:paraId="3DE8A0B4" w14:textId="77777777" w:rsidR="005B120B" w:rsidRPr="00F5150E" w:rsidRDefault="005B120B" w:rsidP="000A286A">
            <w:pPr>
              <w:numPr>
                <w:ilvl w:val="0"/>
                <w:numId w:val="37"/>
              </w:numPr>
              <w:snapToGrid w:val="0"/>
              <w:ind w:left="173" w:hanging="144"/>
              <w:rPr>
                <w:sz w:val="16"/>
                <w:szCs w:val="16"/>
              </w:rPr>
            </w:pPr>
            <w:r w:rsidRPr="00F5150E">
              <w:rPr>
                <w:sz w:val="16"/>
                <w:szCs w:val="16"/>
              </w:rPr>
              <w:t>Number of smolts marked</w:t>
            </w:r>
          </w:p>
          <w:p w14:paraId="2069ED8A" w14:textId="77777777" w:rsidR="005B120B" w:rsidRPr="00F5150E" w:rsidRDefault="005B120B" w:rsidP="000A286A">
            <w:pPr>
              <w:numPr>
                <w:ilvl w:val="0"/>
                <w:numId w:val="37"/>
              </w:numPr>
              <w:snapToGrid w:val="0"/>
              <w:ind w:left="173" w:hanging="144"/>
              <w:rPr>
                <w:sz w:val="16"/>
                <w:szCs w:val="16"/>
              </w:rPr>
            </w:pPr>
            <w:r w:rsidRPr="00F5150E">
              <w:rPr>
                <w:bCs/>
                <w:sz w:val="16"/>
                <w:szCs w:val="16"/>
              </w:rPr>
              <w:t>Smolts outmigrating past a point</w:t>
            </w:r>
          </w:p>
        </w:tc>
        <w:tc>
          <w:tcPr>
            <w:tcW w:w="4221" w:type="dxa"/>
            <w:gridSpan w:val="5"/>
          </w:tcPr>
          <w:p w14:paraId="1ACA79F0" w14:textId="77777777" w:rsidR="005B120B" w:rsidRPr="00F5150E" w:rsidRDefault="005B120B" w:rsidP="000A286A">
            <w:pPr>
              <w:numPr>
                <w:ilvl w:val="0"/>
                <w:numId w:val="37"/>
              </w:numPr>
              <w:snapToGrid w:val="0"/>
              <w:ind w:left="173" w:hanging="144"/>
              <w:rPr>
                <w:sz w:val="16"/>
                <w:szCs w:val="16"/>
              </w:rPr>
            </w:pPr>
            <w:r w:rsidRPr="00F5150E">
              <w:rPr>
                <w:sz w:val="16"/>
                <w:szCs w:val="16"/>
              </w:rPr>
              <w:t>Smolts outmigrating past multiple points</w:t>
            </w:r>
          </w:p>
          <w:p w14:paraId="64B4A581" w14:textId="77777777" w:rsidR="005B120B" w:rsidRDefault="005B120B" w:rsidP="000A286A">
            <w:pPr>
              <w:numPr>
                <w:ilvl w:val="0"/>
                <w:numId w:val="37"/>
              </w:numPr>
              <w:snapToGrid w:val="0"/>
              <w:ind w:left="173" w:hanging="144"/>
              <w:rPr>
                <w:sz w:val="16"/>
                <w:szCs w:val="16"/>
              </w:rPr>
            </w:pPr>
            <w:r>
              <w:rPr>
                <w:sz w:val="16"/>
                <w:szCs w:val="16"/>
              </w:rPr>
              <w:t xml:space="preserve">Juveniles </w:t>
            </w:r>
            <w:r w:rsidRPr="00F5150E">
              <w:rPr>
                <w:sz w:val="16"/>
                <w:szCs w:val="16"/>
              </w:rPr>
              <w:t>leaving tributary mouth</w:t>
            </w:r>
          </w:p>
          <w:p w14:paraId="013E4459" w14:textId="77777777" w:rsidR="005B120B" w:rsidRPr="003D514E" w:rsidRDefault="005B120B" w:rsidP="000A286A">
            <w:pPr>
              <w:numPr>
                <w:ilvl w:val="0"/>
                <w:numId w:val="37"/>
              </w:numPr>
              <w:snapToGrid w:val="0"/>
              <w:ind w:left="173" w:hanging="144"/>
              <w:rPr>
                <w:sz w:val="16"/>
                <w:szCs w:val="16"/>
              </w:rPr>
            </w:pPr>
            <w:r>
              <w:rPr>
                <w:sz w:val="16"/>
                <w:szCs w:val="16"/>
              </w:rPr>
              <w:t xml:space="preserve">Juveniles </w:t>
            </w:r>
            <w:r w:rsidRPr="00F5150E">
              <w:rPr>
                <w:sz w:val="16"/>
                <w:szCs w:val="16"/>
              </w:rPr>
              <w:t>leaving population boundary</w:t>
            </w:r>
          </w:p>
        </w:tc>
      </w:tr>
      <w:tr w:rsidR="000B3E66" w:rsidRPr="00B51678" w14:paraId="1CF62F4F" w14:textId="77777777" w:rsidTr="00C83913">
        <w:trPr>
          <w:cantSplit/>
        </w:trPr>
        <w:tc>
          <w:tcPr>
            <w:tcW w:w="1728" w:type="dxa"/>
            <w:tcMar>
              <w:left w:w="29" w:type="dxa"/>
              <w:right w:w="29" w:type="dxa"/>
            </w:tcMar>
          </w:tcPr>
          <w:p w14:paraId="7CCF99BC" w14:textId="3107F1D5" w:rsidR="000B3E66" w:rsidRDefault="000B3E66" w:rsidP="000B3E66">
            <w:pPr>
              <w:snapToGrid w:val="0"/>
              <w:rPr>
                <w:bCs/>
                <w:sz w:val="16"/>
                <w:szCs w:val="16"/>
              </w:rPr>
            </w:pPr>
            <w:r>
              <w:rPr>
                <w:bCs/>
                <w:sz w:val="16"/>
                <w:szCs w:val="16"/>
              </w:rPr>
              <w:t>SmoltLocPTcode</w:t>
            </w:r>
          </w:p>
        </w:tc>
        <w:tc>
          <w:tcPr>
            <w:tcW w:w="3600" w:type="dxa"/>
            <w:tcMar>
              <w:left w:w="29" w:type="dxa"/>
              <w:right w:w="29" w:type="dxa"/>
            </w:tcMar>
          </w:tcPr>
          <w:p w14:paraId="4349B8BC" w14:textId="77777777" w:rsidR="000B3E66" w:rsidRDefault="000B3E66" w:rsidP="000B3E66">
            <w:pPr>
              <w:snapToGrid w:val="0"/>
              <w:rPr>
                <w:bCs/>
                <w:sz w:val="16"/>
                <w:szCs w:val="16"/>
              </w:rPr>
            </w:pPr>
            <w:r>
              <w:rPr>
                <w:bCs/>
                <w:sz w:val="16"/>
                <w:szCs w:val="16"/>
              </w:rPr>
              <w:t>PTAGIS code for the location where smolts were enumerated.</w:t>
            </w:r>
          </w:p>
        </w:tc>
        <w:tc>
          <w:tcPr>
            <w:tcW w:w="950" w:type="dxa"/>
            <w:tcMar>
              <w:left w:w="29" w:type="dxa"/>
              <w:right w:w="29" w:type="dxa"/>
            </w:tcMar>
          </w:tcPr>
          <w:p w14:paraId="7E40CC73" w14:textId="77777777" w:rsidR="000B3E66" w:rsidRDefault="000B3E66" w:rsidP="000B3E66">
            <w:pPr>
              <w:snapToGrid w:val="0"/>
              <w:jc w:val="center"/>
              <w:rPr>
                <w:bCs/>
                <w:sz w:val="16"/>
                <w:szCs w:val="16"/>
              </w:rPr>
            </w:pPr>
            <w:r>
              <w:rPr>
                <w:bCs/>
                <w:sz w:val="16"/>
                <w:szCs w:val="16"/>
              </w:rPr>
              <w:t>Text 255</w:t>
            </w:r>
          </w:p>
        </w:tc>
        <w:tc>
          <w:tcPr>
            <w:tcW w:w="8410" w:type="dxa"/>
            <w:gridSpan w:val="8"/>
          </w:tcPr>
          <w:p w14:paraId="16F054E9" w14:textId="77777777" w:rsidR="000B3E66" w:rsidRPr="003D514E" w:rsidRDefault="000B3E66" w:rsidP="000B3E66">
            <w:pPr>
              <w:snapToGrid w:val="0"/>
              <w:rPr>
                <w:sz w:val="16"/>
                <w:szCs w:val="16"/>
              </w:rPr>
            </w:pPr>
            <w:r>
              <w:rPr>
                <w:sz w:val="16"/>
                <w:szCs w:val="16"/>
              </w:rPr>
              <w:t>There should be a PTAGIS code for most locations where smolts were trapped.  Provide that code, or multiple codes if smolts were trapped at multiple locations for this population.</w:t>
            </w:r>
          </w:p>
        </w:tc>
      </w:tr>
      <w:tr w:rsidR="005B120B" w:rsidRPr="00B51678" w14:paraId="7D5606AB" w14:textId="77777777" w:rsidTr="00C83913">
        <w:trPr>
          <w:cantSplit/>
        </w:trPr>
        <w:tc>
          <w:tcPr>
            <w:tcW w:w="1728" w:type="dxa"/>
            <w:tcMar>
              <w:left w:w="29" w:type="dxa"/>
              <w:right w:w="29" w:type="dxa"/>
            </w:tcMar>
          </w:tcPr>
          <w:p w14:paraId="2B81BA2C" w14:textId="18D53898" w:rsidR="005B120B" w:rsidRPr="00CC3A2E" w:rsidRDefault="005B120B" w:rsidP="000B3E66">
            <w:pPr>
              <w:snapToGrid w:val="0"/>
              <w:rPr>
                <w:b/>
                <w:bCs/>
                <w:color w:val="FF0000"/>
                <w:sz w:val="16"/>
                <w:szCs w:val="16"/>
              </w:rPr>
            </w:pPr>
            <w:r w:rsidRPr="00CC3A2E">
              <w:rPr>
                <w:b/>
                <w:bCs/>
                <w:color w:val="FF0000"/>
                <w:sz w:val="16"/>
                <w:szCs w:val="16"/>
              </w:rPr>
              <w:t>AdultLocation</w:t>
            </w:r>
          </w:p>
        </w:tc>
        <w:tc>
          <w:tcPr>
            <w:tcW w:w="3600" w:type="dxa"/>
            <w:tcMar>
              <w:left w:w="29" w:type="dxa"/>
              <w:right w:w="29" w:type="dxa"/>
            </w:tcMar>
          </w:tcPr>
          <w:p w14:paraId="2AD006F9" w14:textId="77777777" w:rsidR="005B120B" w:rsidRPr="00325D88" w:rsidRDefault="005B120B" w:rsidP="00E1594D">
            <w:pPr>
              <w:snapToGrid w:val="0"/>
              <w:rPr>
                <w:bCs/>
                <w:sz w:val="16"/>
                <w:szCs w:val="16"/>
              </w:rPr>
            </w:pPr>
            <w:r>
              <w:rPr>
                <w:bCs/>
                <w:sz w:val="16"/>
                <w:szCs w:val="16"/>
              </w:rPr>
              <w:t xml:space="preserve">The specific named location(s) </w:t>
            </w:r>
            <w:del w:id="651" w:author="Mike Banach" w:date="2021-05-14T08:18:00Z">
              <w:r w:rsidDel="00E1594D">
                <w:rPr>
                  <w:bCs/>
                  <w:sz w:val="16"/>
                  <w:szCs w:val="16"/>
                </w:rPr>
                <w:delText xml:space="preserve">for </w:delText>
              </w:r>
            </w:del>
            <w:r>
              <w:rPr>
                <w:bCs/>
                <w:sz w:val="16"/>
                <w:szCs w:val="16"/>
              </w:rPr>
              <w:t>where the adult abundance numbers were determined.</w:t>
            </w:r>
          </w:p>
        </w:tc>
        <w:tc>
          <w:tcPr>
            <w:tcW w:w="950" w:type="dxa"/>
            <w:tcMar>
              <w:left w:w="29" w:type="dxa"/>
              <w:right w:w="29" w:type="dxa"/>
            </w:tcMar>
          </w:tcPr>
          <w:p w14:paraId="09A841E5" w14:textId="77777777" w:rsidR="005B120B" w:rsidRPr="00CC3A2E" w:rsidRDefault="005B120B" w:rsidP="000B3E66">
            <w:pPr>
              <w:snapToGrid w:val="0"/>
              <w:jc w:val="center"/>
              <w:rPr>
                <w:b/>
                <w:bCs/>
                <w:color w:val="FF0000"/>
                <w:sz w:val="16"/>
                <w:szCs w:val="16"/>
              </w:rPr>
            </w:pPr>
            <w:r w:rsidRPr="00CC3A2E">
              <w:rPr>
                <w:b/>
                <w:bCs/>
                <w:color w:val="FF0000"/>
                <w:sz w:val="16"/>
                <w:szCs w:val="16"/>
              </w:rPr>
              <w:t>Text 255</w:t>
            </w:r>
          </w:p>
        </w:tc>
        <w:tc>
          <w:tcPr>
            <w:tcW w:w="4189" w:type="dxa"/>
            <w:gridSpan w:val="3"/>
          </w:tcPr>
          <w:p w14:paraId="16F4B3F4" w14:textId="77777777" w:rsidR="005B120B" w:rsidRPr="003D514E" w:rsidRDefault="005B120B" w:rsidP="000B3E66">
            <w:pPr>
              <w:snapToGrid w:val="0"/>
              <w:rPr>
                <w:sz w:val="16"/>
                <w:szCs w:val="16"/>
              </w:rPr>
            </w:pPr>
            <w:r w:rsidRPr="003D514E">
              <w:rPr>
                <w:sz w:val="16"/>
                <w:szCs w:val="16"/>
              </w:rPr>
              <w:t>This may be any of the following:</w:t>
            </w:r>
          </w:p>
          <w:p w14:paraId="44A84F3D" w14:textId="77777777" w:rsidR="005B120B" w:rsidRPr="003D514E" w:rsidRDefault="005B120B" w:rsidP="00981C82">
            <w:pPr>
              <w:numPr>
                <w:ilvl w:val="0"/>
                <w:numId w:val="1"/>
              </w:numPr>
              <w:snapToGrid w:val="0"/>
              <w:ind w:left="173" w:hanging="144"/>
              <w:rPr>
                <w:sz w:val="16"/>
                <w:szCs w:val="16"/>
              </w:rPr>
            </w:pPr>
            <w:del w:id="652" w:author="Mike Banach" w:date="2021-12-29T15:58:00Z">
              <w:r w:rsidRPr="003D514E" w:rsidDel="005C6C77">
                <w:rPr>
                  <w:sz w:val="16"/>
                  <w:szCs w:val="16"/>
                </w:rPr>
                <w:delText>the name</w:delText>
              </w:r>
              <w:r w:rsidDel="005C6C77">
                <w:rPr>
                  <w:sz w:val="16"/>
                  <w:szCs w:val="16"/>
                </w:rPr>
                <w:delText>(s)</w:delText>
              </w:r>
              <w:r w:rsidRPr="003D514E" w:rsidDel="005C6C77">
                <w:rPr>
                  <w:sz w:val="16"/>
                  <w:szCs w:val="16"/>
                </w:rPr>
                <w:delText xml:space="preserve"> of a fluvial water body</w:delText>
              </w:r>
              <w:r w:rsidDel="005C6C77">
                <w:rPr>
                  <w:sz w:val="16"/>
                  <w:szCs w:val="16"/>
                </w:rPr>
                <w:delText>(ies)</w:delText>
              </w:r>
            </w:del>
            <w:ins w:id="653" w:author="Mike Banach" w:date="2021-12-29T15:58:00Z">
              <w:r w:rsidR="005C6C77" w:rsidRPr="005C6C77">
                <w:rPr>
                  <w:sz w:val="16"/>
                  <w:szCs w:val="16"/>
                </w:rPr>
                <w:t>the name of a fluvial water body</w:t>
              </w:r>
            </w:ins>
          </w:p>
          <w:p w14:paraId="07F4A876" w14:textId="77777777" w:rsidR="005B120B" w:rsidRPr="003D514E" w:rsidRDefault="005B120B" w:rsidP="00981C82">
            <w:pPr>
              <w:numPr>
                <w:ilvl w:val="0"/>
                <w:numId w:val="1"/>
              </w:numPr>
              <w:snapToGrid w:val="0"/>
              <w:ind w:left="173" w:hanging="144"/>
              <w:rPr>
                <w:sz w:val="16"/>
                <w:szCs w:val="16"/>
              </w:rPr>
            </w:pPr>
            <w:r w:rsidRPr="003D514E">
              <w:rPr>
                <w:sz w:val="16"/>
                <w:szCs w:val="16"/>
              </w:rPr>
              <w:t>the name of an impounded fluvial water body (reservoir)</w:t>
            </w:r>
          </w:p>
        </w:tc>
        <w:tc>
          <w:tcPr>
            <w:tcW w:w="4221" w:type="dxa"/>
            <w:gridSpan w:val="5"/>
          </w:tcPr>
          <w:p w14:paraId="2F455E57" w14:textId="77777777" w:rsidR="005B120B" w:rsidRDefault="005B120B" w:rsidP="00981C82">
            <w:pPr>
              <w:numPr>
                <w:ilvl w:val="0"/>
                <w:numId w:val="1"/>
              </w:numPr>
              <w:snapToGrid w:val="0"/>
              <w:ind w:left="173" w:hanging="144"/>
              <w:rPr>
                <w:ins w:id="654" w:author="Mike Banach" w:date="2021-12-29T12:07:00Z"/>
                <w:sz w:val="16"/>
                <w:szCs w:val="16"/>
              </w:rPr>
            </w:pPr>
            <w:r w:rsidRPr="003D514E">
              <w:rPr>
                <w:sz w:val="16"/>
                <w:szCs w:val="16"/>
              </w:rPr>
              <w:t>the name of a lentic water body</w:t>
            </w:r>
          </w:p>
          <w:p w14:paraId="1340F97D" w14:textId="77777777" w:rsidR="0036551F" w:rsidRPr="003D514E" w:rsidRDefault="0036551F" w:rsidP="00981C82">
            <w:pPr>
              <w:numPr>
                <w:ilvl w:val="0"/>
                <w:numId w:val="1"/>
              </w:numPr>
              <w:snapToGrid w:val="0"/>
              <w:ind w:left="173" w:hanging="144"/>
              <w:rPr>
                <w:sz w:val="16"/>
                <w:szCs w:val="16"/>
              </w:rPr>
            </w:pPr>
            <w:ins w:id="655" w:author="Mike Banach" w:date="2021-12-29T12:07:00Z">
              <w:r w:rsidRPr="0036551F">
                <w:rPr>
                  <w:sz w:val="16"/>
                  <w:szCs w:val="16"/>
                </w:rPr>
                <w:t>a description of multiple water bodies if appropriate for the time series</w:t>
              </w:r>
            </w:ins>
          </w:p>
          <w:p w14:paraId="3EAFE7A2" w14:textId="77777777" w:rsidR="005B120B" w:rsidRPr="003D514E" w:rsidRDefault="005B120B" w:rsidP="00981C82">
            <w:pPr>
              <w:numPr>
                <w:ilvl w:val="0"/>
                <w:numId w:val="1"/>
              </w:numPr>
              <w:snapToGrid w:val="0"/>
              <w:ind w:left="173" w:hanging="144"/>
              <w:rPr>
                <w:sz w:val="16"/>
                <w:szCs w:val="16"/>
              </w:rPr>
            </w:pPr>
            <w:r>
              <w:rPr>
                <w:sz w:val="16"/>
                <w:szCs w:val="16"/>
              </w:rPr>
              <w:t>the name of a dam, or weir, or trap, etc.</w:t>
            </w:r>
          </w:p>
        </w:tc>
      </w:tr>
      <w:tr w:rsidR="003207D4" w:rsidRPr="00B51678" w14:paraId="506E109A" w14:textId="77777777" w:rsidTr="00C83913">
        <w:trPr>
          <w:cantSplit/>
        </w:trPr>
        <w:tc>
          <w:tcPr>
            <w:tcW w:w="1728" w:type="dxa"/>
            <w:tcMar>
              <w:left w:w="29" w:type="dxa"/>
              <w:right w:w="29" w:type="dxa"/>
            </w:tcMar>
          </w:tcPr>
          <w:p w14:paraId="684ABFA3" w14:textId="46E8EC3F" w:rsidR="003207D4" w:rsidRPr="004A2406" w:rsidRDefault="003207D4" w:rsidP="003207D4">
            <w:pPr>
              <w:snapToGrid w:val="0"/>
              <w:rPr>
                <w:bCs/>
                <w:sz w:val="16"/>
                <w:szCs w:val="16"/>
              </w:rPr>
            </w:pPr>
            <w:r w:rsidRPr="00930E98">
              <w:rPr>
                <w:b/>
                <w:bCs/>
                <w:color w:val="FF0000"/>
                <w:sz w:val="16"/>
                <w:szCs w:val="16"/>
              </w:rPr>
              <w:lastRenderedPageBreak/>
              <w:t>ReturnDef</w:t>
            </w:r>
          </w:p>
        </w:tc>
        <w:tc>
          <w:tcPr>
            <w:tcW w:w="3600" w:type="dxa"/>
            <w:tcMar>
              <w:left w:w="29" w:type="dxa"/>
              <w:right w:w="29" w:type="dxa"/>
            </w:tcMar>
          </w:tcPr>
          <w:p w14:paraId="16A6B140" w14:textId="77777777" w:rsidR="003207D4" w:rsidRPr="00325D88" w:rsidRDefault="003207D4" w:rsidP="003207D4">
            <w:pPr>
              <w:snapToGrid w:val="0"/>
              <w:rPr>
                <w:bCs/>
                <w:sz w:val="16"/>
                <w:szCs w:val="16"/>
              </w:rPr>
            </w:pPr>
            <w:r w:rsidRPr="00B6460B">
              <w:rPr>
                <w:bCs/>
                <w:sz w:val="16"/>
                <w:szCs w:val="16"/>
              </w:rPr>
              <w:t>How "return" is defined for this SAR</w:t>
            </w:r>
            <w:r>
              <w:rPr>
                <w:bCs/>
                <w:sz w:val="16"/>
                <w:szCs w:val="16"/>
              </w:rPr>
              <w:t xml:space="preserve"> estimate.</w:t>
            </w:r>
          </w:p>
        </w:tc>
        <w:tc>
          <w:tcPr>
            <w:tcW w:w="950" w:type="dxa"/>
            <w:tcMar>
              <w:left w:w="29" w:type="dxa"/>
              <w:right w:w="29" w:type="dxa"/>
            </w:tcMar>
          </w:tcPr>
          <w:p w14:paraId="13EAA058" w14:textId="77777777" w:rsidR="003207D4" w:rsidRPr="00930E98" w:rsidRDefault="00D36381" w:rsidP="00D36381">
            <w:pPr>
              <w:snapToGrid w:val="0"/>
              <w:jc w:val="center"/>
              <w:rPr>
                <w:b/>
                <w:bCs/>
                <w:color w:val="FF0000"/>
                <w:sz w:val="16"/>
                <w:szCs w:val="16"/>
              </w:rPr>
            </w:pPr>
            <w:r>
              <w:rPr>
                <w:b/>
                <w:bCs/>
                <w:color w:val="FF0000"/>
                <w:sz w:val="16"/>
                <w:szCs w:val="16"/>
              </w:rPr>
              <w:t>Text 255</w:t>
            </w:r>
          </w:p>
        </w:tc>
        <w:tc>
          <w:tcPr>
            <w:tcW w:w="8410" w:type="dxa"/>
            <w:gridSpan w:val="8"/>
          </w:tcPr>
          <w:p w14:paraId="2B161D5F" w14:textId="77777777" w:rsidR="003207D4" w:rsidRDefault="003207D4" w:rsidP="003207D4">
            <w:pPr>
              <w:snapToGrid w:val="0"/>
              <w:rPr>
                <w:bCs/>
                <w:sz w:val="16"/>
                <w:szCs w:val="16"/>
              </w:rPr>
            </w:pPr>
            <w:r w:rsidRPr="00CB3CA8">
              <w:rPr>
                <w:bCs/>
                <w:sz w:val="16"/>
                <w:szCs w:val="16"/>
                <w:u w:val="single"/>
              </w:rPr>
              <w:t>Acceptable values</w:t>
            </w:r>
            <w:r w:rsidRPr="0085015B">
              <w:rPr>
                <w:bCs/>
                <w:sz w:val="16"/>
                <w:szCs w:val="16"/>
              </w:rPr>
              <w:t>:</w:t>
            </w:r>
            <w:r w:rsidR="00612FB6">
              <w:rPr>
                <w:sz w:val="16"/>
                <w:szCs w:val="16"/>
              </w:rPr>
              <w:t xml:space="preserve">   [</w:t>
            </w:r>
            <w:r w:rsidRPr="00C73E14">
              <w:rPr>
                <w:i/>
                <w:sz w:val="16"/>
                <w:szCs w:val="16"/>
              </w:rPr>
              <w:t>Do not include comments in brackets.</w:t>
            </w:r>
            <w:r>
              <w:rPr>
                <w:sz w:val="16"/>
                <w:szCs w:val="16"/>
              </w:rPr>
              <w:t>]</w:t>
            </w:r>
          </w:p>
          <w:p w14:paraId="0A719158" w14:textId="23BB0382" w:rsidR="003207D4" w:rsidRPr="005003E2" w:rsidRDefault="003207D4" w:rsidP="003207D4">
            <w:pPr>
              <w:numPr>
                <w:ilvl w:val="0"/>
                <w:numId w:val="7"/>
              </w:numPr>
              <w:snapToGrid w:val="0"/>
              <w:ind w:left="173" w:hanging="144"/>
              <w:rPr>
                <w:sz w:val="16"/>
                <w:szCs w:val="16"/>
              </w:rPr>
            </w:pPr>
            <w:r w:rsidRPr="0082316B">
              <w:rPr>
                <w:sz w:val="16"/>
                <w:szCs w:val="16"/>
              </w:rPr>
              <w:t xml:space="preserve">Fish surviving to adulthood </w:t>
            </w:r>
            <w:r>
              <w:rPr>
                <w:sz w:val="16"/>
                <w:szCs w:val="16"/>
              </w:rPr>
              <w:t xml:space="preserve">  </w:t>
            </w:r>
            <w:r w:rsidRPr="0082316B">
              <w:rPr>
                <w:sz w:val="16"/>
                <w:szCs w:val="16"/>
              </w:rPr>
              <w:t>[</w:t>
            </w:r>
            <w:r w:rsidRPr="00EA09FB">
              <w:rPr>
                <w:i/>
                <w:sz w:val="16"/>
                <w:szCs w:val="16"/>
              </w:rPr>
              <w:t>Potential returners before ocean harvest</w:t>
            </w:r>
            <w:r w:rsidR="00A15724">
              <w:rPr>
                <w:i/>
                <w:sz w:val="16"/>
                <w:szCs w:val="16"/>
              </w:rPr>
              <w:t>.</w:t>
            </w:r>
            <w:r w:rsidRPr="0082316B">
              <w:rPr>
                <w:sz w:val="16"/>
                <w:szCs w:val="16"/>
              </w:rPr>
              <w:t>]</w:t>
            </w:r>
          </w:p>
          <w:p w14:paraId="0466C2FD" w14:textId="58824613" w:rsidR="003207D4" w:rsidRDefault="003207D4" w:rsidP="00A15724">
            <w:pPr>
              <w:numPr>
                <w:ilvl w:val="0"/>
                <w:numId w:val="7"/>
              </w:numPr>
              <w:snapToGrid w:val="0"/>
              <w:ind w:left="173" w:hanging="144"/>
              <w:rPr>
                <w:sz w:val="16"/>
                <w:szCs w:val="16"/>
              </w:rPr>
            </w:pPr>
            <w:r w:rsidRPr="0082316B">
              <w:rPr>
                <w:sz w:val="16"/>
                <w:szCs w:val="16"/>
              </w:rPr>
              <w:t xml:space="preserve">Returns to a dam </w:t>
            </w:r>
            <w:r>
              <w:rPr>
                <w:sz w:val="16"/>
                <w:szCs w:val="16"/>
              </w:rPr>
              <w:t xml:space="preserve">  </w:t>
            </w:r>
            <w:r w:rsidRPr="0082316B">
              <w:rPr>
                <w:sz w:val="16"/>
                <w:szCs w:val="16"/>
              </w:rPr>
              <w:t>[</w:t>
            </w:r>
            <w:r w:rsidRPr="00EA09FB">
              <w:rPr>
                <w:i/>
                <w:sz w:val="16"/>
                <w:szCs w:val="16"/>
              </w:rPr>
              <w:t>Fish returning to a dam before removing broodstock or other removals at the dam</w:t>
            </w:r>
            <w:r w:rsidR="00A15724">
              <w:rPr>
                <w:i/>
                <w:sz w:val="16"/>
                <w:szCs w:val="16"/>
              </w:rPr>
              <w:t>.</w:t>
            </w:r>
            <w:r w:rsidRPr="0082316B">
              <w:rPr>
                <w:sz w:val="16"/>
                <w:szCs w:val="16"/>
              </w:rPr>
              <w:t>]</w:t>
            </w:r>
          </w:p>
          <w:p w14:paraId="767E139F" w14:textId="18C73B6B" w:rsidR="00A15724" w:rsidRPr="005003E2" w:rsidRDefault="003207D4" w:rsidP="00A15724">
            <w:pPr>
              <w:numPr>
                <w:ilvl w:val="0"/>
                <w:numId w:val="7"/>
              </w:numPr>
              <w:snapToGrid w:val="0"/>
              <w:ind w:left="173" w:hanging="144"/>
              <w:rPr>
                <w:sz w:val="16"/>
                <w:szCs w:val="16"/>
              </w:rPr>
            </w:pPr>
            <w:r w:rsidRPr="0082316B">
              <w:rPr>
                <w:sz w:val="16"/>
                <w:szCs w:val="16"/>
              </w:rPr>
              <w:t xml:space="preserve">Returns to population boundary </w:t>
            </w:r>
            <w:r>
              <w:rPr>
                <w:sz w:val="16"/>
                <w:szCs w:val="16"/>
              </w:rPr>
              <w:t xml:space="preserve">  </w:t>
            </w:r>
            <w:r w:rsidRPr="0082316B">
              <w:rPr>
                <w:sz w:val="16"/>
                <w:szCs w:val="16"/>
              </w:rPr>
              <w:t>[</w:t>
            </w:r>
            <w:r w:rsidRPr="00EA09FB">
              <w:rPr>
                <w:i/>
                <w:sz w:val="16"/>
                <w:szCs w:val="16"/>
              </w:rPr>
              <w:t>Includes all fish that returned to the population boundary before any removals or mortalities, in the tributaries</w:t>
            </w:r>
            <w:r w:rsidR="00A15724">
              <w:rPr>
                <w:i/>
                <w:sz w:val="16"/>
                <w:szCs w:val="16"/>
              </w:rPr>
              <w:t>.</w:t>
            </w:r>
            <w:r w:rsidRPr="0082316B">
              <w:rPr>
                <w:sz w:val="16"/>
                <w:szCs w:val="16"/>
              </w:rPr>
              <w:t>]</w:t>
            </w:r>
          </w:p>
          <w:p w14:paraId="75531270" w14:textId="2E3F3CA8" w:rsidR="003207D4" w:rsidRDefault="00A15724" w:rsidP="00A15724">
            <w:pPr>
              <w:numPr>
                <w:ilvl w:val="0"/>
                <w:numId w:val="7"/>
              </w:numPr>
              <w:snapToGrid w:val="0"/>
              <w:ind w:left="173" w:hanging="144"/>
              <w:rPr>
                <w:sz w:val="16"/>
                <w:szCs w:val="16"/>
              </w:rPr>
            </w:pPr>
            <w:r w:rsidRPr="0082316B">
              <w:rPr>
                <w:sz w:val="16"/>
                <w:szCs w:val="16"/>
              </w:rPr>
              <w:t xml:space="preserve">Returns to mouth </w:t>
            </w:r>
            <w:r>
              <w:rPr>
                <w:sz w:val="16"/>
                <w:szCs w:val="16"/>
              </w:rPr>
              <w:t xml:space="preserve">  </w:t>
            </w:r>
            <w:r w:rsidRPr="0082316B">
              <w:rPr>
                <w:sz w:val="16"/>
                <w:szCs w:val="16"/>
              </w:rPr>
              <w:t>[</w:t>
            </w:r>
            <w:r w:rsidRPr="00EA09FB">
              <w:rPr>
                <w:i/>
                <w:sz w:val="16"/>
                <w:szCs w:val="16"/>
              </w:rPr>
              <w:t>Includes all fish that returned before any removals or mortalities, in the tributaries. Appropriate to use only if the mouth does not define the population</w:t>
            </w:r>
            <w:r>
              <w:rPr>
                <w:i/>
                <w:sz w:val="16"/>
                <w:szCs w:val="16"/>
              </w:rPr>
              <w:t>.</w:t>
            </w:r>
            <w:r w:rsidRPr="0082316B">
              <w:rPr>
                <w:sz w:val="16"/>
                <w:szCs w:val="16"/>
              </w:rPr>
              <w:t>]</w:t>
            </w:r>
          </w:p>
          <w:p w14:paraId="0EF74B2D" w14:textId="4B06C921" w:rsidR="003207D4" w:rsidRPr="0082316B" w:rsidRDefault="003207D4" w:rsidP="003207D4">
            <w:pPr>
              <w:numPr>
                <w:ilvl w:val="0"/>
                <w:numId w:val="7"/>
              </w:numPr>
              <w:snapToGrid w:val="0"/>
              <w:ind w:left="173" w:hanging="144"/>
              <w:rPr>
                <w:sz w:val="16"/>
                <w:szCs w:val="16"/>
              </w:rPr>
            </w:pPr>
            <w:r w:rsidRPr="0082316B">
              <w:rPr>
                <w:sz w:val="16"/>
                <w:szCs w:val="16"/>
              </w:rPr>
              <w:t>Returns to spawning ground</w:t>
            </w:r>
            <w:r>
              <w:rPr>
                <w:sz w:val="16"/>
                <w:szCs w:val="16"/>
              </w:rPr>
              <w:t xml:space="preserve">  </w:t>
            </w:r>
            <w:r w:rsidRPr="0082316B">
              <w:rPr>
                <w:sz w:val="16"/>
                <w:szCs w:val="16"/>
              </w:rPr>
              <w:t xml:space="preserve"> [</w:t>
            </w:r>
            <w:r w:rsidRPr="00EA09FB">
              <w:rPr>
                <w:i/>
                <w:sz w:val="16"/>
                <w:szCs w:val="16"/>
              </w:rPr>
              <w:t>Fish in river available to spawn after removals, but before pre-spawn mortality, in the tributaries</w:t>
            </w:r>
            <w:r w:rsidR="00A15724">
              <w:rPr>
                <w:i/>
                <w:sz w:val="16"/>
                <w:szCs w:val="16"/>
              </w:rPr>
              <w:t>.</w:t>
            </w:r>
            <w:r w:rsidRPr="0082316B">
              <w:rPr>
                <w:sz w:val="16"/>
                <w:szCs w:val="16"/>
              </w:rPr>
              <w:t>]</w:t>
            </w:r>
          </w:p>
          <w:p w14:paraId="400BB3D2" w14:textId="5E5ED77F" w:rsidR="003207D4" w:rsidRDefault="003207D4" w:rsidP="003207D4">
            <w:pPr>
              <w:numPr>
                <w:ilvl w:val="0"/>
                <w:numId w:val="7"/>
              </w:numPr>
              <w:snapToGrid w:val="0"/>
              <w:ind w:left="173" w:hanging="144"/>
              <w:rPr>
                <w:sz w:val="16"/>
                <w:szCs w:val="16"/>
              </w:rPr>
            </w:pPr>
            <w:r w:rsidRPr="0082316B">
              <w:rPr>
                <w:sz w:val="16"/>
                <w:szCs w:val="16"/>
              </w:rPr>
              <w:t xml:space="preserve">Returns to a weir </w:t>
            </w:r>
            <w:r>
              <w:rPr>
                <w:sz w:val="16"/>
                <w:szCs w:val="16"/>
              </w:rPr>
              <w:t xml:space="preserve">  </w:t>
            </w:r>
            <w:r w:rsidRPr="0082316B">
              <w:rPr>
                <w:sz w:val="16"/>
                <w:szCs w:val="16"/>
              </w:rPr>
              <w:t>[</w:t>
            </w:r>
            <w:r w:rsidRPr="00EA09FB">
              <w:rPr>
                <w:i/>
                <w:sz w:val="16"/>
                <w:szCs w:val="16"/>
              </w:rPr>
              <w:t>Fish returning to weir before removing broodstock or other removals at the weir, in the tributaries</w:t>
            </w:r>
            <w:r w:rsidR="00A15724">
              <w:rPr>
                <w:i/>
                <w:sz w:val="16"/>
                <w:szCs w:val="16"/>
              </w:rPr>
              <w:t>.</w:t>
            </w:r>
            <w:r w:rsidRPr="0082316B">
              <w:rPr>
                <w:sz w:val="16"/>
                <w:szCs w:val="16"/>
              </w:rPr>
              <w:t>]</w:t>
            </w:r>
          </w:p>
          <w:p w14:paraId="1BFE5B27" w14:textId="77777777" w:rsidR="003207D4" w:rsidRPr="005003E2" w:rsidRDefault="00394E3F" w:rsidP="003207D4">
            <w:pPr>
              <w:numPr>
                <w:ilvl w:val="0"/>
                <w:numId w:val="7"/>
              </w:numPr>
              <w:snapToGrid w:val="0"/>
              <w:ind w:left="173" w:hanging="144"/>
              <w:rPr>
                <w:sz w:val="16"/>
                <w:szCs w:val="16"/>
              </w:rPr>
            </w:pPr>
            <w:r>
              <w:rPr>
                <w:sz w:val="16"/>
                <w:szCs w:val="16"/>
              </w:rPr>
              <w:t>Returns to a PIT tag array</w:t>
            </w:r>
          </w:p>
          <w:p w14:paraId="07FBB52C" w14:textId="777DFB2D" w:rsidR="003207D4" w:rsidRPr="0082316B" w:rsidRDefault="003207D4" w:rsidP="003207D4">
            <w:pPr>
              <w:numPr>
                <w:ilvl w:val="0"/>
                <w:numId w:val="7"/>
              </w:numPr>
              <w:snapToGrid w:val="0"/>
              <w:ind w:left="173" w:hanging="144"/>
              <w:rPr>
                <w:sz w:val="16"/>
                <w:szCs w:val="16"/>
              </w:rPr>
            </w:pPr>
            <w:r>
              <w:rPr>
                <w:bCs/>
                <w:sz w:val="16"/>
                <w:szCs w:val="16"/>
              </w:rPr>
              <w:t xml:space="preserve">Estimated number of spawners   </w:t>
            </w:r>
            <w:r w:rsidRPr="002A1312">
              <w:rPr>
                <w:bCs/>
                <w:sz w:val="16"/>
                <w:szCs w:val="16"/>
              </w:rPr>
              <w:t>[</w:t>
            </w:r>
            <w:r w:rsidRPr="00EA09FB">
              <w:rPr>
                <w:bCs/>
                <w:i/>
                <w:sz w:val="16"/>
                <w:szCs w:val="16"/>
              </w:rPr>
              <w:t>Fish available after all removals and pre-spawn mortality, in the tributaries (i.e., NOSA)</w:t>
            </w:r>
            <w:r w:rsidR="00A15724">
              <w:rPr>
                <w:bCs/>
                <w:i/>
                <w:sz w:val="16"/>
                <w:szCs w:val="16"/>
              </w:rPr>
              <w:t>.</w:t>
            </w:r>
            <w:r w:rsidRPr="002A1312">
              <w:rPr>
                <w:bCs/>
                <w:sz w:val="16"/>
                <w:szCs w:val="16"/>
              </w:rPr>
              <w:t>]</w:t>
            </w:r>
          </w:p>
          <w:p w14:paraId="5E620FD5" w14:textId="77777777" w:rsidR="003207D4" w:rsidRDefault="003207D4" w:rsidP="003207D4">
            <w:pPr>
              <w:numPr>
                <w:ilvl w:val="0"/>
                <w:numId w:val="7"/>
              </w:numPr>
              <w:snapToGrid w:val="0"/>
              <w:ind w:left="173" w:hanging="144"/>
              <w:rPr>
                <w:sz w:val="16"/>
                <w:szCs w:val="16"/>
              </w:rPr>
            </w:pPr>
            <w:r w:rsidRPr="0082316B">
              <w:rPr>
                <w:sz w:val="16"/>
                <w:szCs w:val="16"/>
              </w:rPr>
              <w:t>Number of marked adult fish captured</w:t>
            </w:r>
          </w:p>
          <w:p w14:paraId="730636B7" w14:textId="77777777" w:rsidR="003207D4" w:rsidRPr="00325D88" w:rsidRDefault="003207D4" w:rsidP="003207D4">
            <w:pPr>
              <w:numPr>
                <w:ilvl w:val="0"/>
                <w:numId w:val="7"/>
              </w:numPr>
              <w:snapToGrid w:val="0"/>
              <w:ind w:left="173" w:hanging="144"/>
              <w:rPr>
                <w:sz w:val="16"/>
                <w:szCs w:val="16"/>
              </w:rPr>
            </w:pPr>
            <w:r w:rsidRPr="0082316B">
              <w:rPr>
                <w:sz w:val="16"/>
                <w:szCs w:val="16"/>
              </w:rPr>
              <w:t>Adult fish migrating to/past a point(s)</w:t>
            </w:r>
          </w:p>
        </w:tc>
      </w:tr>
      <w:tr w:rsidR="005B120B" w:rsidRPr="00B51678" w14:paraId="0DA843F2" w14:textId="77777777" w:rsidTr="00C83913">
        <w:trPr>
          <w:cantSplit/>
        </w:trPr>
        <w:tc>
          <w:tcPr>
            <w:tcW w:w="1728" w:type="dxa"/>
            <w:tcMar>
              <w:left w:w="29" w:type="dxa"/>
              <w:right w:w="29" w:type="dxa"/>
            </w:tcMar>
          </w:tcPr>
          <w:p w14:paraId="297FC32E" w14:textId="70BBFC3C" w:rsidR="005B120B" w:rsidRPr="00CC3A2E" w:rsidRDefault="005B120B" w:rsidP="000B3E66">
            <w:pPr>
              <w:snapToGrid w:val="0"/>
              <w:rPr>
                <w:b/>
                <w:bCs/>
                <w:color w:val="FF0000"/>
                <w:sz w:val="16"/>
                <w:szCs w:val="16"/>
              </w:rPr>
            </w:pPr>
            <w:r w:rsidRPr="00CC3A2E">
              <w:rPr>
                <w:b/>
                <w:bCs/>
                <w:color w:val="FF0000"/>
                <w:sz w:val="16"/>
                <w:szCs w:val="16"/>
              </w:rPr>
              <w:t>SARtype</w:t>
            </w:r>
          </w:p>
        </w:tc>
        <w:tc>
          <w:tcPr>
            <w:tcW w:w="3600" w:type="dxa"/>
            <w:tcMar>
              <w:left w:w="29" w:type="dxa"/>
              <w:right w:w="29" w:type="dxa"/>
            </w:tcMar>
          </w:tcPr>
          <w:p w14:paraId="256F9062" w14:textId="77777777" w:rsidR="005B120B" w:rsidRPr="00325D88" w:rsidRDefault="005B120B" w:rsidP="000B3E66">
            <w:pPr>
              <w:snapToGrid w:val="0"/>
              <w:rPr>
                <w:bCs/>
                <w:sz w:val="16"/>
                <w:szCs w:val="16"/>
              </w:rPr>
            </w:pPr>
            <w:r w:rsidRPr="00D71D49">
              <w:rPr>
                <w:bCs/>
                <w:sz w:val="16"/>
                <w:szCs w:val="16"/>
              </w:rPr>
              <w:t>The type of return estimate, in terms of what fish are included in the estimate of total returns.</w:t>
            </w:r>
            <w:r>
              <w:rPr>
                <w:bCs/>
                <w:sz w:val="16"/>
                <w:szCs w:val="16"/>
              </w:rPr>
              <w:t xml:space="preserve">  See Codes/Conventions column for details.</w:t>
            </w:r>
          </w:p>
        </w:tc>
        <w:tc>
          <w:tcPr>
            <w:tcW w:w="950" w:type="dxa"/>
            <w:tcMar>
              <w:left w:w="29" w:type="dxa"/>
              <w:right w:w="29" w:type="dxa"/>
            </w:tcMar>
          </w:tcPr>
          <w:p w14:paraId="4402BCD1" w14:textId="77777777" w:rsidR="005B120B" w:rsidRPr="00CC3A2E" w:rsidRDefault="005B120B" w:rsidP="000B3E66">
            <w:pPr>
              <w:snapToGrid w:val="0"/>
              <w:jc w:val="center"/>
              <w:rPr>
                <w:b/>
                <w:bCs/>
                <w:color w:val="FF0000"/>
                <w:sz w:val="16"/>
                <w:szCs w:val="16"/>
              </w:rPr>
            </w:pPr>
            <w:r w:rsidRPr="00CC3A2E">
              <w:rPr>
                <w:b/>
                <w:bCs/>
                <w:color w:val="FF0000"/>
                <w:sz w:val="16"/>
                <w:szCs w:val="16"/>
              </w:rPr>
              <w:t>Text 255</w:t>
            </w:r>
          </w:p>
        </w:tc>
        <w:tc>
          <w:tcPr>
            <w:tcW w:w="4189" w:type="dxa"/>
            <w:gridSpan w:val="3"/>
          </w:tcPr>
          <w:p w14:paraId="38128720" w14:textId="77777777" w:rsidR="005B120B" w:rsidRDefault="005B120B" w:rsidP="000B3E66">
            <w:pPr>
              <w:snapToGrid w:val="0"/>
              <w:rPr>
                <w:sz w:val="16"/>
                <w:szCs w:val="16"/>
              </w:rPr>
            </w:pPr>
            <w:r w:rsidRPr="00CB3CA8">
              <w:rPr>
                <w:sz w:val="16"/>
                <w:szCs w:val="16"/>
                <w:u w:val="single"/>
              </w:rPr>
              <w:t>Acceptable values</w:t>
            </w:r>
            <w:r>
              <w:rPr>
                <w:sz w:val="16"/>
                <w:szCs w:val="16"/>
              </w:rPr>
              <w:t>:</w:t>
            </w:r>
          </w:p>
          <w:p w14:paraId="39D6B15D" w14:textId="77777777" w:rsidR="005B120B" w:rsidRDefault="005B120B" w:rsidP="00981C82">
            <w:pPr>
              <w:numPr>
                <w:ilvl w:val="0"/>
                <w:numId w:val="5"/>
              </w:numPr>
              <w:snapToGrid w:val="0"/>
              <w:ind w:left="173" w:hanging="144"/>
              <w:rPr>
                <w:sz w:val="16"/>
                <w:szCs w:val="16"/>
              </w:rPr>
            </w:pPr>
            <w:r>
              <w:rPr>
                <w:sz w:val="16"/>
                <w:szCs w:val="16"/>
              </w:rPr>
              <w:t>Including jacks</w:t>
            </w:r>
          </w:p>
          <w:p w14:paraId="7C5F1559" w14:textId="77777777" w:rsidR="005B120B" w:rsidRDefault="005B120B" w:rsidP="00981C82">
            <w:pPr>
              <w:numPr>
                <w:ilvl w:val="0"/>
                <w:numId w:val="5"/>
              </w:numPr>
              <w:snapToGrid w:val="0"/>
              <w:ind w:left="173" w:hanging="144"/>
              <w:rPr>
                <w:sz w:val="16"/>
                <w:szCs w:val="16"/>
              </w:rPr>
            </w:pPr>
            <w:r>
              <w:rPr>
                <w:sz w:val="16"/>
                <w:szCs w:val="16"/>
              </w:rPr>
              <w:t>Excluding jacks</w:t>
            </w:r>
          </w:p>
        </w:tc>
        <w:tc>
          <w:tcPr>
            <w:tcW w:w="4221" w:type="dxa"/>
            <w:gridSpan w:val="5"/>
          </w:tcPr>
          <w:p w14:paraId="66C2EBFE" w14:textId="77777777" w:rsidR="005B120B" w:rsidRDefault="005B120B" w:rsidP="005B120B">
            <w:pPr>
              <w:snapToGrid w:val="0"/>
              <w:rPr>
                <w:sz w:val="16"/>
                <w:szCs w:val="16"/>
              </w:rPr>
            </w:pPr>
          </w:p>
          <w:p w14:paraId="5EE4686E" w14:textId="77777777" w:rsidR="005B120B" w:rsidRDefault="005B120B" w:rsidP="005B120B">
            <w:pPr>
              <w:numPr>
                <w:ilvl w:val="0"/>
                <w:numId w:val="5"/>
              </w:numPr>
              <w:snapToGrid w:val="0"/>
              <w:ind w:left="173" w:hanging="144"/>
              <w:rPr>
                <w:sz w:val="16"/>
                <w:szCs w:val="16"/>
              </w:rPr>
            </w:pPr>
            <w:r>
              <w:rPr>
                <w:sz w:val="16"/>
                <w:szCs w:val="16"/>
              </w:rPr>
              <w:t>Jacks only</w:t>
            </w:r>
          </w:p>
          <w:p w14:paraId="7B873925" w14:textId="77777777" w:rsidR="005B120B" w:rsidRPr="00FF2C9C" w:rsidRDefault="005B120B" w:rsidP="005B120B">
            <w:pPr>
              <w:numPr>
                <w:ilvl w:val="0"/>
                <w:numId w:val="5"/>
              </w:numPr>
              <w:snapToGrid w:val="0"/>
              <w:ind w:left="173" w:hanging="144"/>
              <w:rPr>
                <w:sz w:val="16"/>
                <w:szCs w:val="16"/>
              </w:rPr>
            </w:pPr>
            <w:r>
              <w:rPr>
                <w:sz w:val="16"/>
                <w:szCs w:val="16"/>
              </w:rPr>
              <w:t>Females only</w:t>
            </w:r>
          </w:p>
        </w:tc>
      </w:tr>
      <w:tr w:rsidR="000B3E66" w:rsidRPr="00B51678" w14:paraId="684A5DA0" w14:textId="77777777" w:rsidTr="00C83913">
        <w:trPr>
          <w:cantSplit/>
        </w:trPr>
        <w:tc>
          <w:tcPr>
            <w:tcW w:w="1728" w:type="dxa"/>
            <w:tcMar>
              <w:left w:w="29" w:type="dxa"/>
              <w:right w:w="29" w:type="dxa"/>
            </w:tcMar>
          </w:tcPr>
          <w:p w14:paraId="3777B223" w14:textId="02B13E60" w:rsidR="000B3E66" w:rsidRPr="00833095" w:rsidRDefault="000B3E66" w:rsidP="000B3E66">
            <w:pPr>
              <w:snapToGrid w:val="0"/>
              <w:rPr>
                <w:b/>
                <w:bCs/>
                <w:color w:val="FF0000"/>
                <w:sz w:val="16"/>
                <w:szCs w:val="16"/>
                <w:u w:val="single"/>
                <w:rPrChange w:id="656" w:author="Mike Banach" w:date="2023-11-20T13:55:00Z">
                  <w:rPr>
                    <w:b/>
                    <w:bCs/>
                    <w:color w:val="FF0000"/>
                    <w:sz w:val="16"/>
                    <w:szCs w:val="16"/>
                  </w:rPr>
                </w:rPrChange>
              </w:rPr>
            </w:pPr>
            <w:r w:rsidRPr="00833095">
              <w:rPr>
                <w:b/>
                <w:bCs/>
                <w:color w:val="FF0000"/>
                <w:sz w:val="16"/>
                <w:szCs w:val="16"/>
                <w:u w:val="single"/>
                <w:rPrChange w:id="657" w:author="Mike Banach" w:date="2023-11-20T13:55:00Z">
                  <w:rPr>
                    <w:b/>
                    <w:bCs/>
                    <w:color w:val="FF0000"/>
                    <w:sz w:val="16"/>
                    <w:szCs w:val="16"/>
                  </w:rPr>
                </w:rPrChange>
              </w:rPr>
              <w:t>OutmigrationYear</w:t>
            </w:r>
          </w:p>
        </w:tc>
        <w:tc>
          <w:tcPr>
            <w:tcW w:w="3600" w:type="dxa"/>
            <w:tcMar>
              <w:left w:w="29" w:type="dxa"/>
              <w:right w:w="29" w:type="dxa"/>
            </w:tcMar>
          </w:tcPr>
          <w:p w14:paraId="05F9BE96" w14:textId="77777777" w:rsidR="000B3E66" w:rsidRPr="00325D88" w:rsidRDefault="000B3E66" w:rsidP="000B3E66">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 xml:space="preserve">year </w:t>
            </w:r>
            <w:r>
              <w:rPr>
                <w:bCs/>
                <w:sz w:val="16"/>
                <w:szCs w:val="16"/>
              </w:rPr>
              <w:t>for which this SAR is calculated, defined as the year the group migrated to sea.</w:t>
            </w:r>
          </w:p>
        </w:tc>
        <w:tc>
          <w:tcPr>
            <w:tcW w:w="950" w:type="dxa"/>
            <w:tcMar>
              <w:left w:w="29" w:type="dxa"/>
              <w:right w:w="29" w:type="dxa"/>
            </w:tcMar>
          </w:tcPr>
          <w:p w14:paraId="59113A1C" w14:textId="77777777" w:rsidR="000B3E66" w:rsidRPr="00AE2D9E" w:rsidRDefault="000B3E66" w:rsidP="000B3E66">
            <w:pPr>
              <w:snapToGrid w:val="0"/>
              <w:jc w:val="center"/>
              <w:rPr>
                <w:b/>
                <w:bCs/>
                <w:color w:val="FF0000"/>
                <w:sz w:val="16"/>
                <w:szCs w:val="16"/>
              </w:rPr>
            </w:pPr>
            <w:r w:rsidRPr="00AE2D9E">
              <w:rPr>
                <w:b/>
                <w:bCs/>
                <w:color w:val="FF0000"/>
                <w:sz w:val="16"/>
                <w:szCs w:val="16"/>
              </w:rPr>
              <w:t>Integer</w:t>
            </w:r>
          </w:p>
        </w:tc>
        <w:tc>
          <w:tcPr>
            <w:tcW w:w="8410" w:type="dxa"/>
            <w:gridSpan w:val="8"/>
          </w:tcPr>
          <w:p w14:paraId="04EF382A" w14:textId="77777777" w:rsidR="000B3E66" w:rsidRPr="00325D88" w:rsidRDefault="000B3E66" w:rsidP="000B3E66">
            <w:pPr>
              <w:snapToGrid w:val="0"/>
              <w:rPr>
                <w:sz w:val="16"/>
                <w:szCs w:val="16"/>
              </w:rPr>
            </w:pPr>
            <w:r>
              <w:rPr>
                <w:sz w:val="16"/>
                <w:szCs w:val="16"/>
              </w:rPr>
              <w:t>Year in which the fish migrated to the ocean.  This is often not the same as brood year.</w:t>
            </w:r>
          </w:p>
        </w:tc>
      </w:tr>
      <w:tr w:rsidR="003551CD" w:rsidRPr="00B51678" w14:paraId="7940FCBD" w14:textId="77777777" w:rsidTr="00C83913">
        <w:trPr>
          <w:cantSplit/>
        </w:trPr>
        <w:tc>
          <w:tcPr>
            <w:tcW w:w="1728" w:type="dxa"/>
            <w:tcMar>
              <w:left w:w="29" w:type="dxa"/>
              <w:right w:w="29" w:type="dxa"/>
            </w:tcMar>
          </w:tcPr>
          <w:p w14:paraId="07F6B013" w14:textId="64B290A9" w:rsidR="003551CD" w:rsidRPr="00AE2D9E" w:rsidRDefault="003551CD" w:rsidP="003551CD">
            <w:pPr>
              <w:snapToGrid w:val="0"/>
              <w:rPr>
                <w:bCs/>
                <w:color w:val="FF0000"/>
                <w:sz w:val="16"/>
                <w:szCs w:val="16"/>
              </w:rPr>
            </w:pPr>
            <w:r w:rsidRPr="00AE2D9E">
              <w:rPr>
                <w:b/>
                <w:bCs/>
                <w:color w:val="FF0000"/>
                <w:sz w:val="16"/>
                <w:szCs w:val="16"/>
              </w:rPr>
              <w:t>ContactAgency</w:t>
            </w:r>
          </w:p>
        </w:tc>
        <w:tc>
          <w:tcPr>
            <w:tcW w:w="3600" w:type="dxa"/>
            <w:tcMar>
              <w:left w:w="29" w:type="dxa"/>
              <w:right w:w="29" w:type="dxa"/>
            </w:tcMar>
          </w:tcPr>
          <w:p w14:paraId="1DCD806D" w14:textId="77777777" w:rsidR="003551CD" w:rsidRPr="0099077A" w:rsidRDefault="003551CD" w:rsidP="003551CD">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0" w:type="dxa"/>
            <w:tcMar>
              <w:left w:w="29" w:type="dxa"/>
              <w:right w:w="29" w:type="dxa"/>
            </w:tcMar>
          </w:tcPr>
          <w:p w14:paraId="6FC49FED" w14:textId="77777777" w:rsidR="003551CD" w:rsidRPr="00AE2D9E" w:rsidRDefault="003551CD" w:rsidP="003551CD">
            <w:pPr>
              <w:snapToGrid w:val="0"/>
              <w:jc w:val="center"/>
              <w:rPr>
                <w:bCs/>
                <w:color w:val="FF0000"/>
                <w:sz w:val="16"/>
                <w:szCs w:val="16"/>
              </w:rPr>
            </w:pPr>
            <w:r w:rsidRPr="00AE2D9E">
              <w:rPr>
                <w:b/>
                <w:bCs/>
                <w:color w:val="FF0000"/>
                <w:sz w:val="16"/>
                <w:szCs w:val="16"/>
              </w:rPr>
              <w:t>Text 255</w:t>
            </w:r>
          </w:p>
        </w:tc>
        <w:tc>
          <w:tcPr>
            <w:tcW w:w="4722" w:type="dxa"/>
            <w:gridSpan w:val="6"/>
          </w:tcPr>
          <w:p w14:paraId="65382821" w14:textId="77777777" w:rsidR="003551CD" w:rsidRDefault="003551CD" w:rsidP="003551CD">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36685C85" w14:textId="77777777" w:rsidR="009A4EC7" w:rsidRDefault="009A4EC7" w:rsidP="003551CD">
            <w:pPr>
              <w:snapToGrid w:val="0"/>
              <w:rPr>
                <w:sz w:val="16"/>
                <w:szCs w:val="16"/>
              </w:rPr>
            </w:pPr>
          </w:p>
          <w:p w14:paraId="5CB22EAF" w14:textId="77777777" w:rsidR="003551CD" w:rsidRDefault="003551CD" w:rsidP="000A286A">
            <w:pPr>
              <w:numPr>
                <w:ilvl w:val="0"/>
                <w:numId w:val="16"/>
              </w:numPr>
              <w:snapToGrid w:val="0"/>
              <w:ind w:left="173" w:hanging="144"/>
              <w:rPr>
                <w:sz w:val="16"/>
                <w:szCs w:val="16"/>
              </w:rPr>
            </w:pPr>
            <w:r w:rsidRPr="00BF2C3A">
              <w:rPr>
                <w:sz w:val="16"/>
                <w:szCs w:val="16"/>
              </w:rPr>
              <w:t>Columbia River Inter-Tribal Fish Commission</w:t>
            </w:r>
          </w:p>
          <w:p w14:paraId="3AB5DDA5" w14:textId="77777777" w:rsidR="00560852" w:rsidRPr="00560852" w:rsidRDefault="003551CD"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6E04D642" w14:textId="77777777" w:rsidR="003551CD" w:rsidRDefault="003551CD" w:rsidP="000A286A">
            <w:pPr>
              <w:numPr>
                <w:ilvl w:val="0"/>
                <w:numId w:val="16"/>
              </w:numPr>
              <w:snapToGrid w:val="0"/>
              <w:ind w:left="173" w:hanging="144"/>
              <w:rPr>
                <w:sz w:val="16"/>
                <w:szCs w:val="16"/>
              </w:rPr>
            </w:pPr>
            <w:r w:rsidRPr="00BF2C3A">
              <w:rPr>
                <w:sz w:val="16"/>
                <w:szCs w:val="16"/>
              </w:rPr>
              <w:t>Confederated Tribes and Bands of the Yakama Nation</w:t>
            </w:r>
          </w:p>
          <w:p w14:paraId="4A9CA194" w14:textId="77777777" w:rsidR="003551CD" w:rsidRDefault="003551CD" w:rsidP="000A286A">
            <w:pPr>
              <w:numPr>
                <w:ilvl w:val="0"/>
                <w:numId w:val="16"/>
              </w:numPr>
              <w:snapToGrid w:val="0"/>
              <w:ind w:left="173" w:hanging="144"/>
              <w:rPr>
                <w:sz w:val="16"/>
                <w:szCs w:val="16"/>
              </w:rPr>
            </w:pPr>
            <w:r w:rsidRPr="00BF2C3A">
              <w:rPr>
                <w:sz w:val="16"/>
                <w:szCs w:val="16"/>
              </w:rPr>
              <w:t>Confederated Tribes of the Umatilla Indian Reservation</w:t>
            </w:r>
          </w:p>
          <w:p w14:paraId="75EF917D" w14:textId="77777777" w:rsidR="003551CD" w:rsidRPr="009A4EC7" w:rsidRDefault="003551CD"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3688" w:type="dxa"/>
            <w:gridSpan w:val="2"/>
          </w:tcPr>
          <w:p w14:paraId="02AD69BE" w14:textId="77777777" w:rsidR="009A4EC7" w:rsidRDefault="009A4EC7" w:rsidP="000A286A">
            <w:pPr>
              <w:numPr>
                <w:ilvl w:val="0"/>
                <w:numId w:val="16"/>
              </w:numPr>
              <w:snapToGrid w:val="0"/>
              <w:ind w:left="173" w:hanging="144"/>
              <w:rPr>
                <w:sz w:val="16"/>
                <w:szCs w:val="16"/>
              </w:rPr>
            </w:pPr>
            <w:r w:rsidRPr="00C0012B">
              <w:rPr>
                <w:sz w:val="16"/>
                <w:szCs w:val="16"/>
              </w:rPr>
              <w:t>Fish Passage Center</w:t>
            </w:r>
          </w:p>
          <w:p w14:paraId="51BE3EEB" w14:textId="77777777" w:rsidR="003551CD" w:rsidRDefault="003551CD" w:rsidP="000A286A">
            <w:pPr>
              <w:numPr>
                <w:ilvl w:val="0"/>
                <w:numId w:val="16"/>
              </w:numPr>
              <w:snapToGrid w:val="0"/>
              <w:ind w:left="173" w:hanging="144"/>
              <w:rPr>
                <w:sz w:val="16"/>
                <w:szCs w:val="16"/>
              </w:rPr>
            </w:pPr>
            <w:r w:rsidRPr="00BF2C3A">
              <w:rPr>
                <w:sz w:val="16"/>
                <w:szCs w:val="16"/>
              </w:rPr>
              <w:t>Idaho Department of Fish and Game</w:t>
            </w:r>
          </w:p>
          <w:p w14:paraId="0A808D40" w14:textId="77777777" w:rsidR="003551CD" w:rsidRDefault="003551CD" w:rsidP="000A286A">
            <w:pPr>
              <w:numPr>
                <w:ilvl w:val="0"/>
                <w:numId w:val="16"/>
              </w:numPr>
              <w:snapToGrid w:val="0"/>
              <w:ind w:left="173" w:hanging="144"/>
              <w:rPr>
                <w:sz w:val="16"/>
                <w:szCs w:val="16"/>
              </w:rPr>
            </w:pPr>
            <w:r w:rsidRPr="00BF2C3A">
              <w:rPr>
                <w:sz w:val="16"/>
                <w:szCs w:val="16"/>
              </w:rPr>
              <w:t>Nez Perce Tribe</w:t>
            </w:r>
          </w:p>
          <w:p w14:paraId="00B78C7F" w14:textId="77777777" w:rsidR="003551CD" w:rsidRDefault="003551CD" w:rsidP="000A286A">
            <w:pPr>
              <w:numPr>
                <w:ilvl w:val="0"/>
                <w:numId w:val="16"/>
              </w:numPr>
              <w:snapToGrid w:val="0"/>
              <w:ind w:left="173" w:hanging="144"/>
              <w:rPr>
                <w:sz w:val="16"/>
                <w:szCs w:val="16"/>
              </w:rPr>
            </w:pPr>
            <w:r w:rsidRPr="00C0012B">
              <w:rPr>
                <w:sz w:val="16"/>
                <w:szCs w:val="16"/>
              </w:rPr>
              <w:t>Northwest Indian Fisheries Commission</w:t>
            </w:r>
          </w:p>
          <w:p w14:paraId="1C95991D" w14:textId="77777777" w:rsidR="003551CD" w:rsidRDefault="003551CD" w:rsidP="000A286A">
            <w:pPr>
              <w:numPr>
                <w:ilvl w:val="0"/>
                <w:numId w:val="16"/>
              </w:numPr>
              <w:snapToGrid w:val="0"/>
              <w:ind w:left="173" w:hanging="144"/>
              <w:rPr>
                <w:sz w:val="16"/>
                <w:szCs w:val="16"/>
              </w:rPr>
            </w:pPr>
            <w:r w:rsidRPr="00BF2C3A">
              <w:rPr>
                <w:sz w:val="16"/>
                <w:szCs w:val="16"/>
              </w:rPr>
              <w:t>Oregon Department of Fish and Wildlife</w:t>
            </w:r>
          </w:p>
          <w:p w14:paraId="321FB11F" w14:textId="77777777" w:rsidR="003551CD" w:rsidRDefault="003551CD" w:rsidP="000A286A">
            <w:pPr>
              <w:numPr>
                <w:ilvl w:val="0"/>
                <w:numId w:val="16"/>
              </w:numPr>
              <w:snapToGrid w:val="0"/>
              <w:ind w:left="173" w:hanging="144"/>
              <w:rPr>
                <w:sz w:val="16"/>
                <w:szCs w:val="16"/>
              </w:rPr>
            </w:pPr>
            <w:r w:rsidRPr="004C1264">
              <w:rPr>
                <w:sz w:val="16"/>
                <w:szCs w:val="16"/>
              </w:rPr>
              <w:t>Quantitative Consultants, Inc.</w:t>
            </w:r>
          </w:p>
          <w:p w14:paraId="04DAD176" w14:textId="77777777" w:rsidR="003551CD" w:rsidRDefault="003551CD"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59A259DE" w14:textId="77777777" w:rsidR="003551CD" w:rsidRPr="00C0012B" w:rsidRDefault="003551CD" w:rsidP="000A286A">
            <w:pPr>
              <w:numPr>
                <w:ilvl w:val="0"/>
                <w:numId w:val="16"/>
              </w:numPr>
              <w:snapToGrid w:val="0"/>
              <w:ind w:left="173" w:hanging="144"/>
              <w:rPr>
                <w:bCs/>
                <w:sz w:val="16"/>
                <w:szCs w:val="16"/>
              </w:rPr>
            </w:pPr>
            <w:r w:rsidRPr="00BF2C3A">
              <w:rPr>
                <w:sz w:val="16"/>
                <w:szCs w:val="16"/>
              </w:rPr>
              <w:t>Spokane Tribe of Indians</w:t>
            </w:r>
          </w:p>
          <w:p w14:paraId="445E9278" w14:textId="77777777" w:rsidR="003551CD" w:rsidRPr="006642D6" w:rsidRDefault="003551CD" w:rsidP="000A286A">
            <w:pPr>
              <w:numPr>
                <w:ilvl w:val="0"/>
                <w:numId w:val="16"/>
              </w:numPr>
              <w:snapToGrid w:val="0"/>
              <w:ind w:left="173" w:hanging="144"/>
              <w:rPr>
                <w:bCs/>
                <w:sz w:val="16"/>
                <w:szCs w:val="16"/>
              </w:rPr>
            </w:pPr>
            <w:r w:rsidRPr="00C0012B">
              <w:rPr>
                <w:bCs/>
                <w:sz w:val="16"/>
                <w:szCs w:val="16"/>
              </w:rPr>
              <w:t>U.S. Fish and Wildlife Service</w:t>
            </w:r>
          </w:p>
          <w:p w14:paraId="7B25EEA4" w14:textId="77777777" w:rsidR="003551CD" w:rsidRDefault="003551CD" w:rsidP="000A286A">
            <w:pPr>
              <w:numPr>
                <w:ilvl w:val="0"/>
                <w:numId w:val="16"/>
              </w:numPr>
              <w:snapToGrid w:val="0"/>
              <w:ind w:left="173" w:hanging="144"/>
              <w:rPr>
                <w:sz w:val="16"/>
                <w:szCs w:val="16"/>
              </w:rPr>
            </w:pPr>
            <w:r w:rsidRPr="00BF2C3A">
              <w:rPr>
                <w:sz w:val="16"/>
                <w:szCs w:val="16"/>
              </w:rPr>
              <w:t>Washington Department of Fish and Wildlife</w:t>
            </w:r>
          </w:p>
        </w:tc>
      </w:tr>
      <w:tr w:rsidR="000B3E66" w:rsidRPr="00B51678" w14:paraId="46EA63B2" w14:textId="77777777" w:rsidTr="00C83913">
        <w:trPr>
          <w:cantSplit/>
        </w:trPr>
        <w:tc>
          <w:tcPr>
            <w:tcW w:w="1728" w:type="dxa"/>
            <w:tcMar>
              <w:left w:w="29" w:type="dxa"/>
              <w:right w:w="29" w:type="dxa"/>
            </w:tcMar>
          </w:tcPr>
          <w:p w14:paraId="4D2CE5E8" w14:textId="31648E8C" w:rsidR="000B3E66" w:rsidRPr="00AF73F1" w:rsidRDefault="000B3E66" w:rsidP="000B3E66">
            <w:pPr>
              <w:snapToGrid w:val="0"/>
              <w:rPr>
                <w:bCs/>
                <w:color w:val="FF0000"/>
                <w:sz w:val="16"/>
                <w:szCs w:val="16"/>
              </w:rPr>
            </w:pPr>
            <w:r w:rsidRPr="00AF73F1">
              <w:rPr>
                <w:b/>
                <w:bCs/>
                <w:color w:val="FF0000"/>
                <w:sz w:val="16"/>
                <w:szCs w:val="16"/>
              </w:rPr>
              <w:t>MethodNumber</w:t>
            </w:r>
          </w:p>
        </w:tc>
        <w:tc>
          <w:tcPr>
            <w:tcW w:w="3600" w:type="dxa"/>
            <w:tcMar>
              <w:left w:w="29" w:type="dxa"/>
              <w:right w:w="29" w:type="dxa"/>
            </w:tcMar>
          </w:tcPr>
          <w:p w14:paraId="4E7CC9E0" w14:textId="77777777" w:rsidR="000B3E66" w:rsidRDefault="000B3E66" w:rsidP="000B3E66">
            <w:pPr>
              <w:snapToGrid w:val="0"/>
              <w:rPr>
                <w:bCs/>
                <w:sz w:val="16"/>
                <w:szCs w:val="16"/>
              </w:rPr>
            </w:pPr>
            <w:r>
              <w:rPr>
                <w:bCs/>
                <w:sz w:val="16"/>
                <w:szCs w:val="16"/>
              </w:rPr>
              <w:t>This field represents the method(s) used to calculate the values in the "Indicators" and "Metrics" sections.</w:t>
            </w:r>
          </w:p>
          <w:p w14:paraId="245972FD" w14:textId="77777777" w:rsidR="000B3E66" w:rsidRDefault="000B3E66" w:rsidP="000B3E66">
            <w:pPr>
              <w:snapToGrid w:val="0"/>
              <w:rPr>
                <w:bCs/>
                <w:sz w:val="16"/>
                <w:szCs w:val="16"/>
              </w:rPr>
            </w:pPr>
          </w:p>
          <w:p w14:paraId="169D1ADF" w14:textId="77777777" w:rsidR="000B3E66" w:rsidRPr="0099077A" w:rsidRDefault="000B3E66" w:rsidP="000B3E66">
            <w:pPr>
              <w:snapToGrid w:val="0"/>
              <w:rPr>
                <w:bCs/>
                <w:sz w:val="16"/>
                <w:szCs w:val="16"/>
              </w:rPr>
            </w:pPr>
            <w:r>
              <w:rPr>
                <w:bCs/>
                <w:sz w:val="16"/>
                <w:szCs w:val="16"/>
              </w:rPr>
              <w:t>This field is used in conjunction with the ContactAgency field.  See the Codes/Conventions column for details.</w:t>
            </w:r>
          </w:p>
        </w:tc>
        <w:tc>
          <w:tcPr>
            <w:tcW w:w="950" w:type="dxa"/>
            <w:tcMar>
              <w:left w:w="29" w:type="dxa"/>
              <w:right w:w="29" w:type="dxa"/>
            </w:tcMar>
          </w:tcPr>
          <w:p w14:paraId="241C9104" w14:textId="5CCF2DEA" w:rsidR="000B3E66" w:rsidRPr="00AF73F1" w:rsidRDefault="000B3E66" w:rsidP="000B3E66">
            <w:pPr>
              <w:snapToGrid w:val="0"/>
              <w:jc w:val="center"/>
              <w:rPr>
                <w:bCs/>
                <w:color w:val="FF0000"/>
                <w:sz w:val="16"/>
                <w:szCs w:val="16"/>
              </w:rPr>
            </w:pPr>
            <w:del w:id="658" w:author="Mike Banach" w:date="2023-11-20T15:57:00Z">
              <w:r w:rsidRPr="00AF73F1" w:rsidDel="00C04F87">
                <w:rPr>
                  <w:b/>
                  <w:bCs/>
                  <w:color w:val="FF0000"/>
                  <w:sz w:val="16"/>
                  <w:szCs w:val="16"/>
                </w:rPr>
                <w:delText>Byte</w:delText>
              </w:r>
            </w:del>
            <w:ins w:id="659" w:author="Mike Banach" w:date="2023-11-20T15:57:00Z">
              <w:r w:rsidR="00C04F87">
                <w:rPr>
                  <w:b/>
                  <w:bCs/>
                  <w:color w:val="FF0000"/>
                  <w:sz w:val="16"/>
                  <w:szCs w:val="16"/>
                </w:rPr>
                <w:t>Integer</w:t>
              </w:r>
            </w:ins>
          </w:p>
        </w:tc>
        <w:tc>
          <w:tcPr>
            <w:tcW w:w="8410" w:type="dxa"/>
            <w:gridSpan w:val="8"/>
          </w:tcPr>
          <w:p w14:paraId="76F3FC2C" w14:textId="77777777" w:rsidR="000B3E66" w:rsidRDefault="000B3E66" w:rsidP="000B3E66">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091E2D42" w14:textId="77777777" w:rsidR="000B3E66" w:rsidRDefault="000B3E66" w:rsidP="000B3E66">
            <w:pPr>
              <w:snapToGrid w:val="0"/>
              <w:rPr>
                <w:bCs/>
                <w:sz w:val="16"/>
                <w:szCs w:val="16"/>
              </w:rPr>
            </w:pPr>
          </w:p>
          <w:p w14:paraId="65BAE775" w14:textId="77777777" w:rsidR="000B3E66" w:rsidRDefault="000B3E66" w:rsidP="000B3E66">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4E4E7355" w14:textId="77777777" w:rsidR="000B3E66" w:rsidRDefault="000B3E66" w:rsidP="000B3E66">
            <w:pPr>
              <w:snapToGrid w:val="0"/>
              <w:rPr>
                <w:bCs/>
                <w:sz w:val="16"/>
                <w:szCs w:val="16"/>
              </w:rPr>
            </w:pPr>
          </w:p>
          <w:p w14:paraId="32AB5913" w14:textId="77777777" w:rsidR="000B3E66" w:rsidRDefault="000B3E66" w:rsidP="000B3E66">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t>
            </w:r>
          </w:p>
          <w:p w14:paraId="7284F588" w14:textId="77777777" w:rsidR="000B3E66" w:rsidRDefault="000B3E66" w:rsidP="000B3E66">
            <w:pPr>
              <w:snapToGrid w:val="0"/>
              <w:rPr>
                <w:bCs/>
                <w:sz w:val="16"/>
                <w:szCs w:val="16"/>
              </w:rPr>
            </w:pPr>
          </w:p>
          <w:p w14:paraId="71CC551E" w14:textId="77777777" w:rsidR="000B3E66" w:rsidRDefault="000B3E66" w:rsidP="000B3E66">
            <w:pPr>
              <w:snapToGrid w:val="0"/>
              <w:rPr>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233E61" w:rsidRPr="00B51678" w14:paraId="723D8685" w14:textId="77777777" w:rsidTr="00C83913">
        <w:trPr>
          <w:cantSplit/>
        </w:trPr>
        <w:tc>
          <w:tcPr>
            <w:tcW w:w="1728" w:type="dxa"/>
            <w:tcMar>
              <w:left w:w="29" w:type="dxa"/>
              <w:right w:w="29" w:type="dxa"/>
            </w:tcMar>
          </w:tcPr>
          <w:p w14:paraId="28FF90FC" w14:textId="79BD5198" w:rsidR="00233E61" w:rsidRPr="003B785E" w:rsidRDefault="00233E61" w:rsidP="00233E61">
            <w:pPr>
              <w:snapToGrid w:val="0"/>
              <w:rPr>
                <w:b/>
                <w:bCs/>
                <w:color w:val="FF0000"/>
                <w:sz w:val="16"/>
                <w:szCs w:val="16"/>
              </w:rPr>
            </w:pPr>
            <w:r w:rsidRPr="008F36D9">
              <w:rPr>
                <w:b/>
                <w:bCs/>
                <w:color w:val="FF0000"/>
                <w:sz w:val="16"/>
                <w:szCs w:val="16"/>
              </w:rPr>
              <w:lastRenderedPageBreak/>
              <w:t>BestValue</w:t>
            </w:r>
          </w:p>
        </w:tc>
        <w:tc>
          <w:tcPr>
            <w:tcW w:w="3600" w:type="dxa"/>
            <w:tcMar>
              <w:left w:w="29" w:type="dxa"/>
              <w:right w:w="29" w:type="dxa"/>
            </w:tcMar>
          </w:tcPr>
          <w:p w14:paraId="6F69EDE8" w14:textId="77777777" w:rsidR="00233E61" w:rsidRDefault="00233E61" w:rsidP="00233E61">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 SmoltLocation, SmoltDef, AdultLocation, ReturnDef, SARtype, and OutmigrationYear</w:t>
            </w:r>
            <w:r w:rsidR="00642036">
              <w:rPr>
                <w:bCs/>
                <w:sz w:val="16"/>
                <w:szCs w:val="16"/>
              </w:rPr>
              <w:t>.</w:t>
            </w:r>
          </w:p>
          <w:p w14:paraId="4DD8DFBB" w14:textId="77777777" w:rsidR="00233E61" w:rsidRDefault="00233E61" w:rsidP="00233E61">
            <w:pPr>
              <w:snapToGrid w:val="0"/>
              <w:rPr>
                <w:bCs/>
                <w:sz w:val="16"/>
                <w:szCs w:val="16"/>
              </w:rPr>
            </w:pPr>
          </w:p>
          <w:p w14:paraId="140BEBEB" w14:textId="01835E5C" w:rsidR="00233E61" w:rsidRDefault="00F17D2A" w:rsidP="00233E61">
            <w:pPr>
              <w:snapToGrid w:val="0"/>
              <w:rPr>
                <w:bCs/>
                <w:sz w:val="16"/>
                <w:szCs w:val="16"/>
              </w:rPr>
            </w:pPr>
            <w:r>
              <w:rPr>
                <w:bCs/>
                <w:sz w:val="16"/>
                <w:szCs w:val="16"/>
              </w:rPr>
              <w:t xml:space="preserve">When a ContactAgency provides &gt;1 record for that combination </w:t>
            </w:r>
            <w:del w:id="660" w:author="Mike Banach" w:date="2022-05-23T13:54:00Z">
              <w:r w:rsidDel="00F43BCE">
                <w:rPr>
                  <w:bCs/>
                  <w:sz w:val="16"/>
                  <w:szCs w:val="16"/>
                </w:rPr>
                <w:delText xml:space="preserve">each record will have a different value in the MethodNumber field. </w:delText>
              </w:r>
            </w:del>
            <w:ins w:id="661" w:author="Mike Banach" w:date="2022-05-23T13:54:00Z">
              <w:r w:rsidR="00F43BCE">
                <w:rPr>
                  <w:bCs/>
                  <w:sz w:val="16"/>
                  <w:szCs w:val="16"/>
                </w:rPr>
                <w:t>then</w:t>
              </w:r>
            </w:ins>
            <w:r>
              <w:rPr>
                <w:bCs/>
                <w:sz w:val="16"/>
                <w:szCs w:val="16"/>
              </w:rPr>
              <w:t xml:space="preserve"> "Yes" in this BestValue field indicates this record contains the indicator value the agency recognizes as their best estimate.</w:t>
            </w:r>
          </w:p>
        </w:tc>
        <w:tc>
          <w:tcPr>
            <w:tcW w:w="950" w:type="dxa"/>
            <w:tcMar>
              <w:left w:w="29" w:type="dxa"/>
              <w:right w:w="29" w:type="dxa"/>
            </w:tcMar>
          </w:tcPr>
          <w:p w14:paraId="286647D3" w14:textId="77777777" w:rsidR="00233E61" w:rsidRPr="003B785E" w:rsidRDefault="00233E61" w:rsidP="00233E61">
            <w:pPr>
              <w:snapToGrid w:val="0"/>
              <w:jc w:val="center"/>
              <w:rPr>
                <w:b/>
                <w:bCs/>
                <w:color w:val="FF0000"/>
                <w:sz w:val="16"/>
                <w:szCs w:val="16"/>
              </w:rPr>
            </w:pPr>
            <w:r w:rsidRPr="008F36D9">
              <w:rPr>
                <w:b/>
                <w:bCs/>
                <w:color w:val="FF0000"/>
                <w:sz w:val="16"/>
                <w:szCs w:val="16"/>
              </w:rPr>
              <w:t>Text 13</w:t>
            </w:r>
          </w:p>
        </w:tc>
        <w:tc>
          <w:tcPr>
            <w:tcW w:w="8410" w:type="dxa"/>
            <w:gridSpan w:val="8"/>
          </w:tcPr>
          <w:p w14:paraId="76DE3EFE" w14:textId="77777777" w:rsidR="00233E61" w:rsidRDefault="00233E61" w:rsidP="00233E61">
            <w:pPr>
              <w:snapToGrid w:val="0"/>
              <w:rPr>
                <w:sz w:val="16"/>
                <w:szCs w:val="16"/>
              </w:rPr>
            </w:pPr>
            <w:r w:rsidRPr="00CB3CA8">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47239234" w14:textId="77777777" w:rsidR="0071429B" w:rsidRPr="008F36D9" w:rsidRDefault="0071429B" w:rsidP="008F36D9">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3AACBF84" w14:textId="77777777" w:rsidR="0071429B" w:rsidRDefault="0071429B" w:rsidP="00981C82">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103BF0A4" w14:textId="77777777" w:rsidR="00233E61" w:rsidRPr="00F87F67" w:rsidRDefault="0071429B" w:rsidP="00981C82">
            <w:pPr>
              <w:numPr>
                <w:ilvl w:val="0"/>
                <w:numId w:val="4"/>
              </w:numPr>
              <w:snapToGrid w:val="0"/>
              <w:ind w:left="173" w:hanging="144"/>
              <w:rPr>
                <w:sz w:val="16"/>
                <w:szCs w:val="16"/>
              </w:rPr>
            </w:pPr>
            <w:r>
              <w:rPr>
                <w:sz w:val="16"/>
                <w:szCs w:val="16"/>
              </w:rPr>
              <w:t>Not specified</w:t>
            </w:r>
          </w:p>
          <w:p w14:paraId="668B7434" w14:textId="77777777" w:rsidR="00233E61" w:rsidRDefault="00233E61" w:rsidP="00233E61">
            <w:pPr>
              <w:snapToGrid w:val="0"/>
              <w:rPr>
                <w:bCs/>
                <w:sz w:val="16"/>
                <w:szCs w:val="16"/>
              </w:rPr>
            </w:pPr>
          </w:p>
          <w:p w14:paraId="0EF5EAAD" w14:textId="77777777" w:rsidR="00233E61" w:rsidRDefault="00233E61" w:rsidP="00233E61">
            <w:pPr>
              <w:snapToGrid w:val="0"/>
              <w:rPr>
                <w:bCs/>
                <w:sz w:val="16"/>
                <w:szCs w:val="16"/>
              </w:rPr>
            </w:pPr>
            <w:r>
              <w:rPr>
                <w:bCs/>
                <w:sz w:val="16"/>
                <w:szCs w:val="16"/>
              </w:rPr>
              <w:t>Notes regarding the combination of fields specified in the "Field Description" column:</w:t>
            </w:r>
          </w:p>
          <w:p w14:paraId="0B38A506" w14:textId="77777777" w:rsidR="00233E61" w:rsidRDefault="00233E61" w:rsidP="000A286A">
            <w:pPr>
              <w:numPr>
                <w:ilvl w:val="0"/>
                <w:numId w:val="38"/>
              </w:numPr>
              <w:snapToGrid w:val="0"/>
              <w:ind w:left="173" w:hanging="144"/>
              <w:rPr>
                <w:bCs/>
                <w:sz w:val="16"/>
                <w:szCs w:val="16"/>
              </w:rPr>
            </w:pPr>
            <w:r>
              <w:rPr>
                <w:bCs/>
                <w:sz w:val="16"/>
                <w:szCs w:val="16"/>
              </w:rPr>
              <w:t>When only one record exists for the combination, BestValue generally should be "Yes".  ("Should be", but not "must be".)</w:t>
            </w:r>
          </w:p>
          <w:p w14:paraId="171F972C" w14:textId="77777777" w:rsidR="00233E61" w:rsidRDefault="00233E61" w:rsidP="000A286A">
            <w:pPr>
              <w:numPr>
                <w:ilvl w:val="0"/>
                <w:numId w:val="38"/>
              </w:numPr>
              <w:snapToGrid w:val="0"/>
              <w:ind w:left="173" w:hanging="144"/>
              <w:rPr>
                <w:bCs/>
                <w:sz w:val="16"/>
                <w:szCs w:val="16"/>
              </w:rPr>
            </w:pPr>
            <w:r>
              <w:rPr>
                <w:bCs/>
                <w:sz w:val="16"/>
                <w:szCs w:val="16"/>
              </w:rPr>
              <w:t>It is acceptable for all alternatives to have "No".  "Yes" can be used a maximum of once per agency for the combination.</w:t>
            </w:r>
          </w:p>
          <w:p w14:paraId="31F72B1B" w14:textId="77777777" w:rsidR="00233E61" w:rsidRDefault="00233E61" w:rsidP="000A286A">
            <w:pPr>
              <w:numPr>
                <w:ilvl w:val="0"/>
                <w:numId w:val="38"/>
              </w:numPr>
              <w:snapToGrid w:val="0"/>
              <w:ind w:left="173" w:hanging="144"/>
              <w:rPr>
                <w:bCs/>
                <w:sz w:val="16"/>
                <w:szCs w:val="16"/>
              </w:rPr>
            </w:pPr>
            <w:r>
              <w:rPr>
                <w:bCs/>
                <w:sz w:val="16"/>
                <w:szCs w:val="16"/>
              </w:rPr>
              <w:t>Different contact agencies can each specify "Yes" for the same combination.</w:t>
            </w:r>
          </w:p>
        </w:tc>
      </w:tr>
      <w:tr w:rsidR="000B3E66" w:rsidRPr="009A1333" w14:paraId="6DCA988C" w14:textId="77777777" w:rsidTr="00C83913">
        <w:trPr>
          <w:cantSplit/>
          <w:trHeight w:val="363"/>
        </w:trPr>
        <w:tc>
          <w:tcPr>
            <w:tcW w:w="14688" w:type="dxa"/>
            <w:gridSpan w:val="11"/>
            <w:shd w:val="clear" w:color="auto" w:fill="DBE5F1"/>
            <w:vAlign w:val="center"/>
          </w:tcPr>
          <w:p w14:paraId="3D5E82BE" w14:textId="77777777" w:rsidR="000B3E66" w:rsidRPr="009A1333" w:rsidRDefault="000B3E66" w:rsidP="000B3E66">
            <w:pPr>
              <w:keepNext/>
              <w:snapToGrid w:val="0"/>
              <w:jc w:val="center"/>
              <w:rPr>
                <w:b/>
                <w:sz w:val="16"/>
                <w:szCs w:val="16"/>
              </w:rPr>
            </w:pPr>
            <w:r>
              <w:rPr>
                <w:b/>
                <w:sz w:val="16"/>
                <w:szCs w:val="16"/>
              </w:rPr>
              <w:t>Indicators</w:t>
            </w:r>
          </w:p>
        </w:tc>
      </w:tr>
      <w:tr w:rsidR="000B3E66" w:rsidRPr="00B51678" w14:paraId="5AABC0FB" w14:textId="77777777" w:rsidTr="00C83913">
        <w:trPr>
          <w:cantSplit/>
        </w:trPr>
        <w:tc>
          <w:tcPr>
            <w:tcW w:w="1728" w:type="dxa"/>
            <w:tcMar>
              <w:left w:w="29" w:type="dxa"/>
              <w:right w:w="29" w:type="dxa"/>
            </w:tcMar>
          </w:tcPr>
          <w:p w14:paraId="104B37C9" w14:textId="6EF03205" w:rsidR="000B3E66" w:rsidRPr="00454533" w:rsidRDefault="000B3E66" w:rsidP="000B3E66">
            <w:pPr>
              <w:snapToGrid w:val="0"/>
              <w:rPr>
                <w:b/>
                <w:bCs/>
                <w:i/>
                <w:color w:val="FF0000"/>
                <w:sz w:val="16"/>
                <w:szCs w:val="16"/>
              </w:rPr>
            </w:pPr>
            <w:r w:rsidRPr="00454533">
              <w:rPr>
                <w:b/>
                <w:bCs/>
                <w:i/>
                <w:color w:val="FF0000"/>
                <w:sz w:val="16"/>
                <w:szCs w:val="16"/>
              </w:rPr>
              <w:t>SAR</w:t>
            </w:r>
          </w:p>
        </w:tc>
        <w:tc>
          <w:tcPr>
            <w:tcW w:w="3600" w:type="dxa"/>
            <w:tcMar>
              <w:left w:w="29" w:type="dxa"/>
              <w:right w:w="29" w:type="dxa"/>
            </w:tcMar>
          </w:tcPr>
          <w:p w14:paraId="30A7D67D" w14:textId="77777777" w:rsidR="000B3E66" w:rsidRPr="00325D88" w:rsidRDefault="000B3E66" w:rsidP="000B3E66">
            <w:pPr>
              <w:snapToGrid w:val="0"/>
              <w:rPr>
                <w:bCs/>
                <w:sz w:val="16"/>
                <w:szCs w:val="16"/>
              </w:rPr>
            </w:pPr>
            <w:r>
              <w:rPr>
                <w:bCs/>
                <w:sz w:val="16"/>
                <w:szCs w:val="16"/>
              </w:rPr>
              <w:t xml:space="preserve">The point estimate for smolt-to-adult return rate, calculated as 100 X the point estimate of the number of returning </w:t>
            </w:r>
            <w:r w:rsidRPr="00744277">
              <w:rPr>
                <w:bCs/>
                <w:sz w:val="16"/>
                <w:szCs w:val="16"/>
                <w:u w:val="single"/>
              </w:rPr>
              <w:t>natural origin</w:t>
            </w:r>
            <w:r>
              <w:rPr>
                <w:bCs/>
                <w:sz w:val="16"/>
                <w:szCs w:val="16"/>
              </w:rPr>
              <w:t xml:space="preserve"> adults, divided by the point estimate of the number of smolts that produced those returning adults.</w:t>
            </w:r>
          </w:p>
        </w:tc>
        <w:tc>
          <w:tcPr>
            <w:tcW w:w="950" w:type="dxa"/>
            <w:tcMar>
              <w:left w:w="29" w:type="dxa"/>
              <w:right w:w="29" w:type="dxa"/>
            </w:tcMar>
          </w:tcPr>
          <w:p w14:paraId="31DC434A" w14:textId="5FFA48D7" w:rsidR="000B3E66" w:rsidRPr="00454533" w:rsidRDefault="000B3E66" w:rsidP="000B3E66">
            <w:pPr>
              <w:snapToGrid w:val="0"/>
              <w:jc w:val="center"/>
              <w:rPr>
                <w:b/>
                <w:bCs/>
                <w:i/>
                <w:color w:val="FF0000"/>
                <w:sz w:val="16"/>
                <w:szCs w:val="16"/>
              </w:rPr>
            </w:pPr>
            <w:del w:id="662" w:author="Mike Banach" w:date="2023-11-20T15:44:00Z">
              <w:r w:rsidRPr="00454533" w:rsidDel="0014480A">
                <w:rPr>
                  <w:b/>
                  <w:bCs/>
                  <w:i/>
                  <w:color w:val="FF0000"/>
                  <w:sz w:val="16"/>
                  <w:szCs w:val="16"/>
                </w:rPr>
                <w:delText>Single</w:delText>
              </w:r>
            </w:del>
            <w:ins w:id="663" w:author="Mike Banach" w:date="2023-11-20T15:44:00Z">
              <w:r w:rsidR="0014480A">
                <w:rPr>
                  <w:b/>
                  <w:bCs/>
                  <w:i/>
                  <w:color w:val="FF0000"/>
                  <w:sz w:val="16"/>
                  <w:szCs w:val="16"/>
                </w:rPr>
                <w:t>Real</w:t>
              </w:r>
            </w:ins>
          </w:p>
        </w:tc>
        <w:tc>
          <w:tcPr>
            <w:tcW w:w="8410" w:type="dxa"/>
            <w:gridSpan w:val="8"/>
          </w:tcPr>
          <w:p w14:paraId="6A0E4B77" w14:textId="77777777" w:rsidR="000B3E66" w:rsidRDefault="000B3E66" w:rsidP="000B3E66">
            <w:pPr>
              <w:snapToGrid w:val="0"/>
              <w:rPr>
                <w:bCs/>
                <w:sz w:val="16"/>
                <w:szCs w:val="16"/>
              </w:rPr>
            </w:pPr>
            <w:r w:rsidRPr="00DD66FB">
              <w:rPr>
                <w:bCs/>
                <w:color w:val="FF0000"/>
                <w:sz w:val="16"/>
                <w:szCs w:val="16"/>
              </w:rPr>
              <w:t>Required if NullRecord = "No".</w:t>
            </w:r>
          </w:p>
          <w:p w14:paraId="41720F6A" w14:textId="77777777" w:rsidR="000B3E66" w:rsidRDefault="000B3E66" w:rsidP="000B3E66">
            <w:pPr>
              <w:snapToGrid w:val="0"/>
              <w:rPr>
                <w:sz w:val="16"/>
                <w:szCs w:val="16"/>
              </w:rPr>
            </w:pPr>
            <w:r>
              <w:rPr>
                <w:sz w:val="16"/>
                <w:szCs w:val="16"/>
              </w:rPr>
              <w:t>Express these values as percentages (numbers from zero to one hundred), with two digits to the right of the decimal point.  Examples:  .020 = 2.00,  .0015 = 0.15.</w:t>
            </w:r>
          </w:p>
          <w:p w14:paraId="4FC620A9" w14:textId="77777777" w:rsidR="000B3E66" w:rsidRDefault="000B3E66" w:rsidP="000B3E66">
            <w:pPr>
              <w:snapToGrid w:val="0"/>
              <w:rPr>
                <w:sz w:val="16"/>
                <w:szCs w:val="16"/>
              </w:rPr>
            </w:pPr>
          </w:p>
          <w:p w14:paraId="7EDFD459" w14:textId="2D31BD1F" w:rsidR="000B3E66" w:rsidRDefault="000B3E66" w:rsidP="000B3E66">
            <w:pPr>
              <w:snapToGrid w:val="0"/>
              <w:rPr>
                <w:sz w:val="16"/>
                <w:szCs w:val="16"/>
              </w:rPr>
            </w:pPr>
            <w:r>
              <w:rPr>
                <w:sz w:val="16"/>
                <w:szCs w:val="16"/>
              </w:rPr>
              <w:t xml:space="preserve">This field holds a numeric value only </w:t>
            </w:r>
            <w:r w:rsidR="002B4C1F">
              <w:rPr>
                <w:sz w:val="16"/>
                <w:szCs w:val="16"/>
              </w:rPr>
              <w:t>–</w:t>
            </w:r>
            <w:r>
              <w:rPr>
                <w:sz w:val="16"/>
                <w:szCs w:val="16"/>
              </w:rPr>
              <w:t xml:space="preserve"> the percent sign is implied but not included.</w:t>
            </w:r>
          </w:p>
          <w:p w14:paraId="6BE25C2E" w14:textId="77777777" w:rsidR="000B3E66" w:rsidRDefault="000B3E66" w:rsidP="000B3E66">
            <w:pPr>
              <w:snapToGrid w:val="0"/>
              <w:rPr>
                <w:sz w:val="16"/>
                <w:szCs w:val="16"/>
              </w:rPr>
            </w:pPr>
          </w:p>
          <w:p w14:paraId="65F748AB" w14:textId="77777777" w:rsidR="000B3E66" w:rsidRPr="00325D88" w:rsidRDefault="000B3E66" w:rsidP="000B3E66">
            <w:pPr>
              <w:snapToGrid w:val="0"/>
              <w:rPr>
                <w:sz w:val="16"/>
                <w:szCs w:val="16"/>
              </w:rPr>
            </w:pPr>
            <w:r>
              <w:rPr>
                <w:sz w:val="16"/>
                <w:szCs w:val="16"/>
              </w:rPr>
              <w:t>Do NOT include repeat spawners in the number of adult returns.  (A fish only returns once from smolting; subsequent returns are not appropriate for inclusion in smolt-to-adult estimates because they head to sea as adults on subsequent trips and thus are not exposed to the same suite of mortality factors.)</w:t>
            </w:r>
          </w:p>
        </w:tc>
      </w:tr>
      <w:tr w:rsidR="000B3E66" w:rsidRPr="00B51678" w14:paraId="055906D4" w14:textId="77777777" w:rsidTr="00C83913">
        <w:trPr>
          <w:cantSplit/>
        </w:trPr>
        <w:tc>
          <w:tcPr>
            <w:tcW w:w="1728" w:type="dxa"/>
            <w:tcMar>
              <w:left w:w="29" w:type="dxa"/>
              <w:right w:w="29" w:type="dxa"/>
            </w:tcMar>
          </w:tcPr>
          <w:p w14:paraId="0A173680" w14:textId="0FBBE91F" w:rsidR="000B3E66" w:rsidRPr="00DD4D1E" w:rsidRDefault="000B3E66" w:rsidP="000B3E66">
            <w:pPr>
              <w:snapToGrid w:val="0"/>
              <w:rPr>
                <w:bCs/>
                <w:sz w:val="16"/>
                <w:szCs w:val="16"/>
              </w:rPr>
            </w:pPr>
            <w:r>
              <w:rPr>
                <w:bCs/>
                <w:sz w:val="16"/>
                <w:szCs w:val="16"/>
              </w:rPr>
              <w:t>SARLowerLimit</w:t>
            </w:r>
          </w:p>
        </w:tc>
        <w:tc>
          <w:tcPr>
            <w:tcW w:w="3600" w:type="dxa"/>
            <w:tcMar>
              <w:left w:w="29" w:type="dxa"/>
              <w:right w:w="29" w:type="dxa"/>
            </w:tcMar>
          </w:tcPr>
          <w:p w14:paraId="379293C2" w14:textId="77777777" w:rsidR="000B3E66" w:rsidRPr="00325D88" w:rsidRDefault="000B3E66" w:rsidP="000B3E66">
            <w:pPr>
              <w:snapToGrid w:val="0"/>
              <w:rPr>
                <w:bCs/>
                <w:sz w:val="16"/>
                <w:szCs w:val="16"/>
              </w:rPr>
            </w:pPr>
            <w:r>
              <w:rPr>
                <w:bCs/>
                <w:sz w:val="16"/>
                <w:szCs w:val="16"/>
              </w:rPr>
              <w:t>The lower limit of the confidence interval for the SAR field.</w:t>
            </w:r>
          </w:p>
        </w:tc>
        <w:tc>
          <w:tcPr>
            <w:tcW w:w="950" w:type="dxa"/>
            <w:tcMar>
              <w:left w:w="29" w:type="dxa"/>
              <w:right w:w="29" w:type="dxa"/>
            </w:tcMar>
          </w:tcPr>
          <w:p w14:paraId="0D3B495B" w14:textId="09ABFD74" w:rsidR="000B3E66" w:rsidRPr="00325D88" w:rsidRDefault="000B3E66" w:rsidP="000B3E66">
            <w:pPr>
              <w:snapToGrid w:val="0"/>
              <w:jc w:val="center"/>
              <w:rPr>
                <w:bCs/>
                <w:sz w:val="16"/>
                <w:szCs w:val="16"/>
              </w:rPr>
            </w:pPr>
            <w:del w:id="664" w:author="Mike Banach" w:date="2023-11-20T15:44:00Z">
              <w:r w:rsidDel="0014480A">
                <w:rPr>
                  <w:bCs/>
                  <w:sz w:val="16"/>
                  <w:szCs w:val="16"/>
                </w:rPr>
                <w:delText>Single</w:delText>
              </w:r>
            </w:del>
            <w:ins w:id="665" w:author="Mike Banach" w:date="2023-11-20T15:44:00Z">
              <w:r w:rsidR="0014480A">
                <w:rPr>
                  <w:bCs/>
                  <w:sz w:val="16"/>
                  <w:szCs w:val="16"/>
                </w:rPr>
                <w:t>Real</w:t>
              </w:r>
            </w:ins>
          </w:p>
        </w:tc>
        <w:tc>
          <w:tcPr>
            <w:tcW w:w="8410" w:type="dxa"/>
            <w:gridSpan w:val="8"/>
          </w:tcPr>
          <w:p w14:paraId="3679CD4D" w14:textId="3DF0E0BE" w:rsidR="000B3E66" w:rsidRDefault="000B3E66" w:rsidP="000B3E66">
            <w:pPr>
              <w:snapToGrid w:val="0"/>
              <w:rPr>
                <w:sz w:val="16"/>
                <w:szCs w:val="16"/>
              </w:rPr>
            </w:pPr>
            <w:r>
              <w:rPr>
                <w:sz w:val="16"/>
                <w:szCs w:val="16"/>
              </w:rPr>
              <w:t xml:space="preserve">This field holds a numeric value only </w:t>
            </w:r>
            <w:r w:rsidR="002B4C1F">
              <w:rPr>
                <w:sz w:val="16"/>
                <w:szCs w:val="16"/>
              </w:rPr>
              <w:t>–</w:t>
            </w:r>
            <w:r>
              <w:rPr>
                <w:sz w:val="16"/>
                <w:szCs w:val="16"/>
              </w:rPr>
              <w:t xml:space="preserve"> the percent sign is implied but not included.</w:t>
            </w:r>
          </w:p>
          <w:p w14:paraId="79C5C103" w14:textId="77777777" w:rsidR="000B3E66" w:rsidRDefault="000B3E66" w:rsidP="000B3E66">
            <w:pPr>
              <w:snapToGrid w:val="0"/>
              <w:rPr>
                <w:sz w:val="16"/>
                <w:szCs w:val="16"/>
              </w:rPr>
            </w:pPr>
          </w:p>
          <w:p w14:paraId="328A7937" w14:textId="77777777" w:rsidR="000B3E66" w:rsidRPr="00325D88" w:rsidRDefault="000B3E66" w:rsidP="000B3E66">
            <w:pPr>
              <w:snapToGrid w:val="0"/>
              <w:rPr>
                <w:sz w:val="16"/>
                <w:szCs w:val="16"/>
              </w:rPr>
            </w:pPr>
            <w:r w:rsidRPr="003B7DE3">
              <w:rPr>
                <w:sz w:val="16"/>
                <w:szCs w:val="16"/>
              </w:rPr>
              <w:t>Minimum value = 0</w:t>
            </w:r>
            <w:r>
              <w:rPr>
                <w:sz w:val="16"/>
                <w:szCs w:val="16"/>
              </w:rPr>
              <w:t xml:space="preserve"> and maximum = 100</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B3E66" w:rsidRPr="00B51678" w14:paraId="5B52BE86" w14:textId="77777777" w:rsidTr="00C83913">
        <w:trPr>
          <w:cantSplit/>
        </w:trPr>
        <w:tc>
          <w:tcPr>
            <w:tcW w:w="1728" w:type="dxa"/>
            <w:tcMar>
              <w:left w:w="29" w:type="dxa"/>
              <w:right w:w="29" w:type="dxa"/>
            </w:tcMar>
          </w:tcPr>
          <w:p w14:paraId="4367B04F" w14:textId="36EB151E" w:rsidR="000B3E66" w:rsidRPr="00DD4D1E" w:rsidRDefault="000B3E66" w:rsidP="000B3E66">
            <w:pPr>
              <w:snapToGrid w:val="0"/>
              <w:rPr>
                <w:bCs/>
                <w:sz w:val="16"/>
                <w:szCs w:val="16"/>
              </w:rPr>
            </w:pPr>
            <w:r>
              <w:rPr>
                <w:bCs/>
                <w:sz w:val="16"/>
                <w:szCs w:val="16"/>
              </w:rPr>
              <w:t>SARUpperLimit</w:t>
            </w:r>
          </w:p>
        </w:tc>
        <w:tc>
          <w:tcPr>
            <w:tcW w:w="3600" w:type="dxa"/>
            <w:tcMar>
              <w:left w:w="29" w:type="dxa"/>
              <w:right w:w="29" w:type="dxa"/>
            </w:tcMar>
          </w:tcPr>
          <w:p w14:paraId="7BE39080" w14:textId="77777777" w:rsidR="000B3E66" w:rsidRPr="00325D88" w:rsidRDefault="000B3E66" w:rsidP="000B3E66">
            <w:pPr>
              <w:snapToGrid w:val="0"/>
              <w:rPr>
                <w:bCs/>
                <w:sz w:val="16"/>
                <w:szCs w:val="16"/>
              </w:rPr>
            </w:pPr>
            <w:r>
              <w:rPr>
                <w:bCs/>
                <w:sz w:val="16"/>
                <w:szCs w:val="16"/>
              </w:rPr>
              <w:t>The upper limit of the confidence interval for the SAR field.</w:t>
            </w:r>
          </w:p>
        </w:tc>
        <w:tc>
          <w:tcPr>
            <w:tcW w:w="950" w:type="dxa"/>
            <w:tcMar>
              <w:left w:w="29" w:type="dxa"/>
              <w:right w:w="29" w:type="dxa"/>
            </w:tcMar>
          </w:tcPr>
          <w:p w14:paraId="642B7B7A" w14:textId="43DFC418" w:rsidR="000B3E66" w:rsidRPr="00325D88" w:rsidRDefault="000B3E66" w:rsidP="000B3E66">
            <w:pPr>
              <w:snapToGrid w:val="0"/>
              <w:jc w:val="center"/>
              <w:rPr>
                <w:bCs/>
                <w:sz w:val="16"/>
                <w:szCs w:val="16"/>
              </w:rPr>
            </w:pPr>
            <w:del w:id="666" w:author="Mike Banach" w:date="2023-11-20T15:44:00Z">
              <w:r w:rsidDel="0014480A">
                <w:rPr>
                  <w:bCs/>
                  <w:sz w:val="16"/>
                  <w:szCs w:val="16"/>
                </w:rPr>
                <w:delText>Single</w:delText>
              </w:r>
            </w:del>
            <w:ins w:id="667" w:author="Mike Banach" w:date="2023-11-20T15:44:00Z">
              <w:r w:rsidR="0014480A">
                <w:rPr>
                  <w:bCs/>
                  <w:sz w:val="16"/>
                  <w:szCs w:val="16"/>
                </w:rPr>
                <w:t>Real</w:t>
              </w:r>
            </w:ins>
          </w:p>
        </w:tc>
        <w:tc>
          <w:tcPr>
            <w:tcW w:w="8410" w:type="dxa"/>
            <w:gridSpan w:val="8"/>
          </w:tcPr>
          <w:p w14:paraId="732CF69F" w14:textId="3263DF64" w:rsidR="000B3E66" w:rsidRDefault="000B3E66" w:rsidP="000B3E66">
            <w:pPr>
              <w:snapToGrid w:val="0"/>
              <w:rPr>
                <w:sz w:val="16"/>
                <w:szCs w:val="16"/>
              </w:rPr>
            </w:pPr>
            <w:r>
              <w:rPr>
                <w:sz w:val="16"/>
                <w:szCs w:val="16"/>
              </w:rPr>
              <w:t xml:space="preserve">This field holds a numeric value only </w:t>
            </w:r>
            <w:r w:rsidR="002B4C1F">
              <w:rPr>
                <w:sz w:val="16"/>
                <w:szCs w:val="16"/>
              </w:rPr>
              <w:t>–</w:t>
            </w:r>
            <w:r>
              <w:rPr>
                <w:sz w:val="16"/>
                <w:szCs w:val="16"/>
              </w:rPr>
              <w:t xml:space="preserve"> the percent sign is implied but not included.</w:t>
            </w:r>
          </w:p>
          <w:p w14:paraId="1EFE22E8" w14:textId="77777777" w:rsidR="000B3E66" w:rsidRDefault="000B3E66" w:rsidP="000B3E66">
            <w:pPr>
              <w:snapToGrid w:val="0"/>
              <w:rPr>
                <w:sz w:val="16"/>
                <w:szCs w:val="16"/>
              </w:rPr>
            </w:pPr>
          </w:p>
          <w:p w14:paraId="168DDC8D" w14:textId="77777777" w:rsidR="000B3E66" w:rsidRPr="00325D88" w:rsidRDefault="000B3E66" w:rsidP="000B3E66">
            <w:pPr>
              <w:snapToGrid w:val="0"/>
              <w:rPr>
                <w:sz w:val="16"/>
                <w:szCs w:val="16"/>
              </w:rPr>
            </w:pPr>
            <w:r>
              <w:rPr>
                <w:sz w:val="16"/>
                <w:szCs w:val="16"/>
              </w:rPr>
              <w:t>Minimum value = 0 and maximum = 100</w:t>
            </w:r>
            <w:r w:rsidRPr="003B7DE3">
              <w:rPr>
                <w:sz w:val="16"/>
                <w:szCs w:val="16"/>
              </w:rPr>
              <w:t xml:space="preserve">.  If the calculated lower limit of the confidence interval is </w:t>
            </w:r>
            <w:r>
              <w:rPr>
                <w:sz w:val="16"/>
                <w:szCs w:val="16"/>
              </w:rPr>
              <w:t xml:space="preserve">more than 100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10</w:t>
            </w:r>
            <w:r w:rsidRPr="003B7DE3">
              <w:rPr>
                <w:sz w:val="16"/>
                <w:szCs w:val="16"/>
              </w:rPr>
              <w:t>0 in this field</w:t>
            </w:r>
            <w:r>
              <w:rPr>
                <w:sz w:val="16"/>
                <w:szCs w:val="16"/>
              </w:rPr>
              <w:t>, but we suggest you consider statistical options that prevent values outside of possible limits.</w:t>
            </w:r>
          </w:p>
        </w:tc>
      </w:tr>
      <w:tr w:rsidR="000B3E66" w:rsidRPr="00B51678" w14:paraId="67903A6E" w14:textId="77777777" w:rsidTr="00C83913">
        <w:trPr>
          <w:cantSplit/>
        </w:trPr>
        <w:tc>
          <w:tcPr>
            <w:tcW w:w="1728" w:type="dxa"/>
            <w:tcMar>
              <w:left w:w="29" w:type="dxa"/>
              <w:right w:w="29" w:type="dxa"/>
            </w:tcMar>
          </w:tcPr>
          <w:p w14:paraId="10640874" w14:textId="7395E4FB" w:rsidR="000B3E66" w:rsidRPr="00DD4D1E" w:rsidRDefault="000B3E66" w:rsidP="000B3E66">
            <w:pPr>
              <w:snapToGrid w:val="0"/>
              <w:rPr>
                <w:bCs/>
                <w:sz w:val="16"/>
                <w:szCs w:val="16"/>
              </w:rPr>
            </w:pPr>
            <w:r>
              <w:rPr>
                <w:bCs/>
                <w:sz w:val="16"/>
                <w:szCs w:val="16"/>
              </w:rPr>
              <w:t>SARAlpha</w:t>
            </w:r>
          </w:p>
        </w:tc>
        <w:tc>
          <w:tcPr>
            <w:tcW w:w="3600" w:type="dxa"/>
            <w:tcMar>
              <w:left w:w="29" w:type="dxa"/>
              <w:right w:w="29" w:type="dxa"/>
            </w:tcMar>
          </w:tcPr>
          <w:p w14:paraId="68A50196" w14:textId="77777777" w:rsidR="000B3E66" w:rsidRPr="00325D88" w:rsidRDefault="000B3E66" w:rsidP="000B3E66">
            <w:pPr>
              <w:snapToGrid w:val="0"/>
              <w:rPr>
                <w:bCs/>
                <w:sz w:val="16"/>
                <w:szCs w:val="16"/>
              </w:rPr>
            </w:pPr>
            <w:r>
              <w:rPr>
                <w:bCs/>
                <w:sz w:val="16"/>
                <w:szCs w:val="16"/>
              </w:rPr>
              <w:t>The significance level for the SAR confidence interval, expressed as alpha.</w:t>
            </w:r>
          </w:p>
        </w:tc>
        <w:tc>
          <w:tcPr>
            <w:tcW w:w="950" w:type="dxa"/>
            <w:tcMar>
              <w:left w:w="29" w:type="dxa"/>
              <w:right w:w="29" w:type="dxa"/>
            </w:tcMar>
          </w:tcPr>
          <w:p w14:paraId="1D3AC138" w14:textId="19198865" w:rsidR="000B3E66" w:rsidRPr="00325D88" w:rsidRDefault="000B3E66" w:rsidP="000B3E66">
            <w:pPr>
              <w:snapToGrid w:val="0"/>
              <w:jc w:val="center"/>
              <w:rPr>
                <w:bCs/>
                <w:sz w:val="16"/>
                <w:szCs w:val="16"/>
              </w:rPr>
            </w:pPr>
            <w:del w:id="668" w:author="Mike Banach" w:date="2023-11-20T15:44:00Z">
              <w:r w:rsidDel="0014480A">
                <w:rPr>
                  <w:bCs/>
                  <w:sz w:val="16"/>
                  <w:szCs w:val="16"/>
                </w:rPr>
                <w:delText>Single</w:delText>
              </w:r>
            </w:del>
            <w:ins w:id="669" w:author="Mike Banach" w:date="2023-11-20T15:44:00Z">
              <w:r w:rsidR="0014480A">
                <w:rPr>
                  <w:bCs/>
                  <w:sz w:val="16"/>
                  <w:szCs w:val="16"/>
                </w:rPr>
                <w:t>Real</w:t>
              </w:r>
            </w:ins>
          </w:p>
        </w:tc>
        <w:tc>
          <w:tcPr>
            <w:tcW w:w="8410" w:type="dxa"/>
            <w:gridSpan w:val="8"/>
          </w:tcPr>
          <w:p w14:paraId="72134022" w14:textId="77777777" w:rsidR="000B3E66" w:rsidRPr="00325D88" w:rsidRDefault="000B3E66" w:rsidP="000B3E66">
            <w:pPr>
              <w:snapToGrid w:val="0"/>
              <w:rPr>
                <w:sz w:val="16"/>
                <w:szCs w:val="16"/>
              </w:rPr>
            </w:pPr>
            <w:r>
              <w:rPr>
                <w:sz w:val="16"/>
                <w:szCs w:val="16"/>
              </w:rPr>
              <w:t>Express these values as alpha values.  For example, for the 95% confidence limits enter "0.05" in this field, not "95".</w:t>
            </w:r>
          </w:p>
        </w:tc>
      </w:tr>
      <w:tr w:rsidR="000B3E66" w:rsidRPr="00B51678" w14:paraId="5F1717EC" w14:textId="77777777" w:rsidTr="00C83913">
        <w:trPr>
          <w:cantSplit/>
        </w:trPr>
        <w:tc>
          <w:tcPr>
            <w:tcW w:w="1728" w:type="dxa"/>
            <w:tcMar>
              <w:left w:w="29" w:type="dxa"/>
              <w:right w:w="29" w:type="dxa"/>
            </w:tcMar>
          </w:tcPr>
          <w:p w14:paraId="231E8553" w14:textId="587E5D27" w:rsidR="000B3E66" w:rsidRPr="00804971" w:rsidRDefault="000B3E66" w:rsidP="000B3E66">
            <w:pPr>
              <w:snapToGrid w:val="0"/>
              <w:rPr>
                <w:b/>
                <w:bCs/>
                <w:color w:val="FF0000"/>
                <w:sz w:val="16"/>
                <w:szCs w:val="16"/>
                <w:rPrChange w:id="670" w:author="Mike Banach" w:date="2023-07-11T09:32:00Z">
                  <w:rPr>
                    <w:bCs/>
                    <w:sz w:val="16"/>
                    <w:szCs w:val="16"/>
                  </w:rPr>
                </w:rPrChange>
              </w:rPr>
            </w:pPr>
            <w:r w:rsidRPr="00804971">
              <w:rPr>
                <w:b/>
                <w:bCs/>
                <w:color w:val="FF0000"/>
                <w:sz w:val="16"/>
                <w:szCs w:val="16"/>
                <w:rPrChange w:id="671" w:author="Mike Banach" w:date="2023-07-11T09:32:00Z">
                  <w:rPr>
                    <w:bCs/>
                    <w:sz w:val="16"/>
                    <w:szCs w:val="16"/>
                  </w:rPr>
                </w:rPrChange>
              </w:rPr>
              <w:t>ReturnsMissing</w:t>
            </w:r>
          </w:p>
        </w:tc>
        <w:tc>
          <w:tcPr>
            <w:tcW w:w="3600" w:type="dxa"/>
            <w:tcMar>
              <w:left w:w="29" w:type="dxa"/>
              <w:right w:w="29" w:type="dxa"/>
            </w:tcMar>
          </w:tcPr>
          <w:p w14:paraId="64ED8230" w14:textId="77777777" w:rsidR="000B3E66" w:rsidRPr="00325D88" w:rsidRDefault="000B3E66" w:rsidP="000B3E66">
            <w:pPr>
              <w:snapToGrid w:val="0"/>
              <w:rPr>
                <w:bCs/>
                <w:sz w:val="16"/>
                <w:szCs w:val="16"/>
              </w:rPr>
            </w:pPr>
            <w:del w:id="672" w:author="Mike Banach" w:date="2021-05-14T08:21:00Z">
              <w:r w:rsidDel="00E1594D">
                <w:rPr>
                  <w:bCs/>
                  <w:sz w:val="16"/>
                  <w:szCs w:val="16"/>
                </w:rPr>
                <w:delText>This field indicates w</w:delText>
              </w:r>
            </w:del>
            <w:ins w:id="673" w:author="Mike Banach" w:date="2021-05-14T08:21:00Z">
              <w:r w:rsidR="00E1594D">
                <w:rPr>
                  <w:bCs/>
                  <w:sz w:val="16"/>
                  <w:szCs w:val="16"/>
                </w:rPr>
                <w:t>W</w:t>
              </w:r>
            </w:ins>
            <w:r>
              <w:rPr>
                <w:bCs/>
                <w:sz w:val="16"/>
                <w:szCs w:val="16"/>
              </w:rPr>
              <w:t>hether any adult return years for this out-migration year were missing.</w:t>
            </w:r>
          </w:p>
        </w:tc>
        <w:tc>
          <w:tcPr>
            <w:tcW w:w="950" w:type="dxa"/>
            <w:tcMar>
              <w:left w:w="29" w:type="dxa"/>
              <w:right w:w="29" w:type="dxa"/>
            </w:tcMar>
          </w:tcPr>
          <w:p w14:paraId="06A85EC2" w14:textId="32321726" w:rsidR="000B3E66" w:rsidRPr="00804971" w:rsidRDefault="000B3E66" w:rsidP="000B3E66">
            <w:pPr>
              <w:snapToGrid w:val="0"/>
              <w:jc w:val="center"/>
              <w:rPr>
                <w:b/>
                <w:bCs/>
                <w:color w:val="FF0000"/>
                <w:sz w:val="16"/>
                <w:szCs w:val="16"/>
                <w:rPrChange w:id="674" w:author="Mike Banach" w:date="2023-07-11T09:32:00Z">
                  <w:rPr>
                    <w:bCs/>
                    <w:sz w:val="16"/>
                    <w:szCs w:val="16"/>
                  </w:rPr>
                </w:rPrChange>
              </w:rPr>
            </w:pPr>
            <w:r w:rsidRPr="00804971">
              <w:rPr>
                <w:b/>
                <w:bCs/>
                <w:color w:val="FF0000"/>
                <w:sz w:val="16"/>
                <w:szCs w:val="16"/>
                <w:rPrChange w:id="675" w:author="Mike Banach" w:date="2023-07-11T09:32:00Z">
                  <w:rPr>
                    <w:bCs/>
                    <w:sz w:val="16"/>
                    <w:szCs w:val="16"/>
                  </w:rPr>
                </w:rPrChange>
              </w:rPr>
              <w:t xml:space="preserve">Text </w:t>
            </w:r>
            <w:del w:id="676" w:author="Mike Banach" w:date="2024-05-16T16:10:00Z">
              <w:r w:rsidRPr="00804971" w:rsidDel="001873AF">
                <w:rPr>
                  <w:b/>
                  <w:bCs/>
                  <w:color w:val="FF0000"/>
                  <w:sz w:val="16"/>
                  <w:szCs w:val="16"/>
                  <w:rPrChange w:id="677" w:author="Mike Banach" w:date="2023-07-11T09:32:00Z">
                    <w:rPr>
                      <w:bCs/>
                      <w:sz w:val="16"/>
                      <w:szCs w:val="16"/>
                    </w:rPr>
                  </w:rPrChange>
                </w:rPr>
                <w:delText>3</w:delText>
              </w:r>
            </w:del>
            <w:ins w:id="678" w:author="Mike Banach" w:date="2024-05-16T16:10:00Z">
              <w:r w:rsidR="001873AF">
                <w:rPr>
                  <w:b/>
                  <w:bCs/>
                  <w:color w:val="FF0000"/>
                  <w:sz w:val="16"/>
                  <w:szCs w:val="16"/>
                </w:rPr>
                <w:t>18</w:t>
              </w:r>
            </w:ins>
          </w:p>
        </w:tc>
        <w:tc>
          <w:tcPr>
            <w:tcW w:w="8410" w:type="dxa"/>
            <w:gridSpan w:val="8"/>
          </w:tcPr>
          <w:p w14:paraId="0447DA7F"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5395FF72" w14:textId="77777777" w:rsidR="000B3E66" w:rsidRDefault="000B3E66" w:rsidP="00981C82">
            <w:pPr>
              <w:numPr>
                <w:ilvl w:val="0"/>
                <w:numId w:val="4"/>
              </w:numPr>
              <w:snapToGrid w:val="0"/>
              <w:ind w:left="173" w:hanging="144"/>
              <w:rPr>
                <w:sz w:val="16"/>
                <w:szCs w:val="16"/>
              </w:rPr>
            </w:pPr>
            <w:r>
              <w:rPr>
                <w:sz w:val="16"/>
                <w:szCs w:val="16"/>
              </w:rPr>
              <w:t>Yes   [</w:t>
            </w:r>
            <w:r w:rsidRPr="00BC15A6">
              <w:rPr>
                <w:i/>
                <w:sz w:val="16"/>
                <w:szCs w:val="16"/>
              </w:rPr>
              <w:t>Years were missing.</w:t>
            </w:r>
            <w:r w:rsidRPr="00F93F7D">
              <w:rPr>
                <w:sz w:val="16"/>
                <w:szCs w:val="16"/>
              </w:rPr>
              <w:t>]</w:t>
            </w:r>
          </w:p>
          <w:p w14:paraId="3C7592EE" w14:textId="25AB1EDB" w:rsidR="000B3E66" w:rsidRDefault="000B3E66" w:rsidP="00981C82">
            <w:pPr>
              <w:numPr>
                <w:ilvl w:val="0"/>
                <w:numId w:val="4"/>
              </w:numPr>
              <w:snapToGrid w:val="0"/>
              <w:ind w:left="173" w:hanging="144"/>
              <w:rPr>
                <w:ins w:id="679" w:author="Mike Banach" w:date="2023-10-02T13:31:00Z"/>
                <w:sz w:val="16"/>
                <w:szCs w:val="16"/>
              </w:rPr>
            </w:pPr>
            <w:r w:rsidRPr="00F87F67">
              <w:rPr>
                <w:sz w:val="16"/>
                <w:szCs w:val="16"/>
              </w:rPr>
              <w:t>No</w:t>
            </w:r>
            <w:r>
              <w:rPr>
                <w:sz w:val="16"/>
                <w:szCs w:val="16"/>
              </w:rPr>
              <w:t xml:space="preserve">   [</w:t>
            </w:r>
            <w:r w:rsidRPr="00F87F67">
              <w:rPr>
                <w:i/>
                <w:sz w:val="16"/>
                <w:szCs w:val="16"/>
              </w:rPr>
              <w:t>No years missing; return estimates were complete.</w:t>
            </w:r>
            <w:r w:rsidRPr="00F93F7D">
              <w:rPr>
                <w:sz w:val="16"/>
                <w:szCs w:val="16"/>
              </w:rPr>
              <w:t>]</w:t>
            </w:r>
          </w:p>
          <w:p w14:paraId="30CB900D" w14:textId="19C4C106" w:rsidR="00DB7837" w:rsidRDefault="00DB7837" w:rsidP="00981C82">
            <w:pPr>
              <w:numPr>
                <w:ilvl w:val="0"/>
                <w:numId w:val="4"/>
              </w:numPr>
              <w:snapToGrid w:val="0"/>
              <w:ind w:left="173" w:hanging="144"/>
              <w:rPr>
                <w:ins w:id="680" w:author="Mike Banach" w:date="2023-07-11T09:31:00Z"/>
                <w:sz w:val="16"/>
                <w:szCs w:val="16"/>
              </w:rPr>
            </w:pPr>
            <w:ins w:id="681" w:author="Mike Banach" w:date="2023-10-02T13:31:00Z">
              <w:r>
                <w:rPr>
                  <w:sz w:val="16"/>
                  <w:szCs w:val="16"/>
                </w:rPr>
                <w:t>Not yet determined</w:t>
              </w:r>
            </w:ins>
          </w:p>
          <w:p w14:paraId="1556D282" w14:textId="09E29B0F" w:rsidR="00804971" w:rsidRPr="00F87F67" w:rsidRDefault="00804971" w:rsidP="00981C82">
            <w:pPr>
              <w:numPr>
                <w:ilvl w:val="0"/>
                <w:numId w:val="4"/>
              </w:numPr>
              <w:snapToGrid w:val="0"/>
              <w:ind w:left="173" w:hanging="144"/>
              <w:rPr>
                <w:sz w:val="16"/>
                <w:szCs w:val="16"/>
              </w:rPr>
            </w:pPr>
            <w:ins w:id="682" w:author="Mike Banach" w:date="2023-07-11T09:31:00Z">
              <w:r>
                <w:rPr>
                  <w:sz w:val="16"/>
                  <w:szCs w:val="16"/>
                </w:rPr>
                <w:t>N/</w:t>
              </w:r>
            </w:ins>
            <w:ins w:id="683" w:author="Mike Banach" w:date="2023-07-11T09:32:00Z">
              <w:r>
                <w:rPr>
                  <w:sz w:val="16"/>
                  <w:szCs w:val="16"/>
                </w:rPr>
                <w:t>A   [Not applicable]</w:t>
              </w:r>
            </w:ins>
          </w:p>
          <w:p w14:paraId="5D7760AA" w14:textId="77777777" w:rsidR="00804971" w:rsidRDefault="00804971" w:rsidP="000B3E66">
            <w:pPr>
              <w:snapToGrid w:val="0"/>
              <w:rPr>
                <w:ins w:id="684" w:author="Mike Banach" w:date="2023-07-11T09:32:00Z"/>
                <w:sz w:val="16"/>
                <w:szCs w:val="16"/>
              </w:rPr>
            </w:pPr>
          </w:p>
          <w:p w14:paraId="4CB1899E" w14:textId="5A2FD5EF" w:rsidR="00804971" w:rsidRDefault="00804971" w:rsidP="000B3E66">
            <w:pPr>
              <w:snapToGrid w:val="0"/>
              <w:rPr>
                <w:ins w:id="685" w:author="Mike Banach" w:date="2023-07-11T09:32:00Z"/>
                <w:sz w:val="16"/>
                <w:szCs w:val="16"/>
              </w:rPr>
            </w:pPr>
            <w:ins w:id="686" w:author="Mike Banach" w:date="2023-07-11T09:32:00Z">
              <w:r w:rsidRPr="00804971">
                <w:rPr>
                  <w:sz w:val="16"/>
                  <w:szCs w:val="16"/>
                </w:rPr>
                <w:t>Must be "N/A" if NullRecord = "Yes".  Must not be "N/A" if NullRecord = "No".</w:t>
              </w:r>
            </w:ins>
          </w:p>
          <w:p w14:paraId="62ACA051" w14:textId="77777777" w:rsidR="00804971" w:rsidRDefault="00804971" w:rsidP="000B3E66">
            <w:pPr>
              <w:snapToGrid w:val="0"/>
              <w:rPr>
                <w:ins w:id="687" w:author="Mike Banach" w:date="2023-07-11T09:32:00Z"/>
                <w:sz w:val="16"/>
                <w:szCs w:val="16"/>
              </w:rPr>
            </w:pPr>
          </w:p>
          <w:p w14:paraId="05927820" w14:textId="47C431A6" w:rsidR="000B3E66" w:rsidRPr="00FF2C9C" w:rsidRDefault="000B3E66" w:rsidP="000B3E66">
            <w:pPr>
              <w:snapToGrid w:val="0"/>
              <w:rPr>
                <w:sz w:val="16"/>
                <w:szCs w:val="16"/>
              </w:rPr>
            </w:pPr>
            <w:r>
              <w:rPr>
                <w:sz w:val="16"/>
                <w:szCs w:val="16"/>
              </w:rPr>
              <w:t>If some years were missing, describe how that gap was addressed under ReturnsMissingExplanation</w:t>
            </w:r>
          </w:p>
        </w:tc>
      </w:tr>
      <w:tr w:rsidR="000B3E66" w:rsidRPr="00B51678" w14:paraId="44C4500C" w14:textId="77777777" w:rsidTr="00C83913">
        <w:trPr>
          <w:cantSplit/>
        </w:trPr>
        <w:tc>
          <w:tcPr>
            <w:tcW w:w="1728" w:type="dxa"/>
            <w:tcMar>
              <w:left w:w="29" w:type="dxa"/>
              <w:right w:w="29" w:type="dxa"/>
            </w:tcMar>
          </w:tcPr>
          <w:p w14:paraId="13FDB0B3" w14:textId="02C897A2" w:rsidR="000B3E66" w:rsidRPr="005D6C86" w:rsidRDefault="000B3E66" w:rsidP="000B3E66">
            <w:pPr>
              <w:snapToGrid w:val="0"/>
              <w:rPr>
                <w:b/>
                <w:bCs/>
                <w:i/>
                <w:color w:val="FF0000"/>
                <w:sz w:val="16"/>
                <w:szCs w:val="16"/>
                <w:rPrChange w:id="688" w:author="Mike Banach" w:date="2024-04-25T16:51:00Z">
                  <w:rPr>
                    <w:bCs/>
                    <w:sz w:val="16"/>
                    <w:szCs w:val="16"/>
                  </w:rPr>
                </w:rPrChange>
              </w:rPr>
            </w:pPr>
            <w:r w:rsidRPr="005D6C86">
              <w:rPr>
                <w:b/>
                <w:bCs/>
                <w:i/>
                <w:color w:val="FF0000"/>
                <w:sz w:val="16"/>
                <w:szCs w:val="16"/>
                <w:rPrChange w:id="689" w:author="Mike Banach" w:date="2024-04-25T16:51:00Z">
                  <w:rPr>
                    <w:bCs/>
                    <w:sz w:val="16"/>
                    <w:szCs w:val="16"/>
                  </w:rPr>
                </w:rPrChange>
              </w:rPr>
              <w:t>ReturnsMissingExplanation</w:t>
            </w:r>
          </w:p>
        </w:tc>
        <w:tc>
          <w:tcPr>
            <w:tcW w:w="3600" w:type="dxa"/>
            <w:tcMar>
              <w:left w:w="29" w:type="dxa"/>
              <w:right w:w="29" w:type="dxa"/>
            </w:tcMar>
          </w:tcPr>
          <w:p w14:paraId="06706F17" w14:textId="77777777" w:rsidR="000B3E66" w:rsidRPr="00325D88" w:rsidRDefault="000B3E66" w:rsidP="000B3E66">
            <w:pPr>
              <w:snapToGrid w:val="0"/>
              <w:rPr>
                <w:bCs/>
                <w:sz w:val="16"/>
                <w:szCs w:val="16"/>
              </w:rPr>
            </w:pPr>
            <w:r>
              <w:rPr>
                <w:bCs/>
                <w:sz w:val="16"/>
                <w:szCs w:val="16"/>
              </w:rPr>
              <w:t>If some return data are not accounted for in the SAR estimate, explain the gap.</w:t>
            </w:r>
          </w:p>
        </w:tc>
        <w:tc>
          <w:tcPr>
            <w:tcW w:w="950" w:type="dxa"/>
            <w:tcMar>
              <w:left w:w="29" w:type="dxa"/>
              <w:right w:w="29" w:type="dxa"/>
            </w:tcMar>
          </w:tcPr>
          <w:p w14:paraId="22627157" w14:textId="0ECDBB22" w:rsidR="000B3E66" w:rsidRPr="005D6C86" w:rsidRDefault="000B3E66" w:rsidP="000B3E66">
            <w:pPr>
              <w:snapToGrid w:val="0"/>
              <w:jc w:val="center"/>
              <w:rPr>
                <w:b/>
                <w:bCs/>
                <w:i/>
                <w:sz w:val="16"/>
                <w:szCs w:val="16"/>
                <w:rPrChange w:id="690" w:author="Mike Banach" w:date="2024-04-25T16:51:00Z">
                  <w:rPr>
                    <w:bCs/>
                    <w:sz w:val="16"/>
                    <w:szCs w:val="16"/>
                  </w:rPr>
                </w:rPrChange>
              </w:rPr>
            </w:pPr>
            <w:del w:id="691" w:author="Mike Banach" w:date="2023-11-20T15:39:00Z">
              <w:r w:rsidRPr="005D6C86" w:rsidDel="00541CEF">
                <w:rPr>
                  <w:b/>
                  <w:bCs/>
                  <w:i/>
                  <w:sz w:val="16"/>
                  <w:szCs w:val="16"/>
                  <w:rPrChange w:id="692" w:author="Mike Banach" w:date="2024-04-25T16:51:00Z">
                    <w:rPr>
                      <w:bCs/>
                      <w:sz w:val="16"/>
                      <w:szCs w:val="16"/>
                    </w:rPr>
                  </w:rPrChange>
                </w:rPr>
                <w:delText>Memo</w:delText>
              </w:r>
            </w:del>
            <w:ins w:id="693" w:author="Mike Banach" w:date="2023-11-20T15:39:00Z">
              <w:r w:rsidR="00541CEF" w:rsidRPr="005D6C86">
                <w:rPr>
                  <w:b/>
                  <w:bCs/>
                  <w:i/>
                  <w:sz w:val="16"/>
                  <w:szCs w:val="16"/>
                  <w:rPrChange w:id="694" w:author="Mike Banach" w:date="2024-04-25T16:51:00Z">
                    <w:rPr>
                      <w:bCs/>
                      <w:sz w:val="16"/>
                      <w:szCs w:val="16"/>
                    </w:rPr>
                  </w:rPrChange>
                </w:rPr>
                <w:t>Text ∞</w:t>
              </w:r>
            </w:ins>
          </w:p>
        </w:tc>
        <w:tc>
          <w:tcPr>
            <w:tcW w:w="8410" w:type="dxa"/>
            <w:gridSpan w:val="8"/>
          </w:tcPr>
          <w:p w14:paraId="012A6903" w14:textId="77777777" w:rsidR="000B3E66" w:rsidRDefault="000B3E66" w:rsidP="000B3E66">
            <w:pPr>
              <w:snapToGrid w:val="0"/>
              <w:rPr>
                <w:ins w:id="695" w:author="Mike Banach" w:date="2024-04-25T16:52:00Z"/>
                <w:sz w:val="16"/>
                <w:szCs w:val="16"/>
              </w:rPr>
            </w:pPr>
            <w:r>
              <w:rPr>
                <w:sz w:val="16"/>
                <w:szCs w:val="16"/>
              </w:rPr>
              <w:t>Describe how any gap in return years was addressed: Filled in with an interpolated estimate, ignored, etc.</w:t>
            </w:r>
          </w:p>
          <w:p w14:paraId="35A2E1FC" w14:textId="08A609AF" w:rsidR="005D6C86" w:rsidRPr="00325D88" w:rsidRDefault="005D6C86" w:rsidP="000B3E66">
            <w:pPr>
              <w:snapToGrid w:val="0"/>
              <w:rPr>
                <w:sz w:val="16"/>
                <w:szCs w:val="16"/>
              </w:rPr>
            </w:pPr>
            <w:ins w:id="696" w:author="Mike Banach" w:date="2024-04-25T16:52:00Z">
              <w:r w:rsidRPr="005D6C86">
                <w:rPr>
                  <w:sz w:val="16"/>
                  <w:szCs w:val="16"/>
                </w:rPr>
                <w:t>Required if Ret</w:t>
              </w:r>
              <w:r>
                <w:rPr>
                  <w:sz w:val="16"/>
                  <w:szCs w:val="16"/>
                </w:rPr>
                <w:t>urn</w:t>
              </w:r>
              <w:r w:rsidRPr="005D6C86">
                <w:rPr>
                  <w:sz w:val="16"/>
                  <w:szCs w:val="16"/>
                </w:rPr>
                <w:t>sMissing = "Yes".  Must be null if Ret</w:t>
              </w:r>
              <w:r>
                <w:rPr>
                  <w:sz w:val="16"/>
                  <w:szCs w:val="16"/>
                </w:rPr>
                <w:t>urn</w:t>
              </w:r>
              <w:r w:rsidRPr="005D6C86">
                <w:rPr>
                  <w:sz w:val="16"/>
                  <w:szCs w:val="16"/>
                </w:rPr>
                <w:t>sMissing = "No".</w:t>
              </w:r>
            </w:ins>
          </w:p>
        </w:tc>
      </w:tr>
      <w:bookmarkStart w:id="697" w:name="SAR_ScopeOfInference"/>
      <w:tr w:rsidR="00C83913" w:rsidRPr="00B51678" w14:paraId="5073E1E6" w14:textId="77777777" w:rsidTr="00C83913">
        <w:trPr>
          <w:cantSplit/>
        </w:trPr>
        <w:tc>
          <w:tcPr>
            <w:tcW w:w="1728" w:type="dxa"/>
            <w:tcMar>
              <w:left w:w="29" w:type="dxa"/>
              <w:right w:w="29" w:type="dxa"/>
            </w:tcMar>
          </w:tcPr>
          <w:p w14:paraId="3B647316" w14:textId="6E8DC0CD" w:rsidR="00C83913" w:rsidRDefault="00C83913" w:rsidP="00C83913">
            <w:pPr>
              <w:snapToGrid w:val="0"/>
              <w:rPr>
                <w:bCs/>
                <w:sz w:val="16"/>
                <w:szCs w:val="16"/>
              </w:rPr>
            </w:pPr>
            <w:r>
              <w:rPr>
                <w:bCs/>
                <w:sz w:val="16"/>
                <w:szCs w:val="16"/>
              </w:rPr>
              <w:lastRenderedPageBreak/>
              <w:fldChar w:fldCharType="begin"/>
            </w:r>
            <w:r>
              <w:rPr>
                <w:bCs/>
                <w:sz w:val="16"/>
                <w:szCs w:val="16"/>
              </w:rPr>
              <w:instrText xml:space="preserve"> HYPERLINK  \l "_Mike_thinks_we" </w:instrText>
            </w:r>
            <w:r>
              <w:rPr>
                <w:bCs/>
                <w:sz w:val="16"/>
                <w:szCs w:val="16"/>
              </w:rPr>
              <w:fldChar w:fldCharType="separate"/>
            </w:r>
            <w:r w:rsidRPr="00447CEB">
              <w:rPr>
                <w:rStyle w:val="Hyperlink"/>
                <w:bCs/>
                <w:sz w:val="16"/>
                <w:szCs w:val="16"/>
              </w:rPr>
              <w:t>ScopeOfInference</w:t>
            </w:r>
            <w:r>
              <w:rPr>
                <w:bCs/>
                <w:sz w:val="16"/>
                <w:szCs w:val="16"/>
              </w:rPr>
              <w:fldChar w:fldCharType="end"/>
            </w:r>
            <w:bookmarkEnd w:id="697"/>
          </w:p>
        </w:tc>
        <w:tc>
          <w:tcPr>
            <w:tcW w:w="3600" w:type="dxa"/>
            <w:tcMar>
              <w:left w:w="29" w:type="dxa"/>
              <w:right w:w="29" w:type="dxa"/>
            </w:tcMar>
          </w:tcPr>
          <w:p w14:paraId="179FF201" w14:textId="4F2A5E3A" w:rsidR="00C83913" w:rsidRDefault="00C83913" w:rsidP="00C83913">
            <w:pPr>
              <w:snapToGrid w:val="0"/>
              <w:rPr>
                <w:bCs/>
                <w:sz w:val="16"/>
                <w:szCs w:val="16"/>
              </w:rPr>
            </w:pPr>
            <w:r>
              <w:rPr>
                <w:bCs/>
                <w:sz w:val="16"/>
                <w:szCs w:val="16"/>
              </w:rPr>
              <w:t>Description of what this SAR represents:  the specific population(s); specific ESU/DPS(s); specific MPG(s); etc. represented.</w:t>
            </w:r>
          </w:p>
        </w:tc>
        <w:tc>
          <w:tcPr>
            <w:tcW w:w="950" w:type="dxa"/>
            <w:tcMar>
              <w:left w:w="29" w:type="dxa"/>
              <w:right w:w="29" w:type="dxa"/>
            </w:tcMar>
          </w:tcPr>
          <w:p w14:paraId="6E13D020" w14:textId="276DA453" w:rsidR="00C83913" w:rsidRDefault="00C83913" w:rsidP="00C83913">
            <w:pPr>
              <w:snapToGrid w:val="0"/>
              <w:jc w:val="center"/>
              <w:rPr>
                <w:bCs/>
                <w:sz w:val="16"/>
                <w:szCs w:val="16"/>
              </w:rPr>
            </w:pPr>
            <w:r>
              <w:rPr>
                <w:bCs/>
                <w:sz w:val="16"/>
                <w:szCs w:val="16"/>
              </w:rPr>
              <w:t>Text 255</w:t>
            </w:r>
          </w:p>
        </w:tc>
        <w:tc>
          <w:tcPr>
            <w:tcW w:w="8410" w:type="dxa"/>
            <w:gridSpan w:val="8"/>
          </w:tcPr>
          <w:p w14:paraId="09244B92" w14:textId="3445C20B" w:rsidR="00C83913" w:rsidRDefault="00C83913" w:rsidP="00C83913">
            <w:pPr>
              <w:snapToGrid w:val="0"/>
              <w:rPr>
                <w:sz w:val="16"/>
                <w:szCs w:val="16"/>
              </w:rPr>
            </w:pPr>
            <w:r>
              <w:rPr>
                <w:sz w:val="16"/>
                <w:szCs w:val="16"/>
              </w:rPr>
              <w:t>Identify the specific population(s), ESU(s), etc. that apply.  Don't enter "ESU" or "MPG" or "Population", but instead the specific ESU(s) or MPG(s) or population(s) represented, such as "</w:t>
            </w:r>
            <w:r w:rsidRPr="00AC36A9">
              <w:rPr>
                <w:sz w:val="16"/>
                <w:szCs w:val="16"/>
              </w:rPr>
              <w:t>Scappoose Creek population</w:t>
            </w:r>
            <w:r>
              <w:rPr>
                <w:sz w:val="16"/>
                <w:szCs w:val="16"/>
              </w:rPr>
              <w:t>" or "All populations above Lower Granite Dam" or other appropriate entry.</w:t>
            </w:r>
          </w:p>
        </w:tc>
      </w:tr>
      <w:tr w:rsidR="000B3E66" w:rsidRPr="00B51678" w14:paraId="449B2CFB" w14:textId="77777777" w:rsidTr="00C83913">
        <w:trPr>
          <w:cantSplit/>
        </w:trPr>
        <w:tc>
          <w:tcPr>
            <w:tcW w:w="1728" w:type="dxa"/>
            <w:tcMar>
              <w:left w:w="29" w:type="dxa"/>
              <w:right w:w="29" w:type="dxa"/>
            </w:tcMar>
          </w:tcPr>
          <w:p w14:paraId="3A3FAB7C" w14:textId="646DDBFE" w:rsidR="000B3E66" w:rsidRPr="00AE2D9E" w:rsidRDefault="000B3E66" w:rsidP="000B3E66">
            <w:pPr>
              <w:snapToGrid w:val="0"/>
              <w:rPr>
                <w:b/>
                <w:bCs/>
                <w:color w:val="FF0000"/>
                <w:sz w:val="16"/>
                <w:szCs w:val="16"/>
              </w:rPr>
            </w:pPr>
            <w:r w:rsidRPr="00AE2D9E">
              <w:rPr>
                <w:b/>
                <w:bCs/>
                <w:color w:val="FF0000"/>
                <w:sz w:val="16"/>
                <w:szCs w:val="16"/>
              </w:rPr>
              <w:t>RearingType</w:t>
            </w:r>
          </w:p>
        </w:tc>
        <w:tc>
          <w:tcPr>
            <w:tcW w:w="3600" w:type="dxa"/>
            <w:tcMar>
              <w:left w:w="29" w:type="dxa"/>
              <w:right w:w="29" w:type="dxa"/>
            </w:tcMar>
          </w:tcPr>
          <w:p w14:paraId="37A286B2" w14:textId="77777777" w:rsidR="000B3E66" w:rsidRPr="00325D88" w:rsidRDefault="000B3E66" w:rsidP="000B3E66">
            <w:pPr>
              <w:snapToGrid w:val="0"/>
              <w:rPr>
                <w:bCs/>
                <w:sz w:val="16"/>
                <w:szCs w:val="16"/>
              </w:rPr>
            </w:pPr>
            <w:r>
              <w:rPr>
                <w:sz w:val="16"/>
                <w:szCs w:val="16"/>
              </w:rPr>
              <w:t>The rearing type (origin; production type)</w:t>
            </w:r>
            <w:r w:rsidRPr="00EB010A">
              <w:rPr>
                <w:sz w:val="16"/>
                <w:szCs w:val="16"/>
              </w:rPr>
              <w:t xml:space="preserve"> of the fish</w:t>
            </w:r>
            <w:r>
              <w:rPr>
                <w:sz w:val="16"/>
                <w:szCs w:val="16"/>
              </w:rPr>
              <w:t xml:space="preserve"> represented by this record</w:t>
            </w:r>
            <w:r w:rsidRPr="00EB010A">
              <w:rPr>
                <w:sz w:val="16"/>
                <w:szCs w:val="16"/>
              </w:rPr>
              <w:t>.</w:t>
            </w:r>
          </w:p>
        </w:tc>
        <w:tc>
          <w:tcPr>
            <w:tcW w:w="950" w:type="dxa"/>
            <w:tcMar>
              <w:left w:w="29" w:type="dxa"/>
              <w:right w:w="29" w:type="dxa"/>
            </w:tcMar>
          </w:tcPr>
          <w:p w14:paraId="71161B8D" w14:textId="77777777" w:rsidR="000B3E66" w:rsidRPr="00AE2D9E" w:rsidRDefault="000B3E66" w:rsidP="000B3E66">
            <w:pPr>
              <w:snapToGrid w:val="0"/>
              <w:jc w:val="center"/>
              <w:rPr>
                <w:b/>
                <w:bCs/>
                <w:color w:val="FF0000"/>
                <w:sz w:val="16"/>
                <w:szCs w:val="16"/>
              </w:rPr>
            </w:pPr>
            <w:r w:rsidRPr="00AE2D9E">
              <w:rPr>
                <w:b/>
                <w:bCs/>
                <w:color w:val="FF0000"/>
                <w:sz w:val="16"/>
                <w:szCs w:val="16"/>
              </w:rPr>
              <w:t>Text 8</w:t>
            </w:r>
          </w:p>
        </w:tc>
        <w:tc>
          <w:tcPr>
            <w:tcW w:w="4722" w:type="dxa"/>
            <w:gridSpan w:val="6"/>
          </w:tcPr>
          <w:p w14:paraId="782BD599" w14:textId="77777777" w:rsidR="000B3E66" w:rsidRDefault="001113DC" w:rsidP="000B3E66">
            <w:pPr>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44AE45A5" w14:textId="77777777" w:rsidR="000B3E66" w:rsidRDefault="000B3E66" w:rsidP="00981C82">
            <w:pPr>
              <w:numPr>
                <w:ilvl w:val="0"/>
                <w:numId w:val="6"/>
              </w:numPr>
              <w:ind w:left="173" w:hanging="144"/>
              <w:rPr>
                <w:sz w:val="16"/>
                <w:szCs w:val="16"/>
              </w:rPr>
            </w:pPr>
            <w:r w:rsidRPr="0058648B">
              <w:rPr>
                <w:sz w:val="16"/>
                <w:szCs w:val="16"/>
              </w:rPr>
              <w:t>Natural</w:t>
            </w:r>
          </w:p>
          <w:p w14:paraId="6CB2968B" w14:textId="77777777" w:rsidR="000B3E66" w:rsidRDefault="000B3E66" w:rsidP="00981C82">
            <w:pPr>
              <w:numPr>
                <w:ilvl w:val="0"/>
                <w:numId w:val="6"/>
              </w:numPr>
              <w:ind w:left="173" w:hanging="144"/>
              <w:rPr>
                <w:sz w:val="16"/>
                <w:szCs w:val="16"/>
              </w:rPr>
            </w:pPr>
            <w:r w:rsidRPr="00EB010A">
              <w:rPr>
                <w:sz w:val="16"/>
                <w:szCs w:val="16"/>
              </w:rPr>
              <w:t>Mixed</w:t>
            </w:r>
            <w:r>
              <w:rPr>
                <w:sz w:val="16"/>
                <w:szCs w:val="16"/>
              </w:rPr>
              <w:t xml:space="preserve">   [</w:t>
            </w:r>
            <w:r>
              <w:rPr>
                <w:i/>
                <w:sz w:val="16"/>
                <w:szCs w:val="16"/>
              </w:rPr>
              <w:t>K</w:t>
            </w:r>
            <w:r w:rsidRPr="00B41F2A">
              <w:rPr>
                <w:i/>
                <w:sz w:val="16"/>
                <w:szCs w:val="16"/>
              </w:rPr>
              <w:t>nown to include both hatchery and natural origin fish</w:t>
            </w:r>
            <w:r w:rsidRPr="00F93F7D">
              <w:rPr>
                <w:sz w:val="16"/>
                <w:szCs w:val="16"/>
              </w:rPr>
              <w:t>]</w:t>
            </w:r>
          </w:p>
          <w:p w14:paraId="1A4636E7" w14:textId="77777777" w:rsidR="000B3E66" w:rsidRPr="00C078DA" w:rsidRDefault="000B3E66" w:rsidP="00981C82">
            <w:pPr>
              <w:numPr>
                <w:ilvl w:val="0"/>
                <w:numId w:val="6"/>
              </w:numPr>
              <w:ind w:left="173" w:hanging="144"/>
              <w:rPr>
                <w:sz w:val="16"/>
                <w:szCs w:val="16"/>
              </w:rPr>
            </w:pPr>
            <w:r w:rsidRPr="00EB010A">
              <w:rPr>
                <w:sz w:val="16"/>
                <w:szCs w:val="16"/>
              </w:rPr>
              <w:t>Unknown</w:t>
            </w:r>
            <w:r>
              <w:rPr>
                <w:sz w:val="16"/>
                <w:szCs w:val="16"/>
              </w:rPr>
              <w:t xml:space="preserve">   [</w:t>
            </w:r>
            <w:r>
              <w:rPr>
                <w:i/>
                <w:sz w:val="16"/>
                <w:szCs w:val="16"/>
              </w:rPr>
              <w:t>N</w:t>
            </w:r>
            <w:r w:rsidRPr="00B41F2A">
              <w:rPr>
                <w:i/>
                <w:sz w:val="16"/>
                <w:szCs w:val="16"/>
              </w:rPr>
              <w:t>one of the above can be confidently applied</w:t>
            </w:r>
            <w:r w:rsidRPr="00F93F7D">
              <w:rPr>
                <w:sz w:val="16"/>
                <w:szCs w:val="16"/>
              </w:rPr>
              <w:t>]</w:t>
            </w:r>
          </w:p>
        </w:tc>
        <w:tc>
          <w:tcPr>
            <w:tcW w:w="3688" w:type="dxa"/>
            <w:gridSpan w:val="2"/>
          </w:tcPr>
          <w:p w14:paraId="12B4FEAF" w14:textId="77777777" w:rsidR="000B3E66" w:rsidRPr="00883533" w:rsidRDefault="000B3E66" w:rsidP="000B3E66">
            <w:pPr>
              <w:rPr>
                <w:sz w:val="14"/>
                <w:szCs w:val="14"/>
              </w:rPr>
            </w:pPr>
            <w:r w:rsidRPr="00883533">
              <w:rPr>
                <w:sz w:val="14"/>
                <w:szCs w:val="14"/>
              </w:rPr>
              <w:t>[Note:  Disagreement exists re: is this an "indicator" (attribute along w/ SAR value), or if it should be part of the key for the table. If indicator then only one record/pop/year; if in key then &gt;1 record/pop/</w:t>
            </w:r>
            <w:proofErr w:type="spellStart"/>
            <w:r w:rsidRPr="00883533">
              <w:rPr>
                <w:sz w:val="14"/>
                <w:szCs w:val="14"/>
              </w:rPr>
              <w:t>yr</w:t>
            </w:r>
            <w:proofErr w:type="spellEnd"/>
            <w:r w:rsidRPr="00883533">
              <w:rPr>
                <w:sz w:val="14"/>
                <w:szCs w:val="14"/>
              </w:rPr>
              <w:t xml:space="preserve"> is possible. To start we'll have it in the key to allow flexibility in the data.  If that causes trouble we'll </w:t>
            </w:r>
            <w:r>
              <w:rPr>
                <w:sz w:val="14"/>
                <w:szCs w:val="14"/>
              </w:rPr>
              <w:t>address it</w:t>
            </w:r>
            <w:r w:rsidRPr="00883533">
              <w:rPr>
                <w:sz w:val="14"/>
                <w:szCs w:val="14"/>
              </w:rPr>
              <w:t xml:space="preserve"> at that time.]</w:t>
            </w:r>
          </w:p>
        </w:tc>
      </w:tr>
      <w:tr w:rsidR="000B3E66" w:rsidRPr="009A1333" w14:paraId="3BCBB9F0" w14:textId="77777777" w:rsidTr="00C83913">
        <w:trPr>
          <w:cantSplit/>
          <w:trHeight w:val="363"/>
        </w:trPr>
        <w:tc>
          <w:tcPr>
            <w:tcW w:w="14688" w:type="dxa"/>
            <w:gridSpan w:val="11"/>
            <w:shd w:val="clear" w:color="auto" w:fill="DBE5F1"/>
            <w:vAlign w:val="center"/>
          </w:tcPr>
          <w:p w14:paraId="101975E0" w14:textId="77777777" w:rsidR="000B3E66" w:rsidRPr="009A1333" w:rsidRDefault="000B3E66" w:rsidP="000B3E66">
            <w:pPr>
              <w:keepNext/>
              <w:snapToGrid w:val="0"/>
              <w:jc w:val="center"/>
              <w:rPr>
                <w:b/>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tc>
      </w:tr>
      <w:tr w:rsidR="000B3E66" w:rsidRPr="00B51678" w14:paraId="23D921FA" w14:textId="77777777" w:rsidTr="00C83913">
        <w:trPr>
          <w:cantSplit/>
        </w:trPr>
        <w:tc>
          <w:tcPr>
            <w:tcW w:w="1728" w:type="dxa"/>
            <w:tcMar>
              <w:left w:w="29" w:type="dxa"/>
              <w:right w:w="29" w:type="dxa"/>
            </w:tcMar>
          </w:tcPr>
          <w:p w14:paraId="11A9026F" w14:textId="659D9DAE" w:rsidR="000B3E66" w:rsidRPr="00B02369" w:rsidRDefault="000B3E66" w:rsidP="000B3E66">
            <w:pPr>
              <w:snapToGrid w:val="0"/>
              <w:rPr>
                <w:bCs/>
                <w:sz w:val="16"/>
                <w:szCs w:val="16"/>
              </w:rPr>
            </w:pPr>
            <w:r w:rsidRPr="00B02369">
              <w:rPr>
                <w:bCs/>
                <w:sz w:val="16"/>
                <w:szCs w:val="16"/>
              </w:rPr>
              <w:t>TSO</w:t>
            </w:r>
          </w:p>
        </w:tc>
        <w:tc>
          <w:tcPr>
            <w:tcW w:w="3600" w:type="dxa"/>
            <w:tcMar>
              <w:left w:w="29" w:type="dxa"/>
              <w:right w:w="29" w:type="dxa"/>
            </w:tcMar>
          </w:tcPr>
          <w:p w14:paraId="1BCF126D" w14:textId="77777777" w:rsidR="000B3E66" w:rsidRPr="00325D88" w:rsidRDefault="000B3E66" w:rsidP="000B3E66">
            <w:pPr>
              <w:snapToGrid w:val="0"/>
              <w:rPr>
                <w:bCs/>
                <w:sz w:val="16"/>
                <w:szCs w:val="16"/>
              </w:rPr>
            </w:pPr>
            <w:r>
              <w:rPr>
                <w:bCs/>
                <w:sz w:val="16"/>
                <w:szCs w:val="16"/>
              </w:rPr>
              <w:t>Total smolt outmigration.  Point estimate of the number of smolts for this outmigration year, or the number of marked smolts used to calculate the SAR.</w:t>
            </w:r>
          </w:p>
        </w:tc>
        <w:tc>
          <w:tcPr>
            <w:tcW w:w="950" w:type="dxa"/>
            <w:tcMar>
              <w:left w:w="29" w:type="dxa"/>
              <w:right w:w="29" w:type="dxa"/>
            </w:tcMar>
          </w:tcPr>
          <w:p w14:paraId="7202989E" w14:textId="41B8E703" w:rsidR="000B3E66" w:rsidRPr="00B02369" w:rsidRDefault="000B3E66" w:rsidP="000B3E66">
            <w:pPr>
              <w:snapToGrid w:val="0"/>
              <w:jc w:val="center"/>
              <w:rPr>
                <w:bCs/>
                <w:sz w:val="16"/>
                <w:szCs w:val="16"/>
              </w:rPr>
            </w:pPr>
            <w:del w:id="698" w:author="Mike Banach" w:date="2023-11-20T15:45:00Z">
              <w:r w:rsidRPr="00B02369" w:rsidDel="0014480A">
                <w:rPr>
                  <w:bCs/>
                  <w:sz w:val="16"/>
                  <w:szCs w:val="16"/>
                </w:rPr>
                <w:delText>Single</w:delText>
              </w:r>
            </w:del>
            <w:ins w:id="699" w:author="Mike Banach" w:date="2023-11-20T15:45:00Z">
              <w:r w:rsidR="0014480A">
                <w:rPr>
                  <w:bCs/>
                  <w:sz w:val="16"/>
                  <w:szCs w:val="16"/>
                </w:rPr>
                <w:t>Integer</w:t>
              </w:r>
            </w:ins>
          </w:p>
        </w:tc>
        <w:tc>
          <w:tcPr>
            <w:tcW w:w="8410" w:type="dxa"/>
            <w:gridSpan w:val="8"/>
          </w:tcPr>
          <w:p w14:paraId="68A5C800" w14:textId="77777777" w:rsidR="000B3E66" w:rsidRDefault="000B3E66" w:rsidP="000B3E66">
            <w:pPr>
              <w:snapToGrid w:val="0"/>
              <w:rPr>
                <w:sz w:val="16"/>
                <w:szCs w:val="16"/>
              </w:rPr>
            </w:pPr>
            <w:r w:rsidRPr="005A7BD7">
              <w:rPr>
                <w:sz w:val="16"/>
                <w:szCs w:val="16"/>
              </w:rPr>
              <w:t xml:space="preserve">This should be the </w:t>
            </w:r>
            <w:r>
              <w:rPr>
                <w:sz w:val="16"/>
                <w:szCs w:val="16"/>
              </w:rPr>
              <w:t>denomin</w:t>
            </w:r>
            <w:r w:rsidRPr="005A7BD7">
              <w:rPr>
                <w:sz w:val="16"/>
                <w:szCs w:val="16"/>
              </w:rPr>
              <w:t xml:space="preserve">ator in the </w:t>
            </w:r>
            <w:r>
              <w:rPr>
                <w:sz w:val="16"/>
                <w:szCs w:val="16"/>
              </w:rPr>
              <w:t xml:space="preserve">return </w:t>
            </w:r>
            <w:r w:rsidRPr="005A7BD7">
              <w:rPr>
                <w:sz w:val="16"/>
                <w:szCs w:val="16"/>
              </w:rPr>
              <w:t>rat</w:t>
            </w:r>
            <w:r>
              <w:rPr>
                <w:sz w:val="16"/>
                <w:szCs w:val="16"/>
              </w:rPr>
              <w:t>e</w:t>
            </w:r>
            <w:r w:rsidRPr="005A7BD7">
              <w:rPr>
                <w:sz w:val="16"/>
                <w:szCs w:val="16"/>
              </w:rPr>
              <w:t xml:space="preserve"> calculation, with all previous losses (handling mortality, tag loss estimate, etc.) already taken out.  The Methods citation should address how this was done.</w:t>
            </w:r>
          </w:p>
          <w:p w14:paraId="3AF6A9B4" w14:textId="77777777" w:rsidR="0076652E" w:rsidRPr="005A7BD7" w:rsidRDefault="0076652E" w:rsidP="000B3E66">
            <w:pPr>
              <w:snapToGrid w:val="0"/>
              <w:rPr>
                <w:sz w:val="16"/>
                <w:szCs w:val="16"/>
              </w:rPr>
            </w:pPr>
            <w:r>
              <w:rPr>
                <w:bCs/>
                <w:sz w:val="16"/>
                <w:szCs w:val="16"/>
              </w:rPr>
              <w:t>Provide whole numbers only, not decimal values.</w:t>
            </w:r>
          </w:p>
        </w:tc>
      </w:tr>
      <w:tr w:rsidR="000B3E66" w:rsidRPr="00B51678" w14:paraId="4736B86A" w14:textId="77777777" w:rsidTr="00C83913">
        <w:trPr>
          <w:cantSplit/>
        </w:trPr>
        <w:tc>
          <w:tcPr>
            <w:tcW w:w="1728" w:type="dxa"/>
            <w:tcMar>
              <w:left w:w="29" w:type="dxa"/>
              <w:right w:w="29" w:type="dxa"/>
            </w:tcMar>
          </w:tcPr>
          <w:p w14:paraId="5BF94784" w14:textId="6AB6F719" w:rsidR="000B3E66" w:rsidRPr="00DD4D1E" w:rsidRDefault="000B3E66" w:rsidP="000B3E66">
            <w:pPr>
              <w:snapToGrid w:val="0"/>
              <w:rPr>
                <w:bCs/>
                <w:sz w:val="16"/>
                <w:szCs w:val="16"/>
              </w:rPr>
            </w:pPr>
            <w:r>
              <w:rPr>
                <w:bCs/>
                <w:sz w:val="16"/>
                <w:szCs w:val="16"/>
              </w:rPr>
              <w:t>TSOLowerLimit</w:t>
            </w:r>
          </w:p>
        </w:tc>
        <w:tc>
          <w:tcPr>
            <w:tcW w:w="3600" w:type="dxa"/>
            <w:tcMar>
              <w:left w:w="29" w:type="dxa"/>
              <w:right w:w="29" w:type="dxa"/>
            </w:tcMar>
          </w:tcPr>
          <w:p w14:paraId="053968AD" w14:textId="77777777" w:rsidR="000B3E66" w:rsidRPr="00325D88" w:rsidRDefault="000B3E66" w:rsidP="000B3E66">
            <w:pPr>
              <w:snapToGrid w:val="0"/>
              <w:rPr>
                <w:bCs/>
                <w:sz w:val="16"/>
                <w:szCs w:val="16"/>
              </w:rPr>
            </w:pPr>
            <w:r>
              <w:rPr>
                <w:bCs/>
                <w:sz w:val="16"/>
                <w:szCs w:val="16"/>
              </w:rPr>
              <w:t>The lower limit of the confidence interval for the TSO field.</w:t>
            </w:r>
          </w:p>
        </w:tc>
        <w:tc>
          <w:tcPr>
            <w:tcW w:w="950" w:type="dxa"/>
            <w:tcMar>
              <w:left w:w="29" w:type="dxa"/>
              <w:right w:w="29" w:type="dxa"/>
            </w:tcMar>
          </w:tcPr>
          <w:p w14:paraId="06716089" w14:textId="1945B94A" w:rsidR="000B3E66" w:rsidRPr="00325D88" w:rsidRDefault="000B3E66" w:rsidP="000B3E66">
            <w:pPr>
              <w:snapToGrid w:val="0"/>
              <w:jc w:val="center"/>
              <w:rPr>
                <w:bCs/>
                <w:sz w:val="16"/>
                <w:szCs w:val="16"/>
              </w:rPr>
            </w:pPr>
            <w:del w:id="700" w:author="Mike Banach" w:date="2023-11-20T15:45:00Z">
              <w:r w:rsidDel="0014480A">
                <w:rPr>
                  <w:bCs/>
                  <w:sz w:val="16"/>
                  <w:szCs w:val="16"/>
                </w:rPr>
                <w:delText>Single</w:delText>
              </w:r>
            </w:del>
            <w:ins w:id="701" w:author="Mike Banach" w:date="2023-11-20T15:45:00Z">
              <w:r w:rsidR="0014480A">
                <w:rPr>
                  <w:bCs/>
                  <w:sz w:val="16"/>
                  <w:szCs w:val="16"/>
                </w:rPr>
                <w:t>Integer</w:t>
              </w:r>
            </w:ins>
          </w:p>
        </w:tc>
        <w:tc>
          <w:tcPr>
            <w:tcW w:w="8410" w:type="dxa"/>
            <w:gridSpan w:val="8"/>
          </w:tcPr>
          <w:p w14:paraId="46911746" w14:textId="77777777" w:rsidR="000B3E66" w:rsidRPr="00325D88" w:rsidRDefault="000B3E66" w:rsidP="000B3E66">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B3E66" w:rsidRPr="00B51678" w14:paraId="56911936" w14:textId="77777777" w:rsidTr="00C83913">
        <w:trPr>
          <w:cantSplit/>
        </w:trPr>
        <w:tc>
          <w:tcPr>
            <w:tcW w:w="1728" w:type="dxa"/>
            <w:tcMar>
              <w:left w:w="29" w:type="dxa"/>
              <w:right w:w="29" w:type="dxa"/>
            </w:tcMar>
          </w:tcPr>
          <w:p w14:paraId="194D8823" w14:textId="08326096" w:rsidR="000B3E66" w:rsidRPr="00DD4D1E" w:rsidRDefault="000B3E66" w:rsidP="000B3E66">
            <w:pPr>
              <w:snapToGrid w:val="0"/>
              <w:rPr>
                <w:bCs/>
                <w:sz w:val="16"/>
                <w:szCs w:val="16"/>
              </w:rPr>
            </w:pPr>
            <w:r>
              <w:rPr>
                <w:bCs/>
                <w:sz w:val="16"/>
                <w:szCs w:val="16"/>
              </w:rPr>
              <w:t>TSOUpperLimit</w:t>
            </w:r>
          </w:p>
        </w:tc>
        <w:tc>
          <w:tcPr>
            <w:tcW w:w="3600" w:type="dxa"/>
            <w:tcMar>
              <w:left w:w="29" w:type="dxa"/>
              <w:right w:w="29" w:type="dxa"/>
            </w:tcMar>
          </w:tcPr>
          <w:p w14:paraId="4E6C6115" w14:textId="77777777" w:rsidR="000B3E66" w:rsidRPr="00325D88" w:rsidRDefault="000B3E66" w:rsidP="000B3E66">
            <w:pPr>
              <w:snapToGrid w:val="0"/>
              <w:rPr>
                <w:bCs/>
                <w:sz w:val="16"/>
                <w:szCs w:val="16"/>
              </w:rPr>
            </w:pPr>
            <w:r>
              <w:rPr>
                <w:bCs/>
                <w:sz w:val="16"/>
                <w:szCs w:val="16"/>
              </w:rPr>
              <w:t>The upper limit of the confidence interval for the TSO field.</w:t>
            </w:r>
          </w:p>
        </w:tc>
        <w:tc>
          <w:tcPr>
            <w:tcW w:w="950" w:type="dxa"/>
            <w:tcMar>
              <w:left w:w="29" w:type="dxa"/>
              <w:right w:w="29" w:type="dxa"/>
            </w:tcMar>
          </w:tcPr>
          <w:p w14:paraId="2ED54F93" w14:textId="40CA53F6" w:rsidR="000B3E66" w:rsidRPr="00325D88" w:rsidRDefault="000B3E66" w:rsidP="000B3E66">
            <w:pPr>
              <w:snapToGrid w:val="0"/>
              <w:jc w:val="center"/>
              <w:rPr>
                <w:bCs/>
                <w:sz w:val="16"/>
                <w:szCs w:val="16"/>
              </w:rPr>
            </w:pPr>
            <w:del w:id="702" w:author="Mike Banach" w:date="2023-11-20T15:45:00Z">
              <w:r w:rsidDel="0014480A">
                <w:rPr>
                  <w:bCs/>
                  <w:sz w:val="16"/>
                  <w:szCs w:val="16"/>
                </w:rPr>
                <w:delText>Single</w:delText>
              </w:r>
            </w:del>
            <w:ins w:id="703" w:author="Mike Banach" w:date="2023-11-20T15:50:00Z">
              <w:r w:rsidR="00A21651">
                <w:rPr>
                  <w:bCs/>
                  <w:sz w:val="16"/>
                  <w:szCs w:val="16"/>
                </w:rPr>
                <w:t>Integer</w:t>
              </w:r>
            </w:ins>
          </w:p>
        </w:tc>
        <w:tc>
          <w:tcPr>
            <w:tcW w:w="8410" w:type="dxa"/>
            <w:gridSpan w:val="8"/>
          </w:tcPr>
          <w:p w14:paraId="485A984A" w14:textId="77777777" w:rsidR="000B3E66" w:rsidRPr="00325D88" w:rsidRDefault="000B3E66" w:rsidP="000B3E66">
            <w:pPr>
              <w:snapToGrid w:val="0"/>
              <w:rPr>
                <w:sz w:val="16"/>
                <w:szCs w:val="16"/>
              </w:rPr>
            </w:pPr>
            <w:r>
              <w:rPr>
                <w:sz w:val="16"/>
                <w:szCs w:val="16"/>
              </w:rPr>
              <w:t>Minimum value = 0.</w:t>
            </w:r>
          </w:p>
        </w:tc>
      </w:tr>
      <w:tr w:rsidR="000B3E66" w:rsidRPr="00B51678" w14:paraId="37B46AA5" w14:textId="77777777" w:rsidTr="00C83913">
        <w:trPr>
          <w:cantSplit/>
        </w:trPr>
        <w:tc>
          <w:tcPr>
            <w:tcW w:w="1728" w:type="dxa"/>
            <w:tcMar>
              <w:left w:w="29" w:type="dxa"/>
              <w:right w:w="29" w:type="dxa"/>
            </w:tcMar>
          </w:tcPr>
          <w:p w14:paraId="17810DA7" w14:textId="0FB0208E" w:rsidR="000B3E66" w:rsidRPr="00DD4D1E" w:rsidRDefault="000B3E66" w:rsidP="000B3E66">
            <w:pPr>
              <w:snapToGrid w:val="0"/>
              <w:rPr>
                <w:bCs/>
                <w:sz w:val="16"/>
                <w:szCs w:val="16"/>
              </w:rPr>
            </w:pPr>
            <w:r>
              <w:rPr>
                <w:bCs/>
                <w:sz w:val="16"/>
                <w:szCs w:val="16"/>
              </w:rPr>
              <w:t>TSOAlpha</w:t>
            </w:r>
          </w:p>
        </w:tc>
        <w:tc>
          <w:tcPr>
            <w:tcW w:w="3600" w:type="dxa"/>
            <w:tcMar>
              <w:left w:w="29" w:type="dxa"/>
              <w:right w:w="29" w:type="dxa"/>
            </w:tcMar>
          </w:tcPr>
          <w:p w14:paraId="4CF57BC3" w14:textId="77777777" w:rsidR="000B3E66" w:rsidRPr="00325D88" w:rsidRDefault="000B3E66" w:rsidP="000B3E66">
            <w:pPr>
              <w:snapToGrid w:val="0"/>
              <w:rPr>
                <w:bCs/>
                <w:sz w:val="16"/>
                <w:szCs w:val="16"/>
              </w:rPr>
            </w:pPr>
            <w:r>
              <w:rPr>
                <w:bCs/>
                <w:sz w:val="16"/>
                <w:szCs w:val="16"/>
              </w:rPr>
              <w:t>The significance level for the TSO confidence interval, expressed as alpha.</w:t>
            </w:r>
          </w:p>
        </w:tc>
        <w:tc>
          <w:tcPr>
            <w:tcW w:w="950" w:type="dxa"/>
            <w:tcMar>
              <w:left w:w="29" w:type="dxa"/>
              <w:right w:w="29" w:type="dxa"/>
            </w:tcMar>
          </w:tcPr>
          <w:p w14:paraId="0099B53F" w14:textId="52370A20" w:rsidR="000B3E66" w:rsidRPr="00325D88" w:rsidRDefault="000B3E66" w:rsidP="000B3E66">
            <w:pPr>
              <w:snapToGrid w:val="0"/>
              <w:jc w:val="center"/>
              <w:rPr>
                <w:bCs/>
                <w:sz w:val="16"/>
                <w:szCs w:val="16"/>
              </w:rPr>
            </w:pPr>
            <w:del w:id="704" w:author="Mike Banach" w:date="2023-11-20T15:45:00Z">
              <w:r w:rsidDel="0014480A">
                <w:rPr>
                  <w:bCs/>
                  <w:sz w:val="16"/>
                  <w:szCs w:val="16"/>
                </w:rPr>
                <w:delText>Single</w:delText>
              </w:r>
            </w:del>
            <w:ins w:id="705" w:author="Mike Banach" w:date="2023-11-20T15:45:00Z">
              <w:r w:rsidR="0014480A">
                <w:rPr>
                  <w:bCs/>
                  <w:sz w:val="16"/>
                  <w:szCs w:val="16"/>
                </w:rPr>
                <w:t>Real</w:t>
              </w:r>
            </w:ins>
          </w:p>
        </w:tc>
        <w:tc>
          <w:tcPr>
            <w:tcW w:w="8410" w:type="dxa"/>
            <w:gridSpan w:val="8"/>
          </w:tcPr>
          <w:p w14:paraId="23CAD75A" w14:textId="77777777" w:rsidR="000B3E66" w:rsidRPr="00325D88" w:rsidRDefault="000B3E66" w:rsidP="000B3E66">
            <w:pPr>
              <w:snapToGrid w:val="0"/>
              <w:rPr>
                <w:sz w:val="16"/>
                <w:szCs w:val="16"/>
              </w:rPr>
            </w:pPr>
            <w:r>
              <w:rPr>
                <w:sz w:val="16"/>
                <w:szCs w:val="16"/>
              </w:rPr>
              <w:t>Express these values as alpha values.  For example, for the 95% confidence limits enter "0.05" in this field, not "95".</w:t>
            </w:r>
          </w:p>
        </w:tc>
      </w:tr>
      <w:tr w:rsidR="000B3E66" w:rsidRPr="00B51678" w14:paraId="7F62B5F9" w14:textId="77777777" w:rsidTr="00C83913">
        <w:trPr>
          <w:cantSplit/>
        </w:trPr>
        <w:tc>
          <w:tcPr>
            <w:tcW w:w="1728" w:type="dxa"/>
            <w:tcMar>
              <w:left w:w="29" w:type="dxa"/>
              <w:right w:w="29" w:type="dxa"/>
            </w:tcMar>
          </w:tcPr>
          <w:p w14:paraId="1F6BFDD8" w14:textId="399E317A" w:rsidR="000B3E66" w:rsidRPr="004A2406" w:rsidRDefault="000B3E66" w:rsidP="000B3E66">
            <w:pPr>
              <w:snapToGrid w:val="0"/>
              <w:rPr>
                <w:bCs/>
                <w:sz w:val="16"/>
                <w:szCs w:val="16"/>
              </w:rPr>
            </w:pPr>
            <w:r w:rsidRPr="004A2406">
              <w:rPr>
                <w:bCs/>
                <w:sz w:val="16"/>
                <w:szCs w:val="16"/>
              </w:rPr>
              <w:t>TAR</w:t>
            </w:r>
          </w:p>
        </w:tc>
        <w:tc>
          <w:tcPr>
            <w:tcW w:w="3600" w:type="dxa"/>
            <w:tcMar>
              <w:left w:w="29" w:type="dxa"/>
              <w:right w:w="29" w:type="dxa"/>
            </w:tcMar>
          </w:tcPr>
          <w:p w14:paraId="0CF6049D" w14:textId="77777777" w:rsidR="000B3E66" w:rsidRPr="00325D88" w:rsidRDefault="000B3E66" w:rsidP="000B3E66">
            <w:pPr>
              <w:snapToGrid w:val="0"/>
              <w:rPr>
                <w:bCs/>
                <w:sz w:val="16"/>
                <w:szCs w:val="16"/>
              </w:rPr>
            </w:pPr>
            <w:r>
              <w:rPr>
                <w:bCs/>
                <w:sz w:val="16"/>
                <w:szCs w:val="16"/>
              </w:rPr>
              <w:t xml:space="preserve">Total adult return.  Point estimate of the number of adults returning </w:t>
            </w:r>
            <w:r w:rsidRPr="00B9057D">
              <w:rPr>
                <w:bCs/>
                <w:sz w:val="16"/>
                <w:szCs w:val="16"/>
                <w:u w:val="single"/>
              </w:rPr>
              <w:t>for the first time</w:t>
            </w:r>
            <w:r>
              <w:rPr>
                <w:bCs/>
                <w:sz w:val="16"/>
                <w:szCs w:val="16"/>
              </w:rPr>
              <w:t xml:space="preserve"> from the indicated outmigration year, or the group of marked smolts (as appropriate), to match the outmigrants in the TSO field.</w:t>
            </w:r>
          </w:p>
        </w:tc>
        <w:tc>
          <w:tcPr>
            <w:tcW w:w="950" w:type="dxa"/>
            <w:tcMar>
              <w:left w:w="29" w:type="dxa"/>
              <w:right w:w="29" w:type="dxa"/>
            </w:tcMar>
          </w:tcPr>
          <w:p w14:paraId="551BB6E7" w14:textId="7B9BF110" w:rsidR="000B3E66" w:rsidRPr="004A2406" w:rsidRDefault="000B3E66" w:rsidP="000B3E66">
            <w:pPr>
              <w:snapToGrid w:val="0"/>
              <w:jc w:val="center"/>
              <w:rPr>
                <w:bCs/>
                <w:sz w:val="16"/>
                <w:szCs w:val="16"/>
              </w:rPr>
            </w:pPr>
            <w:del w:id="706" w:author="Mike Banach" w:date="2023-11-20T15:45:00Z">
              <w:r w:rsidRPr="004A2406" w:rsidDel="0014480A">
                <w:rPr>
                  <w:bCs/>
                  <w:sz w:val="16"/>
                  <w:szCs w:val="16"/>
                </w:rPr>
                <w:delText>Single</w:delText>
              </w:r>
            </w:del>
            <w:ins w:id="707" w:author="Mike Banach" w:date="2023-11-20T15:45:00Z">
              <w:r w:rsidR="0014480A">
                <w:rPr>
                  <w:bCs/>
                  <w:sz w:val="16"/>
                  <w:szCs w:val="16"/>
                </w:rPr>
                <w:t>Integer</w:t>
              </w:r>
            </w:ins>
          </w:p>
        </w:tc>
        <w:tc>
          <w:tcPr>
            <w:tcW w:w="8410" w:type="dxa"/>
            <w:gridSpan w:val="8"/>
          </w:tcPr>
          <w:p w14:paraId="23449AC7" w14:textId="77777777" w:rsidR="000B3E66" w:rsidRDefault="000B3E66" w:rsidP="000B3E66">
            <w:pPr>
              <w:snapToGrid w:val="0"/>
              <w:rPr>
                <w:sz w:val="16"/>
                <w:szCs w:val="16"/>
              </w:rPr>
            </w:pPr>
            <w:r>
              <w:rPr>
                <w:sz w:val="16"/>
                <w:szCs w:val="16"/>
              </w:rPr>
              <w:t>For iteroparous species such as steelhead, include only those adults returning to spawn for the first time.  (Failure to do so will result in some adults being counted twice for returns purposes.)</w:t>
            </w:r>
          </w:p>
          <w:p w14:paraId="19F29C7C" w14:textId="77777777" w:rsidR="0076652E" w:rsidRDefault="0076652E" w:rsidP="000B3E66">
            <w:pPr>
              <w:snapToGrid w:val="0"/>
              <w:rPr>
                <w:sz w:val="16"/>
                <w:szCs w:val="16"/>
              </w:rPr>
            </w:pPr>
          </w:p>
          <w:p w14:paraId="0B6A12DF" w14:textId="77777777" w:rsidR="0076652E" w:rsidRPr="00325D88" w:rsidRDefault="0076652E" w:rsidP="000B3E66">
            <w:pPr>
              <w:snapToGrid w:val="0"/>
              <w:rPr>
                <w:sz w:val="16"/>
                <w:szCs w:val="16"/>
              </w:rPr>
            </w:pPr>
            <w:r>
              <w:rPr>
                <w:bCs/>
                <w:sz w:val="16"/>
                <w:szCs w:val="16"/>
              </w:rPr>
              <w:t>Provide whole numbers only, not decimal values.</w:t>
            </w:r>
          </w:p>
        </w:tc>
      </w:tr>
      <w:tr w:rsidR="000B3E66" w:rsidRPr="00B51678" w14:paraId="6FE3685D" w14:textId="77777777" w:rsidTr="00C83913">
        <w:trPr>
          <w:cantSplit/>
        </w:trPr>
        <w:tc>
          <w:tcPr>
            <w:tcW w:w="1728" w:type="dxa"/>
            <w:tcMar>
              <w:left w:w="29" w:type="dxa"/>
              <w:right w:w="29" w:type="dxa"/>
            </w:tcMar>
          </w:tcPr>
          <w:p w14:paraId="08EBFDCF" w14:textId="04DCF3CF" w:rsidR="000B3E66" w:rsidRPr="00DD4D1E" w:rsidRDefault="000B3E66" w:rsidP="000B3E66">
            <w:pPr>
              <w:snapToGrid w:val="0"/>
              <w:rPr>
                <w:bCs/>
                <w:sz w:val="16"/>
                <w:szCs w:val="16"/>
              </w:rPr>
            </w:pPr>
            <w:r>
              <w:rPr>
                <w:bCs/>
                <w:sz w:val="16"/>
                <w:szCs w:val="16"/>
              </w:rPr>
              <w:t>TARLowerLimit</w:t>
            </w:r>
          </w:p>
        </w:tc>
        <w:tc>
          <w:tcPr>
            <w:tcW w:w="3600" w:type="dxa"/>
            <w:tcMar>
              <w:left w:w="29" w:type="dxa"/>
              <w:right w:w="29" w:type="dxa"/>
            </w:tcMar>
          </w:tcPr>
          <w:p w14:paraId="6074947C" w14:textId="77777777" w:rsidR="000B3E66" w:rsidRPr="00325D88" w:rsidRDefault="000B3E66" w:rsidP="000B3E66">
            <w:pPr>
              <w:snapToGrid w:val="0"/>
              <w:rPr>
                <w:bCs/>
                <w:sz w:val="16"/>
                <w:szCs w:val="16"/>
              </w:rPr>
            </w:pPr>
            <w:r>
              <w:rPr>
                <w:bCs/>
                <w:sz w:val="16"/>
                <w:szCs w:val="16"/>
              </w:rPr>
              <w:t>The lower limit of the confidence interval for the TAR field.</w:t>
            </w:r>
          </w:p>
        </w:tc>
        <w:tc>
          <w:tcPr>
            <w:tcW w:w="950" w:type="dxa"/>
            <w:tcMar>
              <w:left w:w="29" w:type="dxa"/>
              <w:right w:w="29" w:type="dxa"/>
            </w:tcMar>
          </w:tcPr>
          <w:p w14:paraId="73715247" w14:textId="659BBEA0" w:rsidR="000B3E66" w:rsidRPr="00325D88" w:rsidRDefault="000B3E66" w:rsidP="000B3E66">
            <w:pPr>
              <w:snapToGrid w:val="0"/>
              <w:jc w:val="center"/>
              <w:rPr>
                <w:bCs/>
                <w:sz w:val="16"/>
                <w:szCs w:val="16"/>
              </w:rPr>
            </w:pPr>
            <w:del w:id="708" w:author="Mike Banach" w:date="2023-11-20T15:45:00Z">
              <w:r w:rsidDel="0014480A">
                <w:rPr>
                  <w:bCs/>
                  <w:sz w:val="16"/>
                  <w:szCs w:val="16"/>
                </w:rPr>
                <w:delText>Single</w:delText>
              </w:r>
            </w:del>
            <w:ins w:id="709" w:author="Mike Banach" w:date="2023-11-20T15:45:00Z">
              <w:r w:rsidR="0014480A">
                <w:rPr>
                  <w:bCs/>
                  <w:sz w:val="16"/>
                  <w:szCs w:val="16"/>
                </w:rPr>
                <w:t>Integer</w:t>
              </w:r>
            </w:ins>
          </w:p>
        </w:tc>
        <w:tc>
          <w:tcPr>
            <w:tcW w:w="8410" w:type="dxa"/>
            <w:gridSpan w:val="8"/>
          </w:tcPr>
          <w:p w14:paraId="5D6E69F3" w14:textId="77777777" w:rsidR="000B3E66" w:rsidRPr="00325D88" w:rsidRDefault="000B3E66" w:rsidP="000B3E66">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B3E66" w:rsidRPr="00B51678" w14:paraId="33EE2903" w14:textId="77777777" w:rsidTr="00C83913">
        <w:trPr>
          <w:cantSplit/>
        </w:trPr>
        <w:tc>
          <w:tcPr>
            <w:tcW w:w="1728" w:type="dxa"/>
            <w:tcMar>
              <w:left w:w="29" w:type="dxa"/>
              <w:right w:w="29" w:type="dxa"/>
            </w:tcMar>
          </w:tcPr>
          <w:p w14:paraId="0227B6DE" w14:textId="2B82018D" w:rsidR="000B3E66" w:rsidRPr="00DD4D1E" w:rsidRDefault="000B3E66" w:rsidP="000B3E66">
            <w:pPr>
              <w:snapToGrid w:val="0"/>
              <w:rPr>
                <w:bCs/>
                <w:sz w:val="16"/>
                <w:szCs w:val="16"/>
              </w:rPr>
            </w:pPr>
            <w:r>
              <w:rPr>
                <w:bCs/>
                <w:sz w:val="16"/>
                <w:szCs w:val="16"/>
              </w:rPr>
              <w:t>TARUpperLimit</w:t>
            </w:r>
          </w:p>
        </w:tc>
        <w:tc>
          <w:tcPr>
            <w:tcW w:w="3600" w:type="dxa"/>
            <w:tcMar>
              <w:left w:w="29" w:type="dxa"/>
              <w:right w:w="29" w:type="dxa"/>
            </w:tcMar>
          </w:tcPr>
          <w:p w14:paraId="489F1886" w14:textId="77777777" w:rsidR="000B3E66" w:rsidRPr="00325D88" w:rsidRDefault="000B3E66" w:rsidP="000B3E66">
            <w:pPr>
              <w:snapToGrid w:val="0"/>
              <w:rPr>
                <w:bCs/>
                <w:sz w:val="16"/>
                <w:szCs w:val="16"/>
              </w:rPr>
            </w:pPr>
            <w:r>
              <w:rPr>
                <w:bCs/>
                <w:sz w:val="16"/>
                <w:szCs w:val="16"/>
              </w:rPr>
              <w:t>The upper limit of the confidence interval for the TAR field.</w:t>
            </w:r>
          </w:p>
        </w:tc>
        <w:tc>
          <w:tcPr>
            <w:tcW w:w="950" w:type="dxa"/>
            <w:tcMar>
              <w:left w:w="29" w:type="dxa"/>
              <w:right w:w="29" w:type="dxa"/>
            </w:tcMar>
          </w:tcPr>
          <w:p w14:paraId="1A7C972A" w14:textId="356F0E71" w:rsidR="000B3E66" w:rsidRPr="00325D88" w:rsidRDefault="000B3E66" w:rsidP="000B3E66">
            <w:pPr>
              <w:snapToGrid w:val="0"/>
              <w:jc w:val="center"/>
              <w:rPr>
                <w:bCs/>
                <w:sz w:val="16"/>
                <w:szCs w:val="16"/>
              </w:rPr>
            </w:pPr>
            <w:del w:id="710" w:author="Mike Banach" w:date="2023-11-20T15:45:00Z">
              <w:r w:rsidDel="0014480A">
                <w:rPr>
                  <w:bCs/>
                  <w:sz w:val="16"/>
                  <w:szCs w:val="16"/>
                </w:rPr>
                <w:delText>Single</w:delText>
              </w:r>
            </w:del>
            <w:ins w:id="711" w:author="Mike Banach" w:date="2023-11-20T15:45:00Z">
              <w:r w:rsidR="0014480A">
                <w:rPr>
                  <w:bCs/>
                  <w:sz w:val="16"/>
                  <w:szCs w:val="16"/>
                </w:rPr>
                <w:t>Integer</w:t>
              </w:r>
            </w:ins>
          </w:p>
        </w:tc>
        <w:tc>
          <w:tcPr>
            <w:tcW w:w="8410" w:type="dxa"/>
            <w:gridSpan w:val="8"/>
          </w:tcPr>
          <w:p w14:paraId="38BFDF81" w14:textId="77777777" w:rsidR="000B3E66" w:rsidRPr="00325D88" w:rsidRDefault="000B3E66" w:rsidP="000B3E66">
            <w:pPr>
              <w:snapToGrid w:val="0"/>
              <w:rPr>
                <w:sz w:val="16"/>
                <w:szCs w:val="16"/>
              </w:rPr>
            </w:pPr>
            <w:r>
              <w:rPr>
                <w:sz w:val="16"/>
                <w:szCs w:val="16"/>
              </w:rPr>
              <w:t>Minimum value = 0.</w:t>
            </w:r>
          </w:p>
        </w:tc>
      </w:tr>
      <w:tr w:rsidR="000B3E66" w:rsidRPr="00B51678" w14:paraId="0B61D780" w14:textId="77777777" w:rsidTr="00C83913">
        <w:trPr>
          <w:cantSplit/>
        </w:trPr>
        <w:tc>
          <w:tcPr>
            <w:tcW w:w="1728" w:type="dxa"/>
            <w:tcMar>
              <w:left w:w="29" w:type="dxa"/>
              <w:right w:w="29" w:type="dxa"/>
            </w:tcMar>
          </w:tcPr>
          <w:p w14:paraId="52A82710" w14:textId="35823E4A" w:rsidR="000B3E66" w:rsidRPr="00DD4D1E" w:rsidRDefault="000B3E66" w:rsidP="000B3E66">
            <w:pPr>
              <w:snapToGrid w:val="0"/>
              <w:rPr>
                <w:bCs/>
                <w:sz w:val="16"/>
                <w:szCs w:val="16"/>
              </w:rPr>
            </w:pPr>
            <w:r>
              <w:rPr>
                <w:bCs/>
                <w:sz w:val="16"/>
                <w:szCs w:val="16"/>
              </w:rPr>
              <w:t>TARAlpha</w:t>
            </w:r>
          </w:p>
        </w:tc>
        <w:tc>
          <w:tcPr>
            <w:tcW w:w="3600" w:type="dxa"/>
            <w:tcMar>
              <w:left w:w="29" w:type="dxa"/>
              <w:right w:w="29" w:type="dxa"/>
            </w:tcMar>
          </w:tcPr>
          <w:p w14:paraId="17EF7BE3" w14:textId="77777777" w:rsidR="000B3E66" w:rsidRPr="00325D88" w:rsidRDefault="000B3E66" w:rsidP="000B3E66">
            <w:pPr>
              <w:snapToGrid w:val="0"/>
              <w:rPr>
                <w:bCs/>
                <w:sz w:val="16"/>
                <w:szCs w:val="16"/>
              </w:rPr>
            </w:pPr>
            <w:r>
              <w:rPr>
                <w:bCs/>
                <w:sz w:val="16"/>
                <w:szCs w:val="16"/>
              </w:rPr>
              <w:t>The significance level for the TAR confidence interval, expressed as alpha.</w:t>
            </w:r>
          </w:p>
        </w:tc>
        <w:tc>
          <w:tcPr>
            <w:tcW w:w="950" w:type="dxa"/>
            <w:tcMar>
              <w:left w:w="29" w:type="dxa"/>
              <w:right w:w="29" w:type="dxa"/>
            </w:tcMar>
          </w:tcPr>
          <w:p w14:paraId="59707C98" w14:textId="60F91AD8" w:rsidR="000B3E66" w:rsidRPr="00325D88" w:rsidRDefault="000B3E66" w:rsidP="000B3E66">
            <w:pPr>
              <w:snapToGrid w:val="0"/>
              <w:jc w:val="center"/>
              <w:rPr>
                <w:bCs/>
                <w:sz w:val="16"/>
                <w:szCs w:val="16"/>
              </w:rPr>
            </w:pPr>
            <w:del w:id="712" w:author="Mike Banach" w:date="2023-11-20T15:45:00Z">
              <w:r w:rsidDel="0014480A">
                <w:rPr>
                  <w:bCs/>
                  <w:sz w:val="16"/>
                  <w:szCs w:val="16"/>
                </w:rPr>
                <w:delText>Single</w:delText>
              </w:r>
            </w:del>
            <w:ins w:id="713" w:author="Mike Banach" w:date="2023-11-20T15:45:00Z">
              <w:r w:rsidR="0014480A">
                <w:rPr>
                  <w:bCs/>
                  <w:sz w:val="16"/>
                  <w:szCs w:val="16"/>
                </w:rPr>
                <w:t>Real</w:t>
              </w:r>
            </w:ins>
          </w:p>
        </w:tc>
        <w:tc>
          <w:tcPr>
            <w:tcW w:w="8410" w:type="dxa"/>
            <w:gridSpan w:val="8"/>
          </w:tcPr>
          <w:p w14:paraId="4B68B7D9" w14:textId="77777777" w:rsidR="000B3E66" w:rsidRPr="00325D88" w:rsidRDefault="000B3E66" w:rsidP="000B3E66">
            <w:pPr>
              <w:snapToGrid w:val="0"/>
              <w:rPr>
                <w:sz w:val="16"/>
                <w:szCs w:val="16"/>
              </w:rPr>
            </w:pPr>
            <w:r>
              <w:rPr>
                <w:sz w:val="16"/>
                <w:szCs w:val="16"/>
              </w:rPr>
              <w:t>Express these values as alpha values.  For example, for the 95% confidence limits enter "0.05" in this field, not "95".</w:t>
            </w:r>
          </w:p>
        </w:tc>
      </w:tr>
      <w:tr w:rsidR="000B3E66" w:rsidRPr="00B51678" w14:paraId="08EFDBDA" w14:textId="77777777" w:rsidTr="00C83913">
        <w:trPr>
          <w:cantSplit/>
        </w:trPr>
        <w:tc>
          <w:tcPr>
            <w:tcW w:w="1728" w:type="dxa"/>
            <w:tcMar>
              <w:left w:w="29" w:type="dxa"/>
              <w:right w:w="29" w:type="dxa"/>
            </w:tcMar>
          </w:tcPr>
          <w:p w14:paraId="439510E8" w14:textId="609C5BF9" w:rsidR="000B3E66" w:rsidRDefault="000B3E66" w:rsidP="000B3E66">
            <w:pPr>
              <w:snapToGrid w:val="0"/>
              <w:rPr>
                <w:bCs/>
                <w:sz w:val="16"/>
                <w:szCs w:val="16"/>
              </w:rPr>
            </w:pPr>
            <w:r>
              <w:rPr>
                <w:bCs/>
                <w:sz w:val="16"/>
                <w:szCs w:val="16"/>
              </w:rPr>
              <w:t>HarvestAdj</w:t>
            </w:r>
          </w:p>
        </w:tc>
        <w:tc>
          <w:tcPr>
            <w:tcW w:w="3600" w:type="dxa"/>
            <w:tcMar>
              <w:left w:w="29" w:type="dxa"/>
              <w:right w:w="29" w:type="dxa"/>
            </w:tcMar>
          </w:tcPr>
          <w:p w14:paraId="48B67217" w14:textId="77777777" w:rsidR="000B3E66" w:rsidRDefault="000B3E66" w:rsidP="000B3E66">
            <w:pPr>
              <w:snapToGrid w:val="0"/>
              <w:rPr>
                <w:bCs/>
                <w:sz w:val="16"/>
                <w:szCs w:val="16"/>
              </w:rPr>
            </w:pPr>
            <w:r>
              <w:rPr>
                <w:bCs/>
                <w:sz w:val="16"/>
                <w:szCs w:val="16"/>
              </w:rPr>
              <w:t>How was the return adjusted to account for harvest?  (Are harvested fish included in the estimate of number of adults?)</w:t>
            </w:r>
          </w:p>
          <w:p w14:paraId="1A43C615" w14:textId="77777777" w:rsidR="000B3E66" w:rsidRDefault="000B3E66" w:rsidP="000B3E66">
            <w:pPr>
              <w:snapToGrid w:val="0"/>
              <w:rPr>
                <w:bCs/>
                <w:sz w:val="16"/>
                <w:szCs w:val="16"/>
              </w:rPr>
            </w:pPr>
          </w:p>
          <w:p w14:paraId="3512D26B" w14:textId="77777777" w:rsidR="000B3E66" w:rsidRDefault="000B3E66" w:rsidP="000A286A">
            <w:pPr>
              <w:numPr>
                <w:ilvl w:val="0"/>
                <w:numId w:val="32"/>
              </w:numPr>
              <w:snapToGrid w:val="0"/>
              <w:ind w:left="173" w:hanging="144"/>
              <w:rPr>
                <w:bCs/>
                <w:sz w:val="16"/>
                <w:szCs w:val="16"/>
              </w:rPr>
            </w:pPr>
            <w:r>
              <w:rPr>
                <w:bCs/>
                <w:sz w:val="16"/>
                <w:szCs w:val="16"/>
              </w:rPr>
              <w:t>"Ocean" means fish harvested in the ocean.</w:t>
            </w:r>
          </w:p>
          <w:p w14:paraId="2E1F34F4" w14:textId="77777777" w:rsidR="000B3E66" w:rsidRDefault="000B3E66" w:rsidP="000A286A">
            <w:pPr>
              <w:numPr>
                <w:ilvl w:val="0"/>
                <w:numId w:val="32"/>
              </w:numPr>
              <w:snapToGrid w:val="0"/>
              <w:ind w:left="173" w:hanging="144"/>
              <w:rPr>
                <w:bCs/>
                <w:sz w:val="16"/>
                <w:szCs w:val="16"/>
              </w:rPr>
            </w:pPr>
            <w:r>
              <w:rPr>
                <w:bCs/>
                <w:sz w:val="16"/>
                <w:szCs w:val="16"/>
              </w:rPr>
              <w:t>"Mainstem" means fish harvested in the mainstem Columbia River, including the estuary.  Do not indicate "mainstem" for populations outside the Columbia Basin.</w:t>
            </w:r>
          </w:p>
          <w:p w14:paraId="7E3F458F" w14:textId="77777777" w:rsidR="000B3E66" w:rsidRPr="00A04798" w:rsidRDefault="000B3E66" w:rsidP="000A286A">
            <w:pPr>
              <w:numPr>
                <w:ilvl w:val="0"/>
                <w:numId w:val="32"/>
              </w:numPr>
              <w:snapToGrid w:val="0"/>
              <w:ind w:left="173" w:hanging="144"/>
              <w:rPr>
                <w:bCs/>
                <w:sz w:val="16"/>
                <w:szCs w:val="16"/>
              </w:rPr>
            </w:pPr>
            <w:r>
              <w:rPr>
                <w:bCs/>
                <w:sz w:val="16"/>
                <w:szCs w:val="16"/>
              </w:rPr>
              <w:t>"Tributaries" means streams other than the mainstem</w:t>
            </w:r>
            <w:r w:rsidR="00F0333D">
              <w:rPr>
                <w:bCs/>
                <w:sz w:val="16"/>
                <w:szCs w:val="16"/>
              </w:rPr>
              <w:t xml:space="preserve"> Columbia River</w:t>
            </w:r>
            <w:r>
              <w:rPr>
                <w:bCs/>
                <w:sz w:val="16"/>
                <w:szCs w:val="16"/>
              </w:rPr>
              <w:t>.</w:t>
            </w:r>
          </w:p>
        </w:tc>
        <w:tc>
          <w:tcPr>
            <w:tcW w:w="950" w:type="dxa"/>
            <w:tcMar>
              <w:left w:w="29" w:type="dxa"/>
              <w:right w:w="29" w:type="dxa"/>
            </w:tcMar>
          </w:tcPr>
          <w:p w14:paraId="5C5C85BE" w14:textId="77777777" w:rsidR="000B3E66" w:rsidRDefault="000B3E66" w:rsidP="000B3E66">
            <w:pPr>
              <w:snapToGrid w:val="0"/>
              <w:jc w:val="center"/>
              <w:rPr>
                <w:bCs/>
                <w:sz w:val="16"/>
                <w:szCs w:val="16"/>
              </w:rPr>
            </w:pPr>
            <w:r>
              <w:rPr>
                <w:bCs/>
                <w:sz w:val="16"/>
                <w:szCs w:val="16"/>
              </w:rPr>
              <w:t>Text 35</w:t>
            </w:r>
          </w:p>
        </w:tc>
        <w:tc>
          <w:tcPr>
            <w:tcW w:w="8410" w:type="dxa"/>
            <w:gridSpan w:val="8"/>
          </w:tcPr>
          <w:p w14:paraId="6483C188"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2DA473BF" w14:textId="77777777" w:rsidR="000B3E66" w:rsidRDefault="000B3E66" w:rsidP="000A286A">
            <w:pPr>
              <w:numPr>
                <w:ilvl w:val="0"/>
                <w:numId w:val="17"/>
              </w:numPr>
              <w:snapToGrid w:val="0"/>
              <w:ind w:left="173" w:hanging="144"/>
              <w:rPr>
                <w:sz w:val="16"/>
                <w:szCs w:val="16"/>
              </w:rPr>
            </w:pPr>
            <w:r>
              <w:rPr>
                <w:sz w:val="16"/>
                <w:szCs w:val="16"/>
              </w:rPr>
              <w:t>Ocean   [</w:t>
            </w:r>
            <w:r w:rsidRPr="00482AB8">
              <w:rPr>
                <w:i/>
                <w:sz w:val="16"/>
                <w:szCs w:val="16"/>
              </w:rPr>
              <w:t>Value in the TAR field was adjusted for harvest in the ocean, but not in the mainstem and not in tributaries.</w:t>
            </w:r>
            <w:r w:rsidRPr="008B3697">
              <w:rPr>
                <w:sz w:val="16"/>
                <w:szCs w:val="16"/>
              </w:rPr>
              <w:t>]</w:t>
            </w:r>
          </w:p>
          <w:p w14:paraId="18F92B19" w14:textId="77777777" w:rsidR="000B3E66" w:rsidRDefault="000B3E66" w:rsidP="000A286A">
            <w:pPr>
              <w:numPr>
                <w:ilvl w:val="0"/>
                <w:numId w:val="17"/>
              </w:numPr>
              <w:snapToGrid w:val="0"/>
              <w:ind w:left="173" w:hanging="144"/>
              <w:rPr>
                <w:sz w:val="16"/>
                <w:szCs w:val="16"/>
              </w:rPr>
            </w:pPr>
            <w:r>
              <w:rPr>
                <w:sz w:val="16"/>
                <w:szCs w:val="16"/>
              </w:rPr>
              <w:t>Ocean and mainstem   [</w:t>
            </w:r>
            <w:r w:rsidRPr="00482AB8">
              <w:rPr>
                <w:i/>
                <w:sz w:val="16"/>
                <w:szCs w:val="16"/>
              </w:rPr>
              <w:t>Value in the TAR field was adjusted for harvest in the ocean and mainstem, but not in tributaries.</w:t>
            </w:r>
            <w:r w:rsidRPr="008B3697">
              <w:rPr>
                <w:sz w:val="16"/>
                <w:szCs w:val="16"/>
              </w:rPr>
              <w:t>]</w:t>
            </w:r>
          </w:p>
          <w:p w14:paraId="29F72737" w14:textId="77777777" w:rsidR="000B3E66" w:rsidRDefault="000B3E66" w:rsidP="000A286A">
            <w:pPr>
              <w:numPr>
                <w:ilvl w:val="0"/>
                <w:numId w:val="17"/>
              </w:numPr>
              <w:snapToGrid w:val="0"/>
              <w:ind w:left="173" w:hanging="144"/>
              <w:rPr>
                <w:sz w:val="16"/>
                <w:szCs w:val="16"/>
              </w:rPr>
            </w:pPr>
            <w:r>
              <w:rPr>
                <w:sz w:val="16"/>
                <w:szCs w:val="16"/>
              </w:rPr>
              <w:t>Ocean and mainstem and tributaries   [</w:t>
            </w:r>
            <w:r w:rsidRPr="00482AB8">
              <w:rPr>
                <w:i/>
                <w:sz w:val="16"/>
                <w:szCs w:val="16"/>
              </w:rPr>
              <w:t>Value in the TAR field was adjusted for harvest in the ocean, mainstem, and tributaries.</w:t>
            </w:r>
            <w:r w:rsidRPr="008B3697">
              <w:rPr>
                <w:sz w:val="16"/>
                <w:szCs w:val="16"/>
              </w:rPr>
              <w:t>]</w:t>
            </w:r>
          </w:p>
          <w:p w14:paraId="09A82740" w14:textId="77777777" w:rsidR="000B3E66" w:rsidRPr="008B3697" w:rsidRDefault="000B3E66" w:rsidP="000A286A">
            <w:pPr>
              <w:numPr>
                <w:ilvl w:val="0"/>
                <w:numId w:val="17"/>
              </w:numPr>
              <w:snapToGrid w:val="0"/>
              <w:ind w:left="173" w:hanging="144"/>
              <w:rPr>
                <w:sz w:val="16"/>
                <w:szCs w:val="16"/>
              </w:rPr>
            </w:pPr>
            <w:r>
              <w:rPr>
                <w:sz w:val="16"/>
                <w:szCs w:val="16"/>
              </w:rPr>
              <w:t>Ocean and tributaries   [</w:t>
            </w:r>
            <w:r w:rsidRPr="00482AB8">
              <w:rPr>
                <w:i/>
                <w:sz w:val="16"/>
                <w:szCs w:val="16"/>
              </w:rPr>
              <w:t>Value in the TAR field was adjusted for</w:t>
            </w:r>
            <w:r>
              <w:rPr>
                <w:i/>
                <w:sz w:val="16"/>
                <w:szCs w:val="16"/>
              </w:rPr>
              <w:t xml:space="preserve"> harvest in the ocean</w:t>
            </w:r>
            <w:r w:rsidRPr="00482AB8">
              <w:rPr>
                <w:i/>
                <w:sz w:val="16"/>
                <w:szCs w:val="16"/>
              </w:rPr>
              <w:t xml:space="preserve"> and tributaries.</w:t>
            </w:r>
            <w:r w:rsidRPr="008B3697">
              <w:rPr>
                <w:sz w:val="16"/>
                <w:szCs w:val="16"/>
              </w:rPr>
              <w:t>]</w:t>
            </w:r>
          </w:p>
          <w:p w14:paraId="12F6738E" w14:textId="77777777" w:rsidR="000B3E66" w:rsidRDefault="000B3E66" w:rsidP="000A286A">
            <w:pPr>
              <w:numPr>
                <w:ilvl w:val="0"/>
                <w:numId w:val="17"/>
              </w:numPr>
              <w:snapToGrid w:val="0"/>
              <w:ind w:left="173" w:hanging="144"/>
              <w:rPr>
                <w:sz w:val="16"/>
                <w:szCs w:val="16"/>
              </w:rPr>
            </w:pPr>
            <w:r w:rsidRPr="008B3697">
              <w:rPr>
                <w:sz w:val="16"/>
                <w:szCs w:val="16"/>
              </w:rPr>
              <w:t>Mainstem</w:t>
            </w:r>
            <w:r>
              <w:rPr>
                <w:sz w:val="16"/>
                <w:szCs w:val="16"/>
              </w:rPr>
              <w:t xml:space="preserve">   [</w:t>
            </w:r>
            <w:r w:rsidRPr="00482AB8">
              <w:rPr>
                <w:i/>
                <w:sz w:val="16"/>
                <w:szCs w:val="16"/>
              </w:rPr>
              <w:t>Value in the TAR field was adjusted for harvest in the mainstem but not in tributaries.</w:t>
            </w:r>
            <w:r w:rsidRPr="008B3697">
              <w:rPr>
                <w:sz w:val="16"/>
                <w:szCs w:val="16"/>
              </w:rPr>
              <w:t>]</w:t>
            </w:r>
          </w:p>
          <w:p w14:paraId="13BBD5FF" w14:textId="77777777" w:rsidR="000B3E66" w:rsidRPr="008B3697" w:rsidRDefault="000B3E66" w:rsidP="000A286A">
            <w:pPr>
              <w:numPr>
                <w:ilvl w:val="0"/>
                <w:numId w:val="17"/>
              </w:numPr>
              <w:snapToGrid w:val="0"/>
              <w:ind w:left="173" w:hanging="144"/>
              <w:rPr>
                <w:sz w:val="16"/>
                <w:szCs w:val="16"/>
              </w:rPr>
            </w:pPr>
            <w:r w:rsidRPr="008B3697">
              <w:rPr>
                <w:sz w:val="16"/>
                <w:szCs w:val="16"/>
              </w:rPr>
              <w:t>Mainstem and tributaries</w:t>
            </w:r>
            <w:r>
              <w:rPr>
                <w:sz w:val="16"/>
                <w:szCs w:val="16"/>
              </w:rPr>
              <w:t xml:space="preserve">   [</w:t>
            </w:r>
            <w:r w:rsidRPr="00482AB8">
              <w:rPr>
                <w:i/>
                <w:sz w:val="16"/>
                <w:szCs w:val="16"/>
              </w:rPr>
              <w:t>Value in the TAR field was adjusted for harvest in both the mainstem and tributaries.</w:t>
            </w:r>
            <w:r w:rsidRPr="008B3697">
              <w:rPr>
                <w:sz w:val="16"/>
                <w:szCs w:val="16"/>
              </w:rPr>
              <w:t>]</w:t>
            </w:r>
          </w:p>
          <w:p w14:paraId="280D4F16" w14:textId="77777777" w:rsidR="000B3E66" w:rsidRDefault="000B3E66" w:rsidP="000A286A">
            <w:pPr>
              <w:numPr>
                <w:ilvl w:val="0"/>
                <w:numId w:val="17"/>
              </w:numPr>
              <w:snapToGrid w:val="0"/>
              <w:ind w:left="173" w:hanging="144"/>
              <w:rPr>
                <w:sz w:val="16"/>
                <w:szCs w:val="16"/>
              </w:rPr>
            </w:pPr>
            <w:r w:rsidRPr="008B3697">
              <w:rPr>
                <w:sz w:val="16"/>
                <w:szCs w:val="16"/>
              </w:rPr>
              <w:t>Tributaries</w:t>
            </w:r>
            <w:r>
              <w:rPr>
                <w:sz w:val="16"/>
                <w:szCs w:val="16"/>
              </w:rPr>
              <w:t xml:space="preserve">   [</w:t>
            </w:r>
            <w:r w:rsidRPr="00482AB8">
              <w:rPr>
                <w:i/>
                <w:sz w:val="16"/>
                <w:szCs w:val="16"/>
              </w:rPr>
              <w:t>Value in the TAR field was adjusted for harvest in tributaries but not in the mainstem.</w:t>
            </w:r>
            <w:r w:rsidRPr="008B3697">
              <w:rPr>
                <w:sz w:val="16"/>
                <w:szCs w:val="16"/>
              </w:rPr>
              <w:t>]</w:t>
            </w:r>
          </w:p>
          <w:p w14:paraId="219FC25B" w14:textId="77777777" w:rsidR="000B3E66" w:rsidRDefault="000B3E66" w:rsidP="000A286A">
            <w:pPr>
              <w:numPr>
                <w:ilvl w:val="0"/>
                <w:numId w:val="17"/>
              </w:numPr>
              <w:snapToGrid w:val="0"/>
              <w:ind w:left="173" w:hanging="144"/>
              <w:rPr>
                <w:sz w:val="16"/>
                <w:szCs w:val="16"/>
              </w:rPr>
            </w:pPr>
            <w:r>
              <w:rPr>
                <w:sz w:val="16"/>
                <w:szCs w:val="16"/>
              </w:rPr>
              <w:t>Not adjusted   [</w:t>
            </w:r>
            <w:r w:rsidRPr="00482AB8">
              <w:rPr>
                <w:i/>
                <w:sz w:val="16"/>
                <w:szCs w:val="16"/>
              </w:rPr>
              <w:t>Value in the TAR field was not adjusted for harvest.</w:t>
            </w:r>
            <w:r w:rsidRPr="008B3697">
              <w:rPr>
                <w:sz w:val="16"/>
                <w:szCs w:val="16"/>
              </w:rPr>
              <w:t>]</w:t>
            </w:r>
          </w:p>
        </w:tc>
      </w:tr>
      <w:tr w:rsidR="000B3E66" w:rsidRPr="00B51678" w14:paraId="12B86EFB" w14:textId="77777777" w:rsidTr="00C83913">
        <w:trPr>
          <w:cantSplit/>
        </w:trPr>
        <w:tc>
          <w:tcPr>
            <w:tcW w:w="1728" w:type="dxa"/>
            <w:tcMar>
              <w:left w:w="29" w:type="dxa"/>
              <w:right w:w="29" w:type="dxa"/>
            </w:tcMar>
          </w:tcPr>
          <w:p w14:paraId="74D1F5E9" w14:textId="6981370C" w:rsidR="000B3E66" w:rsidRDefault="000B3E66" w:rsidP="000B3E66">
            <w:pPr>
              <w:snapToGrid w:val="0"/>
              <w:rPr>
                <w:bCs/>
                <w:sz w:val="16"/>
                <w:szCs w:val="16"/>
              </w:rPr>
            </w:pPr>
            <w:r>
              <w:rPr>
                <w:bCs/>
                <w:sz w:val="16"/>
                <w:szCs w:val="16"/>
              </w:rPr>
              <w:lastRenderedPageBreak/>
              <w:t>OceanHarvest</w:t>
            </w:r>
          </w:p>
        </w:tc>
        <w:tc>
          <w:tcPr>
            <w:tcW w:w="3600" w:type="dxa"/>
            <w:tcMar>
              <w:left w:w="29" w:type="dxa"/>
              <w:right w:w="29" w:type="dxa"/>
            </w:tcMar>
          </w:tcPr>
          <w:p w14:paraId="35D3E2EE" w14:textId="77777777" w:rsidR="000B3E66" w:rsidRDefault="000B3E66" w:rsidP="000B3E66">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fish from</w:t>
            </w:r>
            <w:r w:rsidRPr="00B16F0F">
              <w:rPr>
                <w:bCs/>
                <w:sz w:val="16"/>
                <w:szCs w:val="16"/>
              </w:rPr>
              <w:t xml:space="preserve"> the</w:t>
            </w:r>
            <w:r>
              <w:rPr>
                <w:bCs/>
                <w:sz w:val="16"/>
                <w:szCs w:val="16"/>
              </w:rPr>
              <w:t xml:space="preserve"> smolt</w:t>
            </w:r>
            <w:r w:rsidRPr="00B16F0F">
              <w:rPr>
                <w:bCs/>
                <w:sz w:val="16"/>
                <w:szCs w:val="16"/>
              </w:rPr>
              <w:t xml:space="preserve"> group indicated in the </w:t>
            </w:r>
            <w:r>
              <w:rPr>
                <w:bCs/>
                <w:sz w:val="16"/>
                <w:szCs w:val="16"/>
              </w:rPr>
              <w:t>TSO</w:t>
            </w:r>
            <w:r w:rsidRPr="00B16F0F">
              <w:rPr>
                <w:bCs/>
                <w:sz w:val="16"/>
                <w:szCs w:val="16"/>
              </w:rPr>
              <w:t xml:space="preserve"> field</w:t>
            </w:r>
            <w:r>
              <w:rPr>
                <w:bCs/>
                <w:sz w:val="16"/>
                <w:szCs w:val="16"/>
              </w:rPr>
              <w:t xml:space="preserve"> that were harvested in the ocean</w:t>
            </w:r>
            <w:r w:rsidRPr="00B16F0F">
              <w:rPr>
                <w:bCs/>
                <w:sz w:val="16"/>
                <w:szCs w:val="16"/>
              </w:rPr>
              <w:t>.</w:t>
            </w:r>
            <w:r>
              <w:rPr>
                <w:bCs/>
                <w:sz w:val="16"/>
                <w:szCs w:val="16"/>
              </w:rPr>
              <w:t xml:space="preserve">  The value of the SARtype field determines whether females, males, and jacks are included here.</w:t>
            </w:r>
          </w:p>
        </w:tc>
        <w:tc>
          <w:tcPr>
            <w:tcW w:w="950" w:type="dxa"/>
            <w:tcMar>
              <w:left w:w="29" w:type="dxa"/>
              <w:right w:w="29" w:type="dxa"/>
            </w:tcMar>
          </w:tcPr>
          <w:p w14:paraId="1CB5A4E5" w14:textId="09AC9AB4" w:rsidR="000B3E66" w:rsidRDefault="000B3E66" w:rsidP="000B3E66">
            <w:pPr>
              <w:snapToGrid w:val="0"/>
              <w:jc w:val="center"/>
              <w:rPr>
                <w:bCs/>
                <w:sz w:val="16"/>
                <w:szCs w:val="16"/>
              </w:rPr>
            </w:pPr>
            <w:del w:id="714" w:author="Mike Banach" w:date="2023-11-20T15:51:00Z">
              <w:r w:rsidDel="00A21651">
                <w:rPr>
                  <w:bCs/>
                  <w:sz w:val="16"/>
                  <w:szCs w:val="16"/>
                </w:rPr>
                <w:delText>Single</w:delText>
              </w:r>
            </w:del>
            <w:ins w:id="715" w:author="Mike Banach" w:date="2023-11-20T15:51:00Z">
              <w:r w:rsidR="00A21651">
                <w:rPr>
                  <w:bCs/>
                  <w:sz w:val="16"/>
                  <w:szCs w:val="16"/>
                </w:rPr>
                <w:t>Integer</w:t>
              </w:r>
            </w:ins>
          </w:p>
        </w:tc>
        <w:tc>
          <w:tcPr>
            <w:tcW w:w="8410" w:type="dxa"/>
            <w:gridSpan w:val="8"/>
          </w:tcPr>
          <w:p w14:paraId="7F83B643" w14:textId="77777777" w:rsidR="000B3E66" w:rsidRDefault="000B3E66" w:rsidP="000B3E66">
            <w:pPr>
              <w:snapToGrid w:val="0"/>
              <w:rPr>
                <w:sz w:val="16"/>
                <w:szCs w:val="16"/>
              </w:rPr>
            </w:pPr>
            <w:r>
              <w:rPr>
                <w:sz w:val="16"/>
                <w:szCs w:val="16"/>
              </w:rPr>
              <w:t>This field is for harvests in the ocean, which is defined as not including the estuary.  Provide this estimate ONLY if it was used to adjust the return/recruit estimate to add back harvested fish.</w:t>
            </w:r>
            <w:r w:rsidR="0076652E">
              <w:rPr>
                <w:sz w:val="16"/>
                <w:szCs w:val="16"/>
              </w:rPr>
              <w:t xml:space="preserve">  </w:t>
            </w:r>
            <w:r w:rsidR="0076652E">
              <w:rPr>
                <w:bCs/>
                <w:sz w:val="16"/>
                <w:szCs w:val="16"/>
              </w:rPr>
              <w:t>Provide whole numbers only, not decimal values.</w:t>
            </w:r>
          </w:p>
          <w:p w14:paraId="7AF416B5" w14:textId="77777777" w:rsidR="000B3E66" w:rsidRDefault="000B3E66" w:rsidP="000B3E66">
            <w:pPr>
              <w:snapToGrid w:val="0"/>
              <w:rPr>
                <w:sz w:val="16"/>
                <w:szCs w:val="16"/>
              </w:rPr>
            </w:pPr>
          </w:p>
          <w:p w14:paraId="01180D07" w14:textId="77777777" w:rsidR="000B3E66" w:rsidRDefault="000B3E66" w:rsidP="000B3E66">
            <w:pPr>
              <w:snapToGrid w:val="0"/>
              <w:rPr>
                <w:sz w:val="16"/>
                <w:szCs w:val="16"/>
              </w:rPr>
            </w:pPr>
            <w:r>
              <w:rPr>
                <w:sz w:val="16"/>
                <w:szCs w:val="16"/>
              </w:rPr>
              <w:t xml:space="preserve">This may or may not include indirect fishery impacts, and these details should be explained in the Methods citation.  </w:t>
            </w:r>
            <w:r w:rsidRPr="00B16F0F">
              <w:rPr>
                <w:sz w:val="16"/>
                <w:szCs w:val="16"/>
              </w:rPr>
              <w:t xml:space="preserve">This harvest value reflects fish harvested from the indicated </w:t>
            </w:r>
            <w:r>
              <w:rPr>
                <w:sz w:val="16"/>
                <w:szCs w:val="16"/>
              </w:rPr>
              <w:t>natural origin</w:t>
            </w:r>
            <w:r w:rsidRPr="00B16F0F">
              <w:rPr>
                <w:sz w:val="16"/>
                <w:szCs w:val="16"/>
              </w:rPr>
              <w:t xml:space="preserve"> group.</w:t>
            </w:r>
          </w:p>
        </w:tc>
      </w:tr>
      <w:tr w:rsidR="000B3E66" w:rsidRPr="00B51678" w14:paraId="2866EC30" w14:textId="77777777" w:rsidTr="00C83913">
        <w:trPr>
          <w:cantSplit/>
        </w:trPr>
        <w:tc>
          <w:tcPr>
            <w:tcW w:w="1728" w:type="dxa"/>
            <w:tcMar>
              <w:left w:w="29" w:type="dxa"/>
              <w:right w:w="29" w:type="dxa"/>
            </w:tcMar>
          </w:tcPr>
          <w:p w14:paraId="488657D2" w14:textId="1D29AE2A" w:rsidR="000B3E66" w:rsidRPr="00DD4D1E" w:rsidRDefault="000B3E66" w:rsidP="000B3E66">
            <w:pPr>
              <w:snapToGrid w:val="0"/>
              <w:rPr>
                <w:bCs/>
                <w:sz w:val="16"/>
                <w:szCs w:val="16"/>
              </w:rPr>
            </w:pPr>
            <w:r>
              <w:rPr>
                <w:bCs/>
                <w:sz w:val="16"/>
                <w:szCs w:val="16"/>
              </w:rPr>
              <w:t>MainstemHarvest</w:t>
            </w:r>
          </w:p>
        </w:tc>
        <w:tc>
          <w:tcPr>
            <w:tcW w:w="3600" w:type="dxa"/>
            <w:tcMar>
              <w:left w:w="29" w:type="dxa"/>
              <w:right w:w="29" w:type="dxa"/>
            </w:tcMar>
          </w:tcPr>
          <w:p w14:paraId="64E3E0F3" w14:textId="77777777" w:rsidR="000B3E66" w:rsidRDefault="000B3E66" w:rsidP="000B3E66">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fish from</w:t>
            </w:r>
            <w:r w:rsidRPr="00B16F0F">
              <w:rPr>
                <w:bCs/>
                <w:sz w:val="16"/>
                <w:szCs w:val="16"/>
              </w:rPr>
              <w:t xml:space="preserve"> the</w:t>
            </w:r>
            <w:r>
              <w:rPr>
                <w:bCs/>
                <w:sz w:val="16"/>
                <w:szCs w:val="16"/>
              </w:rPr>
              <w:t xml:space="preserve"> smolt</w:t>
            </w:r>
            <w:r w:rsidRPr="00B16F0F">
              <w:rPr>
                <w:bCs/>
                <w:sz w:val="16"/>
                <w:szCs w:val="16"/>
              </w:rPr>
              <w:t xml:space="preserve"> group indicated in the </w:t>
            </w:r>
            <w:r>
              <w:rPr>
                <w:bCs/>
                <w:sz w:val="16"/>
                <w:szCs w:val="16"/>
              </w:rPr>
              <w:t>TSO</w:t>
            </w:r>
            <w:r w:rsidRPr="00B16F0F">
              <w:rPr>
                <w:bCs/>
                <w:sz w:val="16"/>
                <w:szCs w:val="16"/>
              </w:rPr>
              <w:t xml:space="preserve"> field</w:t>
            </w:r>
            <w:r>
              <w:rPr>
                <w:bCs/>
                <w:sz w:val="16"/>
                <w:szCs w:val="16"/>
              </w:rPr>
              <w:t xml:space="preserve"> that were harvested in the mainstem (including the estuary)</w:t>
            </w:r>
            <w:r w:rsidRPr="00B16F0F">
              <w:rPr>
                <w:bCs/>
                <w:sz w:val="16"/>
                <w:szCs w:val="16"/>
              </w:rPr>
              <w:t>.</w:t>
            </w:r>
            <w:r>
              <w:rPr>
                <w:bCs/>
                <w:sz w:val="16"/>
                <w:szCs w:val="16"/>
              </w:rPr>
              <w:t xml:space="preserve">  The value of the SARtype field determines whether females, males, and jacks are included here.</w:t>
            </w:r>
          </w:p>
          <w:p w14:paraId="1539C1B7" w14:textId="77777777" w:rsidR="000B3E66" w:rsidRDefault="000B3E66" w:rsidP="000B3E66">
            <w:pPr>
              <w:snapToGrid w:val="0"/>
              <w:rPr>
                <w:bCs/>
                <w:sz w:val="16"/>
                <w:szCs w:val="16"/>
              </w:rPr>
            </w:pPr>
          </w:p>
          <w:p w14:paraId="63C9517C" w14:textId="77777777" w:rsidR="000B3E66" w:rsidRPr="00325D88" w:rsidRDefault="000B3E66" w:rsidP="000B3E66">
            <w:pPr>
              <w:snapToGrid w:val="0"/>
              <w:rPr>
                <w:bCs/>
                <w:sz w:val="16"/>
                <w:szCs w:val="16"/>
              </w:rPr>
            </w:pPr>
            <w:r>
              <w:rPr>
                <w:bCs/>
                <w:sz w:val="16"/>
                <w:szCs w:val="16"/>
              </w:rPr>
              <w:t>This field is for use in the Columbia Basin only.</w:t>
            </w:r>
          </w:p>
        </w:tc>
        <w:tc>
          <w:tcPr>
            <w:tcW w:w="950" w:type="dxa"/>
            <w:tcMar>
              <w:left w:w="29" w:type="dxa"/>
              <w:right w:w="29" w:type="dxa"/>
            </w:tcMar>
          </w:tcPr>
          <w:p w14:paraId="3D47F13E" w14:textId="495370F0" w:rsidR="000B3E66" w:rsidRPr="00325D88" w:rsidRDefault="000B3E66" w:rsidP="000B3E66">
            <w:pPr>
              <w:snapToGrid w:val="0"/>
              <w:jc w:val="center"/>
              <w:rPr>
                <w:bCs/>
                <w:sz w:val="16"/>
                <w:szCs w:val="16"/>
              </w:rPr>
            </w:pPr>
            <w:del w:id="716" w:author="Mike Banach" w:date="2023-11-20T15:51:00Z">
              <w:r w:rsidDel="00A21651">
                <w:rPr>
                  <w:bCs/>
                  <w:sz w:val="16"/>
                  <w:szCs w:val="16"/>
                </w:rPr>
                <w:delText>Single</w:delText>
              </w:r>
            </w:del>
            <w:ins w:id="717" w:author="Mike Banach" w:date="2023-11-20T15:51:00Z">
              <w:r w:rsidR="00A21651">
                <w:rPr>
                  <w:bCs/>
                  <w:sz w:val="16"/>
                  <w:szCs w:val="16"/>
                </w:rPr>
                <w:t>Integer</w:t>
              </w:r>
            </w:ins>
          </w:p>
        </w:tc>
        <w:tc>
          <w:tcPr>
            <w:tcW w:w="8410" w:type="dxa"/>
            <w:gridSpan w:val="8"/>
          </w:tcPr>
          <w:p w14:paraId="0BFEA048" w14:textId="77777777" w:rsidR="000B3E66" w:rsidRDefault="000B3E66" w:rsidP="000B3E66">
            <w:pPr>
              <w:snapToGrid w:val="0"/>
              <w:rPr>
                <w:sz w:val="16"/>
                <w:szCs w:val="16"/>
              </w:rPr>
            </w:pPr>
            <w:r>
              <w:rPr>
                <w:sz w:val="16"/>
                <w:szCs w:val="16"/>
              </w:rPr>
              <w:t>This field is only for harvests in the mainstem and estuary, which is defined as all rivers below the tributary(</w:t>
            </w:r>
            <w:proofErr w:type="spellStart"/>
            <w:r>
              <w:rPr>
                <w:sz w:val="16"/>
                <w:szCs w:val="16"/>
              </w:rPr>
              <w:t>ies</w:t>
            </w:r>
            <w:proofErr w:type="spellEnd"/>
            <w:r>
              <w:rPr>
                <w:sz w:val="16"/>
                <w:szCs w:val="16"/>
              </w:rPr>
              <w:t>).  Provide this estimate ONLY if it was used to adjust the return/recruit estimate to add back harvested fish.</w:t>
            </w:r>
            <w:r w:rsidR="0076652E">
              <w:rPr>
                <w:sz w:val="16"/>
                <w:szCs w:val="16"/>
              </w:rPr>
              <w:t xml:space="preserve">  </w:t>
            </w:r>
            <w:r w:rsidR="0076652E">
              <w:rPr>
                <w:bCs/>
                <w:sz w:val="16"/>
                <w:szCs w:val="16"/>
              </w:rPr>
              <w:t>Provide whole numbers only, not decimal values.</w:t>
            </w:r>
          </w:p>
          <w:p w14:paraId="4257ABF2" w14:textId="77777777" w:rsidR="000B3E66" w:rsidRDefault="000B3E66" w:rsidP="000B3E66">
            <w:pPr>
              <w:snapToGrid w:val="0"/>
              <w:rPr>
                <w:sz w:val="16"/>
                <w:szCs w:val="16"/>
              </w:rPr>
            </w:pPr>
          </w:p>
          <w:p w14:paraId="386C28D3" w14:textId="40213967" w:rsidR="000B3E66" w:rsidRPr="00182DE6" w:rsidRDefault="000B3E66" w:rsidP="000B3E66">
            <w:pPr>
              <w:snapToGrid w:val="0"/>
              <w:rPr>
                <w:sz w:val="16"/>
                <w:szCs w:val="16"/>
              </w:rPr>
            </w:pPr>
            <w:r>
              <w:rPr>
                <w:sz w:val="16"/>
                <w:szCs w:val="16"/>
              </w:rPr>
              <w:t xml:space="preserve">This harvest value reflects fish harvested from the indicated smolt group </w:t>
            </w:r>
            <w:r w:rsidR="002B4C1F">
              <w:rPr>
                <w:sz w:val="16"/>
                <w:szCs w:val="16"/>
              </w:rPr>
              <w:t>–</w:t>
            </w:r>
            <w:r>
              <w:rPr>
                <w:sz w:val="16"/>
                <w:szCs w:val="16"/>
              </w:rPr>
              <w:t xml:space="preserve"> they may be all natural origin, all hatchery origin, or mixed origin, as indicated by the RearingType field.  This may or may not include indirect fishery impacts, and these details should be explained in the Methods citation.</w:t>
            </w:r>
          </w:p>
        </w:tc>
      </w:tr>
      <w:tr w:rsidR="000B3E66" w:rsidRPr="00B51678" w14:paraId="6AF20B94" w14:textId="77777777" w:rsidTr="00C83913">
        <w:trPr>
          <w:cantSplit/>
        </w:trPr>
        <w:tc>
          <w:tcPr>
            <w:tcW w:w="1728" w:type="dxa"/>
            <w:tcMar>
              <w:left w:w="29" w:type="dxa"/>
              <w:right w:w="29" w:type="dxa"/>
            </w:tcMar>
          </w:tcPr>
          <w:p w14:paraId="0F7FB67F" w14:textId="630B3CD3" w:rsidR="000B3E66" w:rsidRPr="00DD4D1E" w:rsidRDefault="000B3E66" w:rsidP="000B3E66">
            <w:pPr>
              <w:snapToGrid w:val="0"/>
              <w:rPr>
                <w:bCs/>
                <w:sz w:val="16"/>
                <w:szCs w:val="16"/>
              </w:rPr>
            </w:pPr>
            <w:r>
              <w:rPr>
                <w:bCs/>
                <w:sz w:val="16"/>
                <w:szCs w:val="16"/>
              </w:rPr>
              <w:t>TribHarvest</w:t>
            </w:r>
          </w:p>
        </w:tc>
        <w:tc>
          <w:tcPr>
            <w:tcW w:w="3600" w:type="dxa"/>
            <w:tcMar>
              <w:left w:w="29" w:type="dxa"/>
              <w:right w:w="29" w:type="dxa"/>
            </w:tcMar>
          </w:tcPr>
          <w:p w14:paraId="3188DD6F" w14:textId="77777777" w:rsidR="000B3E66" w:rsidRPr="00325D88" w:rsidRDefault="000B3E66" w:rsidP="000B3E66">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fish from</w:t>
            </w:r>
            <w:r w:rsidRPr="00B16F0F">
              <w:rPr>
                <w:bCs/>
                <w:sz w:val="16"/>
                <w:szCs w:val="16"/>
              </w:rPr>
              <w:t xml:space="preserve"> the</w:t>
            </w:r>
            <w:r>
              <w:rPr>
                <w:bCs/>
                <w:sz w:val="16"/>
                <w:szCs w:val="16"/>
              </w:rPr>
              <w:t xml:space="preserve"> smolt</w:t>
            </w:r>
            <w:r w:rsidRPr="00B16F0F">
              <w:rPr>
                <w:bCs/>
                <w:sz w:val="16"/>
                <w:szCs w:val="16"/>
              </w:rPr>
              <w:t xml:space="preserve"> group indicated in the </w:t>
            </w:r>
            <w:r>
              <w:rPr>
                <w:bCs/>
                <w:sz w:val="16"/>
                <w:szCs w:val="16"/>
              </w:rPr>
              <w:t>TSO</w:t>
            </w:r>
            <w:r w:rsidRPr="00B16F0F">
              <w:rPr>
                <w:bCs/>
                <w:sz w:val="16"/>
                <w:szCs w:val="16"/>
              </w:rPr>
              <w:t xml:space="preserve"> field</w:t>
            </w:r>
            <w:r>
              <w:rPr>
                <w:bCs/>
                <w:sz w:val="16"/>
                <w:szCs w:val="16"/>
              </w:rPr>
              <w:t xml:space="preserve"> that were harvested in tributaries</w:t>
            </w:r>
            <w:r w:rsidRPr="00B16F0F">
              <w:rPr>
                <w:bCs/>
                <w:sz w:val="16"/>
                <w:szCs w:val="16"/>
              </w:rPr>
              <w:t>.</w:t>
            </w:r>
            <w:r>
              <w:rPr>
                <w:bCs/>
                <w:sz w:val="16"/>
                <w:szCs w:val="16"/>
              </w:rPr>
              <w:t xml:space="preserve">  The value of the SARtype field determines whether females, males, and jacks are included here.</w:t>
            </w:r>
          </w:p>
        </w:tc>
        <w:tc>
          <w:tcPr>
            <w:tcW w:w="950" w:type="dxa"/>
            <w:tcMar>
              <w:left w:w="29" w:type="dxa"/>
              <w:right w:w="29" w:type="dxa"/>
            </w:tcMar>
          </w:tcPr>
          <w:p w14:paraId="6AA3C71C" w14:textId="7A1657C7" w:rsidR="000B3E66" w:rsidRPr="00325D88" w:rsidRDefault="000B3E66" w:rsidP="000B3E66">
            <w:pPr>
              <w:snapToGrid w:val="0"/>
              <w:jc w:val="center"/>
              <w:rPr>
                <w:bCs/>
                <w:sz w:val="16"/>
                <w:szCs w:val="16"/>
              </w:rPr>
            </w:pPr>
            <w:del w:id="718" w:author="Mike Banach" w:date="2023-11-20T15:51:00Z">
              <w:r w:rsidDel="00A21651">
                <w:rPr>
                  <w:bCs/>
                  <w:sz w:val="16"/>
                  <w:szCs w:val="16"/>
                </w:rPr>
                <w:delText>Single</w:delText>
              </w:r>
            </w:del>
            <w:ins w:id="719" w:author="Mike Banach" w:date="2023-11-20T15:51:00Z">
              <w:r w:rsidR="00A21651">
                <w:rPr>
                  <w:bCs/>
                  <w:sz w:val="16"/>
                  <w:szCs w:val="16"/>
                </w:rPr>
                <w:t>Integer</w:t>
              </w:r>
            </w:ins>
          </w:p>
        </w:tc>
        <w:tc>
          <w:tcPr>
            <w:tcW w:w="8410" w:type="dxa"/>
            <w:gridSpan w:val="8"/>
          </w:tcPr>
          <w:p w14:paraId="281A6A92" w14:textId="77777777" w:rsidR="000B3E66" w:rsidRDefault="000B3E66" w:rsidP="000B3E66">
            <w:pPr>
              <w:snapToGrid w:val="0"/>
              <w:rPr>
                <w:sz w:val="16"/>
                <w:szCs w:val="16"/>
              </w:rPr>
            </w:pPr>
            <w:r>
              <w:rPr>
                <w:sz w:val="16"/>
                <w:szCs w:val="16"/>
              </w:rPr>
              <w:t>"Tributaries" is defined as the tributary(</w:t>
            </w:r>
            <w:proofErr w:type="spellStart"/>
            <w:r>
              <w:rPr>
                <w:sz w:val="16"/>
                <w:szCs w:val="16"/>
              </w:rPr>
              <w:t>ies</w:t>
            </w:r>
            <w:proofErr w:type="spellEnd"/>
            <w:r>
              <w:rPr>
                <w:sz w:val="16"/>
                <w:szCs w:val="16"/>
              </w:rPr>
              <w:t>) the population resides in.  Because "mainstem" refers only to the Columbia River, estuary harvest is included here for coastal and Puget Sound populations rather than as part of mainstem harvest.  Provide this estimate ONLY if it was used to adjust the return/recruit estimate to add back harvested fish.</w:t>
            </w:r>
            <w:r w:rsidR="0076652E">
              <w:rPr>
                <w:sz w:val="16"/>
                <w:szCs w:val="16"/>
              </w:rPr>
              <w:t xml:space="preserve">  </w:t>
            </w:r>
            <w:r w:rsidR="0076652E">
              <w:rPr>
                <w:bCs/>
                <w:sz w:val="16"/>
                <w:szCs w:val="16"/>
              </w:rPr>
              <w:t>Provide whole numbers only, not decimal values.</w:t>
            </w:r>
          </w:p>
          <w:p w14:paraId="18771E03" w14:textId="77777777" w:rsidR="000B3E66" w:rsidRDefault="000B3E66" w:rsidP="000B3E66">
            <w:pPr>
              <w:snapToGrid w:val="0"/>
              <w:rPr>
                <w:sz w:val="16"/>
                <w:szCs w:val="16"/>
              </w:rPr>
            </w:pPr>
          </w:p>
          <w:p w14:paraId="2CC70AB2" w14:textId="0C6CDD89" w:rsidR="000B3E66" w:rsidRPr="004475B6" w:rsidRDefault="000B3E66" w:rsidP="000B3E66">
            <w:pPr>
              <w:snapToGrid w:val="0"/>
              <w:rPr>
                <w:sz w:val="16"/>
                <w:szCs w:val="16"/>
              </w:rPr>
            </w:pPr>
            <w:r>
              <w:rPr>
                <w:sz w:val="16"/>
                <w:szCs w:val="16"/>
              </w:rPr>
              <w:t xml:space="preserve">This harvest value reflects fish harvested from the indicated smolt group </w:t>
            </w:r>
            <w:r w:rsidR="002B4C1F">
              <w:rPr>
                <w:sz w:val="16"/>
                <w:szCs w:val="16"/>
              </w:rPr>
              <w:t>–</w:t>
            </w:r>
            <w:r>
              <w:rPr>
                <w:sz w:val="16"/>
                <w:szCs w:val="16"/>
              </w:rPr>
              <w:t xml:space="preserve"> they may be all natural origin, all hatchery origin, or mixed origin, as indicated by the RearingType field.  This may or may not include indirect fishery impacts, and these details should be explained in the Methods citation.</w:t>
            </w:r>
          </w:p>
        </w:tc>
      </w:tr>
      <w:tr w:rsidR="000B3E66" w:rsidRPr="00B51678" w14:paraId="162A92AC" w14:textId="77777777" w:rsidTr="00C83913">
        <w:trPr>
          <w:cantSplit/>
        </w:trPr>
        <w:tc>
          <w:tcPr>
            <w:tcW w:w="1728" w:type="dxa"/>
            <w:tcMar>
              <w:left w:w="29" w:type="dxa"/>
              <w:right w:w="29" w:type="dxa"/>
            </w:tcMar>
          </w:tcPr>
          <w:p w14:paraId="62B32074" w14:textId="41295400" w:rsidR="000B3E66" w:rsidRPr="004A2406" w:rsidRDefault="000B3E66" w:rsidP="000B3E66">
            <w:pPr>
              <w:snapToGrid w:val="0"/>
              <w:rPr>
                <w:bCs/>
                <w:sz w:val="16"/>
                <w:szCs w:val="16"/>
              </w:rPr>
            </w:pPr>
            <w:r w:rsidRPr="004A2406">
              <w:rPr>
                <w:bCs/>
                <w:sz w:val="16"/>
                <w:szCs w:val="16"/>
              </w:rPr>
              <w:t>BroodStockRemoved</w:t>
            </w:r>
          </w:p>
        </w:tc>
        <w:tc>
          <w:tcPr>
            <w:tcW w:w="3600" w:type="dxa"/>
            <w:tcMar>
              <w:left w:w="29" w:type="dxa"/>
              <w:right w:w="29" w:type="dxa"/>
            </w:tcMar>
          </w:tcPr>
          <w:p w14:paraId="0CF0ED5E" w14:textId="77777777" w:rsidR="000B3E66" w:rsidRPr="00A04798" w:rsidRDefault="000B3E66" w:rsidP="000B3E66">
            <w:pPr>
              <w:snapToGrid w:val="0"/>
              <w:rPr>
                <w:bCs/>
                <w:sz w:val="16"/>
                <w:szCs w:val="16"/>
              </w:rPr>
            </w:pPr>
            <w:r>
              <w:rPr>
                <w:bCs/>
                <w:sz w:val="16"/>
                <w:szCs w:val="16"/>
              </w:rPr>
              <w:t>The number of additional fish that would have returned from the smolt group indicated in the TSO field, had there not been removal of fish for use as broodstock in a hatchery.  The value of the SARtype field determines whether females, males, and jacks are included here.</w:t>
            </w:r>
          </w:p>
        </w:tc>
        <w:tc>
          <w:tcPr>
            <w:tcW w:w="950" w:type="dxa"/>
            <w:tcMar>
              <w:left w:w="29" w:type="dxa"/>
              <w:right w:w="29" w:type="dxa"/>
            </w:tcMar>
          </w:tcPr>
          <w:p w14:paraId="11CEDFDB" w14:textId="1510105F" w:rsidR="000B3E66" w:rsidRPr="004A2406" w:rsidRDefault="000B3E66" w:rsidP="000B3E66">
            <w:pPr>
              <w:snapToGrid w:val="0"/>
              <w:jc w:val="center"/>
              <w:rPr>
                <w:bCs/>
                <w:sz w:val="16"/>
                <w:szCs w:val="16"/>
              </w:rPr>
            </w:pPr>
            <w:del w:id="720" w:author="Mike Banach" w:date="2023-11-20T15:51:00Z">
              <w:r w:rsidRPr="004A2406" w:rsidDel="00A21651">
                <w:rPr>
                  <w:bCs/>
                  <w:sz w:val="16"/>
                  <w:szCs w:val="16"/>
                </w:rPr>
                <w:delText>Single</w:delText>
              </w:r>
            </w:del>
            <w:ins w:id="721" w:author="Mike Banach" w:date="2023-11-20T15:51:00Z">
              <w:r w:rsidR="00A21651">
                <w:rPr>
                  <w:bCs/>
                  <w:sz w:val="16"/>
                  <w:szCs w:val="16"/>
                </w:rPr>
                <w:t>Integer</w:t>
              </w:r>
            </w:ins>
          </w:p>
        </w:tc>
        <w:tc>
          <w:tcPr>
            <w:tcW w:w="8410" w:type="dxa"/>
            <w:gridSpan w:val="8"/>
          </w:tcPr>
          <w:p w14:paraId="486E8A95" w14:textId="6950ADC3" w:rsidR="000B3E66" w:rsidRDefault="000B3E66" w:rsidP="000B3E66">
            <w:pPr>
              <w:snapToGrid w:val="0"/>
              <w:rPr>
                <w:sz w:val="16"/>
                <w:szCs w:val="16"/>
              </w:rPr>
            </w:pPr>
            <w:r>
              <w:rPr>
                <w:sz w:val="16"/>
                <w:szCs w:val="16"/>
              </w:rPr>
              <w:t xml:space="preserve">This value reflects fish taken for hatchery use from the indicated smolt group </w:t>
            </w:r>
            <w:r w:rsidR="002B4C1F">
              <w:rPr>
                <w:sz w:val="16"/>
                <w:szCs w:val="16"/>
              </w:rPr>
              <w:t>–</w:t>
            </w:r>
            <w:r>
              <w:rPr>
                <w:sz w:val="16"/>
                <w:szCs w:val="16"/>
              </w:rPr>
              <w:t xml:space="preserve"> they may be all natural origin, all hatchery origin, or mixed origin, as indicated by the RearingType field.  Details should be explained in the Methods citation.</w:t>
            </w:r>
          </w:p>
          <w:p w14:paraId="53C74E8B" w14:textId="77777777" w:rsidR="0076652E" w:rsidRDefault="0076652E" w:rsidP="000B3E66">
            <w:pPr>
              <w:snapToGrid w:val="0"/>
              <w:rPr>
                <w:sz w:val="16"/>
                <w:szCs w:val="16"/>
              </w:rPr>
            </w:pPr>
          </w:p>
          <w:p w14:paraId="201D113A" w14:textId="77777777" w:rsidR="0076652E" w:rsidRDefault="0076652E" w:rsidP="000B3E66">
            <w:pPr>
              <w:snapToGrid w:val="0"/>
              <w:rPr>
                <w:sz w:val="16"/>
                <w:szCs w:val="16"/>
              </w:rPr>
            </w:pPr>
            <w:r>
              <w:rPr>
                <w:bCs/>
                <w:sz w:val="16"/>
                <w:szCs w:val="16"/>
              </w:rPr>
              <w:t>Provide whole numbers only, not decimal values.</w:t>
            </w:r>
          </w:p>
        </w:tc>
      </w:tr>
      <w:tr w:rsidR="000B3E66" w:rsidRPr="009A1333" w14:paraId="74496427" w14:textId="77777777" w:rsidTr="00C83913">
        <w:trPr>
          <w:cantSplit/>
          <w:trHeight w:val="363"/>
        </w:trPr>
        <w:tc>
          <w:tcPr>
            <w:tcW w:w="14688" w:type="dxa"/>
            <w:gridSpan w:val="11"/>
            <w:shd w:val="clear" w:color="auto" w:fill="DBE5F1"/>
            <w:vAlign w:val="center"/>
          </w:tcPr>
          <w:p w14:paraId="7A499797" w14:textId="77777777" w:rsidR="000B3E66" w:rsidRPr="009A1333" w:rsidRDefault="000B3E66" w:rsidP="000B3E66">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0B3E66" w:rsidRPr="00B51678" w14:paraId="3F9DC413" w14:textId="77777777" w:rsidTr="00C83913">
        <w:trPr>
          <w:cantSplit/>
        </w:trPr>
        <w:tc>
          <w:tcPr>
            <w:tcW w:w="1728" w:type="dxa"/>
            <w:tcMar>
              <w:left w:w="29" w:type="dxa"/>
              <w:right w:w="29" w:type="dxa"/>
            </w:tcMar>
          </w:tcPr>
          <w:p w14:paraId="3E942660" w14:textId="69886CAC" w:rsidR="000B3E66" w:rsidRPr="00DD4D1E" w:rsidRDefault="000B3E66" w:rsidP="000B3E66">
            <w:pPr>
              <w:snapToGrid w:val="0"/>
              <w:rPr>
                <w:bCs/>
                <w:sz w:val="16"/>
                <w:szCs w:val="16"/>
              </w:rPr>
            </w:pPr>
            <w:r>
              <w:rPr>
                <w:bCs/>
                <w:sz w:val="16"/>
                <w:szCs w:val="16"/>
              </w:rPr>
              <w:t>ProtMethName</w:t>
            </w:r>
          </w:p>
        </w:tc>
        <w:tc>
          <w:tcPr>
            <w:tcW w:w="3600" w:type="dxa"/>
            <w:tcMar>
              <w:left w:w="29" w:type="dxa"/>
              <w:right w:w="29" w:type="dxa"/>
            </w:tcMar>
          </w:tcPr>
          <w:p w14:paraId="5491149B" w14:textId="77777777" w:rsidR="000B3E66" w:rsidRPr="00FD2352" w:rsidRDefault="000B3E66" w:rsidP="000B3E66">
            <w:pPr>
              <w:snapToGrid w:val="0"/>
              <w:rPr>
                <w:bCs/>
                <w:sz w:val="16"/>
                <w:szCs w:val="16"/>
              </w:rPr>
            </w:pPr>
            <w:r w:rsidRPr="009D3D05">
              <w:rPr>
                <w:sz w:val="15"/>
                <w:szCs w:val="15"/>
              </w:rPr>
              <w:t xml:space="preserve">The name(s) of all </w:t>
            </w:r>
            <w:r w:rsidRPr="00FD2352">
              <w:rPr>
                <w:sz w:val="15"/>
                <w:szCs w:val="15"/>
              </w:rPr>
              <w:t xml:space="preserve">protocols and associated data collection and data analysis methods </w:t>
            </w:r>
            <w:r w:rsidRPr="009D3D05">
              <w:rPr>
                <w:sz w:val="15"/>
                <w:szCs w:val="15"/>
              </w:rPr>
              <w:t>used to calculate the indicator estimate.</w:t>
            </w:r>
          </w:p>
        </w:tc>
        <w:tc>
          <w:tcPr>
            <w:tcW w:w="950" w:type="dxa"/>
            <w:tcMar>
              <w:left w:w="29" w:type="dxa"/>
              <w:right w:w="29" w:type="dxa"/>
            </w:tcMar>
          </w:tcPr>
          <w:p w14:paraId="5CD04F14" w14:textId="1EE8AB55" w:rsidR="000B3E66" w:rsidRPr="00D17CF8" w:rsidRDefault="000B3E66" w:rsidP="000B3E66">
            <w:pPr>
              <w:snapToGrid w:val="0"/>
              <w:jc w:val="center"/>
              <w:rPr>
                <w:bCs/>
                <w:sz w:val="16"/>
                <w:szCs w:val="16"/>
              </w:rPr>
            </w:pPr>
            <w:del w:id="722" w:author="Mike Banach" w:date="2023-11-20T15:39:00Z">
              <w:r w:rsidDel="00541CEF">
                <w:rPr>
                  <w:bCs/>
                  <w:sz w:val="16"/>
                  <w:szCs w:val="16"/>
                </w:rPr>
                <w:delText>Memo</w:delText>
              </w:r>
            </w:del>
            <w:ins w:id="723" w:author="Mike Banach" w:date="2023-11-20T15:39:00Z">
              <w:r w:rsidR="00541CEF">
                <w:rPr>
                  <w:bCs/>
                  <w:sz w:val="16"/>
                  <w:szCs w:val="16"/>
                </w:rPr>
                <w:t>Text ∞</w:t>
              </w:r>
            </w:ins>
          </w:p>
        </w:tc>
        <w:tc>
          <w:tcPr>
            <w:tcW w:w="8410" w:type="dxa"/>
            <w:gridSpan w:val="8"/>
          </w:tcPr>
          <w:p w14:paraId="3E76AB20" w14:textId="77777777" w:rsidR="000B3E66" w:rsidRDefault="000B3E66" w:rsidP="000B3E66">
            <w:pPr>
              <w:snapToGrid w:val="0"/>
              <w:rPr>
                <w:sz w:val="16"/>
                <w:szCs w:val="16"/>
              </w:rPr>
            </w:pPr>
            <w:r>
              <w:rPr>
                <w:sz w:val="16"/>
                <w:szCs w:val="16"/>
              </w:rPr>
              <w:t>Provide title of protocol and name(s) of relevant methods used.</w:t>
            </w:r>
          </w:p>
          <w:p w14:paraId="698FC3F0" w14:textId="77777777" w:rsidR="000B3E66" w:rsidRDefault="000B3E66" w:rsidP="000B3E66">
            <w:pPr>
              <w:snapToGrid w:val="0"/>
              <w:rPr>
                <w:sz w:val="16"/>
                <w:szCs w:val="16"/>
              </w:rPr>
            </w:pPr>
          </w:p>
          <w:p w14:paraId="4B5CBBCF" w14:textId="77777777" w:rsidR="000B3E66" w:rsidRPr="00D17CF8" w:rsidRDefault="000B3E66" w:rsidP="00780120">
            <w:pPr>
              <w:snapToGrid w:val="0"/>
              <w:rPr>
                <w:sz w:val="16"/>
                <w:szCs w:val="16"/>
              </w:rPr>
            </w:pPr>
            <w:r>
              <w:rPr>
                <w:sz w:val="16"/>
                <w:szCs w:val="16"/>
              </w:rPr>
              <w:t xml:space="preserve">Documentation should </w:t>
            </w:r>
            <w:r w:rsidR="00780120">
              <w:rPr>
                <w:sz w:val="16"/>
                <w:szCs w:val="16"/>
              </w:rPr>
              <w:t>describe</w:t>
            </w:r>
            <w:r>
              <w:rPr>
                <w:sz w:val="16"/>
                <w:szCs w:val="16"/>
              </w:rPr>
              <w:t xml:space="preserv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0B3E66" w:rsidRPr="00B51678" w14:paraId="4BF10602" w14:textId="77777777" w:rsidTr="00C83913">
        <w:trPr>
          <w:cantSplit/>
        </w:trPr>
        <w:tc>
          <w:tcPr>
            <w:tcW w:w="1728" w:type="dxa"/>
            <w:tcMar>
              <w:left w:w="29" w:type="dxa"/>
              <w:right w:w="29" w:type="dxa"/>
            </w:tcMar>
          </w:tcPr>
          <w:p w14:paraId="2277D882" w14:textId="31BDF92C" w:rsidR="000B3E66" w:rsidRPr="006B2E36" w:rsidRDefault="000B3E66" w:rsidP="000B3E66">
            <w:pPr>
              <w:snapToGrid w:val="0"/>
              <w:rPr>
                <w:b/>
                <w:bCs/>
                <w:i/>
                <w:color w:val="FF0000"/>
                <w:sz w:val="16"/>
                <w:szCs w:val="16"/>
              </w:rPr>
            </w:pPr>
            <w:r w:rsidRPr="006B2E36">
              <w:rPr>
                <w:b/>
                <w:bCs/>
                <w:i/>
                <w:color w:val="FF0000"/>
                <w:sz w:val="16"/>
                <w:szCs w:val="16"/>
              </w:rPr>
              <w:t>ProtMethURL</w:t>
            </w:r>
          </w:p>
        </w:tc>
        <w:tc>
          <w:tcPr>
            <w:tcW w:w="3600" w:type="dxa"/>
            <w:tcMar>
              <w:left w:w="29" w:type="dxa"/>
              <w:right w:w="29" w:type="dxa"/>
            </w:tcMar>
          </w:tcPr>
          <w:p w14:paraId="6AB9B144" w14:textId="1D43DE50" w:rsidR="000B3E66" w:rsidRDefault="000B3E66" w:rsidP="000B3E66">
            <w:pPr>
              <w:snapToGrid w:val="0"/>
              <w:rPr>
                <w:bCs/>
                <w:sz w:val="16"/>
                <w:szCs w:val="16"/>
              </w:rPr>
            </w:pPr>
            <w:r>
              <w:rPr>
                <w:bCs/>
                <w:sz w:val="16"/>
                <w:szCs w:val="16"/>
              </w:rPr>
              <w:t xml:space="preserve">URL(s) for published protocols and methods describing the methodology and documenting the derivation of the indicator.  If published in </w:t>
            </w:r>
            <w:del w:id="724" w:author="Mike Banach" w:date="2023-02-13T11:44:00Z">
              <w:r w:rsidDel="00100680">
                <w:rPr>
                  <w:bCs/>
                  <w:sz w:val="16"/>
                  <w:szCs w:val="16"/>
                </w:rPr>
                <w:delText>MonitoringMethods</w:delText>
              </w:r>
            </w:del>
            <w:ins w:id="725" w:author="Mike Banach" w:date="2023-02-13T11:44:00Z">
              <w:r w:rsidR="00100680">
                <w:rPr>
                  <w:bCs/>
                  <w:sz w:val="16"/>
                  <w:szCs w:val="16"/>
                </w:rPr>
                <w:t>MonitoringResources</w:t>
              </w:r>
            </w:ins>
            <w:r>
              <w:rPr>
                <w:bCs/>
                <w:sz w:val="16"/>
                <w:szCs w:val="16"/>
              </w:rPr>
              <w:t>.org, this link will provide access to study design information and all methods associated with the protocol.</w:t>
            </w:r>
          </w:p>
        </w:tc>
        <w:tc>
          <w:tcPr>
            <w:tcW w:w="950" w:type="dxa"/>
            <w:tcMar>
              <w:left w:w="29" w:type="dxa"/>
              <w:right w:w="29" w:type="dxa"/>
            </w:tcMar>
          </w:tcPr>
          <w:p w14:paraId="70D266D3" w14:textId="5D5D9FC4" w:rsidR="000B3E66" w:rsidRPr="006B2E36" w:rsidRDefault="000B3E66" w:rsidP="000B3E66">
            <w:pPr>
              <w:snapToGrid w:val="0"/>
              <w:jc w:val="center"/>
              <w:rPr>
                <w:b/>
                <w:bCs/>
                <w:i/>
                <w:color w:val="FF0000"/>
                <w:sz w:val="16"/>
                <w:szCs w:val="16"/>
              </w:rPr>
            </w:pPr>
            <w:del w:id="726" w:author="Mike Banach" w:date="2023-11-20T15:39:00Z">
              <w:r w:rsidRPr="006B2E36" w:rsidDel="00541CEF">
                <w:rPr>
                  <w:b/>
                  <w:bCs/>
                  <w:i/>
                  <w:color w:val="FF0000"/>
                  <w:sz w:val="16"/>
                  <w:szCs w:val="16"/>
                </w:rPr>
                <w:delText>Memo</w:delText>
              </w:r>
            </w:del>
            <w:ins w:id="727" w:author="Mike Banach" w:date="2023-11-20T15:39:00Z">
              <w:r w:rsidR="00541CEF">
                <w:rPr>
                  <w:b/>
                  <w:bCs/>
                  <w:i/>
                  <w:color w:val="FF0000"/>
                  <w:sz w:val="16"/>
                  <w:szCs w:val="16"/>
                </w:rPr>
                <w:t>Text ∞</w:t>
              </w:r>
            </w:ins>
          </w:p>
        </w:tc>
        <w:tc>
          <w:tcPr>
            <w:tcW w:w="8410" w:type="dxa"/>
            <w:gridSpan w:val="8"/>
          </w:tcPr>
          <w:p w14:paraId="52BFA6C9" w14:textId="77777777" w:rsidR="000B3E66" w:rsidRDefault="000B3E66" w:rsidP="000B3E66">
            <w:pPr>
              <w:snapToGrid w:val="0"/>
              <w:rPr>
                <w:bCs/>
                <w:sz w:val="16"/>
                <w:szCs w:val="16"/>
              </w:rPr>
            </w:pPr>
            <w:r w:rsidRPr="00DD66FB">
              <w:rPr>
                <w:bCs/>
                <w:color w:val="FF0000"/>
                <w:sz w:val="16"/>
                <w:szCs w:val="16"/>
              </w:rPr>
              <w:t>Required if ProtMethDocumentation is null.</w:t>
            </w:r>
          </w:p>
          <w:p w14:paraId="1D6E49DC" w14:textId="4B7DD7D6" w:rsidR="000B3E66" w:rsidRPr="00CF0866" w:rsidRDefault="000B3E66" w:rsidP="000B3E66">
            <w:pPr>
              <w:snapToGrid w:val="0"/>
              <w:rPr>
                <w:bCs/>
                <w:sz w:val="16"/>
                <w:szCs w:val="16"/>
              </w:rPr>
            </w:pPr>
            <w:r w:rsidRPr="00CF0866">
              <w:rPr>
                <w:bCs/>
                <w:sz w:val="16"/>
                <w:szCs w:val="16"/>
              </w:rPr>
              <w:t xml:space="preserve">Provide URL(s) to source documentation of </w:t>
            </w:r>
            <w:r>
              <w:rPr>
                <w:bCs/>
                <w:sz w:val="16"/>
                <w:szCs w:val="16"/>
              </w:rPr>
              <w:t xml:space="preserve">methodology.  For </w:t>
            </w:r>
            <w:del w:id="728" w:author="Mike Banach" w:date="2023-02-13T11:44:00Z">
              <w:r w:rsidDel="00100680">
                <w:rPr>
                  <w:bCs/>
                  <w:sz w:val="16"/>
                  <w:szCs w:val="16"/>
                </w:rPr>
                <w:delText>MonitoringMethods</w:delText>
              </w:r>
            </w:del>
            <w:ins w:id="729" w:author="Mike Banach" w:date="2023-02-13T11:44:00Z">
              <w:r w:rsidR="00100680">
                <w:rPr>
                  <w:bCs/>
                  <w:sz w:val="16"/>
                  <w:szCs w:val="16"/>
                </w:rPr>
                <w:t>MonitoringResources</w:t>
              </w:r>
            </w:ins>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del w:id="730" w:author="Mike Banach" w:date="2023-02-13T11:44:00Z">
              <w:r w:rsidDel="00100680">
                <w:rPr>
                  <w:bCs/>
                  <w:sz w:val="16"/>
                  <w:szCs w:val="16"/>
                </w:rPr>
                <w:delText>MonitoringMethods</w:delText>
              </w:r>
            </w:del>
            <w:ins w:id="731" w:author="Mike Banach" w:date="2023-02-13T11:44:00Z">
              <w:r w:rsidR="00100680">
                <w:rPr>
                  <w:bCs/>
                  <w:sz w:val="16"/>
                  <w:szCs w:val="16"/>
                </w:rPr>
                <w:t>MonitoringResources</w:t>
              </w:r>
            </w:ins>
            <w:r>
              <w:rPr>
                <w:bCs/>
                <w:sz w:val="16"/>
                <w:szCs w:val="16"/>
              </w:rPr>
              <w:t>.org</w:t>
            </w:r>
            <w:r w:rsidRPr="00CF0866">
              <w:rPr>
                <w:bCs/>
                <w:sz w:val="16"/>
                <w:szCs w:val="16"/>
              </w:rPr>
              <w:t>, other online resources, or online literature.</w:t>
            </w:r>
          </w:p>
          <w:p w14:paraId="2B14326C" w14:textId="77777777" w:rsidR="000B3E66" w:rsidRPr="00CF0866" w:rsidRDefault="000B3E66" w:rsidP="000B3E66">
            <w:pPr>
              <w:snapToGrid w:val="0"/>
              <w:rPr>
                <w:bCs/>
                <w:sz w:val="16"/>
                <w:szCs w:val="16"/>
              </w:rPr>
            </w:pPr>
          </w:p>
          <w:p w14:paraId="40DF273C" w14:textId="77777777" w:rsidR="000B3E66" w:rsidRDefault="000B3E66" w:rsidP="000B3E66">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0B3E66" w:rsidRPr="00B51678" w14:paraId="1164736B" w14:textId="77777777" w:rsidTr="00C83913">
        <w:trPr>
          <w:cantSplit/>
        </w:trPr>
        <w:tc>
          <w:tcPr>
            <w:tcW w:w="1728" w:type="dxa"/>
            <w:tcMar>
              <w:left w:w="29" w:type="dxa"/>
              <w:right w:w="29" w:type="dxa"/>
            </w:tcMar>
          </w:tcPr>
          <w:p w14:paraId="78805310" w14:textId="600CDC08" w:rsidR="000B3E66" w:rsidRPr="006B2E36" w:rsidRDefault="000B3E66" w:rsidP="000B3E66">
            <w:pPr>
              <w:snapToGrid w:val="0"/>
              <w:rPr>
                <w:b/>
                <w:bCs/>
                <w:i/>
                <w:color w:val="FF0000"/>
                <w:sz w:val="16"/>
                <w:szCs w:val="16"/>
              </w:rPr>
            </w:pPr>
            <w:r w:rsidRPr="006B2E36">
              <w:rPr>
                <w:b/>
                <w:bCs/>
                <w:i/>
                <w:color w:val="FF0000"/>
                <w:sz w:val="16"/>
                <w:szCs w:val="16"/>
              </w:rPr>
              <w:lastRenderedPageBreak/>
              <w:t>ProtMethDocumentation</w:t>
            </w:r>
          </w:p>
        </w:tc>
        <w:tc>
          <w:tcPr>
            <w:tcW w:w="3600" w:type="dxa"/>
            <w:tcMar>
              <w:left w:w="29" w:type="dxa"/>
              <w:right w:w="29" w:type="dxa"/>
            </w:tcMar>
          </w:tcPr>
          <w:p w14:paraId="6DFF92EF" w14:textId="39DFAAD2" w:rsidR="000B3E66" w:rsidRPr="00325D88" w:rsidRDefault="000B3E66" w:rsidP="000B3E66">
            <w:pPr>
              <w:snapToGrid w:val="0"/>
              <w:rPr>
                <w:bCs/>
                <w:sz w:val="16"/>
                <w:szCs w:val="16"/>
              </w:rPr>
            </w:pPr>
            <w:r>
              <w:rPr>
                <w:bCs/>
                <w:sz w:val="16"/>
                <w:szCs w:val="16"/>
              </w:rPr>
              <w:t xml:space="preserve">Citation or documentation that describes the protocol and/or method(s) listed in the ProtMethName field.  Include references not documented in </w:t>
            </w:r>
            <w:del w:id="732" w:author="Mike Banach" w:date="2023-02-13T11:45:00Z">
              <w:r w:rsidDel="00100680">
                <w:rPr>
                  <w:bCs/>
                  <w:sz w:val="16"/>
                  <w:szCs w:val="16"/>
                </w:rPr>
                <w:delText>MonitoringMethods</w:delText>
              </w:r>
            </w:del>
            <w:ins w:id="733" w:author="Mike Banach" w:date="2023-02-13T11:45:00Z">
              <w:r w:rsidR="00100680">
                <w:rPr>
                  <w:bCs/>
                  <w:sz w:val="16"/>
                  <w:szCs w:val="16"/>
                </w:rPr>
                <w:t>MonitoringResources</w:t>
              </w:r>
            </w:ins>
            <w:r>
              <w:rPr>
                <w:bCs/>
                <w:sz w:val="16"/>
                <w:szCs w:val="16"/>
              </w:rPr>
              <w:t>.org, such as reports, journal articles or other publications that describe the survey design, field methodology and analytical approach used to derive the indicator estimate.</w:t>
            </w:r>
          </w:p>
        </w:tc>
        <w:tc>
          <w:tcPr>
            <w:tcW w:w="950" w:type="dxa"/>
            <w:tcMar>
              <w:left w:w="29" w:type="dxa"/>
              <w:right w:w="29" w:type="dxa"/>
            </w:tcMar>
          </w:tcPr>
          <w:p w14:paraId="00B4BA10" w14:textId="5051EF08" w:rsidR="000B3E66" w:rsidRPr="006B2E36" w:rsidRDefault="000B3E66" w:rsidP="000B3E66">
            <w:pPr>
              <w:snapToGrid w:val="0"/>
              <w:jc w:val="center"/>
              <w:rPr>
                <w:b/>
                <w:bCs/>
                <w:i/>
                <w:color w:val="FF0000"/>
                <w:sz w:val="16"/>
                <w:szCs w:val="16"/>
              </w:rPr>
            </w:pPr>
            <w:del w:id="734" w:author="Mike Banach" w:date="2023-11-20T15:39:00Z">
              <w:r w:rsidRPr="006B2E36" w:rsidDel="00541CEF">
                <w:rPr>
                  <w:b/>
                  <w:bCs/>
                  <w:i/>
                  <w:color w:val="FF0000"/>
                  <w:sz w:val="16"/>
                  <w:szCs w:val="16"/>
                </w:rPr>
                <w:delText>Memo</w:delText>
              </w:r>
            </w:del>
            <w:ins w:id="735" w:author="Mike Banach" w:date="2023-11-20T15:39:00Z">
              <w:r w:rsidR="00541CEF">
                <w:rPr>
                  <w:b/>
                  <w:bCs/>
                  <w:i/>
                  <w:color w:val="FF0000"/>
                  <w:sz w:val="16"/>
                  <w:szCs w:val="16"/>
                </w:rPr>
                <w:t>Text ∞</w:t>
              </w:r>
            </w:ins>
          </w:p>
        </w:tc>
        <w:tc>
          <w:tcPr>
            <w:tcW w:w="8410" w:type="dxa"/>
            <w:gridSpan w:val="8"/>
          </w:tcPr>
          <w:p w14:paraId="3052A632" w14:textId="77777777" w:rsidR="000B3E66" w:rsidRDefault="000B3E66" w:rsidP="000B3E66">
            <w:pPr>
              <w:snapToGrid w:val="0"/>
              <w:rPr>
                <w:bCs/>
                <w:sz w:val="16"/>
                <w:szCs w:val="16"/>
              </w:rPr>
            </w:pPr>
            <w:r w:rsidRPr="00DD66FB">
              <w:rPr>
                <w:bCs/>
                <w:color w:val="FF0000"/>
                <w:sz w:val="16"/>
                <w:szCs w:val="16"/>
              </w:rPr>
              <w:t>Required if ProtMethURL is null.</w:t>
            </w:r>
          </w:p>
          <w:p w14:paraId="6DBE9059" w14:textId="7617006A" w:rsidR="000B3E66" w:rsidRDefault="000B3E66" w:rsidP="000B3E66">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del w:id="736" w:author="Mike Banach" w:date="2023-02-13T11:45:00Z">
              <w:r w:rsidDel="00100680">
                <w:rPr>
                  <w:bCs/>
                  <w:sz w:val="16"/>
                  <w:szCs w:val="16"/>
                </w:rPr>
                <w:delText>MonitoringMethods</w:delText>
              </w:r>
            </w:del>
            <w:ins w:id="737" w:author="Mike Banach" w:date="2023-02-13T11:45:00Z">
              <w:r w:rsidR="00100680">
                <w:rPr>
                  <w:bCs/>
                  <w:sz w:val="16"/>
                  <w:szCs w:val="16"/>
                </w:rPr>
                <w:t>MonitoringResources</w:t>
              </w:r>
            </w:ins>
            <w:r>
              <w:rPr>
                <w:bCs/>
                <w:sz w:val="16"/>
                <w:szCs w:val="16"/>
              </w:rPr>
              <w:t>.org.</w:t>
            </w:r>
          </w:p>
          <w:p w14:paraId="42B496E9" w14:textId="77777777" w:rsidR="000B3E66" w:rsidRDefault="000B3E66" w:rsidP="000B3E66">
            <w:pPr>
              <w:snapToGrid w:val="0"/>
              <w:rPr>
                <w:bCs/>
                <w:sz w:val="16"/>
                <w:szCs w:val="16"/>
              </w:rPr>
            </w:pPr>
          </w:p>
          <w:p w14:paraId="250E5285" w14:textId="3CB9E44A" w:rsidR="000B3E66" w:rsidRDefault="000B3E66" w:rsidP="000B3E66">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del w:id="738" w:author="Mike Banach" w:date="2024-05-16T16:04:00Z">
              <w:r w:rsidRPr="004A347D" w:rsidDel="00841874">
                <w:rPr>
                  <w:bCs/>
                  <w:sz w:val="16"/>
                  <w:szCs w:val="16"/>
                </w:rPr>
                <w:delText>StreamNet</w:delText>
              </w:r>
            </w:del>
            <w:ins w:id="739" w:author="Mike Banach" w:date="2024-05-16T16:04:00Z">
              <w:r w:rsidR="00841874">
                <w:rPr>
                  <w:bCs/>
                  <w:sz w:val="16"/>
                  <w:szCs w:val="16"/>
                </w:rPr>
                <w:t>Columbia Basin Fish &amp; Wildlife</w:t>
              </w:r>
            </w:ins>
            <w:r w:rsidRPr="004A347D">
              <w:rPr>
                <w:bCs/>
                <w:sz w:val="16"/>
                <w:szCs w:val="16"/>
              </w:rPr>
              <w:t xml:space="preserve"> Library</w:t>
            </w:r>
            <w:r>
              <w:rPr>
                <w:bCs/>
                <w:sz w:val="16"/>
                <w:szCs w:val="16"/>
              </w:rPr>
              <w:t xml:space="preserve"> (</w:t>
            </w:r>
            <w:del w:id="740" w:author="Mike Banach" w:date="2024-05-16T16:04:00Z">
              <w:r w:rsidDel="00841874">
                <w:rPr>
                  <w:bCs/>
                  <w:sz w:val="16"/>
                  <w:szCs w:val="16"/>
                </w:rPr>
                <w:delText>streamnetlibrary</w:delText>
              </w:r>
            </w:del>
            <w:ins w:id="741" w:author="Mike Banach" w:date="2024-05-16T16:04:00Z">
              <w:r w:rsidR="00841874">
                <w:rPr>
                  <w:bCs/>
                  <w:sz w:val="16"/>
                  <w:szCs w:val="16"/>
                </w:rPr>
                <w:t>cbfwl</w:t>
              </w:r>
            </w:ins>
            <w:r>
              <w:rPr>
                <w:bCs/>
                <w:sz w:val="16"/>
                <w:szCs w:val="16"/>
              </w:rPr>
              <w:t>.org)</w:t>
            </w:r>
            <w:r w:rsidRPr="004A347D">
              <w:rPr>
                <w:bCs/>
                <w:sz w:val="16"/>
                <w:szCs w:val="16"/>
              </w:rPr>
              <w:t>.</w:t>
            </w:r>
            <w:r>
              <w:rPr>
                <w:bCs/>
                <w:sz w:val="16"/>
                <w:szCs w:val="16"/>
              </w:rPr>
              <w:t xml:space="preserve">  The </w:t>
            </w:r>
            <w:del w:id="742" w:author="Mike Banach" w:date="2024-05-16T16:04:00Z">
              <w:r w:rsidDel="00841874">
                <w:rPr>
                  <w:bCs/>
                  <w:sz w:val="16"/>
                  <w:szCs w:val="16"/>
                </w:rPr>
                <w:delText>l</w:delText>
              </w:r>
            </w:del>
            <w:ins w:id="743" w:author="Mike Banach" w:date="2024-05-16T16:04:00Z">
              <w:r w:rsidR="00841874">
                <w:rPr>
                  <w:bCs/>
                  <w:sz w:val="16"/>
                  <w:szCs w:val="16"/>
                </w:rPr>
                <w:t>L</w:t>
              </w:r>
            </w:ins>
            <w:r>
              <w:rPr>
                <w:bCs/>
                <w:sz w:val="16"/>
                <w:szCs w:val="16"/>
              </w:rPr>
              <w:t>ibrary will scan the document and provide a URL.  Post the URL in the ProtMethURL field.</w:t>
            </w:r>
          </w:p>
          <w:p w14:paraId="3180850B" w14:textId="77777777" w:rsidR="000B3E66" w:rsidRPr="004A347D" w:rsidRDefault="000B3E66" w:rsidP="000B3E66">
            <w:pPr>
              <w:snapToGrid w:val="0"/>
              <w:rPr>
                <w:bCs/>
                <w:sz w:val="16"/>
                <w:szCs w:val="16"/>
              </w:rPr>
            </w:pPr>
          </w:p>
          <w:p w14:paraId="2A7CD0D6" w14:textId="77777777" w:rsidR="000B3E66" w:rsidRPr="00325D88" w:rsidRDefault="000B3E66" w:rsidP="000B3E66">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0B3E66" w:rsidRPr="00B51678" w14:paraId="7B24AB02" w14:textId="77777777" w:rsidTr="00C83913">
        <w:trPr>
          <w:cantSplit/>
        </w:trPr>
        <w:tc>
          <w:tcPr>
            <w:tcW w:w="1728" w:type="dxa"/>
            <w:tcMar>
              <w:left w:w="29" w:type="dxa"/>
              <w:right w:w="29" w:type="dxa"/>
            </w:tcMar>
          </w:tcPr>
          <w:p w14:paraId="55AC82E5" w14:textId="686210F2" w:rsidR="000B3E66" w:rsidRPr="00DD4D1E" w:rsidRDefault="000B3E66" w:rsidP="000B3E66">
            <w:pPr>
              <w:snapToGrid w:val="0"/>
              <w:rPr>
                <w:bCs/>
                <w:sz w:val="16"/>
                <w:szCs w:val="16"/>
              </w:rPr>
            </w:pPr>
            <w:r>
              <w:rPr>
                <w:bCs/>
                <w:sz w:val="16"/>
                <w:szCs w:val="16"/>
              </w:rPr>
              <w:t>MethodAdjustments</w:t>
            </w:r>
          </w:p>
        </w:tc>
        <w:tc>
          <w:tcPr>
            <w:tcW w:w="3600" w:type="dxa"/>
            <w:tcMar>
              <w:left w:w="29" w:type="dxa"/>
              <w:right w:w="29" w:type="dxa"/>
            </w:tcMar>
          </w:tcPr>
          <w:p w14:paraId="56267FC7" w14:textId="77777777" w:rsidR="000B3E66" w:rsidRPr="00325D88" w:rsidRDefault="000B3E66" w:rsidP="000B3E66">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0" w:type="dxa"/>
            <w:tcMar>
              <w:left w:w="29" w:type="dxa"/>
              <w:right w:w="29" w:type="dxa"/>
            </w:tcMar>
          </w:tcPr>
          <w:p w14:paraId="1E00E769" w14:textId="7E909DD2" w:rsidR="000B3E66" w:rsidRPr="00325D88" w:rsidRDefault="000B3E66" w:rsidP="000B3E66">
            <w:pPr>
              <w:snapToGrid w:val="0"/>
              <w:jc w:val="center"/>
              <w:rPr>
                <w:bCs/>
                <w:sz w:val="16"/>
                <w:szCs w:val="16"/>
              </w:rPr>
            </w:pPr>
            <w:del w:id="744" w:author="Mike Banach" w:date="2023-11-20T15:39:00Z">
              <w:r w:rsidDel="00541CEF">
                <w:rPr>
                  <w:bCs/>
                  <w:sz w:val="16"/>
                  <w:szCs w:val="16"/>
                </w:rPr>
                <w:delText>Memo*</w:delText>
              </w:r>
            </w:del>
            <w:ins w:id="745" w:author="Mike Banach" w:date="2023-11-20T15:39:00Z">
              <w:r w:rsidR="00541CEF">
                <w:rPr>
                  <w:bCs/>
                  <w:sz w:val="16"/>
                  <w:szCs w:val="16"/>
                </w:rPr>
                <w:t>Text ∞</w:t>
              </w:r>
            </w:ins>
          </w:p>
        </w:tc>
        <w:tc>
          <w:tcPr>
            <w:tcW w:w="8410" w:type="dxa"/>
            <w:gridSpan w:val="8"/>
          </w:tcPr>
          <w:p w14:paraId="23BA7320" w14:textId="77777777" w:rsidR="000B3E66" w:rsidRDefault="000B3E66" w:rsidP="000B3E66">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42DF4D25" w14:textId="77777777" w:rsidR="000B3E66" w:rsidRDefault="000B3E66" w:rsidP="000B3E66">
            <w:pPr>
              <w:snapToGrid w:val="0"/>
              <w:rPr>
                <w:sz w:val="16"/>
                <w:szCs w:val="16"/>
              </w:rPr>
            </w:pPr>
          </w:p>
          <w:p w14:paraId="0B9F58F7" w14:textId="7118F3AC" w:rsidR="000B3E66" w:rsidRPr="00325D88" w:rsidRDefault="000B3E66" w:rsidP="000B3E66">
            <w:pPr>
              <w:snapToGrid w:val="0"/>
              <w:rPr>
                <w:sz w:val="16"/>
                <w:szCs w:val="16"/>
              </w:rPr>
            </w:pPr>
            <w:r>
              <w:rPr>
                <w:sz w:val="16"/>
                <w:szCs w:val="16"/>
              </w:rPr>
              <w:t xml:space="preserve">In </w:t>
            </w:r>
            <w:del w:id="746" w:author="Mike Banach" w:date="2023-02-13T11:45:00Z">
              <w:r w:rsidDel="00100680">
                <w:rPr>
                  <w:sz w:val="16"/>
                  <w:szCs w:val="16"/>
                </w:rPr>
                <w:delText>MonitoringMethods</w:delText>
              </w:r>
            </w:del>
            <w:ins w:id="747" w:author="Mike Banach" w:date="2023-02-13T11:45:00Z">
              <w:r w:rsidR="00100680">
                <w:rPr>
                  <w:sz w:val="16"/>
                  <w:szCs w:val="16"/>
                </w:rPr>
                <w:t>MonitoringResources</w:t>
              </w:r>
            </w:ins>
            <w:r>
              <w:rPr>
                <w:sz w:val="16"/>
                <w:szCs w:val="16"/>
              </w:rPr>
              <w:t>.org, documentation of changes or adjustments to methods or protocols can be described in the Implementation Notes section of each published method or protocol.</w:t>
            </w:r>
          </w:p>
        </w:tc>
      </w:tr>
      <w:tr w:rsidR="000B3E66" w:rsidRPr="00B51678" w14:paraId="02E299E0" w14:textId="77777777" w:rsidTr="00C83913">
        <w:trPr>
          <w:cantSplit/>
        </w:trPr>
        <w:tc>
          <w:tcPr>
            <w:tcW w:w="1728" w:type="dxa"/>
            <w:tcMar>
              <w:left w:w="29" w:type="dxa"/>
              <w:right w:w="29" w:type="dxa"/>
            </w:tcMar>
          </w:tcPr>
          <w:p w14:paraId="48C15D2B" w14:textId="1530FF4A" w:rsidR="000B3E66" w:rsidRDefault="000B3E66" w:rsidP="000B3E66">
            <w:pPr>
              <w:snapToGrid w:val="0"/>
              <w:rPr>
                <w:bCs/>
                <w:sz w:val="16"/>
                <w:szCs w:val="16"/>
              </w:rPr>
            </w:pPr>
            <w:r>
              <w:rPr>
                <w:bCs/>
                <w:sz w:val="16"/>
                <w:szCs w:val="16"/>
              </w:rPr>
              <w:t>Other</w:t>
            </w:r>
            <w:r w:rsidRPr="00222567">
              <w:rPr>
                <w:bCs/>
                <w:sz w:val="16"/>
                <w:szCs w:val="16"/>
              </w:rPr>
              <w:t>DataSources</w:t>
            </w:r>
          </w:p>
        </w:tc>
        <w:tc>
          <w:tcPr>
            <w:tcW w:w="3600" w:type="dxa"/>
            <w:tcMar>
              <w:left w:w="29" w:type="dxa"/>
              <w:right w:w="29" w:type="dxa"/>
            </w:tcMar>
          </w:tcPr>
          <w:p w14:paraId="3D2014C3" w14:textId="77777777" w:rsidR="000B3E66" w:rsidRDefault="000B3E66" w:rsidP="000B3E66">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Mar>
              <w:left w:w="29" w:type="dxa"/>
              <w:right w:w="29" w:type="dxa"/>
            </w:tcMar>
          </w:tcPr>
          <w:p w14:paraId="12C94406" w14:textId="77777777" w:rsidR="000B3E66" w:rsidRDefault="000B3E66" w:rsidP="00B5260F">
            <w:pPr>
              <w:snapToGrid w:val="0"/>
              <w:jc w:val="center"/>
              <w:rPr>
                <w:bCs/>
                <w:sz w:val="16"/>
                <w:szCs w:val="16"/>
              </w:rPr>
            </w:pPr>
            <w:r w:rsidRPr="00BB468D">
              <w:rPr>
                <w:bCs/>
                <w:sz w:val="16"/>
                <w:szCs w:val="16"/>
              </w:rPr>
              <w:t xml:space="preserve">Text </w:t>
            </w:r>
            <w:r w:rsidR="00B5260F">
              <w:rPr>
                <w:bCs/>
                <w:sz w:val="16"/>
                <w:szCs w:val="16"/>
              </w:rPr>
              <w:t>255</w:t>
            </w:r>
          </w:p>
        </w:tc>
        <w:tc>
          <w:tcPr>
            <w:tcW w:w="8410" w:type="dxa"/>
            <w:gridSpan w:val="8"/>
          </w:tcPr>
          <w:p w14:paraId="4E436316" w14:textId="77777777" w:rsidR="000B3E66" w:rsidRDefault="000B3E66" w:rsidP="000B3E66">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0A3D12B8" w14:textId="77777777" w:rsidR="000B3E66" w:rsidRDefault="000B3E66" w:rsidP="000B3E66">
            <w:pPr>
              <w:snapToGrid w:val="0"/>
              <w:rPr>
                <w:sz w:val="16"/>
                <w:szCs w:val="16"/>
              </w:rPr>
            </w:pPr>
          </w:p>
          <w:p w14:paraId="6403DA82" w14:textId="77777777" w:rsidR="000B3E66" w:rsidRDefault="000B3E66" w:rsidP="000B3E66">
            <w:pPr>
              <w:snapToGrid w:val="0"/>
              <w:rPr>
                <w:sz w:val="16"/>
                <w:szCs w:val="16"/>
              </w:rPr>
            </w:pPr>
            <w:r>
              <w:rPr>
                <w:sz w:val="16"/>
                <w:szCs w:val="16"/>
              </w:rPr>
              <w:t xml:space="preserve">This field is for ADDITIONAL organizations.  </w:t>
            </w:r>
            <w:r w:rsidR="009C1746">
              <w:rPr>
                <w:sz w:val="16"/>
                <w:szCs w:val="16"/>
              </w:rPr>
              <w:t>Do not</w:t>
            </w:r>
            <w:r>
              <w:rPr>
                <w:sz w:val="16"/>
                <w:szCs w:val="16"/>
              </w:rPr>
              <w:t xml:space="preserve"> include the organization identified in the ContactAgency field.</w:t>
            </w:r>
          </w:p>
        </w:tc>
      </w:tr>
      <w:tr w:rsidR="000B3E66" w:rsidRPr="009A1333" w14:paraId="1120F8C9" w14:textId="77777777" w:rsidTr="00C83913">
        <w:trPr>
          <w:cantSplit/>
          <w:trHeight w:val="381"/>
        </w:trPr>
        <w:tc>
          <w:tcPr>
            <w:tcW w:w="14688" w:type="dxa"/>
            <w:gridSpan w:val="11"/>
            <w:shd w:val="clear" w:color="auto" w:fill="DBE5F1"/>
            <w:vAlign w:val="center"/>
          </w:tcPr>
          <w:p w14:paraId="4A35E863" w14:textId="77777777" w:rsidR="000B3E66" w:rsidRPr="009A1333" w:rsidRDefault="000B3E66" w:rsidP="000B3E66">
            <w:pPr>
              <w:keepNext/>
              <w:snapToGrid w:val="0"/>
              <w:jc w:val="center"/>
              <w:rPr>
                <w:b/>
                <w:sz w:val="16"/>
                <w:szCs w:val="16"/>
              </w:rPr>
            </w:pPr>
            <w:r w:rsidRPr="009A1333">
              <w:rPr>
                <w:b/>
                <w:sz w:val="16"/>
                <w:szCs w:val="16"/>
              </w:rPr>
              <w:t>Comments about the data</w:t>
            </w:r>
          </w:p>
        </w:tc>
      </w:tr>
      <w:tr w:rsidR="000B3E66" w:rsidRPr="00B51678" w14:paraId="1A1899A7" w14:textId="77777777" w:rsidTr="00C83913">
        <w:trPr>
          <w:cantSplit/>
        </w:trPr>
        <w:tc>
          <w:tcPr>
            <w:tcW w:w="1728" w:type="dxa"/>
            <w:tcMar>
              <w:left w:w="29" w:type="dxa"/>
              <w:right w:w="29" w:type="dxa"/>
            </w:tcMar>
          </w:tcPr>
          <w:p w14:paraId="38F4E0D5" w14:textId="13BE7887" w:rsidR="000B3E66" w:rsidRPr="006B2E36" w:rsidRDefault="000B3E66" w:rsidP="000B3E66">
            <w:pPr>
              <w:snapToGrid w:val="0"/>
              <w:rPr>
                <w:b/>
                <w:bCs/>
                <w:i/>
                <w:color w:val="FF0000"/>
                <w:sz w:val="16"/>
                <w:szCs w:val="16"/>
              </w:rPr>
            </w:pPr>
            <w:r w:rsidRPr="006B2E36">
              <w:rPr>
                <w:b/>
                <w:bCs/>
                <w:i/>
                <w:color w:val="FF0000"/>
                <w:sz w:val="16"/>
                <w:szCs w:val="16"/>
              </w:rPr>
              <w:t>Comments</w:t>
            </w:r>
          </w:p>
        </w:tc>
        <w:tc>
          <w:tcPr>
            <w:tcW w:w="3600" w:type="dxa"/>
            <w:tcMar>
              <w:left w:w="29" w:type="dxa"/>
              <w:right w:w="29" w:type="dxa"/>
            </w:tcMar>
          </w:tcPr>
          <w:p w14:paraId="25620C7E" w14:textId="77777777" w:rsidR="000B3E66" w:rsidRPr="00D17CF8" w:rsidRDefault="000B3E66" w:rsidP="000B3E66">
            <w:pPr>
              <w:snapToGrid w:val="0"/>
              <w:rPr>
                <w:bCs/>
                <w:sz w:val="16"/>
                <w:szCs w:val="16"/>
              </w:rPr>
            </w:pPr>
            <w:r w:rsidRPr="00D17CF8">
              <w:rPr>
                <w:bCs/>
                <w:sz w:val="16"/>
                <w:szCs w:val="16"/>
              </w:rPr>
              <w:t>Any issues, problems, questions about this indicator that were not already captured in other places.</w:t>
            </w:r>
          </w:p>
        </w:tc>
        <w:tc>
          <w:tcPr>
            <w:tcW w:w="950" w:type="dxa"/>
            <w:tcMar>
              <w:left w:w="29" w:type="dxa"/>
              <w:right w:w="29" w:type="dxa"/>
            </w:tcMar>
          </w:tcPr>
          <w:p w14:paraId="3D8611B2" w14:textId="78C0425E" w:rsidR="000B3E66" w:rsidRPr="006B2E36" w:rsidRDefault="000B3E66" w:rsidP="000B3E66">
            <w:pPr>
              <w:snapToGrid w:val="0"/>
              <w:jc w:val="center"/>
              <w:rPr>
                <w:b/>
                <w:bCs/>
                <w:i/>
                <w:color w:val="FF0000"/>
                <w:sz w:val="16"/>
                <w:szCs w:val="16"/>
              </w:rPr>
            </w:pPr>
            <w:del w:id="748" w:author="Mike Banach" w:date="2023-11-20T15:39:00Z">
              <w:r w:rsidRPr="006B2E36" w:rsidDel="00541CEF">
                <w:rPr>
                  <w:b/>
                  <w:bCs/>
                  <w:i/>
                  <w:color w:val="FF0000"/>
                  <w:sz w:val="16"/>
                  <w:szCs w:val="16"/>
                </w:rPr>
                <w:delText>Memo</w:delText>
              </w:r>
              <w:r w:rsidDel="00541CEF">
                <w:rPr>
                  <w:b/>
                  <w:bCs/>
                  <w:i/>
                  <w:color w:val="FF0000"/>
                  <w:sz w:val="16"/>
                  <w:szCs w:val="16"/>
                </w:rPr>
                <w:delText>*</w:delText>
              </w:r>
            </w:del>
            <w:ins w:id="749" w:author="Mike Banach" w:date="2023-11-20T15:39:00Z">
              <w:r w:rsidR="00541CEF">
                <w:rPr>
                  <w:b/>
                  <w:bCs/>
                  <w:i/>
                  <w:color w:val="FF0000"/>
                  <w:sz w:val="16"/>
                  <w:szCs w:val="16"/>
                </w:rPr>
                <w:t>Text ∞</w:t>
              </w:r>
            </w:ins>
          </w:p>
        </w:tc>
        <w:tc>
          <w:tcPr>
            <w:tcW w:w="8410" w:type="dxa"/>
            <w:gridSpan w:val="8"/>
          </w:tcPr>
          <w:p w14:paraId="5B619DEC" w14:textId="77777777" w:rsidR="00B77C41" w:rsidRDefault="00B77C41" w:rsidP="00B77C41">
            <w:pPr>
              <w:snapToGrid w:val="0"/>
              <w:rPr>
                <w:sz w:val="16"/>
                <w:szCs w:val="16"/>
              </w:rPr>
            </w:pPr>
            <w:r>
              <w:rPr>
                <w:sz w:val="16"/>
                <w:szCs w:val="16"/>
              </w:rPr>
              <w:t>If possible, it is useful to briefly explain any null "metrics" or "age" fields.</w:t>
            </w:r>
          </w:p>
          <w:p w14:paraId="4AF452C8" w14:textId="77777777" w:rsidR="000B3E66" w:rsidRPr="00D17CF8" w:rsidRDefault="000B3E66" w:rsidP="000B3E66">
            <w:pPr>
              <w:snapToGrid w:val="0"/>
              <w:rPr>
                <w:sz w:val="16"/>
                <w:szCs w:val="16"/>
              </w:rPr>
            </w:pPr>
            <w:r w:rsidRPr="00DD66FB">
              <w:rPr>
                <w:color w:val="FF0000"/>
                <w:sz w:val="16"/>
                <w:szCs w:val="16"/>
              </w:rPr>
              <w:t>Required if NullRecord = "Yes"</w:t>
            </w:r>
            <w:r w:rsidR="00B77C41" w:rsidRPr="00DD66FB">
              <w:rPr>
                <w:color w:val="FF0000"/>
                <w:sz w:val="16"/>
                <w:szCs w:val="16"/>
              </w:rPr>
              <w:t>, to explain why the indicators are not available</w:t>
            </w:r>
            <w:r w:rsidRPr="00DD66FB">
              <w:rPr>
                <w:color w:val="FF0000"/>
                <w:sz w:val="16"/>
                <w:szCs w:val="16"/>
              </w:rPr>
              <w:t>.</w:t>
            </w:r>
          </w:p>
        </w:tc>
      </w:tr>
      <w:tr w:rsidR="000B3E66" w:rsidRPr="009A1333" w14:paraId="5DFE77BE" w14:textId="77777777" w:rsidTr="00C83913">
        <w:trPr>
          <w:cantSplit/>
          <w:trHeight w:val="327"/>
        </w:trPr>
        <w:tc>
          <w:tcPr>
            <w:tcW w:w="14688" w:type="dxa"/>
            <w:gridSpan w:val="11"/>
            <w:shd w:val="clear" w:color="auto" w:fill="DBE5F1"/>
            <w:vAlign w:val="center"/>
          </w:tcPr>
          <w:p w14:paraId="3CCB4AB9" w14:textId="77777777" w:rsidR="000B3E66" w:rsidRPr="009A1333" w:rsidRDefault="000B3E66" w:rsidP="000B3E66">
            <w:pPr>
              <w:keepNext/>
              <w:snapToGrid w:val="0"/>
              <w:jc w:val="center"/>
              <w:rPr>
                <w:b/>
                <w:sz w:val="16"/>
                <w:szCs w:val="16"/>
              </w:rPr>
            </w:pPr>
            <w:r w:rsidRPr="009A1333">
              <w:rPr>
                <w:b/>
                <w:sz w:val="16"/>
                <w:szCs w:val="16"/>
              </w:rPr>
              <w:t>Supporting information</w:t>
            </w:r>
          </w:p>
        </w:tc>
      </w:tr>
      <w:tr w:rsidR="000B3E66" w:rsidRPr="00B51678" w14:paraId="41A38BC9" w14:textId="77777777" w:rsidTr="00C83913">
        <w:trPr>
          <w:cantSplit/>
        </w:trPr>
        <w:tc>
          <w:tcPr>
            <w:tcW w:w="1728" w:type="dxa"/>
            <w:tcMar>
              <w:left w:w="29" w:type="dxa"/>
              <w:right w:w="29" w:type="dxa"/>
            </w:tcMar>
          </w:tcPr>
          <w:p w14:paraId="06449A61" w14:textId="77777777" w:rsidR="000B3E66" w:rsidRPr="00AE2D9E" w:rsidRDefault="000B3E66" w:rsidP="000B3E66">
            <w:pPr>
              <w:snapToGrid w:val="0"/>
              <w:rPr>
                <w:b/>
                <w:bCs/>
                <w:color w:val="FF0000"/>
                <w:sz w:val="16"/>
                <w:szCs w:val="16"/>
              </w:rPr>
            </w:pPr>
            <w:r w:rsidRPr="00AE2D9E">
              <w:rPr>
                <w:b/>
                <w:bCs/>
                <w:color w:val="FF0000"/>
                <w:sz w:val="16"/>
                <w:szCs w:val="16"/>
              </w:rPr>
              <w:t>NullRecord</w:t>
            </w:r>
          </w:p>
        </w:tc>
        <w:tc>
          <w:tcPr>
            <w:tcW w:w="3600" w:type="dxa"/>
            <w:tcMar>
              <w:left w:w="29" w:type="dxa"/>
              <w:right w:w="29" w:type="dxa"/>
            </w:tcMar>
          </w:tcPr>
          <w:p w14:paraId="10E3335D" w14:textId="77777777" w:rsidR="000B3E66" w:rsidRPr="00D17CF8" w:rsidRDefault="000B3E66" w:rsidP="000B3E66">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Mar>
              <w:left w:w="29" w:type="dxa"/>
              <w:right w:w="29" w:type="dxa"/>
            </w:tcMar>
          </w:tcPr>
          <w:p w14:paraId="77362C22" w14:textId="77777777" w:rsidR="000B3E66" w:rsidRPr="00AE2D9E" w:rsidRDefault="000B3E66" w:rsidP="000B3E66">
            <w:pPr>
              <w:snapToGrid w:val="0"/>
              <w:jc w:val="center"/>
              <w:rPr>
                <w:b/>
                <w:bCs/>
                <w:color w:val="FF0000"/>
                <w:sz w:val="16"/>
                <w:szCs w:val="16"/>
              </w:rPr>
            </w:pPr>
            <w:r w:rsidRPr="00AE2D9E">
              <w:rPr>
                <w:b/>
                <w:bCs/>
                <w:color w:val="FF0000"/>
                <w:sz w:val="16"/>
                <w:szCs w:val="16"/>
              </w:rPr>
              <w:t>Text 3</w:t>
            </w:r>
          </w:p>
        </w:tc>
        <w:tc>
          <w:tcPr>
            <w:tcW w:w="8410" w:type="dxa"/>
            <w:gridSpan w:val="8"/>
          </w:tcPr>
          <w:p w14:paraId="7447FAC7" w14:textId="77777777" w:rsidR="000B3E66" w:rsidRDefault="000B3E66" w:rsidP="000B3E66">
            <w:pPr>
              <w:snapToGrid w:val="0"/>
              <w:rPr>
                <w:sz w:val="16"/>
                <w:szCs w:val="16"/>
              </w:rPr>
            </w:pPr>
            <w:r>
              <w:rPr>
                <w:sz w:val="16"/>
                <w:szCs w:val="16"/>
              </w:rPr>
              <w:t>Normally "No".</w:t>
            </w:r>
          </w:p>
          <w:p w14:paraId="086C89D3" w14:textId="77777777" w:rsidR="000B3E66" w:rsidRDefault="000B3E66" w:rsidP="000B3E66">
            <w:pPr>
              <w:snapToGrid w:val="0"/>
              <w:rPr>
                <w:sz w:val="16"/>
                <w:szCs w:val="16"/>
              </w:rPr>
            </w:pPr>
            <w:r>
              <w:rPr>
                <w:sz w:val="16"/>
                <w:szCs w:val="16"/>
              </w:rPr>
              <w:t xml:space="preserve">A value of "Yes" in this field is a positive statement that the data do not exist to calculate the </w:t>
            </w:r>
            <w:r w:rsidRPr="00331E9B">
              <w:rPr>
                <w:sz w:val="16"/>
                <w:szCs w:val="16"/>
                <w:u w:val="single"/>
              </w:rPr>
              <w:t>indicator</w:t>
            </w:r>
            <w:r>
              <w:rPr>
                <w:sz w:val="16"/>
                <w:szCs w:val="16"/>
              </w:rPr>
              <w:t xml:space="preserve"> for the population and time period specified.  Metric data and age data may still exist when NullRecord = "Yes".</w:t>
            </w:r>
          </w:p>
          <w:p w14:paraId="46F01BEC" w14:textId="77777777" w:rsidR="000B3E66" w:rsidRDefault="000B3E66" w:rsidP="000B3E66">
            <w:pPr>
              <w:snapToGrid w:val="0"/>
              <w:rPr>
                <w:sz w:val="16"/>
                <w:szCs w:val="16"/>
              </w:rPr>
            </w:pPr>
          </w:p>
          <w:p w14:paraId="046C1663" w14:textId="77777777" w:rsidR="000B3E66" w:rsidRPr="00D17CF8" w:rsidRDefault="000B3E66" w:rsidP="000B3E66">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0B3E66" w:rsidRPr="00B51678" w14:paraId="7A7F5AC3" w14:textId="77777777" w:rsidTr="00C83913">
        <w:trPr>
          <w:cantSplit/>
        </w:trPr>
        <w:tc>
          <w:tcPr>
            <w:tcW w:w="1728" w:type="dxa"/>
            <w:tcMar>
              <w:left w:w="29" w:type="dxa"/>
              <w:right w:w="29" w:type="dxa"/>
            </w:tcMar>
          </w:tcPr>
          <w:p w14:paraId="3A368439" w14:textId="77777777" w:rsidR="000B3E66" w:rsidRPr="00AE2D9E" w:rsidRDefault="000B3E66" w:rsidP="000B3E66">
            <w:pPr>
              <w:snapToGrid w:val="0"/>
              <w:rPr>
                <w:b/>
                <w:bCs/>
                <w:color w:val="FF0000"/>
                <w:sz w:val="16"/>
                <w:szCs w:val="16"/>
              </w:rPr>
            </w:pPr>
            <w:r w:rsidRPr="00AE2D9E">
              <w:rPr>
                <w:b/>
                <w:bCs/>
                <w:color w:val="FF0000"/>
                <w:sz w:val="16"/>
                <w:szCs w:val="16"/>
              </w:rPr>
              <w:t>DataStatus</w:t>
            </w:r>
          </w:p>
        </w:tc>
        <w:tc>
          <w:tcPr>
            <w:tcW w:w="3600" w:type="dxa"/>
            <w:tcMar>
              <w:left w:w="29" w:type="dxa"/>
              <w:right w:w="29" w:type="dxa"/>
            </w:tcMar>
          </w:tcPr>
          <w:p w14:paraId="587B4F41" w14:textId="77777777" w:rsidR="000B3E66" w:rsidRPr="00D17CF8" w:rsidRDefault="000B3E66" w:rsidP="000B3E66">
            <w:pPr>
              <w:snapToGrid w:val="0"/>
              <w:rPr>
                <w:bCs/>
                <w:sz w:val="16"/>
                <w:szCs w:val="16"/>
              </w:rPr>
            </w:pPr>
            <w:r>
              <w:rPr>
                <w:bCs/>
                <w:sz w:val="16"/>
                <w:szCs w:val="16"/>
              </w:rPr>
              <w:t>Status of the data in the current record.</w:t>
            </w:r>
          </w:p>
        </w:tc>
        <w:tc>
          <w:tcPr>
            <w:tcW w:w="950" w:type="dxa"/>
            <w:tcMar>
              <w:left w:w="29" w:type="dxa"/>
              <w:right w:w="29" w:type="dxa"/>
            </w:tcMar>
          </w:tcPr>
          <w:p w14:paraId="0D9C5492" w14:textId="77777777" w:rsidR="000B3E66" w:rsidRPr="00AE2D9E" w:rsidRDefault="000B3E66" w:rsidP="000B3E66">
            <w:pPr>
              <w:snapToGrid w:val="0"/>
              <w:jc w:val="center"/>
              <w:rPr>
                <w:b/>
                <w:bCs/>
                <w:color w:val="FF0000"/>
                <w:sz w:val="16"/>
                <w:szCs w:val="16"/>
              </w:rPr>
            </w:pPr>
            <w:r w:rsidRPr="00AE2D9E">
              <w:rPr>
                <w:b/>
                <w:bCs/>
                <w:color w:val="FF0000"/>
                <w:sz w:val="16"/>
                <w:szCs w:val="16"/>
              </w:rPr>
              <w:t>Text 255</w:t>
            </w:r>
          </w:p>
        </w:tc>
        <w:tc>
          <w:tcPr>
            <w:tcW w:w="8410" w:type="dxa"/>
            <w:gridSpan w:val="8"/>
          </w:tcPr>
          <w:p w14:paraId="4165245B"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60307D31" w14:textId="77777777" w:rsidR="000B3E66" w:rsidRDefault="000B3E66" w:rsidP="00FD2673">
            <w:pPr>
              <w:numPr>
                <w:ilvl w:val="0"/>
                <w:numId w:val="2"/>
              </w:numPr>
              <w:snapToGrid w:val="0"/>
              <w:ind w:left="173" w:hanging="144"/>
              <w:rPr>
                <w:sz w:val="16"/>
                <w:szCs w:val="16"/>
              </w:rPr>
            </w:pPr>
            <w:r>
              <w:rPr>
                <w:sz w:val="16"/>
                <w:szCs w:val="16"/>
              </w:rPr>
              <w:t>Draft   [</w:t>
            </w:r>
            <w:r w:rsidRPr="00A33F26">
              <w:rPr>
                <w:i/>
                <w:sz w:val="16"/>
                <w:szCs w:val="16"/>
              </w:rPr>
              <w:t>Values in this record are preliminary and have not been thoroughly reviewed.</w:t>
            </w:r>
            <w:r>
              <w:rPr>
                <w:sz w:val="16"/>
                <w:szCs w:val="16"/>
              </w:rPr>
              <w:t>]</w:t>
            </w:r>
          </w:p>
          <w:p w14:paraId="3F3F9B3D" w14:textId="77777777" w:rsidR="000B3E66" w:rsidRDefault="000B3E66" w:rsidP="00FD2673">
            <w:pPr>
              <w:numPr>
                <w:ilvl w:val="0"/>
                <w:numId w:val="2"/>
              </w:numPr>
              <w:snapToGrid w:val="0"/>
              <w:ind w:left="173" w:hanging="144"/>
              <w:rPr>
                <w:sz w:val="16"/>
                <w:szCs w:val="16"/>
              </w:rPr>
            </w:pPr>
            <w:r>
              <w:rPr>
                <w:sz w:val="16"/>
                <w:szCs w:val="16"/>
              </w:rPr>
              <w:t>Reviewed   [</w:t>
            </w:r>
            <w:r w:rsidRPr="00A33F26">
              <w:rPr>
                <w:i/>
                <w:sz w:val="16"/>
                <w:szCs w:val="16"/>
              </w:rPr>
              <w:t>Values in this record have been reviewed but are not yet approved as "final".</w:t>
            </w:r>
            <w:r>
              <w:rPr>
                <w:sz w:val="16"/>
                <w:szCs w:val="16"/>
              </w:rPr>
              <w:t>]</w:t>
            </w:r>
          </w:p>
          <w:p w14:paraId="06335638" w14:textId="77777777" w:rsidR="000B3E66" w:rsidRPr="00D17CF8" w:rsidRDefault="000B3E66" w:rsidP="00FD2673">
            <w:pPr>
              <w:numPr>
                <w:ilvl w:val="0"/>
                <w:numId w:val="2"/>
              </w:numPr>
              <w:snapToGrid w:val="0"/>
              <w:ind w:left="173" w:hanging="144"/>
              <w:rPr>
                <w:sz w:val="16"/>
                <w:szCs w:val="16"/>
              </w:rPr>
            </w:pPr>
            <w:r>
              <w:rPr>
                <w:sz w:val="16"/>
                <w:szCs w:val="16"/>
              </w:rPr>
              <w:t>Final   [</w:t>
            </w:r>
            <w:r w:rsidRPr="00A33F26">
              <w:rPr>
                <w:i/>
                <w:sz w:val="16"/>
                <w:szCs w:val="16"/>
              </w:rPr>
              <w:t>Values in this record have been thoroughly reviewed and are considered "final".</w:t>
            </w:r>
            <w:r>
              <w:rPr>
                <w:sz w:val="16"/>
                <w:szCs w:val="16"/>
              </w:rPr>
              <w:t>]</w:t>
            </w:r>
          </w:p>
        </w:tc>
      </w:tr>
      <w:tr w:rsidR="000B3E66" w:rsidRPr="00B51678" w14:paraId="1CD0588B" w14:textId="77777777" w:rsidTr="00C83913">
        <w:trPr>
          <w:cantSplit/>
        </w:trPr>
        <w:tc>
          <w:tcPr>
            <w:tcW w:w="1728" w:type="dxa"/>
            <w:tcMar>
              <w:left w:w="29" w:type="dxa"/>
              <w:right w:w="29" w:type="dxa"/>
            </w:tcMar>
          </w:tcPr>
          <w:p w14:paraId="02C9E26E" w14:textId="77777777" w:rsidR="000B3E66" w:rsidRPr="00DD4D1E" w:rsidRDefault="000B3E66" w:rsidP="000B3E66">
            <w:pPr>
              <w:snapToGrid w:val="0"/>
              <w:rPr>
                <w:bCs/>
                <w:sz w:val="16"/>
                <w:szCs w:val="16"/>
              </w:rPr>
            </w:pPr>
            <w:r>
              <w:rPr>
                <w:bCs/>
                <w:sz w:val="16"/>
                <w:szCs w:val="16"/>
              </w:rPr>
              <w:t>I</w:t>
            </w:r>
            <w:r w:rsidRPr="00D17CF8">
              <w:rPr>
                <w:bCs/>
                <w:sz w:val="16"/>
                <w:szCs w:val="16"/>
              </w:rPr>
              <w:t>ndicatorLocation</w:t>
            </w:r>
          </w:p>
        </w:tc>
        <w:tc>
          <w:tcPr>
            <w:tcW w:w="3600" w:type="dxa"/>
            <w:tcMar>
              <w:left w:w="29" w:type="dxa"/>
              <w:right w:w="29" w:type="dxa"/>
            </w:tcMar>
          </w:tcPr>
          <w:p w14:paraId="1600458B" w14:textId="77777777" w:rsidR="000B3E66" w:rsidRPr="00D17CF8" w:rsidRDefault="000B3E66" w:rsidP="000B3E66">
            <w:pPr>
              <w:snapToGrid w:val="0"/>
              <w:rPr>
                <w:bCs/>
                <w:sz w:val="16"/>
                <w:szCs w:val="16"/>
              </w:rPr>
            </w:pPr>
            <w:r w:rsidRPr="00D17CF8">
              <w:rPr>
                <w:bCs/>
                <w:sz w:val="16"/>
                <w:szCs w:val="16"/>
              </w:rPr>
              <w:t>Where this indicator is maintained at the source.</w:t>
            </w:r>
          </w:p>
        </w:tc>
        <w:tc>
          <w:tcPr>
            <w:tcW w:w="950" w:type="dxa"/>
            <w:tcMar>
              <w:left w:w="29" w:type="dxa"/>
              <w:right w:w="29" w:type="dxa"/>
            </w:tcMar>
          </w:tcPr>
          <w:p w14:paraId="2378A617" w14:textId="65602236" w:rsidR="000B3E66" w:rsidRPr="00D17CF8" w:rsidRDefault="000B3E66" w:rsidP="000B3E66">
            <w:pPr>
              <w:snapToGrid w:val="0"/>
              <w:jc w:val="center"/>
              <w:rPr>
                <w:bCs/>
                <w:sz w:val="16"/>
                <w:szCs w:val="16"/>
              </w:rPr>
            </w:pPr>
            <w:del w:id="750" w:author="Mike Banach" w:date="2023-11-20T15:39:00Z">
              <w:r w:rsidRPr="00D17CF8" w:rsidDel="00541CEF">
                <w:rPr>
                  <w:bCs/>
                  <w:sz w:val="16"/>
                  <w:szCs w:val="16"/>
                </w:rPr>
                <w:delText>Memo</w:delText>
              </w:r>
            </w:del>
            <w:ins w:id="751" w:author="Mike Banach" w:date="2023-11-20T15:39:00Z">
              <w:r w:rsidR="00541CEF">
                <w:rPr>
                  <w:bCs/>
                  <w:sz w:val="16"/>
                  <w:szCs w:val="16"/>
                </w:rPr>
                <w:t>Text ∞</w:t>
              </w:r>
            </w:ins>
          </w:p>
        </w:tc>
        <w:tc>
          <w:tcPr>
            <w:tcW w:w="8410" w:type="dxa"/>
            <w:gridSpan w:val="8"/>
          </w:tcPr>
          <w:p w14:paraId="66887A7F" w14:textId="77777777" w:rsidR="000B3E66" w:rsidRPr="00D17CF8" w:rsidRDefault="000B3E66" w:rsidP="000B3E66">
            <w:pPr>
              <w:snapToGrid w:val="0"/>
              <w:rPr>
                <w:sz w:val="16"/>
                <w:szCs w:val="16"/>
              </w:rPr>
            </w:pPr>
            <w:r w:rsidRPr="00D17CF8">
              <w:rPr>
                <w:bCs/>
                <w:sz w:val="16"/>
                <w:szCs w:val="16"/>
              </w:rPr>
              <w:t>If online, provide URL(s).</w:t>
            </w:r>
          </w:p>
        </w:tc>
      </w:tr>
      <w:tr w:rsidR="000B3E66" w:rsidRPr="00B51678" w14:paraId="2F699FAF" w14:textId="77777777" w:rsidTr="00C83913">
        <w:trPr>
          <w:cantSplit/>
        </w:trPr>
        <w:tc>
          <w:tcPr>
            <w:tcW w:w="1728" w:type="dxa"/>
            <w:tcMar>
              <w:left w:w="29" w:type="dxa"/>
              <w:right w:w="29" w:type="dxa"/>
            </w:tcMar>
          </w:tcPr>
          <w:p w14:paraId="7FE19061" w14:textId="77777777" w:rsidR="000B3E66" w:rsidRPr="00DD4D1E" w:rsidRDefault="000B3E66" w:rsidP="000B3E66">
            <w:pPr>
              <w:snapToGrid w:val="0"/>
              <w:rPr>
                <w:bCs/>
                <w:sz w:val="16"/>
                <w:szCs w:val="16"/>
              </w:rPr>
            </w:pPr>
            <w:r>
              <w:rPr>
                <w:bCs/>
                <w:sz w:val="16"/>
                <w:szCs w:val="16"/>
              </w:rPr>
              <w:t>M</w:t>
            </w:r>
            <w:r w:rsidRPr="00D17CF8">
              <w:rPr>
                <w:bCs/>
                <w:sz w:val="16"/>
                <w:szCs w:val="16"/>
              </w:rPr>
              <w:t>etricLocation</w:t>
            </w:r>
          </w:p>
        </w:tc>
        <w:tc>
          <w:tcPr>
            <w:tcW w:w="3600" w:type="dxa"/>
            <w:tcMar>
              <w:left w:w="29" w:type="dxa"/>
              <w:right w:w="29" w:type="dxa"/>
            </w:tcMar>
          </w:tcPr>
          <w:p w14:paraId="0B6CC8CF" w14:textId="77777777" w:rsidR="000B3E66" w:rsidRPr="00D17CF8" w:rsidRDefault="000B3E66" w:rsidP="000B3E66">
            <w:pPr>
              <w:snapToGrid w:val="0"/>
              <w:rPr>
                <w:bCs/>
                <w:sz w:val="16"/>
                <w:szCs w:val="16"/>
              </w:rPr>
            </w:pPr>
            <w:r w:rsidRPr="00D17CF8">
              <w:rPr>
                <w:bCs/>
                <w:sz w:val="16"/>
                <w:szCs w:val="16"/>
              </w:rPr>
              <w:t>Where the supporting metrics are maintained at the source.</w:t>
            </w:r>
          </w:p>
        </w:tc>
        <w:tc>
          <w:tcPr>
            <w:tcW w:w="950" w:type="dxa"/>
            <w:tcMar>
              <w:left w:w="29" w:type="dxa"/>
              <w:right w:w="29" w:type="dxa"/>
            </w:tcMar>
          </w:tcPr>
          <w:p w14:paraId="67607281" w14:textId="7E060E4F" w:rsidR="000B3E66" w:rsidRPr="00D17CF8" w:rsidRDefault="000B3E66" w:rsidP="000B3E66">
            <w:pPr>
              <w:snapToGrid w:val="0"/>
              <w:jc w:val="center"/>
              <w:rPr>
                <w:bCs/>
                <w:sz w:val="16"/>
                <w:szCs w:val="16"/>
              </w:rPr>
            </w:pPr>
            <w:del w:id="752" w:author="Mike Banach" w:date="2023-11-20T15:39:00Z">
              <w:r w:rsidRPr="00D17CF8" w:rsidDel="00541CEF">
                <w:rPr>
                  <w:bCs/>
                  <w:sz w:val="16"/>
                  <w:szCs w:val="16"/>
                </w:rPr>
                <w:delText>Memo</w:delText>
              </w:r>
            </w:del>
            <w:ins w:id="753" w:author="Mike Banach" w:date="2023-11-20T15:39:00Z">
              <w:r w:rsidR="00541CEF">
                <w:rPr>
                  <w:bCs/>
                  <w:sz w:val="16"/>
                  <w:szCs w:val="16"/>
                </w:rPr>
                <w:t>Text ∞</w:t>
              </w:r>
            </w:ins>
          </w:p>
        </w:tc>
        <w:tc>
          <w:tcPr>
            <w:tcW w:w="8410" w:type="dxa"/>
            <w:gridSpan w:val="8"/>
          </w:tcPr>
          <w:p w14:paraId="7A15BFBD" w14:textId="77777777" w:rsidR="000B3E66" w:rsidRPr="00D17CF8" w:rsidRDefault="000B3E66" w:rsidP="000B3E66">
            <w:pPr>
              <w:snapToGrid w:val="0"/>
              <w:rPr>
                <w:sz w:val="16"/>
                <w:szCs w:val="16"/>
              </w:rPr>
            </w:pPr>
            <w:r w:rsidRPr="00D17CF8">
              <w:rPr>
                <w:bCs/>
                <w:sz w:val="16"/>
                <w:szCs w:val="16"/>
              </w:rPr>
              <w:t>If online, provide URL(s).</w:t>
            </w:r>
          </w:p>
        </w:tc>
      </w:tr>
      <w:tr w:rsidR="000B3E66" w:rsidRPr="00B51678" w14:paraId="70D391F6" w14:textId="77777777" w:rsidTr="00C83913">
        <w:trPr>
          <w:cantSplit/>
        </w:trPr>
        <w:tc>
          <w:tcPr>
            <w:tcW w:w="1728" w:type="dxa"/>
            <w:tcMar>
              <w:left w:w="29" w:type="dxa"/>
              <w:right w:w="29" w:type="dxa"/>
            </w:tcMar>
          </w:tcPr>
          <w:p w14:paraId="021FD751" w14:textId="77777777" w:rsidR="000B3E66" w:rsidRPr="00DD4D1E" w:rsidRDefault="000B3E66" w:rsidP="000B3E66">
            <w:pPr>
              <w:snapToGrid w:val="0"/>
              <w:rPr>
                <w:bCs/>
                <w:sz w:val="16"/>
                <w:szCs w:val="16"/>
              </w:rPr>
            </w:pPr>
            <w:r>
              <w:rPr>
                <w:bCs/>
                <w:sz w:val="16"/>
                <w:szCs w:val="16"/>
              </w:rPr>
              <w:lastRenderedPageBreak/>
              <w:t>M</w:t>
            </w:r>
            <w:r w:rsidRPr="00D17CF8">
              <w:rPr>
                <w:bCs/>
                <w:sz w:val="16"/>
                <w:szCs w:val="16"/>
              </w:rPr>
              <w:t>easureLocation</w:t>
            </w:r>
          </w:p>
        </w:tc>
        <w:tc>
          <w:tcPr>
            <w:tcW w:w="3600" w:type="dxa"/>
            <w:tcMar>
              <w:left w:w="29" w:type="dxa"/>
              <w:right w:w="29" w:type="dxa"/>
            </w:tcMar>
          </w:tcPr>
          <w:p w14:paraId="1A93F0A1" w14:textId="77777777" w:rsidR="000B3E66" w:rsidRPr="00D17CF8" w:rsidRDefault="000B3E66" w:rsidP="000B3E66">
            <w:pPr>
              <w:snapToGrid w:val="0"/>
              <w:rPr>
                <w:bCs/>
                <w:sz w:val="16"/>
                <w:szCs w:val="16"/>
              </w:rPr>
            </w:pPr>
            <w:r w:rsidRPr="00D17CF8">
              <w:rPr>
                <w:bCs/>
                <w:sz w:val="16"/>
                <w:szCs w:val="16"/>
              </w:rPr>
              <w:t>Where the measurements are maintained that were used for these calculations.</w:t>
            </w:r>
          </w:p>
        </w:tc>
        <w:tc>
          <w:tcPr>
            <w:tcW w:w="950" w:type="dxa"/>
            <w:tcMar>
              <w:left w:w="29" w:type="dxa"/>
              <w:right w:w="29" w:type="dxa"/>
            </w:tcMar>
          </w:tcPr>
          <w:p w14:paraId="38831ECB" w14:textId="7FDC6DFD" w:rsidR="000B3E66" w:rsidRPr="00D17CF8" w:rsidRDefault="000B3E66" w:rsidP="000B3E66">
            <w:pPr>
              <w:snapToGrid w:val="0"/>
              <w:jc w:val="center"/>
              <w:rPr>
                <w:bCs/>
                <w:sz w:val="16"/>
                <w:szCs w:val="16"/>
              </w:rPr>
            </w:pPr>
            <w:del w:id="754" w:author="Mike Banach" w:date="2023-11-20T15:39:00Z">
              <w:r w:rsidRPr="00D17CF8" w:rsidDel="00541CEF">
                <w:rPr>
                  <w:bCs/>
                  <w:sz w:val="16"/>
                  <w:szCs w:val="16"/>
                </w:rPr>
                <w:delText>Memo</w:delText>
              </w:r>
            </w:del>
            <w:ins w:id="755" w:author="Mike Banach" w:date="2023-11-20T15:39:00Z">
              <w:r w:rsidR="00541CEF">
                <w:rPr>
                  <w:bCs/>
                  <w:sz w:val="16"/>
                  <w:szCs w:val="16"/>
                </w:rPr>
                <w:t>Text ∞</w:t>
              </w:r>
            </w:ins>
          </w:p>
        </w:tc>
        <w:tc>
          <w:tcPr>
            <w:tcW w:w="8410" w:type="dxa"/>
            <w:gridSpan w:val="8"/>
          </w:tcPr>
          <w:p w14:paraId="1941151C" w14:textId="77777777" w:rsidR="000B3E66" w:rsidRPr="00D17CF8" w:rsidRDefault="000B3E66" w:rsidP="000B3E66">
            <w:pPr>
              <w:snapToGrid w:val="0"/>
              <w:rPr>
                <w:sz w:val="16"/>
                <w:szCs w:val="16"/>
              </w:rPr>
            </w:pPr>
            <w:r w:rsidRPr="00D17CF8">
              <w:rPr>
                <w:bCs/>
                <w:sz w:val="16"/>
                <w:szCs w:val="16"/>
              </w:rPr>
              <w:t>If online, provide URL(s).</w:t>
            </w:r>
          </w:p>
        </w:tc>
      </w:tr>
      <w:tr w:rsidR="000B3E66" w:rsidRPr="00B51678" w14:paraId="78C9B5A6" w14:textId="77777777" w:rsidTr="00C83913">
        <w:trPr>
          <w:cantSplit/>
        </w:trPr>
        <w:tc>
          <w:tcPr>
            <w:tcW w:w="1728" w:type="dxa"/>
            <w:tcMar>
              <w:left w:w="29" w:type="dxa"/>
              <w:right w:w="29" w:type="dxa"/>
            </w:tcMar>
          </w:tcPr>
          <w:p w14:paraId="7F936C72" w14:textId="77777777" w:rsidR="000B3E66" w:rsidRPr="00AE2D9E" w:rsidRDefault="000B3E66" w:rsidP="000B3E66">
            <w:pPr>
              <w:snapToGrid w:val="0"/>
              <w:rPr>
                <w:b/>
                <w:bCs/>
                <w:color w:val="FF0000"/>
                <w:sz w:val="16"/>
                <w:szCs w:val="16"/>
              </w:rPr>
            </w:pPr>
            <w:r w:rsidRPr="00AE2D9E">
              <w:rPr>
                <w:b/>
                <w:bCs/>
                <w:color w:val="FF0000"/>
                <w:sz w:val="16"/>
                <w:szCs w:val="16"/>
              </w:rPr>
              <w:t>ContactPersonFirst</w:t>
            </w:r>
          </w:p>
        </w:tc>
        <w:tc>
          <w:tcPr>
            <w:tcW w:w="3600" w:type="dxa"/>
            <w:tcMar>
              <w:left w:w="29" w:type="dxa"/>
              <w:right w:w="29" w:type="dxa"/>
            </w:tcMar>
          </w:tcPr>
          <w:p w14:paraId="55B448C6" w14:textId="77777777" w:rsidR="000B3E66" w:rsidRPr="00D17CF8" w:rsidRDefault="000B3E66" w:rsidP="000B3E66">
            <w:pPr>
              <w:snapToGrid w:val="0"/>
              <w:rPr>
                <w:bCs/>
                <w:sz w:val="16"/>
                <w:szCs w:val="16"/>
              </w:rPr>
            </w:pPr>
            <w:r w:rsidRPr="00D17CF8">
              <w:rPr>
                <w:bCs/>
                <w:sz w:val="16"/>
                <w:szCs w:val="16"/>
              </w:rPr>
              <w:t>First name of person who is the best contact for questions that may arise about this data record.</w:t>
            </w:r>
          </w:p>
        </w:tc>
        <w:tc>
          <w:tcPr>
            <w:tcW w:w="950" w:type="dxa"/>
            <w:tcMar>
              <w:left w:w="29" w:type="dxa"/>
              <w:right w:w="29" w:type="dxa"/>
            </w:tcMar>
          </w:tcPr>
          <w:p w14:paraId="0058BB69" w14:textId="77777777" w:rsidR="000B3E66" w:rsidRPr="00AE2D9E" w:rsidRDefault="000B3E66" w:rsidP="000B3E66">
            <w:pPr>
              <w:snapToGrid w:val="0"/>
              <w:jc w:val="center"/>
              <w:rPr>
                <w:b/>
                <w:bCs/>
                <w:color w:val="FF0000"/>
                <w:sz w:val="16"/>
                <w:szCs w:val="16"/>
              </w:rPr>
            </w:pPr>
            <w:r w:rsidRPr="00AE2D9E">
              <w:rPr>
                <w:b/>
                <w:bCs/>
                <w:color w:val="FF0000"/>
                <w:sz w:val="16"/>
                <w:szCs w:val="16"/>
              </w:rPr>
              <w:t>Text 30</w:t>
            </w:r>
          </w:p>
        </w:tc>
        <w:tc>
          <w:tcPr>
            <w:tcW w:w="8410" w:type="dxa"/>
            <w:gridSpan w:val="8"/>
          </w:tcPr>
          <w:p w14:paraId="671A58B3" w14:textId="77777777" w:rsidR="000B3E66" w:rsidRPr="00D17CF8" w:rsidRDefault="000B3E66" w:rsidP="000B3E66">
            <w:pPr>
              <w:snapToGrid w:val="0"/>
              <w:rPr>
                <w:sz w:val="16"/>
                <w:szCs w:val="16"/>
              </w:rPr>
            </w:pPr>
          </w:p>
        </w:tc>
      </w:tr>
      <w:tr w:rsidR="000B3E66" w:rsidRPr="00B51678" w14:paraId="78FBBAB6" w14:textId="77777777" w:rsidTr="00C83913">
        <w:trPr>
          <w:cantSplit/>
        </w:trPr>
        <w:tc>
          <w:tcPr>
            <w:tcW w:w="1728" w:type="dxa"/>
            <w:tcMar>
              <w:left w:w="29" w:type="dxa"/>
              <w:right w:w="29" w:type="dxa"/>
            </w:tcMar>
          </w:tcPr>
          <w:p w14:paraId="6D4A9BBC" w14:textId="77777777" w:rsidR="000B3E66" w:rsidRPr="00AE2D9E" w:rsidRDefault="000B3E66" w:rsidP="000B3E66">
            <w:pPr>
              <w:snapToGrid w:val="0"/>
              <w:rPr>
                <w:b/>
                <w:bCs/>
                <w:color w:val="FF0000"/>
                <w:sz w:val="16"/>
                <w:szCs w:val="16"/>
              </w:rPr>
            </w:pPr>
            <w:r w:rsidRPr="00AE2D9E">
              <w:rPr>
                <w:b/>
                <w:bCs/>
                <w:color w:val="FF0000"/>
                <w:sz w:val="16"/>
                <w:szCs w:val="16"/>
              </w:rPr>
              <w:t>ContactPersonLast</w:t>
            </w:r>
          </w:p>
        </w:tc>
        <w:tc>
          <w:tcPr>
            <w:tcW w:w="3600" w:type="dxa"/>
            <w:tcMar>
              <w:left w:w="29" w:type="dxa"/>
              <w:right w:w="29" w:type="dxa"/>
            </w:tcMar>
          </w:tcPr>
          <w:p w14:paraId="62457401" w14:textId="77777777" w:rsidR="000B3E66" w:rsidRPr="00D17CF8" w:rsidRDefault="000B3E66" w:rsidP="000B3E66">
            <w:pPr>
              <w:snapToGrid w:val="0"/>
              <w:rPr>
                <w:bCs/>
                <w:sz w:val="16"/>
                <w:szCs w:val="16"/>
              </w:rPr>
            </w:pPr>
            <w:r w:rsidRPr="00D17CF8">
              <w:rPr>
                <w:bCs/>
                <w:sz w:val="16"/>
                <w:szCs w:val="16"/>
              </w:rPr>
              <w:t>Last name of person who is the best contact for questions that may arise about this data record.</w:t>
            </w:r>
          </w:p>
        </w:tc>
        <w:tc>
          <w:tcPr>
            <w:tcW w:w="950" w:type="dxa"/>
            <w:tcMar>
              <w:left w:w="29" w:type="dxa"/>
              <w:right w:w="29" w:type="dxa"/>
            </w:tcMar>
          </w:tcPr>
          <w:p w14:paraId="1D803C2F" w14:textId="77777777" w:rsidR="000B3E66" w:rsidRPr="00AE2D9E" w:rsidRDefault="000B3E66" w:rsidP="000B3E66">
            <w:pPr>
              <w:snapToGrid w:val="0"/>
              <w:jc w:val="center"/>
              <w:rPr>
                <w:b/>
                <w:bCs/>
                <w:color w:val="FF0000"/>
                <w:sz w:val="16"/>
                <w:szCs w:val="16"/>
              </w:rPr>
            </w:pPr>
            <w:r w:rsidRPr="00AE2D9E">
              <w:rPr>
                <w:b/>
                <w:bCs/>
                <w:color w:val="FF0000"/>
                <w:sz w:val="16"/>
                <w:szCs w:val="16"/>
              </w:rPr>
              <w:t>Text 30</w:t>
            </w:r>
          </w:p>
        </w:tc>
        <w:tc>
          <w:tcPr>
            <w:tcW w:w="8410" w:type="dxa"/>
            <w:gridSpan w:val="8"/>
          </w:tcPr>
          <w:p w14:paraId="5B91872D" w14:textId="77777777" w:rsidR="000B3E66" w:rsidRPr="00D17CF8" w:rsidRDefault="000B3E66" w:rsidP="000B3E66">
            <w:pPr>
              <w:snapToGrid w:val="0"/>
              <w:rPr>
                <w:sz w:val="16"/>
                <w:szCs w:val="16"/>
              </w:rPr>
            </w:pPr>
          </w:p>
        </w:tc>
      </w:tr>
      <w:tr w:rsidR="000B3E66" w:rsidRPr="00B51678" w14:paraId="73ACF8A2" w14:textId="77777777" w:rsidTr="00C83913">
        <w:trPr>
          <w:cantSplit/>
        </w:trPr>
        <w:tc>
          <w:tcPr>
            <w:tcW w:w="1728" w:type="dxa"/>
            <w:tcMar>
              <w:left w:w="29" w:type="dxa"/>
              <w:right w:w="29" w:type="dxa"/>
            </w:tcMar>
          </w:tcPr>
          <w:p w14:paraId="6C36D180" w14:textId="77777777" w:rsidR="000B3E66" w:rsidRPr="00AE2D9E" w:rsidRDefault="000B3E66" w:rsidP="000B3E66">
            <w:pPr>
              <w:snapToGrid w:val="0"/>
              <w:rPr>
                <w:b/>
                <w:bCs/>
                <w:color w:val="FF0000"/>
                <w:sz w:val="16"/>
                <w:szCs w:val="16"/>
              </w:rPr>
            </w:pPr>
            <w:r w:rsidRPr="00AE2D9E">
              <w:rPr>
                <w:b/>
                <w:bCs/>
                <w:color w:val="FF0000"/>
                <w:sz w:val="16"/>
                <w:szCs w:val="16"/>
              </w:rPr>
              <w:t>ContactPhone</w:t>
            </w:r>
          </w:p>
        </w:tc>
        <w:tc>
          <w:tcPr>
            <w:tcW w:w="3600" w:type="dxa"/>
            <w:tcMar>
              <w:left w:w="29" w:type="dxa"/>
              <w:right w:w="29" w:type="dxa"/>
            </w:tcMar>
          </w:tcPr>
          <w:p w14:paraId="0E0FFF3C" w14:textId="77777777" w:rsidR="000B3E66" w:rsidRPr="00D17CF8" w:rsidRDefault="000B3E66" w:rsidP="000B3E66">
            <w:pPr>
              <w:snapToGrid w:val="0"/>
              <w:rPr>
                <w:bCs/>
                <w:sz w:val="16"/>
                <w:szCs w:val="16"/>
              </w:rPr>
            </w:pPr>
            <w:r w:rsidRPr="00D17CF8">
              <w:rPr>
                <w:bCs/>
                <w:sz w:val="16"/>
                <w:szCs w:val="16"/>
              </w:rPr>
              <w:t>Phone number of person who is the best contact for questions that may arise about this data record.</w:t>
            </w:r>
          </w:p>
        </w:tc>
        <w:tc>
          <w:tcPr>
            <w:tcW w:w="950" w:type="dxa"/>
            <w:tcMar>
              <w:left w:w="29" w:type="dxa"/>
              <w:right w:w="29" w:type="dxa"/>
            </w:tcMar>
          </w:tcPr>
          <w:p w14:paraId="16BF4B49" w14:textId="77777777" w:rsidR="000B3E66" w:rsidRPr="00AE2D9E" w:rsidRDefault="000B3E66" w:rsidP="000B3E66">
            <w:pPr>
              <w:snapToGrid w:val="0"/>
              <w:jc w:val="center"/>
              <w:rPr>
                <w:b/>
                <w:bCs/>
                <w:color w:val="FF0000"/>
                <w:sz w:val="16"/>
                <w:szCs w:val="16"/>
              </w:rPr>
            </w:pPr>
            <w:r w:rsidRPr="00AE2D9E">
              <w:rPr>
                <w:b/>
                <w:bCs/>
                <w:color w:val="FF0000"/>
                <w:sz w:val="16"/>
                <w:szCs w:val="16"/>
              </w:rPr>
              <w:t>Text 30</w:t>
            </w:r>
          </w:p>
        </w:tc>
        <w:tc>
          <w:tcPr>
            <w:tcW w:w="8410" w:type="dxa"/>
            <w:gridSpan w:val="8"/>
          </w:tcPr>
          <w:p w14:paraId="43B7E29F" w14:textId="77777777" w:rsidR="000B3E66" w:rsidRDefault="000B3E66" w:rsidP="000B3E66">
            <w:pPr>
              <w:snapToGrid w:val="0"/>
              <w:rPr>
                <w:sz w:val="16"/>
                <w:szCs w:val="16"/>
              </w:rPr>
            </w:pPr>
            <w:r>
              <w:rPr>
                <w:sz w:val="16"/>
                <w:szCs w:val="16"/>
              </w:rPr>
              <w:t>Preferred format is "</w:t>
            </w:r>
            <w:r w:rsidRPr="00BD3449">
              <w:rPr>
                <w:sz w:val="16"/>
                <w:szCs w:val="16"/>
              </w:rPr>
              <w:t>123-456-7890</w:t>
            </w:r>
            <w:r>
              <w:rPr>
                <w:sz w:val="16"/>
                <w:szCs w:val="16"/>
              </w:rPr>
              <w:t>".</w:t>
            </w:r>
          </w:p>
          <w:p w14:paraId="007DC2F6" w14:textId="77777777" w:rsidR="000B3E66" w:rsidRPr="00D17CF8" w:rsidRDefault="000B3E66" w:rsidP="000B3E66">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0B3E66" w:rsidRPr="00B51678" w14:paraId="0578AC24" w14:textId="77777777" w:rsidTr="00C83913">
        <w:trPr>
          <w:cantSplit/>
        </w:trPr>
        <w:tc>
          <w:tcPr>
            <w:tcW w:w="1728" w:type="dxa"/>
            <w:tcMar>
              <w:left w:w="29" w:type="dxa"/>
              <w:right w:w="29" w:type="dxa"/>
            </w:tcMar>
          </w:tcPr>
          <w:p w14:paraId="4DCB5191" w14:textId="77777777" w:rsidR="000B3E66" w:rsidRPr="00AE2D9E" w:rsidRDefault="000B3E66" w:rsidP="000B3E66">
            <w:pPr>
              <w:snapToGrid w:val="0"/>
              <w:rPr>
                <w:b/>
                <w:bCs/>
                <w:color w:val="FF0000"/>
                <w:sz w:val="16"/>
                <w:szCs w:val="16"/>
              </w:rPr>
            </w:pPr>
            <w:r w:rsidRPr="00AE2D9E">
              <w:rPr>
                <w:b/>
                <w:bCs/>
                <w:color w:val="FF0000"/>
                <w:sz w:val="16"/>
                <w:szCs w:val="16"/>
              </w:rPr>
              <w:t>ContactEmail</w:t>
            </w:r>
          </w:p>
        </w:tc>
        <w:tc>
          <w:tcPr>
            <w:tcW w:w="3600" w:type="dxa"/>
            <w:tcMar>
              <w:left w:w="29" w:type="dxa"/>
              <w:right w:w="29" w:type="dxa"/>
            </w:tcMar>
          </w:tcPr>
          <w:p w14:paraId="0C0510A7" w14:textId="77777777" w:rsidR="000B3E66" w:rsidRPr="00D17CF8" w:rsidRDefault="000B3E66" w:rsidP="000B3E66">
            <w:pPr>
              <w:snapToGrid w:val="0"/>
              <w:rPr>
                <w:bCs/>
                <w:sz w:val="16"/>
                <w:szCs w:val="16"/>
              </w:rPr>
            </w:pPr>
            <w:r w:rsidRPr="00D17CF8">
              <w:rPr>
                <w:bCs/>
                <w:sz w:val="16"/>
                <w:szCs w:val="16"/>
              </w:rPr>
              <w:t>Email address of person who is the best contact for questions that may arise about this data record.</w:t>
            </w:r>
          </w:p>
        </w:tc>
        <w:tc>
          <w:tcPr>
            <w:tcW w:w="950" w:type="dxa"/>
            <w:tcMar>
              <w:left w:w="29" w:type="dxa"/>
              <w:right w:w="29" w:type="dxa"/>
            </w:tcMar>
          </w:tcPr>
          <w:p w14:paraId="395C9C80" w14:textId="77777777" w:rsidR="000B3E66" w:rsidRPr="00AE2D9E" w:rsidRDefault="000B3E66" w:rsidP="000B3E66">
            <w:pPr>
              <w:snapToGrid w:val="0"/>
              <w:jc w:val="center"/>
              <w:rPr>
                <w:b/>
                <w:bCs/>
                <w:color w:val="FF0000"/>
                <w:sz w:val="16"/>
                <w:szCs w:val="16"/>
              </w:rPr>
            </w:pPr>
            <w:r w:rsidRPr="00AE2D9E">
              <w:rPr>
                <w:b/>
                <w:bCs/>
                <w:color w:val="FF0000"/>
                <w:sz w:val="16"/>
                <w:szCs w:val="16"/>
              </w:rPr>
              <w:t>Text 50</w:t>
            </w:r>
          </w:p>
        </w:tc>
        <w:tc>
          <w:tcPr>
            <w:tcW w:w="8410" w:type="dxa"/>
            <w:gridSpan w:val="8"/>
          </w:tcPr>
          <w:p w14:paraId="30ECBF6E" w14:textId="77777777" w:rsidR="000B3E66" w:rsidRPr="00D17CF8" w:rsidRDefault="000B3E66" w:rsidP="000B3E66">
            <w:pPr>
              <w:snapToGrid w:val="0"/>
              <w:rPr>
                <w:sz w:val="16"/>
                <w:szCs w:val="16"/>
              </w:rPr>
            </w:pPr>
          </w:p>
        </w:tc>
      </w:tr>
      <w:tr w:rsidR="000B3E66" w:rsidRPr="00B51678" w14:paraId="746137D0" w14:textId="77777777" w:rsidTr="00C83913">
        <w:trPr>
          <w:cantSplit/>
        </w:trPr>
        <w:tc>
          <w:tcPr>
            <w:tcW w:w="1728" w:type="dxa"/>
            <w:tcMar>
              <w:left w:w="29" w:type="dxa"/>
              <w:right w:w="29" w:type="dxa"/>
            </w:tcMar>
          </w:tcPr>
          <w:p w14:paraId="01709801" w14:textId="77777777" w:rsidR="000B3E66" w:rsidRPr="00DD4D1E" w:rsidRDefault="000B3E66" w:rsidP="000B3E66">
            <w:pPr>
              <w:snapToGrid w:val="0"/>
              <w:rPr>
                <w:bCs/>
                <w:sz w:val="16"/>
                <w:szCs w:val="16"/>
              </w:rPr>
            </w:pPr>
            <w:r>
              <w:rPr>
                <w:bCs/>
                <w:sz w:val="16"/>
                <w:szCs w:val="16"/>
              </w:rPr>
              <w:t>M</w:t>
            </w:r>
            <w:r w:rsidRPr="00D17CF8">
              <w:rPr>
                <w:bCs/>
                <w:sz w:val="16"/>
                <w:szCs w:val="16"/>
              </w:rPr>
              <w:t>etaComments</w:t>
            </w:r>
          </w:p>
        </w:tc>
        <w:tc>
          <w:tcPr>
            <w:tcW w:w="3600" w:type="dxa"/>
            <w:tcMar>
              <w:left w:w="29" w:type="dxa"/>
              <w:right w:w="29" w:type="dxa"/>
            </w:tcMar>
          </w:tcPr>
          <w:p w14:paraId="5784174F" w14:textId="77777777" w:rsidR="000B3E66" w:rsidRPr="00D17CF8" w:rsidRDefault="000B3E66" w:rsidP="000B3E66">
            <w:pPr>
              <w:snapToGrid w:val="0"/>
              <w:rPr>
                <w:bCs/>
                <w:sz w:val="16"/>
                <w:szCs w:val="16"/>
              </w:rPr>
            </w:pPr>
            <w:r w:rsidRPr="00D17CF8">
              <w:rPr>
                <w:bCs/>
                <w:sz w:val="16"/>
                <w:szCs w:val="16"/>
              </w:rPr>
              <w:t>Comments regarding the supporting information.</w:t>
            </w:r>
          </w:p>
        </w:tc>
        <w:tc>
          <w:tcPr>
            <w:tcW w:w="950" w:type="dxa"/>
            <w:tcMar>
              <w:left w:w="29" w:type="dxa"/>
              <w:right w:w="29" w:type="dxa"/>
            </w:tcMar>
          </w:tcPr>
          <w:p w14:paraId="017F0D58" w14:textId="2BB80240" w:rsidR="000B3E66" w:rsidRPr="00D17CF8" w:rsidRDefault="000B3E66" w:rsidP="000B3E66">
            <w:pPr>
              <w:snapToGrid w:val="0"/>
              <w:jc w:val="center"/>
              <w:rPr>
                <w:bCs/>
                <w:sz w:val="16"/>
                <w:szCs w:val="16"/>
              </w:rPr>
            </w:pPr>
            <w:del w:id="756" w:author="Mike Banach" w:date="2023-11-20T15:39:00Z">
              <w:r w:rsidRPr="00D17CF8" w:rsidDel="00541CEF">
                <w:rPr>
                  <w:bCs/>
                  <w:sz w:val="16"/>
                  <w:szCs w:val="16"/>
                </w:rPr>
                <w:delText>Memo</w:delText>
              </w:r>
              <w:r w:rsidDel="00541CEF">
                <w:rPr>
                  <w:bCs/>
                  <w:sz w:val="16"/>
                  <w:szCs w:val="16"/>
                </w:rPr>
                <w:delText>*</w:delText>
              </w:r>
            </w:del>
            <w:ins w:id="757" w:author="Mike Banach" w:date="2023-11-20T15:39:00Z">
              <w:r w:rsidR="00541CEF">
                <w:rPr>
                  <w:bCs/>
                  <w:sz w:val="16"/>
                  <w:szCs w:val="16"/>
                </w:rPr>
                <w:t>Text ∞</w:t>
              </w:r>
            </w:ins>
          </w:p>
        </w:tc>
        <w:tc>
          <w:tcPr>
            <w:tcW w:w="8410" w:type="dxa"/>
            <w:gridSpan w:val="8"/>
          </w:tcPr>
          <w:p w14:paraId="022F872B" w14:textId="77777777" w:rsidR="000B3E66" w:rsidRPr="00D17CF8" w:rsidRDefault="000B3E66" w:rsidP="000B3E66">
            <w:pPr>
              <w:snapToGrid w:val="0"/>
              <w:rPr>
                <w:sz w:val="16"/>
                <w:szCs w:val="16"/>
              </w:rPr>
            </w:pPr>
          </w:p>
        </w:tc>
      </w:tr>
      <w:tr w:rsidR="000B3E66" w:rsidRPr="00B51678" w14:paraId="365A856D" w14:textId="77777777" w:rsidTr="00C83913">
        <w:trPr>
          <w:cantSplit/>
        </w:trPr>
        <w:tc>
          <w:tcPr>
            <w:tcW w:w="14688" w:type="dxa"/>
            <w:gridSpan w:val="11"/>
            <w:shd w:val="clear" w:color="auto" w:fill="DBE5F1"/>
          </w:tcPr>
          <w:p w14:paraId="50A71EEF" w14:textId="77777777" w:rsidR="000B3E66" w:rsidRPr="00B707BC" w:rsidRDefault="000B3E66" w:rsidP="00D41AED">
            <w:pPr>
              <w:keepNext/>
              <w:snapToGrid w:val="0"/>
              <w:jc w:val="center"/>
              <w:rPr>
                <w:b/>
                <w:sz w:val="16"/>
                <w:szCs w:val="16"/>
              </w:rPr>
            </w:pPr>
            <w:r w:rsidRPr="00B707BC">
              <w:rPr>
                <w:b/>
                <w:sz w:val="16"/>
                <w:szCs w:val="16"/>
              </w:rPr>
              <w:t>Fields needed by people programming the Exchange Network</w:t>
            </w:r>
          </w:p>
        </w:tc>
      </w:tr>
      <w:tr w:rsidR="000B3E66" w:rsidRPr="00B51678" w14:paraId="035198C1" w14:textId="77777777" w:rsidTr="00C83913">
        <w:trPr>
          <w:cantSplit/>
        </w:trPr>
        <w:tc>
          <w:tcPr>
            <w:tcW w:w="14688" w:type="dxa"/>
            <w:gridSpan w:val="11"/>
            <w:tcMar>
              <w:left w:w="29" w:type="dxa"/>
              <w:right w:w="29" w:type="dxa"/>
            </w:tcMar>
          </w:tcPr>
          <w:p w14:paraId="49BD6ED4" w14:textId="77777777" w:rsidR="000B3E66" w:rsidRPr="00325D88" w:rsidRDefault="000B3E66" w:rsidP="000B3E66">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6C5DE081" w14:textId="77777777" w:rsidR="008E62D7" w:rsidRPr="003C2A8A" w:rsidRDefault="008E62D7" w:rsidP="008E62D7">
      <w:pPr>
        <w:pStyle w:val="Heading3"/>
        <w:rPr>
          <w:b w:val="0"/>
          <w:sz w:val="24"/>
          <w:szCs w:val="24"/>
        </w:rPr>
      </w:pPr>
    </w:p>
    <w:p w14:paraId="687A9E23" w14:textId="77777777" w:rsidR="00FF038B" w:rsidRPr="003C2A8A" w:rsidRDefault="00FF038B" w:rsidP="00FF038B">
      <w:pPr>
        <w:pStyle w:val="Heading3"/>
        <w:rPr>
          <w:b w:val="0"/>
          <w:sz w:val="24"/>
          <w:szCs w:val="24"/>
        </w:rPr>
      </w:pPr>
    </w:p>
    <w:p w14:paraId="43119D6D" w14:textId="77777777" w:rsidR="00955C3E" w:rsidRDefault="004A7821" w:rsidP="009C3233">
      <w:pPr>
        <w:pStyle w:val="Heading3"/>
      </w:pPr>
      <w:bookmarkStart w:id="758" w:name="_A3.__RperS"/>
      <w:bookmarkStart w:id="759" w:name="_Toc166846917"/>
      <w:bookmarkEnd w:id="758"/>
      <w:r w:rsidRPr="00750305">
        <w:t>A</w:t>
      </w:r>
      <w:r w:rsidR="00B9039C">
        <w:t>3</w:t>
      </w:r>
      <w:r w:rsidRPr="00750305">
        <w:t xml:space="preserve">.  </w:t>
      </w:r>
      <w:bookmarkStart w:id="760" w:name="_Toc326571563"/>
      <w:r w:rsidR="00955C3E">
        <w:t>RperS Table</w:t>
      </w:r>
      <w:bookmarkEnd w:id="760"/>
      <w:bookmarkEnd w:id="759"/>
    </w:p>
    <w:p w14:paraId="15D129FA" w14:textId="77777777" w:rsidR="00955C3E" w:rsidRDefault="00955C3E" w:rsidP="001D4D0F">
      <w:pPr>
        <w:keepNext/>
        <w:tabs>
          <w:tab w:val="right" w:pos="14310"/>
        </w:tabs>
      </w:pPr>
      <w:r>
        <w:t xml:space="preserve">This table stores information concerning recruits per spawner (R/S).  Recruit per spawner ratios are specific to the locations described in each </w:t>
      </w:r>
      <w:r w:rsidR="00483D6E">
        <w:t xml:space="preserve">record </w:t>
      </w:r>
      <w:r>
        <w:t>of data.</w:t>
      </w:r>
      <w:r w:rsidR="003108DC">
        <w:t xml:space="preserve">  This table can include </w:t>
      </w:r>
      <w:r w:rsidR="004E3968">
        <w:t xml:space="preserve">the number of </w:t>
      </w:r>
      <w:r w:rsidR="003108DC">
        <w:t>juvenile or adult recruits as measures, or full life cycle productivity.</w:t>
      </w:r>
      <w:r w:rsidR="005C0B70">
        <w:t xml:space="preserve">  That is, "recruit" can be defined at any life stage.</w:t>
      </w:r>
      <w:r w:rsidR="008C1116">
        <w:tab/>
      </w:r>
      <w:hyperlink w:anchor="Table_of_Contents" w:history="1">
        <w:r w:rsidR="008C1116"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1"/>
        <w:gridCol w:w="3603"/>
        <w:gridCol w:w="951"/>
        <w:gridCol w:w="2474"/>
        <w:gridCol w:w="450"/>
        <w:gridCol w:w="1277"/>
        <w:gridCol w:w="254"/>
        <w:gridCol w:w="270"/>
        <w:gridCol w:w="991"/>
        <w:gridCol w:w="2687"/>
      </w:tblGrid>
      <w:tr w:rsidR="00955C3E" w:rsidRPr="00B51678" w14:paraId="6C8703E6" w14:textId="77777777" w:rsidTr="006A2E32">
        <w:trPr>
          <w:cantSplit/>
          <w:tblHeader/>
        </w:trPr>
        <w:tc>
          <w:tcPr>
            <w:tcW w:w="1731" w:type="dxa"/>
            <w:shd w:val="pct10" w:color="auto" w:fill="auto"/>
          </w:tcPr>
          <w:p w14:paraId="14442B52" w14:textId="77777777" w:rsidR="00955C3E" w:rsidRPr="007B4862" w:rsidRDefault="00955C3E" w:rsidP="00955C3E">
            <w:pPr>
              <w:keepNext/>
              <w:keepLines/>
              <w:jc w:val="center"/>
              <w:rPr>
                <w:b/>
                <w:sz w:val="16"/>
                <w:szCs w:val="16"/>
              </w:rPr>
            </w:pPr>
            <w:r w:rsidRPr="007B4862">
              <w:rPr>
                <w:b/>
                <w:sz w:val="16"/>
                <w:szCs w:val="16"/>
              </w:rPr>
              <w:t>Field Name</w:t>
            </w:r>
          </w:p>
        </w:tc>
        <w:tc>
          <w:tcPr>
            <w:tcW w:w="3603" w:type="dxa"/>
            <w:shd w:val="pct10" w:color="auto" w:fill="auto"/>
          </w:tcPr>
          <w:p w14:paraId="163EB7EB" w14:textId="77777777" w:rsidR="00955C3E" w:rsidRPr="007B4862" w:rsidRDefault="00955C3E" w:rsidP="00AC4F88">
            <w:pPr>
              <w:keepNext/>
              <w:keepLines/>
              <w:jc w:val="center"/>
              <w:rPr>
                <w:b/>
                <w:sz w:val="16"/>
                <w:szCs w:val="16"/>
              </w:rPr>
            </w:pPr>
            <w:r w:rsidRPr="007B4862">
              <w:rPr>
                <w:b/>
                <w:sz w:val="16"/>
                <w:szCs w:val="16"/>
              </w:rPr>
              <w:t>Field Description</w:t>
            </w:r>
          </w:p>
        </w:tc>
        <w:tc>
          <w:tcPr>
            <w:tcW w:w="951" w:type="dxa"/>
            <w:shd w:val="pct10" w:color="auto" w:fill="auto"/>
          </w:tcPr>
          <w:p w14:paraId="7F225EA6" w14:textId="77777777" w:rsidR="00955C3E" w:rsidRPr="007B4862" w:rsidRDefault="00955C3E" w:rsidP="00955C3E">
            <w:pPr>
              <w:keepNext/>
              <w:keepLines/>
              <w:jc w:val="center"/>
              <w:rPr>
                <w:b/>
                <w:sz w:val="16"/>
                <w:szCs w:val="16"/>
              </w:rPr>
            </w:pPr>
            <w:r w:rsidRPr="007B4862">
              <w:rPr>
                <w:b/>
                <w:sz w:val="16"/>
                <w:szCs w:val="16"/>
              </w:rPr>
              <w:t>Data Type</w:t>
            </w:r>
          </w:p>
        </w:tc>
        <w:tc>
          <w:tcPr>
            <w:tcW w:w="8403" w:type="dxa"/>
            <w:gridSpan w:val="7"/>
            <w:shd w:val="pct10" w:color="auto" w:fill="auto"/>
          </w:tcPr>
          <w:p w14:paraId="649613EB" w14:textId="77777777" w:rsidR="00955C3E" w:rsidRPr="007B4862" w:rsidRDefault="00955C3E" w:rsidP="006B362D">
            <w:pPr>
              <w:keepNext/>
              <w:keepLines/>
              <w:jc w:val="center"/>
              <w:rPr>
                <w:b/>
                <w:sz w:val="16"/>
                <w:szCs w:val="16"/>
              </w:rPr>
            </w:pPr>
            <w:r w:rsidRPr="007B4862">
              <w:rPr>
                <w:b/>
                <w:sz w:val="16"/>
                <w:szCs w:val="16"/>
              </w:rPr>
              <w:t>Codes/Conventions</w:t>
            </w:r>
            <w:r>
              <w:rPr>
                <w:b/>
                <w:sz w:val="16"/>
                <w:szCs w:val="16"/>
              </w:rPr>
              <w:t xml:space="preserve"> for RperS Table</w:t>
            </w:r>
          </w:p>
        </w:tc>
      </w:tr>
      <w:tr w:rsidR="00955C3E" w:rsidRPr="009A1333" w14:paraId="223FD45E" w14:textId="77777777" w:rsidTr="006A2E32">
        <w:trPr>
          <w:cantSplit/>
          <w:trHeight w:val="318"/>
        </w:trPr>
        <w:tc>
          <w:tcPr>
            <w:tcW w:w="14688" w:type="dxa"/>
            <w:gridSpan w:val="10"/>
            <w:shd w:val="clear" w:color="auto" w:fill="DBE5F1"/>
            <w:tcMar>
              <w:left w:w="29" w:type="dxa"/>
              <w:right w:w="29" w:type="dxa"/>
            </w:tcMar>
            <w:vAlign w:val="center"/>
          </w:tcPr>
          <w:p w14:paraId="12AD6D1E" w14:textId="77777777" w:rsidR="00955C3E" w:rsidRPr="009A1333" w:rsidRDefault="00217D49" w:rsidP="007D3B9F">
            <w:pPr>
              <w:keepNext/>
              <w:snapToGrid w:val="0"/>
              <w:jc w:val="center"/>
              <w:rPr>
                <w:b/>
                <w:sz w:val="16"/>
                <w:szCs w:val="16"/>
              </w:rPr>
            </w:pPr>
            <w:r>
              <w:rPr>
                <w:b/>
                <w:sz w:val="16"/>
                <w:szCs w:val="16"/>
              </w:rPr>
              <w:t>Fields for defining a unique record</w:t>
            </w:r>
          </w:p>
        </w:tc>
      </w:tr>
      <w:tr w:rsidR="0003389A" w:rsidRPr="00B51678" w14:paraId="683E1730" w14:textId="77777777" w:rsidTr="006A2E32">
        <w:trPr>
          <w:cantSplit/>
        </w:trPr>
        <w:tc>
          <w:tcPr>
            <w:tcW w:w="1731" w:type="dxa"/>
            <w:tcMar>
              <w:left w:w="29" w:type="dxa"/>
              <w:right w:w="29" w:type="dxa"/>
            </w:tcMar>
          </w:tcPr>
          <w:p w14:paraId="05C2E408" w14:textId="77777777" w:rsidR="00613251" w:rsidRPr="00833095" w:rsidRDefault="0003389A" w:rsidP="00613251">
            <w:pPr>
              <w:snapToGrid w:val="0"/>
              <w:rPr>
                <w:bCs/>
                <w:color w:val="FF0000"/>
                <w:sz w:val="16"/>
                <w:szCs w:val="16"/>
                <w:rPrChange w:id="761" w:author="Mike Banach" w:date="2023-11-20T13:55:00Z">
                  <w:rPr>
                    <w:bCs/>
                    <w:color w:val="FF0000"/>
                    <w:sz w:val="16"/>
                    <w:szCs w:val="16"/>
                    <w:u w:val="single"/>
                  </w:rPr>
                </w:rPrChange>
              </w:rPr>
            </w:pPr>
            <w:r w:rsidRPr="00833095">
              <w:rPr>
                <w:b/>
                <w:bCs/>
                <w:i/>
                <w:color w:val="FF0000"/>
                <w:sz w:val="16"/>
                <w:szCs w:val="16"/>
                <w:rPrChange w:id="762" w:author="Mike Banach" w:date="2023-11-20T13:55:00Z">
                  <w:rPr>
                    <w:b/>
                    <w:bCs/>
                    <w:i/>
                    <w:color w:val="FF0000"/>
                    <w:sz w:val="16"/>
                    <w:szCs w:val="16"/>
                    <w:u w:val="single"/>
                  </w:rPr>
                </w:rPrChange>
              </w:rPr>
              <w:t>ID</w:t>
            </w:r>
          </w:p>
          <w:p w14:paraId="20B2BE21" w14:textId="77777777" w:rsidR="0003389A" w:rsidRPr="00AE2D9E" w:rsidRDefault="00613251" w:rsidP="00613251">
            <w:pPr>
              <w:snapToGrid w:val="0"/>
              <w:rPr>
                <w:bCs/>
                <w:color w:val="FF0000"/>
                <w:sz w:val="16"/>
                <w:szCs w:val="16"/>
              </w:rPr>
            </w:pPr>
            <w:r w:rsidRPr="0054074B">
              <w:rPr>
                <w:bCs/>
                <w:color w:val="FF0000"/>
                <w:sz w:val="16"/>
                <w:szCs w:val="16"/>
              </w:rPr>
              <w:t>(unique)</w:t>
            </w:r>
          </w:p>
        </w:tc>
        <w:tc>
          <w:tcPr>
            <w:tcW w:w="3603" w:type="dxa"/>
          </w:tcPr>
          <w:p w14:paraId="0434CCD0" w14:textId="77777777" w:rsidR="0003389A" w:rsidRPr="003D514E" w:rsidRDefault="0003389A" w:rsidP="0003389A">
            <w:pPr>
              <w:rPr>
                <w:sz w:val="16"/>
                <w:szCs w:val="16"/>
              </w:rPr>
            </w:pPr>
            <w:r>
              <w:rPr>
                <w:sz w:val="16"/>
                <w:szCs w:val="16"/>
              </w:rPr>
              <w:t>Value used by computer to identify a record.</w:t>
            </w:r>
          </w:p>
        </w:tc>
        <w:tc>
          <w:tcPr>
            <w:tcW w:w="951" w:type="dxa"/>
            <w:tcMar>
              <w:left w:w="29" w:type="dxa"/>
              <w:right w:w="29" w:type="dxa"/>
            </w:tcMar>
          </w:tcPr>
          <w:p w14:paraId="78A1EC59" w14:textId="304DB50A" w:rsidR="0003389A" w:rsidRPr="00AE2D9E" w:rsidRDefault="0003389A" w:rsidP="0003389A">
            <w:pPr>
              <w:jc w:val="center"/>
              <w:rPr>
                <w:bCs/>
                <w:color w:val="FF0000"/>
                <w:sz w:val="16"/>
                <w:szCs w:val="16"/>
              </w:rPr>
            </w:pPr>
            <w:del w:id="763" w:author="Mike Banach" w:date="2023-11-20T16:00:00Z">
              <w:r w:rsidRPr="00AE2D9E" w:rsidDel="00E76D71">
                <w:rPr>
                  <w:b/>
                  <w:bCs/>
                  <w:i/>
                  <w:color w:val="FF0000"/>
                  <w:sz w:val="16"/>
                  <w:szCs w:val="16"/>
                </w:rPr>
                <w:delText>Text 36</w:delText>
              </w:r>
            </w:del>
            <w:ins w:id="764" w:author="Mike Banach" w:date="2023-11-20T16:00:00Z">
              <w:r w:rsidR="00E76D71">
                <w:rPr>
                  <w:b/>
                  <w:bCs/>
                  <w:i/>
                  <w:color w:val="FF0000"/>
                  <w:sz w:val="16"/>
                  <w:szCs w:val="16"/>
                </w:rPr>
                <w:t>GUID</w:t>
              </w:r>
            </w:ins>
          </w:p>
        </w:tc>
        <w:tc>
          <w:tcPr>
            <w:tcW w:w="8403" w:type="dxa"/>
            <w:gridSpan w:val="7"/>
          </w:tcPr>
          <w:p w14:paraId="76F519A6" w14:textId="77777777" w:rsidR="0003389A" w:rsidRDefault="0003389A" w:rsidP="0003389A">
            <w:pPr>
              <w:snapToGrid w:val="0"/>
              <w:rPr>
                <w:sz w:val="16"/>
                <w:szCs w:val="16"/>
              </w:rPr>
            </w:pPr>
            <w:r>
              <w:rPr>
                <w:sz w:val="16"/>
                <w:szCs w:val="16"/>
              </w:rPr>
              <w:t xml:space="preserve">This value is a globally unique identifier </w:t>
            </w:r>
            <w:r w:rsidR="00520CDB">
              <w:rPr>
                <w:sz w:val="16"/>
                <w:szCs w:val="16"/>
              </w:rPr>
              <w:t>(</w:t>
            </w:r>
            <w:r>
              <w:rPr>
                <w:sz w:val="16"/>
                <w:szCs w:val="16"/>
              </w:rPr>
              <w:t>GUID</w:t>
            </w:r>
            <w:r w:rsidR="00520CDB">
              <w:rPr>
                <w:sz w:val="16"/>
                <w:szCs w:val="16"/>
              </w:rPr>
              <w:t>)</w:t>
            </w:r>
            <w:r w:rsidR="00E62C28">
              <w:rPr>
                <w:sz w:val="16"/>
                <w:szCs w:val="16"/>
              </w:rPr>
              <w:t xml:space="preserve"> exactly 36 characters long</w:t>
            </w:r>
            <w:r>
              <w:rPr>
                <w:sz w:val="16"/>
                <w:szCs w:val="16"/>
              </w:rPr>
              <w:t>.</w:t>
            </w:r>
          </w:p>
          <w:p w14:paraId="33E5F74E" w14:textId="77777777" w:rsidR="0003389A" w:rsidRDefault="0003389A" w:rsidP="000A286A">
            <w:pPr>
              <w:numPr>
                <w:ilvl w:val="0"/>
                <w:numId w:val="19"/>
              </w:numPr>
              <w:snapToGrid w:val="0"/>
              <w:ind w:left="173" w:hanging="144"/>
              <w:rPr>
                <w:sz w:val="16"/>
                <w:szCs w:val="16"/>
              </w:rPr>
            </w:pPr>
            <w:r w:rsidRPr="002662FD">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184D4ADF" w14:textId="77777777" w:rsidR="0003389A" w:rsidRDefault="0003389A" w:rsidP="000A286A">
            <w:pPr>
              <w:numPr>
                <w:ilvl w:val="0"/>
                <w:numId w:val="19"/>
              </w:numPr>
              <w:snapToGrid w:val="0"/>
              <w:ind w:left="173" w:hanging="144"/>
              <w:rPr>
                <w:sz w:val="16"/>
                <w:szCs w:val="16"/>
              </w:rPr>
            </w:pPr>
            <w:r w:rsidRPr="002662FD">
              <w:rPr>
                <w:color w:val="FF0000"/>
                <w:sz w:val="16"/>
                <w:szCs w:val="16"/>
              </w:rPr>
              <w:t>When updating or deleting records this value must be included.</w:t>
            </w:r>
          </w:p>
        </w:tc>
      </w:tr>
      <w:tr w:rsidR="000B5011" w:rsidRPr="006A2E32" w14:paraId="1DC93888" w14:textId="77777777" w:rsidTr="006A2E32">
        <w:trPr>
          <w:cantSplit/>
        </w:trPr>
        <w:tc>
          <w:tcPr>
            <w:tcW w:w="1731" w:type="dxa"/>
            <w:tcMar>
              <w:left w:w="29" w:type="dxa"/>
              <w:right w:w="29" w:type="dxa"/>
            </w:tcMar>
          </w:tcPr>
          <w:p w14:paraId="5A38B41D" w14:textId="58872818" w:rsidR="000B5011" w:rsidRPr="00833095" w:rsidRDefault="000B5011" w:rsidP="000B5011">
            <w:pPr>
              <w:snapToGrid w:val="0"/>
              <w:rPr>
                <w:bCs/>
                <w:color w:val="FF0000"/>
                <w:sz w:val="16"/>
                <w:szCs w:val="16"/>
                <w:u w:val="single"/>
                <w:rPrChange w:id="765" w:author="Mike Banach" w:date="2023-11-20T13:55:00Z">
                  <w:rPr>
                    <w:bCs/>
                    <w:color w:val="FF0000"/>
                    <w:sz w:val="16"/>
                    <w:szCs w:val="16"/>
                  </w:rPr>
                </w:rPrChange>
              </w:rPr>
            </w:pPr>
            <w:ins w:id="766" w:author="Mike Banach" w:date="2021-06-04T11:01:00Z">
              <w:r w:rsidRPr="00833095">
                <w:rPr>
                  <w:b/>
                  <w:bCs/>
                  <w:color w:val="FF0000"/>
                  <w:sz w:val="16"/>
                  <w:u w:val="single"/>
                  <w:rPrChange w:id="767" w:author="Mike Banach" w:date="2023-11-20T13:55:00Z">
                    <w:rPr>
                      <w:b/>
                      <w:bCs/>
                      <w:color w:val="FF0000"/>
                      <w:sz w:val="16"/>
                    </w:rPr>
                  </w:rPrChange>
                </w:rPr>
                <w:lastRenderedPageBreak/>
                <w:t>T</w:t>
              </w:r>
            </w:ins>
            <w:ins w:id="768" w:author="Mike Banach" w:date="2022-01-19T15:00:00Z">
              <w:r w:rsidRPr="00833095">
                <w:rPr>
                  <w:b/>
                  <w:bCs/>
                  <w:color w:val="FF0000"/>
                  <w:sz w:val="16"/>
                  <w:u w:val="single"/>
                  <w:rPrChange w:id="769" w:author="Mike Banach" w:date="2023-11-20T13:55:00Z">
                    <w:rPr>
                      <w:b/>
                      <w:bCs/>
                      <w:color w:val="FF0000"/>
                      <w:sz w:val="16"/>
                    </w:rPr>
                  </w:rPrChange>
                </w:rPr>
                <w:t>im</w:t>
              </w:r>
            </w:ins>
            <w:ins w:id="770" w:author="Mike Banach" w:date="2021-06-04T11:01:00Z">
              <w:r w:rsidRPr="00833095">
                <w:rPr>
                  <w:b/>
                  <w:bCs/>
                  <w:color w:val="FF0000"/>
                  <w:sz w:val="16"/>
                  <w:u w:val="single"/>
                  <w:rPrChange w:id="771" w:author="Mike Banach" w:date="2023-11-20T13:55:00Z">
                    <w:rPr>
                      <w:b/>
                      <w:bCs/>
                      <w:color w:val="FF0000"/>
                      <w:sz w:val="16"/>
                    </w:rPr>
                  </w:rPrChange>
                </w:rPr>
                <w:t>e</w:t>
              </w:r>
            </w:ins>
            <w:ins w:id="772" w:author="Mike Banach" w:date="2022-01-19T15:00:00Z">
              <w:r w:rsidRPr="00833095">
                <w:rPr>
                  <w:b/>
                  <w:bCs/>
                  <w:color w:val="FF0000"/>
                  <w:sz w:val="16"/>
                  <w:u w:val="single"/>
                  <w:rPrChange w:id="773" w:author="Mike Banach" w:date="2023-11-20T13:55:00Z">
                    <w:rPr>
                      <w:b/>
                      <w:bCs/>
                      <w:color w:val="FF0000"/>
                      <w:sz w:val="16"/>
                    </w:rPr>
                  </w:rPrChange>
                </w:rPr>
                <w:t>Series</w:t>
              </w:r>
            </w:ins>
            <w:ins w:id="774" w:author="Mike Banach" w:date="2021-06-04T11:01:00Z">
              <w:r w:rsidRPr="00833095">
                <w:rPr>
                  <w:b/>
                  <w:bCs/>
                  <w:color w:val="FF0000"/>
                  <w:sz w:val="16"/>
                  <w:u w:val="single"/>
                  <w:rPrChange w:id="775" w:author="Mike Banach" w:date="2023-11-20T13:55:00Z">
                    <w:rPr>
                      <w:b/>
                      <w:bCs/>
                      <w:color w:val="FF0000"/>
                      <w:sz w:val="16"/>
                    </w:rPr>
                  </w:rPrChange>
                </w:rPr>
                <w:t>ID</w:t>
              </w:r>
            </w:ins>
          </w:p>
        </w:tc>
        <w:tc>
          <w:tcPr>
            <w:tcW w:w="3603" w:type="dxa"/>
          </w:tcPr>
          <w:p w14:paraId="4C629B2B" w14:textId="4AE39436" w:rsidR="000B5011" w:rsidRPr="006A2E32" w:rsidRDefault="000B5011" w:rsidP="0082427A">
            <w:pPr>
              <w:rPr>
                <w:sz w:val="16"/>
                <w:szCs w:val="16"/>
              </w:rPr>
            </w:pPr>
            <w:ins w:id="776" w:author="Mike Banach" w:date="2021-06-04T11:01:00Z">
              <w:r>
                <w:rPr>
                  <w:sz w:val="16"/>
                </w:rPr>
                <w:t>This field identifies the time series</w:t>
              </w:r>
            </w:ins>
            <w:ins w:id="777" w:author="Mike Banach" w:date="2021-06-04T11:08:00Z">
              <w:r>
                <w:rPr>
                  <w:sz w:val="16"/>
                </w:rPr>
                <w:t xml:space="preserve"> a record belongs to</w:t>
              </w:r>
            </w:ins>
            <w:ins w:id="778" w:author="Mike Banach" w:date="2021-06-04T11:01:00Z">
              <w:r>
                <w:rPr>
                  <w:sz w:val="16"/>
                </w:rPr>
                <w:t>.</w:t>
              </w:r>
            </w:ins>
            <w:ins w:id="779" w:author="Mike Banach" w:date="2021-06-04T11:08:00Z">
              <w:r>
                <w:rPr>
                  <w:sz w:val="16"/>
                </w:rPr>
                <w:t xml:space="preserve">  </w:t>
              </w:r>
            </w:ins>
            <w:ins w:id="780" w:author="Mike Banach" w:date="2021-06-04T11:09:00Z">
              <w:r>
                <w:rPr>
                  <w:sz w:val="16"/>
                </w:rPr>
                <w:t>R</w:t>
              </w:r>
            </w:ins>
            <w:ins w:id="781" w:author="Mike Banach" w:date="2021-06-04T11:08:00Z">
              <w:r>
                <w:rPr>
                  <w:sz w:val="16"/>
                </w:rPr>
                <w:t>ecords with the same T</w:t>
              </w:r>
            </w:ins>
            <w:ins w:id="782" w:author="Mike Banach" w:date="2022-01-19T15:00:00Z">
              <w:r>
                <w:rPr>
                  <w:sz w:val="16"/>
                </w:rPr>
                <w:t>im</w:t>
              </w:r>
            </w:ins>
            <w:ins w:id="783" w:author="Mike Banach" w:date="2021-06-04T11:08:00Z">
              <w:r>
                <w:rPr>
                  <w:sz w:val="16"/>
                </w:rPr>
                <w:t>e</w:t>
              </w:r>
            </w:ins>
            <w:ins w:id="784" w:author="Mike Banach" w:date="2022-01-19T15:00:00Z">
              <w:r>
                <w:rPr>
                  <w:sz w:val="16"/>
                </w:rPr>
                <w:t>Series</w:t>
              </w:r>
            </w:ins>
            <w:ins w:id="785" w:author="Mike Banach" w:date="2021-06-04T11:08:00Z">
              <w:r>
                <w:rPr>
                  <w:sz w:val="16"/>
                </w:rPr>
                <w:t xml:space="preserve">ID are </w:t>
              </w:r>
            </w:ins>
            <w:ins w:id="786" w:author="Mike Banach" w:date="2021-06-04T11:09:00Z">
              <w:r>
                <w:rPr>
                  <w:sz w:val="16"/>
                </w:rPr>
                <w:t>grouped and presented together on the CAX</w:t>
              </w:r>
            </w:ins>
            <w:ins w:id="787" w:author="Mike Banach" w:date="2024-04-11T13:51:00Z">
              <w:r w:rsidR="00CB41FD">
                <w:rPr>
                  <w:sz w:val="16"/>
                </w:rPr>
                <w:t xml:space="preserve"> query system</w:t>
              </w:r>
              <w:r w:rsidR="00986E2A">
                <w:rPr>
                  <w:sz w:val="16"/>
                </w:rPr>
                <w:t>s</w:t>
              </w:r>
            </w:ins>
            <w:ins w:id="788" w:author="Mike Banach" w:date="2021-06-04T11:09:00Z">
              <w:r>
                <w:rPr>
                  <w:sz w:val="16"/>
                </w:rPr>
                <w:t>.</w:t>
              </w:r>
            </w:ins>
            <w:ins w:id="789" w:author="Mike Banach" w:date="2021-06-04T11:01:00Z">
              <w:r>
                <w:rPr>
                  <w:sz w:val="16"/>
                </w:rPr>
                <w:t xml:space="preserve">  </w:t>
              </w:r>
            </w:ins>
            <w:ins w:id="790" w:author="Mike Banach" w:date="2021-06-04T11:04:00Z">
              <w:r>
                <w:rPr>
                  <w:sz w:val="16"/>
                </w:rPr>
                <w:t>A</w:t>
              </w:r>
            </w:ins>
            <w:ins w:id="791" w:author="Mike Banach" w:date="2021-06-04T11:01:00Z">
              <w:r>
                <w:rPr>
                  <w:sz w:val="16"/>
                </w:rPr>
                <w:t>ssigned by data compilers or regional data assemblers as appropriate.</w:t>
              </w:r>
            </w:ins>
          </w:p>
        </w:tc>
        <w:tc>
          <w:tcPr>
            <w:tcW w:w="951" w:type="dxa"/>
            <w:tcMar>
              <w:left w:w="29" w:type="dxa"/>
              <w:right w:w="29" w:type="dxa"/>
            </w:tcMar>
          </w:tcPr>
          <w:p w14:paraId="7DE7AA44" w14:textId="21110B0F" w:rsidR="000B5011" w:rsidRPr="006A2E32" w:rsidRDefault="00BB00D7" w:rsidP="000B5011">
            <w:pPr>
              <w:jc w:val="center"/>
              <w:rPr>
                <w:bCs/>
                <w:color w:val="FF0000"/>
                <w:sz w:val="16"/>
                <w:szCs w:val="16"/>
              </w:rPr>
            </w:pPr>
            <w:ins w:id="792" w:author="Mike Banach" w:date="2023-11-20T15:34:00Z">
              <w:r>
                <w:rPr>
                  <w:b/>
                  <w:bCs/>
                  <w:color w:val="FF0000"/>
                  <w:sz w:val="16"/>
                </w:rPr>
                <w:t>Integer</w:t>
              </w:r>
            </w:ins>
          </w:p>
        </w:tc>
        <w:tc>
          <w:tcPr>
            <w:tcW w:w="4201" w:type="dxa"/>
            <w:gridSpan w:val="3"/>
          </w:tcPr>
          <w:p w14:paraId="2AD30EA9" w14:textId="77777777" w:rsidR="000B5011" w:rsidRDefault="000B5011" w:rsidP="000B5011">
            <w:pPr>
              <w:rPr>
                <w:ins w:id="793" w:author="Mike Banach" w:date="2021-06-04T11:12:00Z"/>
                <w:sz w:val="16"/>
              </w:rPr>
            </w:pPr>
            <w:ins w:id="794" w:author="Mike Banach" w:date="2022-12-16T12:12:00Z">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ins>
          </w:p>
          <w:p w14:paraId="7DE62ABB" w14:textId="77777777" w:rsidR="000B5011" w:rsidRDefault="000B5011" w:rsidP="000B5011">
            <w:pPr>
              <w:rPr>
                <w:ins w:id="795" w:author="Mike Banach" w:date="2021-06-04T11:23:00Z"/>
                <w:sz w:val="16"/>
              </w:rPr>
            </w:pPr>
          </w:p>
          <w:p w14:paraId="020230C3" w14:textId="50F75656" w:rsidR="000B5011" w:rsidRDefault="000B5011" w:rsidP="000B5011">
            <w:pPr>
              <w:rPr>
                <w:ins w:id="796" w:author="Mike Banach" w:date="2021-06-04T11:28:00Z"/>
                <w:sz w:val="16"/>
              </w:rPr>
            </w:pPr>
            <w:ins w:id="797" w:author="Mike Banach" w:date="2021-06-04T11:28:00Z">
              <w:r>
                <w:rPr>
                  <w:sz w:val="16"/>
                </w:rPr>
                <w:t>For records</w:t>
              </w:r>
            </w:ins>
            <w:ins w:id="798" w:author="Mike Banach" w:date="2024-04-12T09:08:00Z">
              <w:r w:rsidR="002B7739">
                <w:rPr>
                  <w:sz w:val="16"/>
                </w:rPr>
                <w:t xml:space="preserve"> in this table</w:t>
              </w:r>
            </w:ins>
            <w:ins w:id="799" w:author="Mike Banach" w:date="2021-06-04T11:28:00Z">
              <w:r>
                <w:rPr>
                  <w:sz w:val="16"/>
                </w:rPr>
                <w:t xml:space="preserve"> with the same T</w:t>
              </w:r>
            </w:ins>
            <w:ins w:id="800" w:author="Mike Banach" w:date="2022-01-19T15:01:00Z">
              <w:r>
                <w:rPr>
                  <w:sz w:val="16"/>
                </w:rPr>
                <w:t>im</w:t>
              </w:r>
            </w:ins>
            <w:ins w:id="801" w:author="Mike Banach" w:date="2021-06-04T11:28:00Z">
              <w:r>
                <w:rPr>
                  <w:sz w:val="16"/>
                </w:rPr>
                <w:t>e</w:t>
              </w:r>
            </w:ins>
            <w:ins w:id="802" w:author="Mike Banach" w:date="2022-01-19T15:01:00Z">
              <w:r>
                <w:rPr>
                  <w:sz w:val="16"/>
                </w:rPr>
                <w:t>Series</w:t>
              </w:r>
            </w:ins>
            <w:ins w:id="803" w:author="Mike Banach" w:date="2021-06-04T11:28:00Z">
              <w:r>
                <w:rPr>
                  <w:sz w:val="16"/>
                </w:rPr>
                <w:t>ID:</w:t>
              </w:r>
            </w:ins>
          </w:p>
          <w:p w14:paraId="79F5E1ED" w14:textId="77777777" w:rsidR="00762D39" w:rsidRDefault="000B5011" w:rsidP="00762D39">
            <w:pPr>
              <w:numPr>
                <w:ilvl w:val="0"/>
                <w:numId w:val="45"/>
              </w:numPr>
              <w:ind w:left="203" w:hanging="180"/>
              <w:rPr>
                <w:ins w:id="804" w:author="Mike Banach" w:date="2024-04-25T16:59:00Z"/>
                <w:sz w:val="16"/>
              </w:rPr>
            </w:pPr>
            <w:ins w:id="805" w:author="Mike Banach" w:date="2021-06-04T11:28:00Z">
              <w:r>
                <w:rPr>
                  <w:sz w:val="16"/>
                </w:rPr>
                <w:t xml:space="preserve">All </w:t>
              </w:r>
            </w:ins>
            <w:ins w:id="806" w:author="Mike Banach" w:date="2021-06-04T11:10:00Z">
              <w:r>
                <w:rPr>
                  <w:sz w:val="16"/>
                </w:rPr>
                <w:t>PopID</w:t>
              </w:r>
            </w:ins>
            <w:ins w:id="807" w:author="Mike Banach" w:date="2021-06-04T11:28:00Z">
              <w:r>
                <w:rPr>
                  <w:sz w:val="16"/>
                </w:rPr>
                <w:t xml:space="preserve"> values must be the same</w:t>
              </w:r>
            </w:ins>
            <w:ins w:id="808" w:author="Mike Banach" w:date="2021-06-04T11:29:00Z">
              <w:r>
                <w:rPr>
                  <w:sz w:val="16"/>
                </w:rPr>
                <w:t>.</w:t>
              </w:r>
            </w:ins>
          </w:p>
          <w:p w14:paraId="0364CA7C" w14:textId="77777777" w:rsidR="00762D39" w:rsidRDefault="00762D39" w:rsidP="00762D39">
            <w:pPr>
              <w:numPr>
                <w:ilvl w:val="0"/>
                <w:numId w:val="45"/>
              </w:numPr>
              <w:ind w:left="203" w:hanging="180"/>
              <w:rPr>
                <w:ins w:id="809" w:author="Mike Banach" w:date="2024-04-25T17:00:00Z"/>
                <w:sz w:val="16"/>
              </w:rPr>
            </w:pPr>
            <w:ins w:id="810" w:author="Mike Banach" w:date="2024-04-25T16:59:00Z">
              <w:r>
                <w:rPr>
                  <w:sz w:val="16"/>
                </w:rPr>
                <w:t>The BroodYear may NOT be repeated.</w:t>
              </w:r>
            </w:ins>
          </w:p>
          <w:p w14:paraId="4CB8B6CF" w14:textId="77777777" w:rsidR="00762D39" w:rsidRDefault="00762D39" w:rsidP="00762D39">
            <w:pPr>
              <w:numPr>
                <w:ilvl w:val="0"/>
                <w:numId w:val="45"/>
              </w:numPr>
              <w:ind w:left="203" w:hanging="180"/>
              <w:rPr>
                <w:ins w:id="811" w:author="Mike Banach" w:date="2024-04-25T17:00:00Z"/>
                <w:sz w:val="16"/>
              </w:rPr>
            </w:pPr>
            <w:ins w:id="812" w:author="Mike Banach" w:date="2024-04-25T17:00:00Z">
              <w:r>
                <w:rPr>
                  <w:sz w:val="16"/>
                </w:rPr>
                <w:t>All RecruitDef values must be the same.</w:t>
              </w:r>
            </w:ins>
          </w:p>
          <w:p w14:paraId="291560D0" w14:textId="654A1324" w:rsidR="000B5011" w:rsidRDefault="00762D39" w:rsidP="00762D39">
            <w:pPr>
              <w:numPr>
                <w:ilvl w:val="0"/>
                <w:numId w:val="45"/>
              </w:numPr>
              <w:ind w:left="203" w:hanging="180"/>
              <w:rPr>
                <w:ins w:id="813" w:author="Mike Banach" w:date="2024-04-25T16:59:00Z"/>
                <w:sz w:val="16"/>
              </w:rPr>
            </w:pPr>
            <w:ins w:id="814" w:author="Mike Banach" w:date="2024-04-25T17:00:00Z">
              <w:r>
                <w:rPr>
                  <w:sz w:val="16"/>
                </w:rPr>
                <w:t>All RperStype values must be the same.</w:t>
              </w:r>
            </w:ins>
          </w:p>
          <w:p w14:paraId="24E6BC55" w14:textId="54576DE8" w:rsidR="00762D39" w:rsidRDefault="00762D39" w:rsidP="00762D39">
            <w:pPr>
              <w:rPr>
                <w:ins w:id="815" w:author="Mike Banach" w:date="2021-06-04T11:29:00Z"/>
                <w:sz w:val="16"/>
              </w:rPr>
            </w:pPr>
            <w:ins w:id="816" w:author="Mike Banach" w:date="2024-04-25T16:59:00Z">
              <w:r w:rsidRPr="00762D39">
                <w:rPr>
                  <w:sz w:val="16"/>
                </w:rPr>
                <w:t>Although not enforced, records with the same TimeSeriesID will usually have:</w:t>
              </w:r>
            </w:ins>
          </w:p>
          <w:p w14:paraId="342FD957" w14:textId="709292D6" w:rsidR="000B5011" w:rsidRDefault="000B5011" w:rsidP="000B5011">
            <w:pPr>
              <w:numPr>
                <w:ilvl w:val="0"/>
                <w:numId w:val="45"/>
              </w:numPr>
              <w:ind w:left="203" w:hanging="180"/>
              <w:rPr>
                <w:ins w:id="817" w:author="Mike Banach" w:date="2021-06-04T11:29:00Z"/>
                <w:sz w:val="16"/>
              </w:rPr>
            </w:pPr>
            <w:ins w:id="818" w:author="Mike Banach" w:date="2021-06-04T11:29:00Z">
              <w:r>
                <w:rPr>
                  <w:sz w:val="16"/>
                </w:rPr>
                <w:t xml:space="preserve">All </w:t>
              </w:r>
            </w:ins>
            <w:ins w:id="819" w:author="Mike Banach" w:date="2024-04-11T14:27:00Z">
              <w:r w:rsidR="00920436">
                <w:rPr>
                  <w:sz w:val="16"/>
                </w:rPr>
                <w:t>SpawnerLocation</w:t>
              </w:r>
            </w:ins>
            <w:ins w:id="820" w:author="Mike Banach" w:date="2021-06-04T11:29:00Z">
              <w:r>
                <w:rPr>
                  <w:sz w:val="16"/>
                </w:rPr>
                <w:t xml:space="preserve"> values must be the same.</w:t>
              </w:r>
            </w:ins>
          </w:p>
          <w:p w14:paraId="5277C4C7" w14:textId="72C4CFCC" w:rsidR="000B5011" w:rsidRDefault="000B5011" w:rsidP="00762D39">
            <w:pPr>
              <w:numPr>
                <w:ilvl w:val="0"/>
                <w:numId w:val="45"/>
              </w:numPr>
              <w:ind w:left="203" w:hanging="180"/>
              <w:rPr>
                <w:ins w:id="821" w:author="Mike Banach" w:date="2021-06-04T11:10:00Z"/>
                <w:sz w:val="16"/>
              </w:rPr>
            </w:pPr>
            <w:ins w:id="822" w:author="Mike Banach" w:date="2021-06-04T11:29:00Z">
              <w:r>
                <w:rPr>
                  <w:sz w:val="16"/>
                </w:rPr>
                <w:t xml:space="preserve">All </w:t>
              </w:r>
            </w:ins>
            <w:ins w:id="823" w:author="Mike Banach" w:date="2024-04-11T14:27:00Z">
              <w:r w:rsidR="00DD2826">
                <w:rPr>
                  <w:sz w:val="16"/>
                </w:rPr>
                <w:t>RecruitLocation</w:t>
              </w:r>
            </w:ins>
            <w:ins w:id="824" w:author="Mike Banach" w:date="2021-06-04T11:29:00Z">
              <w:r>
                <w:rPr>
                  <w:sz w:val="16"/>
                </w:rPr>
                <w:t xml:space="preserve"> values must be the same.</w:t>
              </w:r>
            </w:ins>
          </w:p>
          <w:p w14:paraId="172435EE" w14:textId="77777777" w:rsidR="000B5011" w:rsidRDefault="000B5011" w:rsidP="000B5011">
            <w:pPr>
              <w:snapToGrid w:val="0"/>
              <w:rPr>
                <w:ins w:id="825" w:author="Mike Banach" w:date="2024-03-06T10:41:00Z"/>
                <w:sz w:val="16"/>
                <w:szCs w:val="16"/>
              </w:rPr>
            </w:pPr>
          </w:p>
          <w:p w14:paraId="13B2A022" w14:textId="55B730AB" w:rsidR="00812573" w:rsidRPr="006A2E32" w:rsidRDefault="00CC17EE" w:rsidP="000B5011">
            <w:pPr>
              <w:snapToGrid w:val="0"/>
              <w:rPr>
                <w:sz w:val="16"/>
                <w:szCs w:val="16"/>
              </w:rPr>
            </w:pPr>
            <w:ins w:id="826" w:author="Mike Banach" w:date="2024-04-11T14:00:00Z">
              <w:r>
                <w:rPr>
                  <w:sz w:val="16"/>
                  <w:szCs w:val="16"/>
                </w:rPr>
                <w:t>If ownership</w:t>
              </w:r>
            </w:ins>
            <w:ins w:id="827" w:author="Mike Banach" w:date="2024-03-06T10:41:00Z">
              <w:r w:rsidR="00812573" w:rsidRPr="0044322B">
                <w:rPr>
                  <w:sz w:val="16"/>
                  <w:szCs w:val="16"/>
                </w:rPr>
                <w:t xml:space="preserve"> of a time series is transferred between organizations, the T</w:t>
              </w:r>
              <w:r w:rsidR="00812573">
                <w:rPr>
                  <w:sz w:val="16"/>
                  <w:szCs w:val="16"/>
                </w:rPr>
                <w:t>imeSeries</w:t>
              </w:r>
              <w:r w:rsidR="00812573" w:rsidRPr="0044322B">
                <w:rPr>
                  <w:sz w:val="16"/>
                  <w:szCs w:val="16"/>
                </w:rPr>
                <w:t>ID is not changed.</w:t>
              </w:r>
            </w:ins>
          </w:p>
        </w:tc>
        <w:tc>
          <w:tcPr>
            <w:tcW w:w="4202" w:type="dxa"/>
            <w:gridSpan w:val="4"/>
          </w:tcPr>
          <w:p w14:paraId="57C4EB72" w14:textId="77777777" w:rsidR="000B5011" w:rsidRDefault="000B5011" w:rsidP="000B5011">
            <w:pPr>
              <w:rPr>
                <w:ins w:id="828" w:author="Mike Banach" w:date="2021-06-04T11:55:00Z"/>
                <w:sz w:val="16"/>
              </w:rPr>
            </w:pPr>
            <w:ins w:id="829" w:author="Mike Banach" w:date="2021-06-04T11:55:00Z">
              <w:r>
                <w:rPr>
                  <w:sz w:val="16"/>
                </w:rPr>
                <w:t xml:space="preserve">Assigned </w:t>
              </w:r>
            </w:ins>
            <w:ins w:id="830" w:author="Mike Banach" w:date="2022-01-19T15:03:00Z">
              <w:r>
                <w:rPr>
                  <w:sz w:val="16"/>
                </w:rPr>
                <w:t xml:space="preserve">TimeSeriesID ranges are the same as assigned </w:t>
              </w:r>
            </w:ins>
            <w:ins w:id="831" w:author="Mike Banach" w:date="2021-06-04T11:55:00Z">
              <w:r>
                <w:rPr>
                  <w:sz w:val="16"/>
                </w:rPr>
                <w:t>TrendID ranges</w:t>
              </w:r>
            </w:ins>
            <w:ins w:id="832" w:author="Mike Banach" w:date="2022-01-19T15:03:00Z">
              <w:r>
                <w:rPr>
                  <w:sz w:val="16"/>
                </w:rPr>
                <w:t xml:space="preserve"> in the StreamNet DES</w:t>
              </w:r>
            </w:ins>
            <w:ins w:id="833" w:author="Mike Banach" w:date="2021-06-04T11:55:00Z">
              <w:r>
                <w:rPr>
                  <w:sz w:val="16"/>
                </w:rPr>
                <w:t xml:space="preserve">.  Coordinate with </w:t>
              </w:r>
            </w:ins>
            <w:ins w:id="834" w:author="Mike Banach" w:date="2022-01-19T15:03:00Z">
              <w:r>
                <w:rPr>
                  <w:sz w:val="16"/>
                </w:rPr>
                <w:t>ot</w:t>
              </w:r>
            </w:ins>
            <w:ins w:id="835" w:author="Mike Banach" w:date="2022-01-19T15:04:00Z">
              <w:r>
                <w:rPr>
                  <w:sz w:val="16"/>
                </w:rPr>
                <w:t xml:space="preserve">her </w:t>
              </w:r>
            </w:ins>
            <w:ins w:id="836" w:author="Mike Banach" w:date="2021-06-04T11:55:00Z">
              <w:r>
                <w:rPr>
                  <w:sz w:val="16"/>
                </w:rPr>
                <w:t>personnel</w:t>
              </w:r>
            </w:ins>
            <w:ins w:id="837" w:author="Mike Banach" w:date="2022-01-19T15:04:00Z">
              <w:r>
                <w:rPr>
                  <w:sz w:val="16"/>
                </w:rPr>
                <w:t xml:space="preserve"> in your organization</w:t>
              </w:r>
            </w:ins>
            <w:ins w:id="838" w:author="Mike Banach" w:date="2021-06-04T11:55:00Z">
              <w:r>
                <w:rPr>
                  <w:sz w:val="16"/>
                </w:rPr>
                <w:t xml:space="preserve"> assigning </w:t>
              </w:r>
            </w:ins>
            <w:ins w:id="839" w:author="Mike Banach" w:date="2022-01-19T15:04:00Z">
              <w:r>
                <w:rPr>
                  <w:sz w:val="16"/>
                </w:rPr>
                <w:t xml:space="preserve">TimeSeriesID and </w:t>
              </w:r>
            </w:ins>
            <w:ins w:id="840" w:author="Mike Banach" w:date="2021-06-04T11:55:00Z">
              <w:r>
                <w:rPr>
                  <w:sz w:val="16"/>
                </w:rPr>
                <w:t>TrendID values.</w:t>
              </w:r>
            </w:ins>
          </w:p>
          <w:p w14:paraId="3889567F" w14:textId="77777777" w:rsidR="000B5011" w:rsidRDefault="000B5011" w:rsidP="000B5011">
            <w:pPr>
              <w:rPr>
                <w:ins w:id="841" w:author="Mike Banach" w:date="2021-06-04T11:41:00Z"/>
                <w:sz w:val="16"/>
              </w:rPr>
            </w:pPr>
            <w:ins w:id="842" w:author="Mike Banach" w:date="2021-06-04T11:41:00Z">
              <w:r>
                <w:rPr>
                  <w:sz w:val="16"/>
                </w:rPr>
                <w:t>10,000-19,999 = MFWP</w:t>
              </w:r>
            </w:ins>
          </w:p>
          <w:p w14:paraId="07C81710" w14:textId="77777777" w:rsidR="000B5011" w:rsidRDefault="000B5011" w:rsidP="000B5011">
            <w:pPr>
              <w:rPr>
                <w:ins w:id="843" w:author="Mike Banach" w:date="2021-06-04T11:41:00Z"/>
                <w:sz w:val="16"/>
              </w:rPr>
            </w:pPr>
            <w:ins w:id="844" w:author="Mike Banach" w:date="2021-06-04T11:41:00Z">
              <w:r>
                <w:rPr>
                  <w:sz w:val="16"/>
                </w:rPr>
                <w:t>20,000-22,499 = CRITFC</w:t>
              </w:r>
            </w:ins>
          </w:p>
          <w:p w14:paraId="22297AE2" w14:textId="77777777" w:rsidR="000B5011" w:rsidRDefault="000B5011" w:rsidP="000B5011">
            <w:pPr>
              <w:rPr>
                <w:ins w:id="845" w:author="Mike Banach" w:date="2021-06-04T11:41:00Z"/>
                <w:sz w:val="16"/>
              </w:rPr>
            </w:pPr>
            <w:ins w:id="846" w:author="Mike Banach" w:date="2021-06-04T11:41:00Z">
              <w:r>
                <w:rPr>
                  <w:sz w:val="16"/>
                </w:rPr>
                <w:t>22,500-24,999 = NPT</w:t>
              </w:r>
            </w:ins>
          </w:p>
          <w:p w14:paraId="2C5C012D" w14:textId="77777777" w:rsidR="000B5011" w:rsidRDefault="000B5011" w:rsidP="000B5011">
            <w:pPr>
              <w:rPr>
                <w:ins w:id="847" w:author="Mike Banach" w:date="2021-06-04T11:41:00Z"/>
                <w:sz w:val="16"/>
              </w:rPr>
            </w:pPr>
            <w:ins w:id="848" w:author="Mike Banach" w:date="2021-06-04T11:41:00Z">
              <w:r>
                <w:rPr>
                  <w:sz w:val="16"/>
                </w:rPr>
                <w:t>25,000-27,499=</w:t>
              </w:r>
            </w:ins>
            <w:ins w:id="849" w:author="Mike Banach" w:date="2022-03-14T13:57:00Z">
              <w:r>
                <w:rPr>
                  <w:sz w:val="16"/>
                </w:rPr>
                <w:t>CT</w:t>
              </w:r>
            </w:ins>
            <w:ins w:id="850" w:author="Mike Banach" w:date="2021-06-04T11:41:00Z">
              <w:r>
                <w:rPr>
                  <w:sz w:val="16"/>
                </w:rPr>
                <w:t>WS</w:t>
              </w:r>
            </w:ins>
          </w:p>
          <w:p w14:paraId="60A5E35A" w14:textId="77777777" w:rsidR="000B5011" w:rsidRDefault="000B5011" w:rsidP="000B5011">
            <w:pPr>
              <w:rPr>
                <w:ins w:id="851" w:author="Mike Banach" w:date="2021-06-04T11:41:00Z"/>
                <w:sz w:val="16"/>
              </w:rPr>
            </w:pPr>
            <w:ins w:id="852" w:author="Mike Banach" w:date="2021-06-04T11:41:00Z">
              <w:r>
                <w:rPr>
                  <w:sz w:val="16"/>
                </w:rPr>
                <w:t>27,500-29,999=YN</w:t>
              </w:r>
            </w:ins>
          </w:p>
          <w:p w14:paraId="570FE2E3" w14:textId="77777777" w:rsidR="000B5011" w:rsidRDefault="000B5011" w:rsidP="000B5011">
            <w:pPr>
              <w:rPr>
                <w:ins w:id="853" w:author="Mike Banach" w:date="2021-06-04T11:41:00Z"/>
                <w:sz w:val="16"/>
              </w:rPr>
            </w:pPr>
            <w:ins w:id="854" w:author="Mike Banach" w:date="2021-06-04T11:41:00Z">
              <w:r>
                <w:rPr>
                  <w:sz w:val="16"/>
                </w:rPr>
                <w:t>200,000-209,999 = CTUIR</w:t>
              </w:r>
            </w:ins>
          </w:p>
          <w:p w14:paraId="17800D96" w14:textId="77777777" w:rsidR="000B5011" w:rsidRDefault="000B5011" w:rsidP="000B5011">
            <w:pPr>
              <w:ind w:left="1075" w:hanging="1075"/>
              <w:rPr>
                <w:ins w:id="855" w:author="Mike Banach" w:date="2021-06-04T11:41:00Z"/>
                <w:sz w:val="16"/>
              </w:rPr>
            </w:pPr>
            <w:ins w:id="856" w:author="Mike Banach" w:date="2021-06-04T11:41:00Z">
              <w:r>
                <w:rPr>
                  <w:sz w:val="16"/>
                </w:rPr>
                <w:t>30,000-39,999 = USFWS</w:t>
              </w:r>
            </w:ins>
          </w:p>
          <w:p w14:paraId="2695F548" w14:textId="77777777" w:rsidR="000B5011" w:rsidRDefault="000B5011" w:rsidP="000B5011">
            <w:pPr>
              <w:ind w:left="1075" w:hanging="1075"/>
              <w:rPr>
                <w:ins w:id="857" w:author="Mike Banach" w:date="2021-06-04T11:01:00Z"/>
                <w:sz w:val="16"/>
              </w:rPr>
            </w:pPr>
            <w:ins w:id="858" w:author="Mike Banach" w:date="2021-06-04T11:01:00Z">
              <w:r>
                <w:rPr>
                  <w:sz w:val="16"/>
                </w:rPr>
                <w:t>40,000-49,999 = IDFG</w:t>
              </w:r>
            </w:ins>
          </w:p>
          <w:p w14:paraId="61EF9110" w14:textId="77777777" w:rsidR="000B5011" w:rsidRDefault="000B5011" w:rsidP="000B5011">
            <w:pPr>
              <w:ind w:left="1075" w:hanging="1075"/>
              <w:rPr>
                <w:ins w:id="859" w:author="Mike Banach" w:date="2021-06-04T11:01:00Z"/>
                <w:sz w:val="16"/>
              </w:rPr>
            </w:pPr>
            <w:ins w:id="860" w:author="Mike Banach" w:date="2021-06-04T11:01:00Z">
              <w:r>
                <w:rPr>
                  <w:sz w:val="16"/>
                </w:rPr>
                <w:t>50,000-59,999; 500,000-599,999 = ODFW</w:t>
              </w:r>
            </w:ins>
          </w:p>
          <w:p w14:paraId="3E9CFEB6" w14:textId="77777777" w:rsidR="000B5011" w:rsidRDefault="000B5011" w:rsidP="000B5011">
            <w:pPr>
              <w:rPr>
                <w:ins w:id="861" w:author="Mike Banach" w:date="2021-06-04T11:01:00Z"/>
                <w:sz w:val="16"/>
              </w:rPr>
            </w:pPr>
            <w:ins w:id="862" w:author="Mike Banach" w:date="2021-06-04T11:01:00Z">
              <w:r>
                <w:rPr>
                  <w:sz w:val="16"/>
                </w:rPr>
                <w:t>100,000-199,999 = WDFW</w:t>
              </w:r>
            </w:ins>
          </w:p>
          <w:p w14:paraId="3B7BF740" w14:textId="27E4552D" w:rsidR="000B5011" w:rsidRPr="006A2E32" w:rsidRDefault="000B5011" w:rsidP="000B5011">
            <w:pPr>
              <w:snapToGrid w:val="0"/>
              <w:rPr>
                <w:sz w:val="16"/>
                <w:szCs w:val="16"/>
              </w:rPr>
            </w:pPr>
            <w:ins w:id="863" w:author="Mike Banach" w:date="2021-06-04T11:01:00Z">
              <w:r>
                <w:rPr>
                  <w:sz w:val="16"/>
                </w:rPr>
                <w:t>(CCT range jointly managed by WDFW and CCT)</w:t>
              </w:r>
            </w:ins>
          </w:p>
        </w:tc>
        <w:bookmarkStart w:id="864" w:name="_GoBack"/>
        <w:bookmarkEnd w:id="864"/>
      </w:tr>
      <w:tr w:rsidR="00631224" w:rsidRPr="00B51678" w14:paraId="12D57367" w14:textId="77777777" w:rsidTr="006A2E32">
        <w:trPr>
          <w:cantSplit/>
        </w:trPr>
        <w:tc>
          <w:tcPr>
            <w:tcW w:w="1731" w:type="dxa"/>
            <w:tcMar>
              <w:left w:w="29" w:type="dxa"/>
              <w:right w:w="29" w:type="dxa"/>
            </w:tcMar>
          </w:tcPr>
          <w:p w14:paraId="310C85E6" w14:textId="77777777" w:rsidR="00631224" w:rsidRPr="00AE2D9E" w:rsidRDefault="00631224" w:rsidP="00631224">
            <w:pPr>
              <w:snapToGrid w:val="0"/>
              <w:rPr>
                <w:b/>
                <w:bCs/>
                <w:color w:val="FF0000"/>
                <w:sz w:val="16"/>
                <w:szCs w:val="16"/>
              </w:rPr>
            </w:pPr>
            <w:r w:rsidRPr="00AE2D9E">
              <w:rPr>
                <w:b/>
                <w:bCs/>
                <w:color w:val="FF0000"/>
                <w:sz w:val="16"/>
                <w:szCs w:val="16"/>
              </w:rPr>
              <w:t>CommonName</w:t>
            </w:r>
          </w:p>
        </w:tc>
        <w:tc>
          <w:tcPr>
            <w:tcW w:w="3603" w:type="dxa"/>
            <w:tcMar>
              <w:left w:w="29" w:type="dxa"/>
              <w:right w:w="29" w:type="dxa"/>
            </w:tcMar>
          </w:tcPr>
          <w:p w14:paraId="48798CE4" w14:textId="77777777" w:rsidR="00631224" w:rsidRPr="003D514E" w:rsidRDefault="00631224" w:rsidP="00631224">
            <w:pPr>
              <w:rPr>
                <w:sz w:val="16"/>
                <w:szCs w:val="16"/>
              </w:rPr>
            </w:pPr>
            <w:r w:rsidRPr="003D514E">
              <w:rPr>
                <w:sz w:val="16"/>
                <w:szCs w:val="16"/>
              </w:rPr>
              <w:t>Common name of the taxon of fish.</w:t>
            </w:r>
          </w:p>
        </w:tc>
        <w:tc>
          <w:tcPr>
            <w:tcW w:w="951" w:type="dxa"/>
            <w:tcMar>
              <w:left w:w="29" w:type="dxa"/>
              <w:right w:w="29" w:type="dxa"/>
            </w:tcMar>
          </w:tcPr>
          <w:p w14:paraId="7A1ED37A" w14:textId="77777777" w:rsidR="00631224" w:rsidRPr="00AE2D9E" w:rsidRDefault="00631224" w:rsidP="00631224">
            <w:pPr>
              <w:jc w:val="center"/>
              <w:rPr>
                <w:b/>
                <w:bCs/>
                <w:color w:val="FF0000"/>
                <w:sz w:val="16"/>
                <w:szCs w:val="16"/>
              </w:rPr>
            </w:pPr>
            <w:r w:rsidRPr="00AE2D9E">
              <w:rPr>
                <w:b/>
                <w:bCs/>
                <w:color w:val="FF0000"/>
                <w:sz w:val="16"/>
                <w:szCs w:val="16"/>
              </w:rPr>
              <w:t>Text 50</w:t>
            </w:r>
          </w:p>
        </w:tc>
        <w:tc>
          <w:tcPr>
            <w:tcW w:w="2924" w:type="dxa"/>
            <w:gridSpan w:val="2"/>
          </w:tcPr>
          <w:p w14:paraId="0BA3E88F" w14:textId="7918E1CA" w:rsidR="00631224" w:rsidRDefault="00631224" w:rsidP="00631224">
            <w:pPr>
              <w:snapToGrid w:val="0"/>
              <w:rPr>
                <w:sz w:val="16"/>
                <w:szCs w:val="16"/>
              </w:rPr>
            </w:pPr>
            <w:del w:id="865" w:author="Mike Banach" w:date="2022-12-09T10:08:00Z">
              <w:r w:rsidDel="00447124">
                <w:rPr>
                  <w:sz w:val="16"/>
                  <w:szCs w:val="16"/>
                </w:rPr>
                <w:delText xml:space="preserve">Enter the name of the taxon here, even if taxon name is included in the name of the population. </w:delText>
              </w:r>
            </w:del>
            <w:r>
              <w:rPr>
                <w:sz w:val="16"/>
                <w:szCs w:val="16"/>
              </w:rPr>
              <w:t>Select from the following:</w:t>
            </w:r>
          </w:p>
        </w:tc>
        <w:tc>
          <w:tcPr>
            <w:tcW w:w="1531" w:type="dxa"/>
            <w:gridSpan w:val="2"/>
          </w:tcPr>
          <w:p w14:paraId="2A1D6588" w14:textId="77777777" w:rsidR="00631224" w:rsidRDefault="00631224" w:rsidP="000A286A">
            <w:pPr>
              <w:numPr>
                <w:ilvl w:val="0"/>
                <w:numId w:val="18"/>
              </w:numPr>
              <w:snapToGrid w:val="0"/>
              <w:ind w:left="173" w:hanging="144"/>
              <w:rPr>
                <w:sz w:val="16"/>
                <w:szCs w:val="16"/>
              </w:rPr>
            </w:pPr>
            <w:r>
              <w:rPr>
                <w:sz w:val="16"/>
                <w:szCs w:val="16"/>
              </w:rPr>
              <w:t>Bull trout</w:t>
            </w:r>
          </w:p>
          <w:p w14:paraId="44CCD2FF" w14:textId="77777777" w:rsidR="00631224" w:rsidRDefault="00631224" w:rsidP="000A286A">
            <w:pPr>
              <w:numPr>
                <w:ilvl w:val="0"/>
                <w:numId w:val="18"/>
              </w:numPr>
              <w:snapToGrid w:val="0"/>
              <w:ind w:left="173" w:hanging="144"/>
              <w:rPr>
                <w:sz w:val="16"/>
                <w:szCs w:val="16"/>
              </w:rPr>
            </w:pPr>
            <w:r>
              <w:rPr>
                <w:sz w:val="16"/>
                <w:szCs w:val="16"/>
              </w:rPr>
              <w:t>Chinook salmon</w:t>
            </w:r>
          </w:p>
          <w:p w14:paraId="00C74A25" w14:textId="77777777" w:rsidR="00631224" w:rsidRDefault="00631224" w:rsidP="000A286A">
            <w:pPr>
              <w:numPr>
                <w:ilvl w:val="0"/>
                <w:numId w:val="18"/>
              </w:numPr>
              <w:snapToGrid w:val="0"/>
              <w:ind w:left="173" w:hanging="144"/>
              <w:rPr>
                <w:sz w:val="16"/>
                <w:szCs w:val="16"/>
              </w:rPr>
            </w:pPr>
            <w:r>
              <w:rPr>
                <w:sz w:val="16"/>
                <w:szCs w:val="16"/>
              </w:rPr>
              <w:t>Chum salmon</w:t>
            </w:r>
          </w:p>
          <w:p w14:paraId="7874282F" w14:textId="77777777" w:rsidR="00631224" w:rsidRDefault="00631224" w:rsidP="000A286A">
            <w:pPr>
              <w:numPr>
                <w:ilvl w:val="0"/>
                <w:numId w:val="18"/>
              </w:numPr>
              <w:snapToGrid w:val="0"/>
              <w:ind w:left="173" w:hanging="144"/>
              <w:rPr>
                <w:sz w:val="16"/>
                <w:szCs w:val="16"/>
              </w:rPr>
            </w:pPr>
            <w:r>
              <w:rPr>
                <w:sz w:val="16"/>
                <w:szCs w:val="16"/>
              </w:rPr>
              <w:t>Coho salmon</w:t>
            </w:r>
          </w:p>
          <w:p w14:paraId="1B367C81" w14:textId="77777777" w:rsidR="00631224" w:rsidRDefault="00631224" w:rsidP="000A286A">
            <w:pPr>
              <w:numPr>
                <w:ilvl w:val="0"/>
                <w:numId w:val="18"/>
              </w:numPr>
              <w:snapToGrid w:val="0"/>
              <w:ind w:left="173" w:hanging="144"/>
              <w:rPr>
                <w:sz w:val="16"/>
                <w:szCs w:val="16"/>
              </w:rPr>
            </w:pPr>
            <w:r>
              <w:rPr>
                <w:sz w:val="16"/>
                <w:szCs w:val="16"/>
              </w:rPr>
              <w:t>Sockeye salmon</w:t>
            </w:r>
          </w:p>
          <w:p w14:paraId="14530F66" w14:textId="77777777" w:rsidR="00631224" w:rsidRDefault="00631224" w:rsidP="000A286A">
            <w:pPr>
              <w:numPr>
                <w:ilvl w:val="0"/>
                <w:numId w:val="18"/>
              </w:numPr>
              <w:snapToGrid w:val="0"/>
              <w:ind w:left="173" w:hanging="144"/>
              <w:rPr>
                <w:sz w:val="16"/>
                <w:szCs w:val="16"/>
              </w:rPr>
            </w:pPr>
            <w:r>
              <w:rPr>
                <w:sz w:val="16"/>
                <w:szCs w:val="16"/>
              </w:rPr>
              <w:t>Steelhead</w:t>
            </w:r>
          </w:p>
        </w:tc>
        <w:tc>
          <w:tcPr>
            <w:tcW w:w="3948" w:type="dxa"/>
            <w:gridSpan w:val="3"/>
          </w:tcPr>
          <w:p w14:paraId="518267D0" w14:textId="77777777" w:rsidR="00631224" w:rsidRDefault="00631224" w:rsidP="00631224">
            <w:pPr>
              <w:snapToGrid w:val="0"/>
              <w:rPr>
                <w:sz w:val="16"/>
                <w:szCs w:val="16"/>
              </w:rPr>
            </w:pPr>
            <w:del w:id="866" w:author="Mike Banach" w:date="2021-09-03T09:31:00Z">
              <w:r w:rsidDel="005D20F7">
                <w:rPr>
                  <w:sz w:val="16"/>
                  <w:szCs w:val="16"/>
                </w:rPr>
                <w:delText xml:space="preserve">Additional species may be added in the future: refer to </w:delText>
              </w:r>
              <w:r w:rsidDel="005D20F7">
                <w:rPr>
                  <w:sz w:val="16"/>
                  <w:szCs w:val="16"/>
                </w:rPr>
                <w:fldChar w:fldCharType="begin"/>
              </w:r>
              <w:r w:rsidDel="005D20F7">
                <w:rPr>
                  <w:sz w:val="16"/>
                  <w:szCs w:val="16"/>
                </w:rPr>
                <w:delInstrText>HYPERLINK "http://old.streamnet.org/SpeciesInFW.html"</w:delInstrText>
              </w:r>
              <w:r w:rsidDel="005D20F7">
                <w:rPr>
                  <w:sz w:val="16"/>
                  <w:szCs w:val="16"/>
                </w:rPr>
                <w:fldChar w:fldCharType="separate"/>
              </w:r>
              <w:r w:rsidRPr="000C4373" w:rsidDel="005D20F7">
                <w:rPr>
                  <w:rStyle w:val="Hyperlink"/>
                  <w:sz w:val="16"/>
                  <w:szCs w:val="16"/>
                </w:rPr>
                <w:delText>http://</w:delText>
              </w:r>
              <w:r w:rsidDel="005D20F7">
                <w:rPr>
                  <w:rStyle w:val="Hyperlink"/>
                  <w:sz w:val="16"/>
                  <w:szCs w:val="16"/>
                </w:rPr>
                <w:delText>old</w:delText>
              </w:r>
              <w:r w:rsidRPr="000C4373" w:rsidDel="005D20F7">
                <w:rPr>
                  <w:rStyle w:val="Hyperlink"/>
                  <w:sz w:val="16"/>
                  <w:szCs w:val="16"/>
                </w:rPr>
                <w:delText>.streamnet.org/SpeciesInFW.html</w:delText>
              </w:r>
              <w:r w:rsidDel="005D20F7">
                <w:rPr>
                  <w:sz w:val="16"/>
                  <w:szCs w:val="16"/>
                </w:rPr>
                <w:fldChar w:fldCharType="end"/>
              </w:r>
              <w:r w:rsidDel="005D20F7">
                <w:rPr>
                  <w:sz w:val="16"/>
                  <w:szCs w:val="16"/>
                </w:rPr>
                <w:delText xml:space="preserve"> for common names.</w:delText>
              </w:r>
            </w:del>
            <w:ins w:id="867" w:author="Mike Banach" w:date="2021-09-03T09:31:00Z">
              <w:r w:rsidR="005D20F7">
                <w:rPr>
                  <w:sz w:val="16"/>
                  <w:szCs w:val="16"/>
                </w:rPr>
                <w:t xml:space="preserve">Additional species may be added in the future: refer to </w:t>
              </w:r>
              <w:r w:rsidR="005D20F7">
                <w:rPr>
                  <w:sz w:val="16"/>
                  <w:szCs w:val="16"/>
                </w:rPr>
                <w:fldChar w:fldCharType="begin"/>
              </w:r>
              <w:r w:rsidR="005D20F7">
                <w:rPr>
                  <w:sz w:val="16"/>
                  <w:szCs w:val="16"/>
                </w:rPr>
                <w:instrText xml:space="preserve"> HYPERLINK "https://www.streamnet.org/resources/nw-fish/fish-species/" </w:instrText>
              </w:r>
              <w:r w:rsidR="005D20F7">
                <w:rPr>
                  <w:sz w:val="16"/>
                  <w:szCs w:val="16"/>
                </w:rPr>
                <w:fldChar w:fldCharType="separate"/>
              </w:r>
              <w:r w:rsidR="005D20F7" w:rsidRPr="00AA3251">
                <w:rPr>
                  <w:rStyle w:val="Hyperlink"/>
                  <w:sz w:val="16"/>
                  <w:szCs w:val="16"/>
                </w:rPr>
                <w:t>https://www.streamnet.org/resources/nw-fish/fish-species/</w:t>
              </w:r>
              <w:r w:rsidR="005D20F7">
                <w:rPr>
                  <w:sz w:val="16"/>
                  <w:szCs w:val="16"/>
                </w:rPr>
                <w:fldChar w:fldCharType="end"/>
              </w:r>
              <w:r w:rsidR="005D20F7">
                <w:rPr>
                  <w:sz w:val="16"/>
                  <w:szCs w:val="16"/>
                </w:rPr>
                <w:t xml:space="preserve"> for common names.</w:t>
              </w:r>
            </w:ins>
          </w:p>
        </w:tc>
      </w:tr>
      <w:tr w:rsidR="000725A0" w:rsidRPr="00B51678" w14:paraId="3727751F" w14:textId="77777777" w:rsidTr="006A2E32">
        <w:trPr>
          <w:cantSplit/>
        </w:trPr>
        <w:tc>
          <w:tcPr>
            <w:tcW w:w="1731" w:type="dxa"/>
            <w:tcMar>
              <w:left w:w="29" w:type="dxa"/>
              <w:right w:w="29" w:type="dxa"/>
            </w:tcMar>
          </w:tcPr>
          <w:p w14:paraId="21B8EBEB" w14:textId="77777777" w:rsidR="000725A0" w:rsidRPr="00AE2D9E" w:rsidRDefault="000725A0" w:rsidP="000725A0">
            <w:pPr>
              <w:snapToGrid w:val="0"/>
              <w:rPr>
                <w:b/>
                <w:bCs/>
                <w:color w:val="FF0000"/>
                <w:sz w:val="16"/>
                <w:szCs w:val="16"/>
              </w:rPr>
            </w:pPr>
            <w:r w:rsidRPr="00AE2D9E">
              <w:rPr>
                <w:b/>
                <w:bCs/>
                <w:color w:val="FF0000"/>
                <w:sz w:val="16"/>
              </w:rPr>
              <w:t>Run</w:t>
            </w:r>
          </w:p>
        </w:tc>
        <w:tc>
          <w:tcPr>
            <w:tcW w:w="3603" w:type="dxa"/>
            <w:tcMar>
              <w:left w:w="29" w:type="dxa"/>
              <w:right w:w="29" w:type="dxa"/>
            </w:tcMar>
          </w:tcPr>
          <w:p w14:paraId="4E3F645F" w14:textId="77777777" w:rsidR="000725A0" w:rsidRPr="003D514E" w:rsidRDefault="000725A0" w:rsidP="000725A0">
            <w:pPr>
              <w:rPr>
                <w:sz w:val="16"/>
              </w:rPr>
            </w:pPr>
            <w:r w:rsidRPr="003D514E">
              <w:rPr>
                <w:sz w:val="16"/>
              </w:rPr>
              <w:t>Run of fish.</w:t>
            </w:r>
          </w:p>
        </w:tc>
        <w:tc>
          <w:tcPr>
            <w:tcW w:w="951" w:type="dxa"/>
            <w:tcMar>
              <w:left w:w="29" w:type="dxa"/>
              <w:right w:w="29" w:type="dxa"/>
            </w:tcMar>
          </w:tcPr>
          <w:p w14:paraId="70FA6DB8" w14:textId="77777777" w:rsidR="000725A0" w:rsidRPr="00AE2D9E" w:rsidRDefault="000725A0" w:rsidP="000725A0">
            <w:pPr>
              <w:jc w:val="center"/>
              <w:rPr>
                <w:b/>
                <w:bCs/>
                <w:color w:val="FF0000"/>
                <w:sz w:val="16"/>
              </w:rPr>
            </w:pPr>
            <w:r w:rsidRPr="00AE2D9E">
              <w:rPr>
                <w:b/>
                <w:bCs/>
                <w:color w:val="FF0000"/>
                <w:sz w:val="16"/>
              </w:rPr>
              <w:t>Text 20</w:t>
            </w:r>
          </w:p>
        </w:tc>
        <w:tc>
          <w:tcPr>
            <w:tcW w:w="2924" w:type="dxa"/>
            <w:gridSpan w:val="2"/>
          </w:tcPr>
          <w:p w14:paraId="52502A8C" w14:textId="77777777" w:rsidR="000725A0" w:rsidRDefault="000725A0" w:rsidP="000725A0">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31" w:type="dxa"/>
            <w:gridSpan w:val="2"/>
          </w:tcPr>
          <w:p w14:paraId="687D1CB1" w14:textId="77777777" w:rsidR="000725A0" w:rsidRDefault="000725A0" w:rsidP="000A286A">
            <w:pPr>
              <w:numPr>
                <w:ilvl w:val="0"/>
                <w:numId w:val="11"/>
              </w:numPr>
              <w:snapToGrid w:val="0"/>
              <w:ind w:left="173" w:hanging="144"/>
              <w:rPr>
                <w:sz w:val="16"/>
                <w:szCs w:val="16"/>
              </w:rPr>
            </w:pPr>
            <w:r>
              <w:rPr>
                <w:sz w:val="16"/>
                <w:szCs w:val="16"/>
              </w:rPr>
              <w:t>Spring</w:t>
            </w:r>
          </w:p>
          <w:p w14:paraId="22C2985B" w14:textId="77777777" w:rsidR="000725A0" w:rsidRDefault="000725A0" w:rsidP="000A286A">
            <w:pPr>
              <w:numPr>
                <w:ilvl w:val="0"/>
                <w:numId w:val="11"/>
              </w:numPr>
              <w:snapToGrid w:val="0"/>
              <w:ind w:left="173" w:hanging="144"/>
              <w:rPr>
                <w:sz w:val="16"/>
                <w:szCs w:val="16"/>
              </w:rPr>
            </w:pPr>
            <w:r>
              <w:rPr>
                <w:sz w:val="16"/>
                <w:szCs w:val="16"/>
              </w:rPr>
              <w:t>Summer</w:t>
            </w:r>
          </w:p>
          <w:p w14:paraId="1E5B9DAC" w14:textId="77777777" w:rsidR="000725A0" w:rsidRDefault="000725A0" w:rsidP="000A286A">
            <w:pPr>
              <w:numPr>
                <w:ilvl w:val="0"/>
                <w:numId w:val="11"/>
              </w:numPr>
              <w:snapToGrid w:val="0"/>
              <w:ind w:left="173" w:hanging="144"/>
              <w:rPr>
                <w:sz w:val="16"/>
                <w:szCs w:val="16"/>
              </w:rPr>
            </w:pPr>
            <w:r>
              <w:rPr>
                <w:sz w:val="16"/>
                <w:szCs w:val="16"/>
              </w:rPr>
              <w:t>Fall</w:t>
            </w:r>
          </w:p>
          <w:p w14:paraId="3BBC9551" w14:textId="77777777" w:rsidR="000725A0" w:rsidRDefault="000725A0" w:rsidP="000A286A">
            <w:pPr>
              <w:numPr>
                <w:ilvl w:val="0"/>
                <w:numId w:val="11"/>
              </w:numPr>
              <w:snapToGrid w:val="0"/>
              <w:ind w:left="173" w:hanging="144"/>
              <w:rPr>
                <w:sz w:val="16"/>
                <w:szCs w:val="16"/>
              </w:rPr>
            </w:pPr>
            <w:r>
              <w:rPr>
                <w:sz w:val="16"/>
                <w:szCs w:val="16"/>
              </w:rPr>
              <w:t>Late fall</w:t>
            </w:r>
          </w:p>
          <w:p w14:paraId="4CB9295B" w14:textId="77777777" w:rsidR="000725A0" w:rsidRDefault="000725A0" w:rsidP="000A286A">
            <w:pPr>
              <w:numPr>
                <w:ilvl w:val="0"/>
                <w:numId w:val="11"/>
              </w:numPr>
              <w:snapToGrid w:val="0"/>
              <w:ind w:left="173" w:hanging="144"/>
              <w:rPr>
                <w:sz w:val="16"/>
                <w:szCs w:val="16"/>
              </w:rPr>
            </w:pPr>
            <w:r>
              <w:rPr>
                <w:sz w:val="16"/>
                <w:szCs w:val="16"/>
              </w:rPr>
              <w:t>Winter</w:t>
            </w:r>
          </w:p>
          <w:p w14:paraId="7674553B" w14:textId="77777777" w:rsidR="000725A0" w:rsidRDefault="000725A0" w:rsidP="000A286A">
            <w:pPr>
              <w:numPr>
                <w:ilvl w:val="0"/>
                <w:numId w:val="11"/>
              </w:numPr>
              <w:snapToGrid w:val="0"/>
              <w:ind w:left="173" w:hanging="144"/>
              <w:rPr>
                <w:sz w:val="16"/>
                <w:szCs w:val="16"/>
              </w:rPr>
            </w:pPr>
            <w:r>
              <w:rPr>
                <w:sz w:val="16"/>
                <w:szCs w:val="16"/>
              </w:rPr>
              <w:t>Spring/summer</w:t>
            </w:r>
          </w:p>
        </w:tc>
        <w:tc>
          <w:tcPr>
            <w:tcW w:w="3948" w:type="dxa"/>
            <w:gridSpan w:val="3"/>
          </w:tcPr>
          <w:p w14:paraId="67F6BC15" w14:textId="77777777" w:rsidR="000725A0" w:rsidRDefault="000725A0" w:rsidP="000A286A">
            <w:pPr>
              <w:numPr>
                <w:ilvl w:val="0"/>
                <w:numId w:val="11"/>
              </w:numPr>
              <w:snapToGrid w:val="0"/>
              <w:ind w:left="173" w:hanging="144"/>
              <w:rPr>
                <w:sz w:val="16"/>
                <w:szCs w:val="16"/>
              </w:rPr>
            </w:pPr>
            <w:r>
              <w:rPr>
                <w:sz w:val="16"/>
                <w:szCs w:val="16"/>
              </w:rPr>
              <w:t>Both summer &amp; winter</w:t>
            </w:r>
          </w:p>
          <w:p w14:paraId="7F9A5102" w14:textId="77777777" w:rsidR="000725A0" w:rsidRDefault="000725A0" w:rsidP="000A286A">
            <w:pPr>
              <w:numPr>
                <w:ilvl w:val="0"/>
                <w:numId w:val="11"/>
              </w:numPr>
              <w:snapToGrid w:val="0"/>
              <w:ind w:left="173" w:hanging="144"/>
              <w:rPr>
                <w:sz w:val="16"/>
                <w:szCs w:val="16"/>
              </w:rPr>
            </w:pPr>
            <w:r>
              <w:rPr>
                <w:sz w:val="16"/>
                <w:szCs w:val="16"/>
              </w:rPr>
              <w:t>Early</w:t>
            </w:r>
          </w:p>
          <w:p w14:paraId="5E22C2B2" w14:textId="77777777" w:rsidR="000725A0" w:rsidRDefault="000725A0" w:rsidP="000A286A">
            <w:pPr>
              <w:numPr>
                <w:ilvl w:val="0"/>
                <w:numId w:val="11"/>
              </w:numPr>
              <w:snapToGrid w:val="0"/>
              <w:ind w:left="173" w:hanging="144"/>
              <w:rPr>
                <w:sz w:val="16"/>
                <w:szCs w:val="16"/>
              </w:rPr>
            </w:pPr>
            <w:r>
              <w:rPr>
                <w:sz w:val="16"/>
                <w:szCs w:val="16"/>
              </w:rPr>
              <w:t>Late</w:t>
            </w:r>
          </w:p>
          <w:p w14:paraId="76940200" w14:textId="77777777" w:rsidR="0039141B" w:rsidRPr="008931B4" w:rsidRDefault="000725A0" w:rsidP="000A286A">
            <w:pPr>
              <w:numPr>
                <w:ilvl w:val="0"/>
                <w:numId w:val="11"/>
              </w:numPr>
              <w:snapToGrid w:val="0"/>
              <w:ind w:left="173" w:hanging="144"/>
              <w:rPr>
                <w:sz w:val="16"/>
                <w:szCs w:val="16"/>
              </w:rPr>
            </w:pPr>
            <w:r>
              <w:rPr>
                <w:sz w:val="16"/>
                <w:szCs w:val="16"/>
              </w:rPr>
              <w:t>Both early &amp; late</w:t>
            </w:r>
          </w:p>
          <w:p w14:paraId="271DA3F3" w14:textId="77777777" w:rsidR="000725A0" w:rsidRDefault="000725A0"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5B120B" w:rsidRPr="00B51678" w14:paraId="109C751B" w14:textId="77777777" w:rsidTr="006A2E32">
        <w:trPr>
          <w:cantSplit/>
        </w:trPr>
        <w:tc>
          <w:tcPr>
            <w:tcW w:w="1731" w:type="dxa"/>
            <w:tcMar>
              <w:left w:w="29" w:type="dxa"/>
              <w:right w:w="29" w:type="dxa"/>
            </w:tcMar>
          </w:tcPr>
          <w:p w14:paraId="7FC509EA" w14:textId="77777777" w:rsidR="005B120B" w:rsidRPr="00FA0FA2" w:rsidRDefault="005B120B" w:rsidP="00955C3E">
            <w:pPr>
              <w:snapToGrid w:val="0"/>
              <w:rPr>
                <w:bCs/>
                <w:color w:val="FF0000"/>
                <w:sz w:val="16"/>
                <w:szCs w:val="16"/>
              </w:rPr>
            </w:pPr>
            <w:r>
              <w:rPr>
                <w:bCs/>
                <w:sz w:val="16"/>
                <w:szCs w:val="16"/>
              </w:rPr>
              <w:t>R</w:t>
            </w:r>
            <w:r w:rsidRPr="003D514E">
              <w:rPr>
                <w:bCs/>
                <w:sz w:val="16"/>
                <w:szCs w:val="16"/>
              </w:rPr>
              <w:t>ecoveryDomain</w:t>
            </w:r>
          </w:p>
        </w:tc>
        <w:tc>
          <w:tcPr>
            <w:tcW w:w="3603" w:type="dxa"/>
            <w:tcMar>
              <w:left w:w="29" w:type="dxa"/>
              <w:right w:w="29" w:type="dxa"/>
            </w:tcMar>
          </w:tcPr>
          <w:p w14:paraId="451A462D" w14:textId="77777777" w:rsidR="005B120B" w:rsidRPr="003D514E" w:rsidRDefault="005B120B" w:rsidP="00955C3E">
            <w:pPr>
              <w:snapToGrid w:val="0"/>
              <w:rPr>
                <w:bCs/>
                <w:sz w:val="16"/>
                <w:szCs w:val="16"/>
              </w:rPr>
            </w:pPr>
            <w:r w:rsidRPr="003D514E">
              <w:rPr>
                <w:bCs/>
                <w:sz w:val="16"/>
                <w:szCs w:val="16"/>
              </w:rPr>
              <w:t>Name of the "recovery domain," as defined by the NMFS Northwest Region, in which the population falls</w:t>
            </w:r>
            <w:r>
              <w:rPr>
                <w:bCs/>
                <w:sz w:val="16"/>
                <w:szCs w:val="16"/>
              </w:rPr>
              <w:t xml:space="preserve"> geographically</w:t>
            </w:r>
            <w:r w:rsidRPr="003D514E">
              <w:rPr>
                <w:bCs/>
                <w:sz w:val="16"/>
                <w:szCs w:val="16"/>
              </w:rPr>
              <w:t>.</w:t>
            </w:r>
          </w:p>
        </w:tc>
        <w:tc>
          <w:tcPr>
            <w:tcW w:w="951" w:type="dxa"/>
            <w:tcMar>
              <w:left w:w="29" w:type="dxa"/>
              <w:right w:w="29" w:type="dxa"/>
            </w:tcMar>
          </w:tcPr>
          <w:p w14:paraId="1C03030B" w14:textId="77777777" w:rsidR="005B120B" w:rsidRPr="003D514E" w:rsidRDefault="005B120B" w:rsidP="00955C3E">
            <w:pPr>
              <w:snapToGrid w:val="0"/>
              <w:jc w:val="center"/>
              <w:rPr>
                <w:bCs/>
                <w:sz w:val="16"/>
                <w:szCs w:val="16"/>
              </w:rPr>
            </w:pPr>
            <w:r w:rsidRPr="003D514E">
              <w:rPr>
                <w:bCs/>
                <w:sz w:val="16"/>
                <w:szCs w:val="16"/>
              </w:rPr>
              <w:t>Text 255</w:t>
            </w:r>
          </w:p>
        </w:tc>
        <w:tc>
          <w:tcPr>
            <w:tcW w:w="2474" w:type="dxa"/>
          </w:tcPr>
          <w:p w14:paraId="3A98768B" w14:textId="77777777" w:rsidR="005B120B" w:rsidRDefault="005B120B" w:rsidP="005B120B">
            <w:pPr>
              <w:snapToGrid w:val="0"/>
              <w:rPr>
                <w:sz w:val="16"/>
                <w:szCs w:val="16"/>
              </w:rPr>
            </w:pPr>
            <w:r>
              <w:rPr>
                <w:sz w:val="16"/>
                <w:szCs w:val="16"/>
              </w:rPr>
              <w:t>Five recovery domains have been defined by NMFS in Washington, Oregon, and Idaho.  Select the appropriate one from this list:</w:t>
            </w:r>
          </w:p>
        </w:tc>
        <w:tc>
          <w:tcPr>
            <w:tcW w:w="3242" w:type="dxa"/>
            <w:gridSpan w:val="5"/>
          </w:tcPr>
          <w:p w14:paraId="06087928" w14:textId="77777777" w:rsidR="005B120B" w:rsidRDefault="005B120B" w:rsidP="000A286A">
            <w:pPr>
              <w:numPr>
                <w:ilvl w:val="0"/>
                <w:numId w:val="10"/>
              </w:numPr>
              <w:snapToGrid w:val="0"/>
              <w:ind w:left="173" w:hanging="144"/>
              <w:rPr>
                <w:sz w:val="16"/>
                <w:szCs w:val="16"/>
              </w:rPr>
            </w:pPr>
            <w:r>
              <w:rPr>
                <w:sz w:val="16"/>
                <w:szCs w:val="16"/>
              </w:rPr>
              <w:t>Puget Sound</w:t>
            </w:r>
          </w:p>
          <w:p w14:paraId="0E1CB206" w14:textId="77777777" w:rsidR="005B120B" w:rsidRDefault="005B120B" w:rsidP="000A286A">
            <w:pPr>
              <w:numPr>
                <w:ilvl w:val="0"/>
                <w:numId w:val="10"/>
              </w:numPr>
              <w:snapToGrid w:val="0"/>
              <w:ind w:left="173" w:hanging="144"/>
              <w:rPr>
                <w:sz w:val="16"/>
                <w:szCs w:val="16"/>
              </w:rPr>
            </w:pPr>
            <w:r>
              <w:rPr>
                <w:sz w:val="16"/>
                <w:szCs w:val="16"/>
              </w:rPr>
              <w:t>Willamette/Lower Columbia</w:t>
            </w:r>
          </w:p>
          <w:p w14:paraId="7DE65662" w14:textId="77777777" w:rsidR="005B120B" w:rsidRDefault="005B120B" w:rsidP="000A286A">
            <w:pPr>
              <w:numPr>
                <w:ilvl w:val="0"/>
                <w:numId w:val="10"/>
              </w:numPr>
              <w:snapToGrid w:val="0"/>
              <w:ind w:left="173" w:hanging="144"/>
              <w:rPr>
                <w:sz w:val="16"/>
                <w:szCs w:val="16"/>
              </w:rPr>
            </w:pPr>
            <w:r>
              <w:rPr>
                <w:sz w:val="16"/>
                <w:szCs w:val="16"/>
              </w:rPr>
              <w:t>Interior Columbia</w:t>
            </w:r>
          </w:p>
          <w:p w14:paraId="088CF560" w14:textId="77777777" w:rsidR="005B120B" w:rsidRDefault="005B120B" w:rsidP="000A286A">
            <w:pPr>
              <w:numPr>
                <w:ilvl w:val="0"/>
                <w:numId w:val="10"/>
              </w:numPr>
              <w:snapToGrid w:val="0"/>
              <w:ind w:left="173" w:hanging="144"/>
              <w:rPr>
                <w:sz w:val="16"/>
                <w:szCs w:val="16"/>
              </w:rPr>
            </w:pPr>
            <w:r>
              <w:rPr>
                <w:sz w:val="16"/>
                <w:szCs w:val="16"/>
              </w:rPr>
              <w:t>Oregon Coast</w:t>
            </w:r>
          </w:p>
          <w:p w14:paraId="22AE1C73" w14:textId="77777777" w:rsidR="005B120B" w:rsidRDefault="005B120B" w:rsidP="000A286A">
            <w:pPr>
              <w:numPr>
                <w:ilvl w:val="0"/>
                <w:numId w:val="10"/>
              </w:numPr>
              <w:snapToGrid w:val="0"/>
              <w:ind w:left="173" w:hanging="144"/>
              <w:rPr>
                <w:sz w:val="16"/>
                <w:szCs w:val="16"/>
              </w:rPr>
            </w:pPr>
            <w:r>
              <w:rPr>
                <w:sz w:val="16"/>
                <w:szCs w:val="16"/>
              </w:rPr>
              <w:t>Southern Oregon/Northern California Coast</w:t>
            </w:r>
          </w:p>
        </w:tc>
        <w:tc>
          <w:tcPr>
            <w:tcW w:w="2687" w:type="dxa"/>
          </w:tcPr>
          <w:p w14:paraId="0C862094" w14:textId="77777777" w:rsidR="005B120B" w:rsidRPr="003D514E" w:rsidRDefault="005B120B" w:rsidP="00955C3E">
            <w:pPr>
              <w:snapToGrid w:val="0"/>
              <w:rPr>
                <w:sz w:val="16"/>
                <w:szCs w:val="16"/>
              </w:rPr>
            </w:pPr>
            <w:r>
              <w:rPr>
                <w:sz w:val="16"/>
                <w:szCs w:val="16"/>
              </w:rPr>
              <w:t>Further information about recovery domains can be found at</w:t>
            </w:r>
            <w:r w:rsidR="00352B7B">
              <w:rPr>
                <w:sz w:val="16"/>
                <w:szCs w:val="16"/>
              </w:rPr>
              <w:t xml:space="preserve"> </w:t>
            </w:r>
            <w:hyperlink r:id="rId14" w:history="1">
              <w:r w:rsidR="00352B7B" w:rsidRPr="00747B4C">
                <w:rPr>
                  <w:rStyle w:val="Hyperlink"/>
                  <w:sz w:val="16"/>
                  <w:szCs w:val="16"/>
                </w:rPr>
                <w:t>https://web.archive.org/web/20161215214935/http://www.nwfsc.noaa.gov/trt/</w:t>
              </w:r>
            </w:hyperlink>
            <w:r w:rsidR="00352B7B">
              <w:rPr>
                <w:sz w:val="16"/>
                <w:szCs w:val="16"/>
              </w:rPr>
              <w:t>.</w:t>
            </w:r>
          </w:p>
        </w:tc>
      </w:tr>
      <w:tr w:rsidR="000B3E66" w:rsidRPr="00B51678" w14:paraId="7296CC8F" w14:textId="77777777" w:rsidTr="006A2E32">
        <w:trPr>
          <w:cantSplit/>
        </w:trPr>
        <w:tc>
          <w:tcPr>
            <w:tcW w:w="1731" w:type="dxa"/>
            <w:tcMar>
              <w:left w:w="29" w:type="dxa"/>
              <w:right w:w="29" w:type="dxa"/>
            </w:tcMar>
          </w:tcPr>
          <w:p w14:paraId="5D454E25" w14:textId="77777777" w:rsidR="000B3E66" w:rsidRPr="00FA0FA2" w:rsidRDefault="000B3E66" w:rsidP="000B3E66">
            <w:pPr>
              <w:snapToGrid w:val="0"/>
              <w:rPr>
                <w:bCs/>
                <w:color w:val="FF0000"/>
                <w:sz w:val="16"/>
                <w:szCs w:val="16"/>
              </w:rPr>
            </w:pPr>
            <w:r>
              <w:rPr>
                <w:bCs/>
                <w:sz w:val="16"/>
                <w:szCs w:val="16"/>
              </w:rPr>
              <w:t>ESU_DPS</w:t>
            </w:r>
          </w:p>
        </w:tc>
        <w:tc>
          <w:tcPr>
            <w:tcW w:w="3603" w:type="dxa"/>
            <w:tcMar>
              <w:left w:w="29" w:type="dxa"/>
              <w:right w:w="29" w:type="dxa"/>
            </w:tcMar>
          </w:tcPr>
          <w:p w14:paraId="46D3CA44" w14:textId="77777777" w:rsidR="000B3E66" w:rsidRPr="003D514E" w:rsidRDefault="000B3E66" w:rsidP="000B3E66">
            <w:pPr>
              <w:snapToGrid w:val="0"/>
              <w:rPr>
                <w:bCs/>
                <w:sz w:val="16"/>
                <w:szCs w:val="16"/>
              </w:rPr>
            </w:pPr>
            <w:r w:rsidRPr="003D514E">
              <w:rPr>
                <w:bCs/>
                <w:sz w:val="16"/>
                <w:szCs w:val="16"/>
              </w:rPr>
              <w:t>For populations listed under the federal ESA, this is the name of a defined Evolutionarily Significant Unit (ESU) or Distinct Population Segment (DPS) as defined by NMFS Northwest Region or by USFWS.  For non-listed populations this is the DPS or other name.</w:t>
            </w:r>
          </w:p>
        </w:tc>
        <w:tc>
          <w:tcPr>
            <w:tcW w:w="951" w:type="dxa"/>
            <w:tcMar>
              <w:left w:w="29" w:type="dxa"/>
              <w:right w:w="29" w:type="dxa"/>
            </w:tcMar>
          </w:tcPr>
          <w:p w14:paraId="460370F6" w14:textId="77777777" w:rsidR="000B3E66" w:rsidRPr="003D514E" w:rsidRDefault="000B3E66" w:rsidP="000B3E66">
            <w:pPr>
              <w:snapToGrid w:val="0"/>
              <w:jc w:val="center"/>
              <w:rPr>
                <w:sz w:val="16"/>
                <w:szCs w:val="16"/>
              </w:rPr>
            </w:pPr>
            <w:r w:rsidRPr="003D514E">
              <w:rPr>
                <w:bCs/>
                <w:sz w:val="16"/>
                <w:szCs w:val="16"/>
              </w:rPr>
              <w:t>Text 255</w:t>
            </w:r>
          </w:p>
        </w:tc>
        <w:tc>
          <w:tcPr>
            <w:tcW w:w="8403" w:type="dxa"/>
            <w:gridSpan w:val="7"/>
          </w:tcPr>
          <w:p w14:paraId="0D117A8B" w14:textId="77777777" w:rsidR="000B3E66" w:rsidRPr="003D514E" w:rsidRDefault="000B3E66" w:rsidP="000B3E66">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15" w:history="1">
              <w:r w:rsidR="00837F3E" w:rsidRPr="00747B4C">
                <w:rPr>
                  <w:rStyle w:val="Hyperlink"/>
                  <w:sz w:val="16"/>
                  <w:szCs w:val="16"/>
                </w:rPr>
                <w:t>https://web.archive.org/web/20161215214935/http://www.nwfsc.noaa.gov/trt/</w:t>
              </w:r>
            </w:hyperlink>
            <w:r w:rsidR="00837F3E">
              <w:rPr>
                <w:sz w:val="16"/>
                <w:szCs w:val="16"/>
              </w:rPr>
              <w:t>.</w:t>
            </w:r>
          </w:p>
        </w:tc>
      </w:tr>
      <w:tr w:rsidR="000B3E66" w:rsidRPr="00B51678" w14:paraId="7F20248C" w14:textId="77777777" w:rsidTr="006A2E32">
        <w:trPr>
          <w:cantSplit/>
        </w:trPr>
        <w:tc>
          <w:tcPr>
            <w:tcW w:w="1731" w:type="dxa"/>
            <w:tcMar>
              <w:left w:w="29" w:type="dxa"/>
              <w:right w:w="29" w:type="dxa"/>
            </w:tcMar>
          </w:tcPr>
          <w:p w14:paraId="1E326E48" w14:textId="77777777" w:rsidR="000B3E66" w:rsidRPr="00FA0FA2" w:rsidRDefault="000B3E66" w:rsidP="000B3E66">
            <w:pPr>
              <w:snapToGrid w:val="0"/>
              <w:rPr>
                <w:bCs/>
                <w:color w:val="FF0000"/>
                <w:sz w:val="16"/>
                <w:szCs w:val="16"/>
              </w:rPr>
            </w:pPr>
            <w:r>
              <w:rPr>
                <w:bCs/>
                <w:sz w:val="16"/>
                <w:szCs w:val="16"/>
              </w:rPr>
              <w:t>M</w:t>
            </w:r>
            <w:r w:rsidRPr="003D514E">
              <w:rPr>
                <w:bCs/>
                <w:sz w:val="16"/>
                <w:szCs w:val="16"/>
              </w:rPr>
              <w:t>ajorPopGroup</w:t>
            </w:r>
          </w:p>
        </w:tc>
        <w:tc>
          <w:tcPr>
            <w:tcW w:w="3603" w:type="dxa"/>
            <w:tcMar>
              <w:left w:w="29" w:type="dxa"/>
              <w:right w:w="29" w:type="dxa"/>
            </w:tcMar>
          </w:tcPr>
          <w:p w14:paraId="0FBD7C07" w14:textId="77777777" w:rsidR="000B3E66" w:rsidRPr="003D514E" w:rsidRDefault="000B3E66" w:rsidP="000B3E66">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1" w:type="dxa"/>
            <w:tcMar>
              <w:left w:w="29" w:type="dxa"/>
              <w:right w:w="29" w:type="dxa"/>
            </w:tcMar>
          </w:tcPr>
          <w:p w14:paraId="734BD109" w14:textId="77777777" w:rsidR="000B3E66" w:rsidRPr="003D514E" w:rsidRDefault="000B3E66" w:rsidP="000B3E66">
            <w:pPr>
              <w:snapToGrid w:val="0"/>
              <w:jc w:val="center"/>
              <w:rPr>
                <w:bCs/>
                <w:sz w:val="16"/>
                <w:szCs w:val="16"/>
              </w:rPr>
            </w:pPr>
            <w:r w:rsidRPr="003D514E">
              <w:rPr>
                <w:bCs/>
                <w:sz w:val="16"/>
                <w:szCs w:val="16"/>
              </w:rPr>
              <w:t>Text 255</w:t>
            </w:r>
          </w:p>
        </w:tc>
        <w:tc>
          <w:tcPr>
            <w:tcW w:w="8403" w:type="dxa"/>
            <w:gridSpan w:val="7"/>
          </w:tcPr>
          <w:p w14:paraId="3E9F44D3" w14:textId="6A7301D1" w:rsidR="000B3E66" w:rsidRPr="003D514E" w:rsidRDefault="000B3E66" w:rsidP="000B3E66">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del w:id="868" w:author="Mike Banach" w:date="2024-04-11T14:49:00Z">
              <w:r w:rsidDel="005574E7">
                <w:rPr>
                  <w:sz w:val="16"/>
                  <w:szCs w:val="16"/>
                </w:rPr>
                <w:delText xml:space="preserve">  See </w:delText>
              </w:r>
              <w:r w:rsidR="009F0404" w:rsidDel="005574E7">
                <w:fldChar w:fldCharType="begin"/>
              </w:r>
              <w:r w:rsidR="009F0404" w:rsidDel="005574E7">
                <w:delInstrText xml:space="preserve"> HYPERLINK \l "_Appendix_E.__1" </w:delInstrText>
              </w:r>
              <w:r w:rsidR="009F0404" w:rsidDel="005574E7">
                <w:fldChar w:fldCharType="separate"/>
              </w:r>
              <w:r w:rsidR="009E1739" w:rsidRPr="009E1739" w:rsidDel="005574E7">
                <w:rPr>
                  <w:rStyle w:val="Hyperlink"/>
                  <w:sz w:val="16"/>
                  <w:szCs w:val="16"/>
                </w:rPr>
                <w:delText xml:space="preserve">Appendix </w:delText>
              </w:r>
              <w:r w:rsidRPr="009E1739" w:rsidDel="005574E7">
                <w:rPr>
                  <w:rStyle w:val="Hyperlink"/>
                  <w:sz w:val="16"/>
                  <w:szCs w:val="16"/>
                </w:rPr>
                <w:delText>C</w:delText>
              </w:r>
              <w:r w:rsidR="009F0404" w:rsidDel="005574E7">
                <w:rPr>
                  <w:rStyle w:val="Hyperlink"/>
                  <w:sz w:val="16"/>
                  <w:szCs w:val="16"/>
                </w:rPr>
                <w:fldChar w:fldCharType="end"/>
              </w:r>
              <w:r w:rsidDel="005574E7">
                <w:rPr>
                  <w:sz w:val="16"/>
                  <w:szCs w:val="16"/>
                </w:rPr>
                <w:delText xml:space="preserve"> for the list of MPGs / strata.</w:delText>
              </w:r>
            </w:del>
          </w:p>
        </w:tc>
      </w:tr>
      <w:tr w:rsidR="000B3E66" w:rsidRPr="00B51678" w14:paraId="701DF991" w14:textId="77777777" w:rsidTr="006A2E32">
        <w:trPr>
          <w:cantSplit/>
        </w:trPr>
        <w:tc>
          <w:tcPr>
            <w:tcW w:w="1731" w:type="dxa"/>
            <w:tcMar>
              <w:left w:w="29" w:type="dxa"/>
              <w:right w:w="29" w:type="dxa"/>
            </w:tcMar>
          </w:tcPr>
          <w:p w14:paraId="0F26FD28" w14:textId="77777777" w:rsidR="000B3E66" w:rsidRPr="006002DE" w:rsidRDefault="000B3E66" w:rsidP="000B3E66">
            <w:pPr>
              <w:snapToGrid w:val="0"/>
              <w:rPr>
                <w:b/>
                <w:bCs/>
                <w:color w:val="FF0000"/>
                <w:sz w:val="16"/>
                <w:szCs w:val="16"/>
              </w:rPr>
            </w:pPr>
            <w:r w:rsidRPr="006002DE">
              <w:rPr>
                <w:b/>
                <w:bCs/>
                <w:color w:val="FF0000"/>
                <w:sz w:val="16"/>
                <w:szCs w:val="16"/>
              </w:rPr>
              <w:lastRenderedPageBreak/>
              <w:t>PopID</w:t>
            </w:r>
          </w:p>
        </w:tc>
        <w:tc>
          <w:tcPr>
            <w:tcW w:w="3603" w:type="dxa"/>
            <w:tcMar>
              <w:left w:w="29" w:type="dxa"/>
              <w:right w:w="29" w:type="dxa"/>
            </w:tcMar>
          </w:tcPr>
          <w:p w14:paraId="65CAA964" w14:textId="77777777" w:rsidR="000B3E66" w:rsidRPr="00E72D25" w:rsidRDefault="000B3E66" w:rsidP="000B3E66">
            <w:pPr>
              <w:snapToGrid w:val="0"/>
              <w:rPr>
                <w:bCs/>
                <w:sz w:val="16"/>
                <w:szCs w:val="16"/>
              </w:rPr>
            </w:pPr>
            <w:r>
              <w:rPr>
                <w:bCs/>
                <w:sz w:val="16"/>
                <w:szCs w:val="16"/>
              </w:rPr>
              <w:t>Code for the</w:t>
            </w:r>
            <w:r w:rsidRPr="0014384A">
              <w:rPr>
                <w:bCs/>
                <w:sz w:val="16"/>
                <w:szCs w:val="16"/>
              </w:rPr>
              <w:t xml:space="preserve"> population</w:t>
            </w:r>
            <w:r>
              <w:rPr>
                <w:bCs/>
                <w:sz w:val="16"/>
                <w:szCs w:val="16"/>
              </w:rPr>
              <w:t>(s) of fish represented by this record.</w:t>
            </w:r>
          </w:p>
        </w:tc>
        <w:tc>
          <w:tcPr>
            <w:tcW w:w="951" w:type="dxa"/>
            <w:tcMar>
              <w:left w:w="29" w:type="dxa"/>
              <w:right w:w="29" w:type="dxa"/>
            </w:tcMar>
          </w:tcPr>
          <w:p w14:paraId="2AD15492" w14:textId="77777777" w:rsidR="000B3E66" w:rsidRPr="006002DE" w:rsidRDefault="000B3E66" w:rsidP="000B3E66">
            <w:pPr>
              <w:snapToGrid w:val="0"/>
              <w:jc w:val="center"/>
              <w:rPr>
                <w:b/>
                <w:bCs/>
                <w:color w:val="FF0000"/>
                <w:sz w:val="16"/>
                <w:szCs w:val="16"/>
              </w:rPr>
            </w:pPr>
            <w:r w:rsidRPr="006002DE">
              <w:rPr>
                <w:b/>
                <w:bCs/>
                <w:color w:val="FF0000"/>
                <w:sz w:val="16"/>
                <w:szCs w:val="16"/>
              </w:rPr>
              <w:t>Integer</w:t>
            </w:r>
          </w:p>
        </w:tc>
        <w:tc>
          <w:tcPr>
            <w:tcW w:w="8403" w:type="dxa"/>
            <w:gridSpan w:val="7"/>
          </w:tcPr>
          <w:p w14:paraId="3BA62674" w14:textId="22A5EDA4" w:rsidR="000B3E66" w:rsidRPr="00A00340" w:rsidRDefault="000B3E66" w:rsidP="000B3E66">
            <w:pPr>
              <w:snapToGrid w:val="0"/>
              <w:rPr>
                <w:sz w:val="16"/>
                <w:szCs w:val="16"/>
              </w:rPr>
            </w:pPr>
            <w:del w:id="869" w:author="Mike Banach" w:date="2022-06-10T10:23:00Z">
              <w:r w:rsidDel="006E567C">
                <w:rPr>
                  <w:sz w:val="16"/>
                  <w:szCs w:val="16"/>
                </w:rPr>
                <w:delText xml:space="preserve">See </w:delText>
              </w:r>
              <w:r w:rsidR="00D74687" w:rsidDel="006E567C">
                <w:fldChar w:fldCharType="begin"/>
              </w:r>
              <w:r w:rsidR="00833014" w:rsidDel="006E567C">
                <w:delInstrText>HYPERLINK  \l "_Appendix_E.__1"</w:delInstrText>
              </w:r>
              <w:r w:rsidR="00D74687" w:rsidDel="006E567C">
                <w:fldChar w:fldCharType="separate"/>
              </w:r>
              <w:r w:rsidRPr="000C4373" w:rsidDel="006E567C">
                <w:rPr>
                  <w:rStyle w:val="Hyperlink"/>
                  <w:sz w:val="16"/>
                  <w:szCs w:val="16"/>
                </w:rPr>
                <w:delText xml:space="preserve">Appendix </w:delText>
              </w:r>
              <w:r w:rsidDel="006E567C">
                <w:rPr>
                  <w:rStyle w:val="Hyperlink"/>
                  <w:sz w:val="16"/>
                  <w:szCs w:val="16"/>
                </w:rPr>
                <w:delText>C</w:delText>
              </w:r>
              <w:r w:rsidR="00D74687" w:rsidDel="006E567C">
                <w:rPr>
                  <w:rStyle w:val="Hyperlink"/>
                  <w:sz w:val="16"/>
                  <w:szCs w:val="16"/>
                </w:rPr>
                <w:fldChar w:fldCharType="end"/>
              </w:r>
              <w:r w:rsidDel="006E567C">
                <w:rPr>
                  <w:sz w:val="16"/>
                  <w:szCs w:val="16"/>
                </w:rPr>
                <w:delText xml:space="preserve"> for the list of population codes</w:delText>
              </w:r>
              <w:r w:rsidDel="006E567C">
                <w:rPr>
                  <w:bCs/>
                  <w:sz w:val="16"/>
                  <w:szCs w:val="16"/>
                </w:rPr>
                <w:delText xml:space="preserve">.  See </w:delText>
              </w:r>
              <w:r w:rsidR="00D74687" w:rsidDel="006E567C">
                <w:fldChar w:fldCharType="begin"/>
              </w:r>
              <w:r w:rsidR="00D74687" w:rsidDel="006E567C">
                <w:delInstrText xml:space="preserve"> HYPERLINK \l "_Appendix_E.__1" </w:delInstrText>
              </w:r>
              <w:r w:rsidR="00D74687" w:rsidDel="006E567C">
                <w:fldChar w:fldCharType="separate"/>
              </w:r>
              <w:r w:rsidRPr="00787D4B" w:rsidDel="006E567C">
                <w:rPr>
                  <w:rStyle w:val="Hyperlink"/>
                  <w:bCs/>
                  <w:sz w:val="16"/>
                  <w:szCs w:val="16"/>
                </w:rPr>
                <w:delText>Appendix E</w:delText>
              </w:r>
              <w:r w:rsidR="00D74687" w:rsidDel="006E567C">
                <w:rPr>
                  <w:rStyle w:val="Hyperlink"/>
                  <w:bCs/>
                  <w:sz w:val="16"/>
                  <w:szCs w:val="16"/>
                </w:rPr>
                <w:fldChar w:fldCharType="end"/>
              </w:r>
              <w:r w:rsidDel="006E567C">
                <w:rPr>
                  <w:bCs/>
                  <w:sz w:val="16"/>
                  <w:szCs w:val="16"/>
                </w:rPr>
                <w:delText xml:space="preserve"> if you need a code for a population (or superpopulation) not already in the list.</w:delText>
              </w:r>
            </w:del>
            <w:ins w:id="870" w:author="Mike Banach" w:date="2022-06-10T10:23:00Z">
              <w:r w:rsidR="006E567C">
                <w:rPr>
                  <w:sz w:val="16"/>
                  <w:szCs w:val="16"/>
                </w:rPr>
                <w:t xml:space="preserve">See </w:t>
              </w:r>
              <w:r w:rsidR="006E567C">
                <w:fldChar w:fldCharType="begin"/>
              </w:r>
              <w:r w:rsidR="006E567C">
                <w:instrText>HYPERLINK  \l "_Appendix_E.__1"</w:instrText>
              </w:r>
              <w:r w:rsidR="006E567C">
                <w:fldChar w:fldCharType="separate"/>
              </w:r>
              <w:r w:rsidR="006E567C" w:rsidRPr="000C4373">
                <w:rPr>
                  <w:rStyle w:val="Hyperlink"/>
                  <w:sz w:val="16"/>
                  <w:szCs w:val="16"/>
                </w:rPr>
                <w:t xml:space="preserve">Appendix </w:t>
              </w:r>
              <w:r w:rsidR="006E567C">
                <w:rPr>
                  <w:rStyle w:val="Hyperlink"/>
                  <w:sz w:val="16"/>
                  <w:szCs w:val="16"/>
                </w:rPr>
                <w:t>C</w:t>
              </w:r>
              <w:r w:rsidR="006E567C">
                <w:rPr>
                  <w:rStyle w:val="Hyperlink"/>
                  <w:sz w:val="16"/>
                  <w:szCs w:val="16"/>
                </w:rPr>
                <w:fldChar w:fldCharType="end"/>
              </w:r>
              <w:r w:rsidR="006E567C">
                <w:rPr>
                  <w:sz w:val="16"/>
                  <w:szCs w:val="16"/>
                </w:rPr>
                <w:t xml:space="preserve"> </w:t>
              </w:r>
            </w:ins>
            <w:ins w:id="871" w:author="Mike Banach" w:date="2024-04-11T14:51:00Z">
              <w:r w:rsidR="00B80D4B">
                <w:rPr>
                  <w:bCs/>
                  <w:sz w:val="16"/>
                  <w:szCs w:val="16"/>
                </w:rPr>
                <w:t>if you need a code for a population (or superpopulation) not already in the list.</w:t>
              </w:r>
            </w:ins>
          </w:p>
        </w:tc>
      </w:tr>
      <w:tr w:rsidR="000B3E66" w:rsidRPr="00B51678" w14:paraId="13F8C8BF" w14:textId="77777777" w:rsidTr="006A2E32">
        <w:trPr>
          <w:cantSplit/>
        </w:trPr>
        <w:tc>
          <w:tcPr>
            <w:tcW w:w="1731" w:type="dxa"/>
            <w:tcMar>
              <w:left w:w="29" w:type="dxa"/>
              <w:right w:w="29" w:type="dxa"/>
            </w:tcMar>
          </w:tcPr>
          <w:p w14:paraId="48FC302D" w14:textId="1134BC79" w:rsidR="000B3E66" w:rsidRPr="00DD4D1E" w:rsidRDefault="000B3E66" w:rsidP="000B3E66">
            <w:pPr>
              <w:snapToGrid w:val="0"/>
              <w:rPr>
                <w:bCs/>
                <w:sz w:val="16"/>
                <w:szCs w:val="16"/>
              </w:rPr>
            </w:pPr>
            <w:del w:id="872" w:author="Mike Banach" w:date="2022-04-19T14:08:00Z">
              <w:r w:rsidDel="005C6FBA">
                <w:rPr>
                  <w:bCs/>
                  <w:sz w:val="16"/>
                  <w:szCs w:val="16"/>
                </w:rPr>
                <w:delText>CBFWAp</w:delText>
              </w:r>
              <w:r w:rsidRPr="003D514E" w:rsidDel="005C6FBA">
                <w:rPr>
                  <w:bCs/>
                  <w:sz w:val="16"/>
                  <w:szCs w:val="16"/>
                </w:rPr>
                <w:delText>opName</w:delText>
              </w:r>
            </w:del>
          </w:p>
        </w:tc>
        <w:tc>
          <w:tcPr>
            <w:tcW w:w="3603" w:type="dxa"/>
            <w:tcMar>
              <w:left w:w="29" w:type="dxa"/>
              <w:right w:w="29" w:type="dxa"/>
            </w:tcMar>
          </w:tcPr>
          <w:p w14:paraId="0DD11BF9" w14:textId="43538C37" w:rsidR="000B3E66" w:rsidRPr="00E72D25" w:rsidRDefault="000B3E66" w:rsidP="000B3E66">
            <w:pPr>
              <w:snapToGrid w:val="0"/>
              <w:rPr>
                <w:bCs/>
                <w:sz w:val="16"/>
                <w:szCs w:val="16"/>
              </w:rPr>
            </w:pPr>
            <w:del w:id="873" w:author="Mike Banach" w:date="2022-04-19T14:08:00Z">
              <w:r w:rsidDel="005C6FBA">
                <w:rPr>
                  <w:bCs/>
                  <w:sz w:val="16"/>
                  <w:szCs w:val="16"/>
                </w:rPr>
                <w:delText>Population name as defined by CBFWA for subbasin planning purposes, from subbasin plans and agencies.</w:delText>
              </w:r>
            </w:del>
          </w:p>
        </w:tc>
        <w:tc>
          <w:tcPr>
            <w:tcW w:w="951" w:type="dxa"/>
            <w:tcMar>
              <w:left w:w="29" w:type="dxa"/>
              <w:right w:w="29" w:type="dxa"/>
            </w:tcMar>
          </w:tcPr>
          <w:p w14:paraId="2A2AC8F8" w14:textId="394C688C" w:rsidR="000B3E66" w:rsidRPr="00B53E29" w:rsidRDefault="000B3E66" w:rsidP="000B3E66">
            <w:pPr>
              <w:snapToGrid w:val="0"/>
              <w:jc w:val="center"/>
              <w:rPr>
                <w:bCs/>
                <w:sz w:val="16"/>
                <w:szCs w:val="16"/>
              </w:rPr>
            </w:pPr>
            <w:del w:id="874" w:author="Mike Banach" w:date="2022-04-19T14:08:00Z">
              <w:r w:rsidRPr="00B53E29" w:rsidDel="005C6FBA">
                <w:rPr>
                  <w:bCs/>
                  <w:sz w:val="16"/>
                  <w:szCs w:val="16"/>
                </w:rPr>
                <w:delText>Text 255</w:delText>
              </w:r>
            </w:del>
          </w:p>
        </w:tc>
        <w:tc>
          <w:tcPr>
            <w:tcW w:w="8403" w:type="dxa"/>
            <w:gridSpan w:val="7"/>
          </w:tcPr>
          <w:p w14:paraId="466C9DB2" w14:textId="768A9FAE" w:rsidR="000B3E66" w:rsidRPr="005F315A" w:rsidDel="005C6FBA" w:rsidRDefault="000B3E66" w:rsidP="000B3E66">
            <w:pPr>
              <w:snapToGrid w:val="0"/>
              <w:rPr>
                <w:del w:id="875" w:author="Mike Banach" w:date="2022-04-19T14:08:00Z"/>
                <w:sz w:val="16"/>
                <w:szCs w:val="16"/>
              </w:rPr>
            </w:pPr>
            <w:del w:id="876" w:author="Mike Banach" w:date="2022-04-19T14:08:00Z">
              <w:r w:rsidRPr="00EB1F22" w:rsidDel="005C6FBA">
                <w:rPr>
                  <w:sz w:val="16"/>
                  <w:szCs w:val="16"/>
                </w:rPr>
                <w:delText>This may include non-listed populations</w:delText>
              </w:r>
              <w:r w:rsidDel="005C6FBA">
                <w:rPr>
                  <w:sz w:val="16"/>
                  <w:szCs w:val="16"/>
                </w:rPr>
                <w:delText>, or</w:delText>
              </w:r>
              <w:r w:rsidRPr="00EB1F22" w:rsidDel="005C6FBA">
                <w:rPr>
                  <w:sz w:val="16"/>
                  <w:szCs w:val="16"/>
                </w:rPr>
                <w:delText xml:space="preserve"> cases where </w:delText>
              </w:r>
              <w:r w:rsidDel="005C6FBA">
                <w:rPr>
                  <w:sz w:val="16"/>
                  <w:szCs w:val="16"/>
                </w:rPr>
                <w:delText xml:space="preserve">geographic </w:delText>
              </w:r>
              <w:r w:rsidRPr="00EB1F22" w:rsidDel="005C6FBA">
                <w:rPr>
                  <w:sz w:val="16"/>
                  <w:szCs w:val="16"/>
                </w:rPr>
                <w:delText>area</w:delText>
              </w:r>
              <w:r w:rsidDel="005C6FBA">
                <w:rPr>
                  <w:sz w:val="16"/>
                  <w:szCs w:val="16"/>
                </w:rPr>
                <w:delText xml:space="preserve"> </w:delText>
              </w:r>
              <w:r w:rsidRPr="00EB1F22" w:rsidDel="005C6FBA">
                <w:rPr>
                  <w:sz w:val="16"/>
                  <w:szCs w:val="16"/>
                </w:rPr>
                <w:delText xml:space="preserve">does not </w:delText>
              </w:r>
              <w:r w:rsidDel="005C6FBA">
                <w:rPr>
                  <w:sz w:val="16"/>
                  <w:szCs w:val="16"/>
                </w:rPr>
                <w:delText xml:space="preserve">match a </w:delText>
              </w:r>
              <w:r w:rsidRPr="00EB1F22" w:rsidDel="005C6FBA">
                <w:rPr>
                  <w:sz w:val="16"/>
                  <w:szCs w:val="16"/>
                </w:rPr>
                <w:delText>defined</w:delText>
              </w:r>
              <w:r w:rsidDel="005C6FBA">
                <w:rPr>
                  <w:sz w:val="16"/>
                  <w:szCs w:val="16"/>
                </w:rPr>
                <w:delText xml:space="preserve"> </w:delText>
              </w:r>
              <w:r w:rsidRPr="00EB1F22" w:rsidDel="005C6FBA">
                <w:rPr>
                  <w:sz w:val="16"/>
                  <w:szCs w:val="16"/>
                </w:rPr>
                <w:delText xml:space="preserve">population of </w:delText>
              </w:r>
              <w:r w:rsidDel="005C6FBA">
                <w:rPr>
                  <w:sz w:val="16"/>
                  <w:szCs w:val="16"/>
                </w:rPr>
                <w:delText xml:space="preserve">a </w:delText>
              </w:r>
              <w:r w:rsidRPr="00EB1F22" w:rsidDel="005C6FBA">
                <w:rPr>
                  <w:sz w:val="16"/>
                  <w:szCs w:val="16"/>
                </w:rPr>
                <w:delText>listed species.</w:delText>
              </w:r>
              <w:r w:rsidDel="005C6FBA">
                <w:rPr>
                  <w:sz w:val="16"/>
                  <w:szCs w:val="16"/>
                </w:rPr>
                <w:delText xml:space="preserve"> </w:delText>
              </w:r>
              <w:r w:rsidRPr="00EB1F22" w:rsidDel="005C6FBA">
                <w:rPr>
                  <w:sz w:val="16"/>
                  <w:szCs w:val="16"/>
                </w:rPr>
                <w:delText xml:space="preserve"> </w:delText>
              </w:r>
              <w:r w:rsidDel="005C6FBA">
                <w:rPr>
                  <w:sz w:val="16"/>
                  <w:szCs w:val="16"/>
                </w:rPr>
                <w:delText xml:space="preserve">See </w:delText>
              </w:r>
              <w:r w:rsidR="005C6FBA" w:rsidDel="005C6FBA">
                <w:fldChar w:fldCharType="begin"/>
              </w:r>
              <w:r w:rsidR="005C6FBA" w:rsidDel="005C6FBA">
                <w:delInstrText xml:space="preserve"> HYPERLINK \l "_Appendix_D.__1" </w:delInstrText>
              </w:r>
              <w:r w:rsidR="005C6FBA" w:rsidDel="005C6FBA">
                <w:fldChar w:fldCharType="separate"/>
              </w:r>
              <w:r w:rsidRPr="00320010" w:rsidDel="005C6FBA">
                <w:rPr>
                  <w:rStyle w:val="Hyperlink"/>
                  <w:sz w:val="16"/>
                  <w:szCs w:val="16"/>
                </w:rPr>
                <w:delText>Appendix D</w:delText>
              </w:r>
              <w:r w:rsidR="005C6FBA" w:rsidDel="005C6FBA">
                <w:rPr>
                  <w:rStyle w:val="Hyperlink"/>
                  <w:sz w:val="16"/>
                  <w:szCs w:val="16"/>
                </w:rPr>
                <w:fldChar w:fldCharType="end"/>
              </w:r>
              <w:r w:rsidDel="005C6FBA">
                <w:rPr>
                  <w:sz w:val="16"/>
                  <w:szCs w:val="16"/>
                </w:rPr>
                <w:delText xml:space="preserve"> for the list of these population names.</w:delText>
              </w:r>
            </w:del>
          </w:p>
          <w:p w14:paraId="4FEA9A11" w14:textId="3F1CCA5A" w:rsidR="000B3E66" w:rsidRPr="00EB1F22" w:rsidDel="005C6FBA" w:rsidRDefault="000B3E66" w:rsidP="000B3E66">
            <w:pPr>
              <w:snapToGrid w:val="0"/>
              <w:rPr>
                <w:del w:id="877" w:author="Mike Banach" w:date="2022-04-19T14:08:00Z"/>
                <w:sz w:val="16"/>
                <w:szCs w:val="16"/>
              </w:rPr>
            </w:pPr>
          </w:p>
          <w:p w14:paraId="7625674C" w14:textId="2DEB5C9B" w:rsidR="000B3E66" w:rsidRDefault="000B3E66" w:rsidP="000B3E66">
            <w:pPr>
              <w:snapToGrid w:val="0"/>
              <w:rPr>
                <w:sz w:val="16"/>
                <w:szCs w:val="16"/>
              </w:rPr>
            </w:pPr>
            <w:del w:id="878" w:author="Mike Banach" w:date="2022-04-19T14:08:00Z">
              <w:r w:rsidDel="005C6FBA">
                <w:rPr>
                  <w:sz w:val="16"/>
                  <w:szCs w:val="16"/>
                </w:rPr>
                <w:delText xml:space="preserve">Fill this field even </w:delText>
              </w:r>
              <w:r w:rsidRPr="00EB1F22" w:rsidDel="005C6FBA">
                <w:rPr>
                  <w:sz w:val="16"/>
                  <w:szCs w:val="16"/>
                </w:rPr>
                <w:delText xml:space="preserve">when </w:delText>
              </w:r>
              <w:r w:rsidDel="005C6FBA">
                <w:rPr>
                  <w:sz w:val="16"/>
                  <w:szCs w:val="16"/>
                </w:rPr>
                <w:delText xml:space="preserve">a </w:delText>
              </w:r>
              <w:r w:rsidRPr="00EB1F22" w:rsidDel="005C6FBA">
                <w:rPr>
                  <w:sz w:val="16"/>
                  <w:szCs w:val="16"/>
                </w:rPr>
                <w:delText>population</w:delText>
              </w:r>
              <w:r w:rsidDel="005C6FBA">
                <w:rPr>
                  <w:sz w:val="16"/>
                  <w:szCs w:val="16"/>
                </w:rPr>
                <w:delText>'s geographic</w:delText>
              </w:r>
              <w:r w:rsidRPr="00EB1F22" w:rsidDel="005C6FBA">
                <w:rPr>
                  <w:sz w:val="16"/>
                  <w:szCs w:val="16"/>
                </w:rPr>
                <w:delText xml:space="preserve"> extent coincides with NWR name for</w:delText>
              </w:r>
              <w:r w:rsidDel="005C6FBA">
                <w:rPr>
                  <w:sz w:val="16"/>
                  <w:szCs w:val="16"/>
                </w:rPr>
                <w:delText xml:space="preserve"> a</w:delText>
              </w:r>
              <w:r w:rsidRPr="00EB1F22" w:rsidDel="005C6FBA">
                <w:rPr>
                  <w:sz w:val="16"/>
                  <w:szCs w:val="16"/>
                </w:rPr>
                <w:delText xml:space="preserve"> listed pop</w:delText>
              </w:r>
              <w:r w:rsidDel="005C6FBA">
                <w:rPr>
                  <w:sz w:val="16"/>
                  <w:szCs w:val="16"/>
                </w:rPr>
                <w:delText>ulation</w:delText>
              </w:r>
              <w:r w:rsidRPr="00EB1F22" w:rsidDel="005C6FBA">
                <w:rPr>
                  <w:sz w:val="16"/>
                  <w:szCs w:val="16"/>
                </w:rPr>
                <w:delText>.</w:delText>
              </w:r>
            </w:del>
          </w:p>
        </w:tc>
      </w:tr>
      <w:tr w:rsidR="000B3E66" w:rsidRPr="00B51678" w14:paraId="18DAAEE3" w14:textId="77777777" w:rsidTr="006A2E32">
        <w:trPr>
          <w:cantSplit/>
        </w:trPr>
        <w:tc>
          <w:tcPr>
            <w:tcW w:w="1731" w:type="dxa"/>
            <w:tcMar>
              <w:left w:w="29" w:type="dxa"/>
              <w:right w:w="29" w:type="dxa"/>
            </w:tcMar>
          </w:tcPr>
          <w:p w14:paraId="4A39FDDC" w14:textId="491CE67F" w:rsidR="000B3E66" w:rsidRPr="00FA0FA2" w:rsidRDefault="000B3E66" w:rsidP="000B3E66">
            <w:pPr>
              <w:snapToGrid w:val="0"/>
              <w:rPr>
                <w:bCs/>
                <w:color w:val="FF0000"/>
                <w:sz w:val="16"/>
                <w:szCs w:val="16"/>
              </w:rPr>
            </w:pPr>
            <w:r>
              <w:rPr>
                <w:bCs/>
                <w:sz w:val="16"/>
                <w:szCs w:val="16"/>
              </w:rPr>
              <w:t>C</w:t>
            </w:r>
            <w:r w:rsidRPr="003D514E">
              <w:rPr>
                <w:bCs/>
                <w:sz w:val="16"/>
                <w:szCs w:val="16"/>
              </w:rPr>
              <w:t>ommonPopName</w:t>
            </w:r>
          </w:p>
        </w:tc>
        <w:tc>
          <w:tcPr>
            <w:tcW w:w="3603" w:type="dxa"/>
            <w:tcMar>
              <w:left w:w="29" w:type="dxa"/>
              <w:right w:w="29" w:type="dxa"/>
            </w:tcMar>
          </w:tcPr>
          <w:p w14:paraId="2DCCBCC9" w14:textId="7A210782" w:rsidR="000B3E66" w:rsidRPr="003D514E" w:rsidRDefault="000B3E66" w:rsidP="000B3E66">
            <w:pPr>
              <w:snapToGrid w:val="0"/>
              <w:rPr>
                <w:bCs/>
                <w:sz w:val="16"/>
                <w:szCs w:val="16"/>
              </w:rPr>
            </w:pPr>
            <w:r w:rsidRPr="003D514E">
              <w:rPr>
                <w:bCs/>
                <w:sz w:val="16"/>
                <w:szCs w:val="16"/>
              </w:rPr>
              <w:t>Population name used by local biologists.</w:t>
            </w:r>
          </w:p>
        </w:tc>
        <w:tc>
          <w:tcPr>
            <w:tcW w:w="951" w:type="dxa"/>
            <w:tcMar>
              <w:left w:w="29" w:type="dxa"/>
              <w:right w:w="29" w:type="dxa"/>
            </w:tcMar>
          </w:tcPr>
          <w:p w14:paraId="22733906" w14:textId="51A32075" w:rsidR="000B3E66" w:rsidRPr="003D514E" w:rsidRDefault="000B3E66" w:rsidP="000B3E66">
            <w:pPr>
              <w:snapToGrid w:val="0"/>
              <w:jc w:val="center"/>
              <w:rPr>
                <w:bCs/>
                <w:sz w:val="16"/>
                <w:szCs w:val="16"/>
              </w:rPr>
            </w:pPr>
            <w:r w:rsidRPr="003D514E">
              <w:rPr>
                <w:bCs/>
                <w:sz w:val="16"/>
                <w:szCs w:val="16"/>
              </w:rPr>
              <w:t>Text 255</w:t>
            </w:r>
          </w:p>
        </w:tc>
        <w:tc>
          <w:tcPr>
            <w:tcW w:w="8403" w:type="dxa"/>
            <w:gridSpan w:val="7"/>
          </w:tcPr>
          <w:p w14:paraId="395F5207" w14:textId="36CF8160" w:rsidR="000B3E66" w:rsidRPr="003D514E" w:rsidRDefault="000B3E66" w:rsidP="000B3E66">
            <w:pPr>
              <w:snapToGrid w:val="0"/>
              <w:rPr>
                <w:sz w:val="16"/>
                <w:szCs w:val="16"/>
              </w:rPr>
            </w:pPr>
            <w:r w:rsidRPr="003D514E">
              <w:rPr>
                <w:sz w:val="16"/>
                <w:szCs w:val="16"/>
              </w:rPr>
              <w:t>Often this is simply the name of the population</w:t>
            </w:r>
            <w:r w:rsidRPr="00164DC1">
              <w:rPr>
                <w:sz w:val="16"/>
                <w:szCs w:val="16"/>
              </w:rPr>
              <w:t>(s)</w:t>
            </w:r>
            <w:r w:rsidRPr="003D514E">
              <w:rPr>
                <w:sz w:val="16"/>
                <w:szCs w:val="16"/>
              </w:rPr>
              <w:t xml:space="preserve"> </w:t>
            </w:r>
            <w:r>
              <w:rPr>
                <w:sz w:val="16"/>
                <w:szCs w:val="16"/>
              </w:rPr>
              <w:t>as written</w:t>
            </w:r>
            <w:r w:rsidRPr="003D514E">
              <w:rPr>
                <w:sz w:val="16"/>
                <w:szCs w:val="16"/>
              </w:rPr>
              <w:t xml:space="preserve"> on the original time series spreadsheets.</w:t>
            </w:r>
          </w:p>
        </w:tc>
      </w:tr>
      <w:tr w:rsidR="000B3E66" w:rsidRPr="00B51678" w14:paraId="0C2AAB06" w14:textId="77777777" w:rsidTr="006A2E32">
        <w:trPr>
          <w:cantSplit/>
        </w:trPr>
        <w:tc>
          <w:tcPr>
            <w:tcW w:w="1731" w:type="dxa"/>
            <w:tcMar>
              <w:left w:w="29" w:type="dxa"/>
              <w:right w:w="29" w:type="dxa"/>
            </w:tcMar>
          </w:tcPr>
          <w:p w14:paraId="1873F3DD" w14:textId="77777777" w:rsidR="000B3E66" w:rsidRPr="008F36D9" w:rsidRDefault="000B3E66" w:rsidP="000B3E66">
            <w:pPr>
              <w:snapToGrid w:val="0"/>
              <w:rPr>
                <w:b/>
                <w:bCs/>
                <w:color w:val="FF0000"/>
                <w:sz w:val="16"/>
                <w:szCs w:val="16"/>
              </w:rPr>
            </w:pPr>
            <w:r w:rsidRPr="008F36D9">
              <w:rPr>
                <w:b/>
                <w:bCs/>
                <w:color w:val="FF0000"/>
                <w:sz w:val="16"/>
                <w:szCs w:val="16"/>
              </w:rPr>
              <w:t>PopFit</w:t>
            </w:r>
          </w:p>
        </w:tc>
        <w:tc>
          <w:tcPr>
            <w:tcW w:w="3603" w:type="dxa"/>
            <w:tcMar>
              <w:left w:w="29" w:type="dxa"/>
              <w:right w:w="29" w:type="dxa"/>
            </w:tcMar>
          </w:tcPr>
          <w:p w14:paraId="335F1E02" w14:textId="77777777" w:rsidR="000B3E66" w:rsidRPr="003D514E" w:rsidRDefault="000B3E66" w:rsidP="000B3E66">
            <w:pPr>
              <w:snapToGrid w:val="0"/>
              <w:rPr>
                <w:bCs/>
                <w:sz w:val="16"/>
                <w:szCs w:val="16"/>
              </w:rPr>
            </w:pPr>
            <w:r>
              <w:rPr>
                <w:bCs/>
                <w:sz w:val="16"/>
                <w:szCs w:val="16"/>
              </w:rPr>
              <w:t>Categorization of how well the geographic extent of the recruits per spawner estimate corresponds to the geographic definition of the population.</w:t>
            </w:r>
          </w:p>
        </w:tc>
        <w:tc>
          <w:tcPr>
            <w:tcW w:w="951" w:type="dxa"/>
            <w:tcMar>
              <w:left w:w="29" w:type="dxa"/>
              <w:right w:w="29" w:type="dxa"/>
            </w:tcMar>
          </w:tcPr>
          <w:p w14:paraId="630EF975" w14:textId="77777777" w:rsidR="000B3E66" w:rsidRPr="008F36D9" w:rsidRDefault="000B3E66" w:rsidP="000B3E66">
            <w:pPr>
              <w:snapToGrid w:val="0"/>
              <w:jc w:val="center"/>
              <w:rPr>
                <w:b/>
                <w:bCs/>
                <w:color w:val="FF0000"/>
                <w:sz w:val="16"/>
                <w:szCs w:val="16"/>
              </w:rPr>
            </w:pPr>
            <w:r w:rsidRPr="008F36D9">
              <w:rPr>
                <w:b/>
                <w:bCs/>
                <w:color w:val="FF0000"/>
                <w:sz w:val="16"/>
                <w:szCs w:val="16"/>
              </w:rPr>
              <w:t>Text 8</w:t>
            </w:r>
          </w:p>
        </w:tc>
        <w:tc>
          <w:tcPr>
            <w:tcW w:w="8403" w:type="dxa"/>
            <w:gridSpan w:val="7"/>
          </w:tcPr>
          <w:p w14:paraId="5084E953" w14:textId="77777777" w:rsidR="000B3E66" w:rsidRDefault="000B3E66" w:rsidP="000B3E66">
            <w:pPr>
              <w:snapToGrid w:val="0"/>
              <w:rPr>
                <w:sz w:val="16"/>
                <w:szCs w:val="16"/>
              </w:rPr>
            </w:pPr>
            <w:r>
              <w:rPr>
                <w:sz w:val="16"/>
                <w:szCs w:val="16"/>
              </w:rPr>
              <w:t>This value must be "Multiple" if PopID represents a superpopulation.</w:t>
            </w:r>
          </w:p>
          <w:p w14:paraId="15F7FD9B" w14:textId="77777777" w:rsidR="000B3E66" w:rsidRDefault="001113DC" w:rsidP="000B3E66">
            <w:pPr>
              <w:snapToGrid w:val="0"/>
              <w:rPr>
                <w:sz w:val="16"/>
                <w:szCs w:val="16"/>
              </w:rPr>
            </w:pPr>
            <w:r w:rsidRPr="001113DC">
              <w:rPr>
                <w:sz w:val="16"/>
                <w:szCs w:val="16"/>
                <w:u w:val="single"/>
              </w:rPr>
              <w:t>Acceptable values</w:t>
            </w:r>
            <w:r w:rsidR="000B3E66">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65C8DEBA" w14:textId="77777777" w:rsidR="000B3E66" w:rsidRDefault="000B3E66" w:rsidP="0024232D">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661560FB" w14:textId="77777777" w:rsidR="000B3E66" w:rsidRPr="000B5F98" w:rsidRDefault="000B3E66" w:rsidP="0024232D">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p w14:paraId="5D366E19" w14:textId="77777777" w:rsidR="000B3E66" w:rsidRPr="003D514E" w:rsidRDefault="000B3E66" w:rsidP="0024232D">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tc>
      </w:tr>
      <w:tr w:rsidR="000B3E66" w:rsidRPr="00B51678" w14:paraId="0C1C3738" w14:textId="77777777" w:rsidTr="006A2E32">
        <w:trPr>
          <w:cantSplit/>
        </w:trPr>
        <w:tc>
          <w:tcPr>
            <w:tcW w:w="1731" w:type="dxa"/>
            <w:tcMar>
              <w:left w:w="29" w:type="dxa"/>
              <w:right w:w="29" w:type="dxa"/>
            </w:tcMar>
          </w:tcPr>
          <w:p w14:paraId="5BEFB4E8" w14:textId="77777777" w:rsidR="000B3E66" w:rsidRPr="006002DE" w:rsidRDefault="000B3E66" w:rsidP="000B3E66">
            <w:pPr>
              <w:snapToGrid w:val="0"/>
              <w:rPr>
                <w:b/>
                <w:bCs/>
                <w:i/>
                <w:color w:val="FF0000"/>
                <w:sz w:val="16"/>
                <w:szCs w:val="16"/>
              </w:rPr>
            </w:pPr>
            <w:r w:rsidRPr="006002DE">
              <w:rPr>
                <w:b/>
                <w:bCs/>
                <w:i/>
                <w:color w:val="FF0000"/>
                <w:sz w:val="16"/>
                <w:szCs w:val="16"/>
              </w:rPr>
              <w:t>PopFitNotes</w:t>
            </w:r>
          </w:p>
        </w:tc>
        <w:tc>
          <w:tcPr>
            <w:tcW w:w="3603" w:type="dxa"/>
            <w:tcMar>
              <w:left w:w="29" w:type="dxa"/>
              <w:right w:w="29" w:type="dxa"/>
            </w:tcMar>
          </w:tcPr>
          <w:p w14:paraId="15FC1D2C" w14:textId="77777777" w:rsidR="000B3E66" w:rsidRPr="003D514E" w:rsidRDefault="000B3E66" w:rsidP="000B3E66">
            <w:pPr>
              <w:snapToGrid w:val="0"/>
              <w:rPr>
                <w:bCs/>
                <w:sz w:val="16"/>
                <w:szCs w:val="16"/>
              </w:rPr>
            </w:pPr>
            <w:r>
              <w:rPr>
                <w:bCs/>
                <w:sz w:val="16"/>
                <w:szCs w:val="16"/>
              </w:rPr>
              <w:t>Text description of how well the recruits per spawner value corresponds to the defined population, and why the data are not at the scale of a single population.</w:t>
            </w:r>
          </w:p>
        </w:tc>
        <w:tc>
          <w:tcPr>
            <w:tcW w:w="951" w:type="dxa"/>
            <w:tcMar>
              <w:left w:w="29" w:type="dxa"/>
              <w:right w:w="29" w:type="dxa"/>
            </w:tcMar>
          </w:tcPr>
          <w:p w14:paraId="03F7E240" w14:textId="7F6F1A59" w:rsidR="000B3E66" w:rsidRPr="006002DE" w:rsidRDefault="000B3E66" w:rsidP="000B3E66">
            <w:pPr>
              <w:snapToGrid w:val="0"/>
              <w:jc w:val="center"/>
              <w:rPr>
                <w:b/>
                <w:bCs/>
                <w:i/>
                <w:color w:val="FF0000"/>
                <w:sz w:val="16"/>
                <w:szCs w:val="16"/>
              </w:rPr>
            </w:pPr>
            <w:del w:id="879" w:author="Mike Banach" w:date="2023-11-20T15:40:00Z">
              <w:r w:rsidRPr="006002DE" w:rsidDel="00541CEF">
                <w:rPr>
                  <w:b/>
                  <w:bCs/>
                  <w:i/>
                  <w:color w:val="FF0000"/>
                  <w:sz w:val="16"/>
                  <w:szCs w:val="16"/>
                </w:rPr>
                <w:delText>Memo</w:delText>
              </w:r>
            </w:del>
            <w:ins w:id="880" w:author="Mike Banach" w:date="2023-11-20T15:40:00Z">
              <w:r w:rsidR="00541CEF">
                <w:rPr>
                  <w:b/>
                  <w:bCs/>
                  <w:i/>
                  <w:color w:val="FF0000"/>
                  <w:sz w:val="16"/>
                  <w:szCs w:val="16"/>
                </w:rPr>
                <w:t>Text ∞</w:t>
              </w:r>
            </w:ins>
          </w:p>
        </w:tc>
        <w:tc>
          <w:tcPr>
            <w:tcW w:w="8403" w:type="dxa"/>
            <w:gridSpan w:val="7"/>
          </w:tcPr>
          <w:p w14:paraId="57AF6CBE" w14:textId="77777777" w:rsidR="000B3E66" w:rsidRDefault="000B3E66" w:rsidP="000B3E66">
            <w:pPr>
              <w:snapToGrid w:val="0"/>
              <w:rPr>
                <w:sz w:val="16"/>
                <w:szCs w:val="16"/>
              </w:rPr>
            </w:pPr>
            <w:r w:rsidRPr="00DD66FB">
              <w:rPr>
                <w:color w:val="FF0000"/>
                <w:sz w:val="16"/>
                <w:szCs w:val="16"/>
              </w:rPr>
              <w:t>This field is required if the PopFit field is "Portion" or "Multiple".</w:t>
            </w:r>
          </w:p>
          <w:p w14:paraId="7FEB9767" w14:textId="77777777" w:rsidR="000B3E66" w:rsidRPr="003D514E" w:rsidRDefault="000B3E66" w:rsidP="000B3E66">
            <w:pPr>
              <w:snapToGrid w:val="0"/>
              <w:rPr>
                <w:sz w:val="16"/>
                <w:szCs w:val="16"/>
              </w:rPr>
            </w:pPr>
            <w:r>
              <w:rPr>
                <w:sz w:val="16"/>
                <w:szCs w:val="16"/>
              </w:rPr>
              <w:t xml:space="preserve">If the PopFit field is "Portion" or "Multiple", describe the lack of correspondence between the defined population and the fish for which the recruits per spawner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0B3E66" w:rsidRPr="00B51678" w14:paraId="78589029" w14:textId="77777777" w:rsidTr="006A2E32">
        <w:trPr>
          <w:cantSplit/>
        </w:trPr>
        <w:tc>
          <w:tcPr>
            <w:tcW w:w="1731" w:type="dxa"/>
            <w:tcMar>
              <w:left w:w="29" w:type="dxa"/>
              <w:right w:w="29" w:type="dxa"/>
            </w:tcMar>
          </w:tcPr>
          <w:p w14:paraId="317F08EE" w14:textId="77777777" w:rsidR="000B3E66" w:rsidRPr="00AE2D9E" w:rsidRDefault="000B3E66" w:rsidP="000B3E66">
            <w:pPr>
              <w:snapToGrid w:val="0"/>
              <w:rPr>
                <w:b/>
                <w:bCs/>
                <w:color w:val="FF0000"/>
                <w:sz w:val="16"/>
                <w:szCs w:val="16"/>
              </w:rPr>
            </w:pPr>
            <w:r w:rsidRPr="00AE2D9E">
              <w:rPr>
                <w:b/>
                <w:bCs/>
                <w:color w:val="FF0000"/>
                <w:sz w:val="16"/>
                <w:szCs w:val="16"/>
              </w:rPr>
              <w:t>SpawnerLocation</w:t>
            </w:r>
          </w:p>
        </w:tc>
        <w:tc>
          <w:tcPr>
            <w:tcW w:w="3603" w:type="dxa"/>
            <w:tcMar>
              <w:left w:w="29" w:type="dxa"/>
              <w:right w:w="29" w:type="dxa"/>
            </w:tcMar>
          </w:tcPr>
          <w:p w14:paraId="71866507" w14:textId="77777777" w:rsidR="000B3E66" w:rsidRPr="00325D88" w:rsidRDefault="000B3E66" w:rsidP="0088577B">
            <w:pPr>
              <w:snapToGrid w:val="0"/>
              <w:rPr>
                <w:bCs/>
                <w:sz w:val="16"/>
                <w:szCs w:val="16"/>
              </w:rPr>
            </w:pPr>
            <w:r>
              <w:rPr>
                <w:bCs/>
                <w:sz w:val="16"/>
                <w:szCs w:val="16"/>
              </w:rPr>
              <w:t xml:space="preserve">The specific named location(s) </w:t>
            </w:r>
            <w:del w:id="881" w:author="Mike Banach" w:date="2021-05-14T08:52:00Z">
              <w:r w:rsidDel="0088577B">
                <w:rPr>
                  <w:bCs/>
                  <w:sz w:val="16"/>
                  <w:szCs w:val="16"/>
                </w:rPr>
                <w:delText xml:space="preserve">for </w:delText>
              </w:r>
            </w:del>
            <w:r>
              <w:rPr>
                <w:bCs/>
                <w:sz w:val="16"/>
                <w:szCs w:val="16"/>
              </w:rPr>
              <w:t>where the spawner abundance numbers were determined.</w:t>
            </w:r>
          </w:p>
        </w:tc>
        <w:tc>
          <w:tcPr>
            <w:tcW w:w="951" w:type="dxa"/>
            <w:tcMar>
              <w:left w:w="29" w:type="dxa"/>
              <w:right w:w="29" w:type="dxa"/>
            </w:tcMar>
          </w:tcPr>
          <w:p w14:paraId="4BDEC430" w14:textId="77777777" w:rsidR="000B3E66" w:rsidRPr="00AE2D9E" w:rsidRDefault="000B3E66" w:rsidP="000B3E66">
            <w:pPr>
              <w:snapToGrid w:val="0"/>
              <w:jc w:val="center"/>
              <w:rPr>
                <w:b/>
                <w:bCs/>
                <w:color w:val="FF0000"/>
                <w:sz w:val="16"/>
                <w:szCs w:val="16"/>
              </w:rPr>
            </w:pPr>
            <w:r w:rsidRPr="00AE2D9E">
              <w:rPr>
                <w:b/>
                <w:bCs/>
                <w:color w:val="FF0000"/>
                <w:sz w:val="16"/>
                <w:szCs w:val="16"/>
              </w:rPr>
              <w:t>Text 255</w:t>
            </w:r>
          </w:p>
        </w:tc>
        <w:tc>
          <w:tcPr>
            <w:tcW w:w="8403" w:type="dxa"/>
            <w:gridSpan w:val="7"/>
          </w:tcPr>
          <w:p w14:paraId="3C194F03" w14:textId="77777777" w:rsidR="000B3E66" w:rsidRPr="003D514E" w:rsidRDefault="000B3E66" w:rsidP="000B3E66">
            <w:pPr>
              <w:snapToGrid w:val="0"/>
              <w:rPr>
                <w:sz w:val="16"/>
                <w:szCs w:val="16"/>
              </w:rPr>
            </w:pPr>
            <w:r w:rsidRPr="003D514E">
              <w:rPr>
                <w:sz w:val="16"/>
                <w:szCs w:val="16"/>
              </w:rPr>
              <w:t>This may be any of the following:</w:t>
            </w:r>
          </w:p>
          <w:p w14:paraId="31F8FD4F" w14:textId="77777777" w:rsidR="000B3E66" w:rsidRDefault="000B3E66" w:rsidP="0024232D">
            <w:pPr>
              <w:numPr>
                <w:ilvl w:val="0"/>
                <w:numId w:val="1"/>
              </w:numPr>
              <w:snapToGrid w:val="0"/>
              <w:ind w:left="173" w:hanging="144"/>
              <w:rPr>
                <w:ins w:id="882" w:author="Mike Banach" w:date="2021-12-29T14:35:00Z"/>
                <w:sz w:val="16"/>
                <w:szCs w:val="16"/>
              </w:rPr>
            </w:pPr>
            <w:del w:id="883" w:author="Mike Banach" w:date="2021-12-29T16:00:00Z">
              <w:r w:rsidRPr="003D514E" w:rsidDel="005C6C77">
                <w:rPr>
                  <w:sz w:val="16"/>
                  <w:szCs w:val="16"/>
                </w:rPr>
                <w:delText>the name</w:delText>
              </w:r>
              <w:r w:rsidDel="005C6C77">
                <w:rPr>
                  <w:sz w:val="16"/>
                  <w:szCs w:val="16"/>
                </w:rPr>
                <w:delText>(s)</w:delText>
              </w:r>
              <w:r w:rsidRPr="003D514E" w:rsidDel="005C6C77">
                <w:rPr>
                  <w:sz w:val="16"/>
                  <w:szCs w:val="16"/>
                </w:rPr>
                <w:delText xml:space="preserve"> of a fluvial water body</w:delText>
              </w:r>
              <w:r w:rsidDel="005C6C77">
                <w:rPr>
                  <w:sz w:val="16"/>
                  <w:szCs w:val="16"/>
                </w:rPr>
                <w:delText>(ies)</w:delText>
              </w:r>
            </w:del>
            <w:ins w:id="884" w:author="Mike Banach" w:date="2021-12-29T16:00:00Z">
              <w:r w:rsidR="005C6C77">
                <w:rPr>
                  <w:sz w:val="16"/>
                  <w:szCs w:val="16"/>
                </w:rPr>
                <w:t>t</w:t>
              </w:r>
              <w:r w:rsidR="005C6C77" w:rsidRPr="005C6C77">
                <w:rPr>
                  <w:sz w:val="16"/>
                  <w:szCs w:val="16"/>
                </w:rPr>
                <w:t>he name of a fluvial water body</w:t>
              </w:r>
            </w:ins>
          </w:p>
          <w:p w14:paraId="381A83A9" w14:textId="77777777" w:rsidR="00A1014B" w:rsidRPr="003D514E" w:rsidRDefault="00A1014B" w:rsidP="0024232D">
            <w:pPr>
              <w:numPr>
                <w:ilvl w:val="0"/>
                <w:numId w:val="1"/>
              </w:numPr>
              <w:snapToGrid w:val="0"/>
              <w:ind w:left="173" w:hanging="144"/>
              <w:rPr>
                <w:sz w:val="16"/>
                <w:szCs w:val="16"/>
              </w:rPr>
            </w:pPr>
            <w:ins w:id="885" w:author="Mike Banach" w:date="2021-12-29T14:36:00Z">
              <w:r w:rsidRPr="00A1014B">
                <w:rPr>
                  <w:sz w:val="16"/>
                  <w:szCs w:val="16"/>
                </w:rPr>
                <w:t>the name of an impounded fluvial water body (reservoir)</w:t>
              </w:r>
            </w:ins>
          </w:p>
          <w:p w14:paraId="6C39BA91" w14:textId="77777777" w:rsidR="000B3E66" w:rsidRPr="003D514E" w:rsidRDefault="000B3E66" w:rsidP="0024232D">
            <w:pPr>
              <w:numPr>
                <w:ilvl w:val="0"/>
                <w:numId w:val="1"/>
              </w:numPr>
              <w:snapToGrid w:val="0"/>
              <w:ind w:left="173" w:hanging="144"/>
              <w:rPr>
                <w:sz w:val="16"/>
                <w:szCs w:val="16"/>
              </w:rPr>
            </w:pPr>
            <w:del w:id="886" w:author="Mike Banach" w:date="2021-12-29T16:01:00Z">
              <w:r w:rsidRPr="003D514E" w:rsidDel="00545B93">
                <w:rPr>
                  <w:sz w:val="16"/>
                  <w:szCs w:val="16"/>
                </w:rPr>
                <w:delText>the name</w:delText>
              </w:r>
              <w:r w:rsidDel="00545B93">
                <w:rPr>
                  <w:sz w:val="16"/>
                  <w:szCs w:val="16"/>
                </w:rPr>
                <w:delText>(s)</w:delText>
              </w:r>
              <w:r w:rsidRPr="003D514E" w:rsidDel="00545B93">
                <w:rPr>
                  <w:sz w:val="16"/>
                  <w:szCs w:val="16"/>
                </w:rPr>
                <w:delText xml:space="preserve"> of a lentic water body</w:delText>
              </w:r>
              <w:r w:rsidDel="00545B93">
                <w:rPr>
                  <w:sz w:val="16"/>
                  <w:szCs w:val="16"/>
                </w:rPr>
                <w:delText>(ies)</w:delText>
              </w:r>
            </w:del>
            <w:ins w:id="887" w:author="Mike Banach" w:date="2021-12-29T16:01:00Z">
              <w:r w:rsidR="00545B93" w:rsidRPr="00545B93">
                <w:rPr>
                  <w:sz w:val="16"/>
                  <w:szCs w:val="16"/>
                </w:rPr>
                <w:t>the name of a lentic water body</w:t>
              </w:r>
            </w:ins>
          </w:p>
          <w:p w14:paraId="7DB73426" w14:textId="77777777" w:rsidR="000B3E66" w:rsidRPr="003D514E" w:rsidRDefault="000B3E66" w:rsidP="0024232D">
            <w:pPr>
              <w:numPr>
                <w:ilvl w:val="0"/>
                <w:numId w:val="1"/>
              </w:numPr>
              <w:snapToGrid w:val="0"/>
              <w:ind w:left="173" w:hanging="144"/>
              <w:rPr>
                <w:sz w:val="16"/>
                <w:szCs w:val="16"/>
              </w:rPr>
            </w:pPr>
            <w:r w:rsidRPr="003D514E">
              <w:rPr>
                <w:sz w:val="16"/>
                <w:szCs w:val="16"/>
              </w:rPr>
              <w:t>a description of multiple water bodies if appropriate for the time series.</w:t>
            </w:r>
          </w:p>
        </w:tc>
      </w:tr>
      <w:tr w:rsidR="000B3E66" w:rsidRPr="00B51678" w14:paraId="1F584C2D" w14:textId="77777777" w:rsidTr="006A2E32">
        <w:trPr>
          <w:cantSplit/>
        </w:trPr>
        <w:tc>
          <w:tcPr>
            <w:tcW w:w="1731" w:type="dxa"/>
            <w:tcMar>
              <w:left w:w="29" w:type="dxa"/>
              <w:right w:w="29" w:type="dxa"/>
            </w:tcMar>
          </w:tcPr>
          <w:p w14:paraId="789F668F" w14:textId="77777777" w:rsidR="000B3E66" w:rsidRPr="00AE2D9E" w:rsidRDefault="000B3E66" w:rsidP="000B3E66">
            <w:pPr>
              <w:snapToGrid w:val="0"/>
              <w:rPr>
                <w:b/>
                <w:bCs/>
                <w:color w:val="FF0000"/>
                <w:sz w:val="16"/>
                <w:szCs w:val="16"/>
              </w:rPr>
            </w:pPr>
            <w:r w:rsidRPr="00AE2D9E">
              <w:rPr>
                <w:b/>
                <w:bCs/>
                <w:color w:val="FF0000"/>
                <w:sz w:val="16"/>
                <w:szCs w:val="16"/>
              </w:rPr>
              <w:t>RecruitLocation</w:t>
            </w:r>
          </w:p>
        </w:tc>
        <w:tc>
          <w:tcPr>
            <w:tcW w:w="3603" w:type="dxa"/>
            <w:tcMar>
              <w:left w:w="29" w:type="dxa"/>
              <w:right w:w="29" w:type="dxa"/>
            </w:tcMar>
          </w:tcPr>
          <w:p w14:paraId="162E6AEC" w14:textId="77777777" w:rsidR="000B3E66" w:rsidRPr="00325D88" w:rsidRDefault="000B3E66" w:rsidP="000B3E66">
            <w:pPr>
              <w:snapToGrid w:val="0"/>
              <w:rPr>
                <w:bCs/>
                <w:sz w:val="16"/>
                <w:szCs w:val="16"/>
              </w:rPr>
            </w:pPr>
            <w:r>
              <w:rPr>
                <w:bCs/>
                <w:sz w:val="16"/>
                <w:szCs w:val="16"/>
              </w:rPr>
              <w:t xml:space="preserve">The specific named location(s) </w:t>
            </w:r>
            <w:del w:id="888" w:author="Mike Banach" w:date="2021-05-14T08:52:00Z">
              <w:r w:rsidDel="0088577B">
                <w:rPr>
                  <w:bCs/>
                  <w:sz w:val="16"/>
                  <w:szCs w:val="16"/>
                </w:rPr>
                <w:delText xml:space="preserve">for </w:delText>
              </w:r>
            </w:del>
            <w:r>
              <w:rPr>
                <w:bCs/>
                <w:sz w:val="16"/>
                <w:szCs w:val="16"/>
              </w:rPr>
              <w:t>where the recruit abundance numbers were determined.</w:t>
            </w:r>
          </w:p>
        </w:tc>
        <w:tc>
          <w:tcPr>
            <w:tcW w:w="951" w:type="dxa"/>
            <w:tcMar>
              <w:left w:w="29" w:type="dxa"/>
              <w:right w:w="29" w:type="dxa"/>
            </w:tcMar>
          </w:tcPr>
          <w:p w14:paraId="0DC893AA" w14:textId="77777777" w:rsidR="000B3E66" w:rsidRPr="00AE2D9E" w:rsidRDefault="000B3E66" w:rsidP="000B3E66">
            <w:pPr>
              <w:snapToGrid w:val="0"/>
              <w:jc w:val="center"/>
              <w:rPr>
                <w:b/>
                <w:bCs/>
                <w:color w:val="FF0000"/>
                <w:sz w:val="16"/>
                <w:szCs w:val="16"/>
              </w:rPr>
            </w:pPr>
            <w:r w:rsidRPr="00AE2D9E">
              <w:rPr>
                <w:b/>
                <w:bCs/>
                <w:color w:val="FF0000"/>
                <w:sz w:val="16"/>
                <w:szCs w:val="16"/>
              </w:rPr>
              <w:t>Text 255</w:t>
            </w:r>
          </w:p>
        </w:tc>
        <w:tc>
          <w:tcPr>
            <w:tcW w:w="8403" w:type="dxa"/>
            <w:gridSpan w:val="7"/>
          </w:tcPr>
          <w:p w14:paraId="62D58F83" w14:textId="77777777" w:rsidR="000B3E66" w:rsidRPr="003D514E" w:rsidRDefault="000B3E66" w:rsidP="000B3E66">
            <w:pPr>
              <w:snapToGrid w:val="0"/>
              <w:rPr>
                <w:sz w:val="16"/>
                <w:szCs w:val="16"/>
              </w:rPr>
            </w:pPr>
            <w:r w:rsidRPr="003D514E">
              <w:rPr>
                <w:sz w:val="16"/>
                <w:szCs w:val="16"/>
              </w:rPr>
              <w:t>This</w:t>
            </w:r>
            <w:r>
              <w:rPr>
                <w:sz w:val="16"/>
                <w:szCs w:val="16"/>
              </w:rPr>
              <w:t xml:space="preserve"> field describes the location where the abundance of recruits is determined, and</w:t>
            </w:r>
            <w:r w:rsidRPr="003D514E">
              <w:rPr>
                <w:sz w:val="16"/>
                <w:szCs w:val="16"/>
              </w:rPr>
              <w:t xml:space="preserve"> may be any of the following:</w:t>
            </w:r>
          </w:p>
          <w:p w14:paraId="35EF7B9E" w14:textId="77777777" w:rsidR="000B3E66" w:rsidRDefault="000B3E66" w:rsidP="0024232D">
            <w:pPr>
              <w:numPr>
                <w:ilvl w:val="0"/>
                <w:numId w:val="1"/>
              </w:numPr>
              <w:snapToGrid w:val="0"/>
              <w:ind w:left="173" w:hanging="144"/>
              <w:rPr>
                <w:ins w:id="889" w:author="Mike Banach" w:date="2021-12-29T14:36:00Z"/>
                <w:sz w:val="16"/>
                <w:szCs w:val="16"/>
              </w:rPr>
            </w:pPr>
            <w:del w:id="890" w:author="Mike Banach" w:date="2021-12-29T16:12:00Z">
              <w:r w:rsidRPr="003D514E" w:rsidDel="00A67792">
                <w:rPr>
                  <w:sz w:val="16"/>
                  <w:szCs w:val="16"/>
                </w:rPr>
                <w:delText>the name</w:delText>
              </w:r>
              <w:r w:rsidDel="00A67792">
                <w:rPr>
                  <w:sz w:val="16"/>
                  <w:szCs w:val="16"/>
                </w:rPr>
                <w:delText>(s)</w:delText>
              </w:r>
              <w:r w:rsidRPr="003D514E" w:rsidDel="00A67792">
                <w:rPr>
                  <w:sz w:val="16"/>
                  <w:szCs w:val="16"/>
                </w:rPr>
                <w:delText xml:space="preserve"> of a fluvial water body</w:delText>
              </w:r>
              <w:r w:rsidDel="00A67792">
                <w:rPr>
                  <w:sz w:val="16"/>
                  <w:szCs w:val="16"/>
                </w:rPr>
                <w:delText>(ies)</w:delText>
              </w:r>
            </w:del>
            <w:ins w:id="891" w:author="Mike Banach" w:date="2021-12-29T16:12:00Z">
              <w:r w:rsidR="00A67792" w:rsidRPr="00A67792">
                <w:rPr>
                  <w:sz w:val="16"/>
                  <w:szCs w:val="16"/>
                </w:rPr>
                <w:t>the name of a fluvial water body</w:t>
              </w:r>
            </w:ins>
          </w:p>
          <w:p w14:paraId="3F662CDF" w14:textId="77777777" w:rsidR="00A1014B" w:rsidRPr="003D514E" w:rsidRDefault="00A1014B" w:rsidP="0024232D">
            <w:pPr>
              <w:numPr>
                <w:ilvl w:val="0"/>
                <w:numId w:val="1"/>
              </w:numPr>
              <w:snapToGrid w:val="0"/>
              <w:ind w:left="173" w:hanging="144"/>
              <w:rPr>
                <w:sz w:val="16"/>
                <w:szCs w:val="16"/>
              </w:rPr>
            </w:pPr>
            <w:ins w:id="892" w:author="Mike Banach" w:date="2021-12-29T14:36:00Z">
              <w:r w:rsidRPr="00A1014B">
                <w:rPr>
                  <w:sz w:val="16"/>
                  <w:szCs w:val="16"/>
                </w:rPr>
                <w:t>the name of an impounded fluvial water body (reservoir)</w:t>
              </w:r>
            </w:ins>
          </w:p>
          <w:p w14:paraId="4DD443FF" w14:textId="77777777" w:rsidR="000B3E66" w:rsidRDefault="000B3E66" w:rsidP="0024232D">
            <w:pPr>
              <w:numPr>
                <w:ilvl w:val="0"/>
                <w:numId w:val="1"/>
              </w:numPr>
              <w:snapToGrid w:val="0"/>
              <w:ind w:left="173" w:hanging="144"/>
              <w:rPr>
                <w:ins w:id="893" w:author="Mike Banach" w:date="2021-12-29T14:37:00Z"/>
                <w:sz w:val="16"/>
                <w:szCs w:val="16"/>
              </w:rPr>
            </w:pPr>
            <w:del w:id="894" w:author="Mike Banach" w:date="2021-12-29T16:01:00Z">
              <w:r w:rsidRPr="003D514E" w:rsidDel="00545B93">
                <w:rPr>
                  <w:sz w:val="16"/>
                  <w:szCs w:val="16"/>
                </w:rPr>
                <w:delText>the name</w:delText>
              </w:r>
              <w:r w:rsidDel="00545B93">
                <w:rPr>
                  <w:sz w:val="16"/>
                  <w:szCs w:val="16"/>
                </w:rPr>
                <w:delText>(s)</w:delText>
              </w:r>
              <w:r w:rsidRPr="003D514E" w:rsidDel="00545B93">
                <w:rPr>
                  <w:sz w:val="16"/>
                  <w:szCs w:val="16"/>
                </w:rPr>
                <w:delText xml:space="preserve"> of a lentic water body</w:delText>
              </w:r>
              <w:r w:rsidDel="00545B93">
                <w:rPr>
                  <w:sz w:val="16"/>
                  <w:szCs w:val="16"/>
                </w:rPr>
                <w:delText>(ies)</w:delText>
              </w:r>
            </w:del>
            <w:ins w:id="895" w:author="Mike Banach" w:date="2021-12-29T16:01:00Z">
              <w:r w:rsidR="00545B93" w:rsidRPr="00545B93">
                <w:rPr>
                  <w:sz w:val="16"/>
                  <w:szCs w:val="16"/>
                </w:rPr>
                <w:t>the name of a lentic water body</w:t>
              </w:r>
            </w:ins>
          </w:p>
          <w:p w14:paraId="6341776F" w14:textId="77777777" w:rsidR="00A1014B" w:rsidRDefault="00A1014B" w:rsidP="0024232D">
            <w:pPr>
              <w:numPr>
                <w:ilvl w:val="0"/>
                <w:numId w:val="1"/>
              </w:numPr>
              <w:snapToGrid w:val="0"/>
              <w:ind w:left="173" w:hanging="144"/>
              <w:rPr>
                <w:sz w:val="16"/>
                <w:szCs w:val="16"/>
              </w:rPr>
            </w:pPr>
            <w:ins w:id="896" w:author="Mike Banach" w:date="2021-12-29T14:37:00Z">
              <w:r w:rsidRPr="00A1014B">
                <w:rPr>
                  <w:sz w:val="16"/>
                  <w:szCs w:val="16"/>
                </w:rPr>
                <w:t>a description of multiple water bodies if appropriate for the time series</w:t>
              </w:r>
            </w:ins>
          </w:p>
          <w:p w14:paraId="618FC972" w14:textId="77777777" w:rsidR="000B3E66" w:rsidRPr="00814608" w:rsidRDefault="000B3E66" w:rsidP="0080692B">
            <w:pPr>
              <w:numPr>
                <w:ilvl w:val="0"/>
                <w:numId w:val="1"/>
              </w:numPr>
              <w:snapToGrid w:val="0"/>
              <w:ind w:left="173" w:hanging="144"/>
              <w:rPr>
                <w:sz w:val="16"/>
                <w:szCs w:val="16"/>
              </w:rPr>
            </w:pPr>
            <w:del w:id="897" w:author="Mike Banach" w:date="2021-12-29T16:04:00Z">
              <w:r w:rsidRPr="00814608" w:rsidDel="002154D5">
                <w:rPr>
                  <w:sz w:val="16"/>
                  <w:szCs w:val="16"/>
                </w:rPr>
                <w:delText>a name of a dam or other location</w:delText>
              </w:r>
            </w:del>
            <w:ins w:id="898" w:author="Mike Banach" w:date="2021-12-29T16:04:00Z">
              <w:r w:rsidR="002154D5" w:rsidRPr="002154D5">
                <w:rPr>
                  <w:sz w:val="16"/>
                  <w:szCs w:val="16"/>
                </w:rPr>
                <w:t>the name of a dam, or weir, or trap, etc.</w:t>
              </w:r>
            </w:ins>
            <w:r w:rsidRPr="00814608">
              <w:rPr>
                <w:sz w:val="16"/>
                <w:szCs w:val="16"/>
              </w:rPr>
              <w:t xml:space="preserve"> wher</w:t>
            </w:r>
            <w:r w:rsidR="00814608" w:rsidRPr="00814608">
              <w:rPr>
                <w:sz w:val="16"/>
                <w:szCs w:val="16"/>
              </w:rPr>
              <w:t>e fish numbers can be estimated</w:t>
            </w:r>
          </w:p>
          <w:p w14:paraId="642FF85F" w14:textId="77777777" w:rsidR="000B3E66" w:rsidRPr="003D514E" w:rsidRDefault="000B3E66" w:rsidP="0024232D">
            <w:pPr>
              <w:numPr>
                <w:ilvl w:val="0"/>
                <w:numId w:val="1"/>
              </w:numPr>
              <w:snapToGrid w:val="0"/>
              <w:ind w:left="173" w:hanging="144"/>
              <w:rPr>
                <w:sz w:val="16"/>
                <w:szCs w:val="16"/>
              </w:rPr>
            </w:pPr>
            <w:del w:id="899" w:author="Mike Banach" w:date="2021-12-29T16:04:00Z">
              <w:r w:rsidDel="002154D5">
                <w:rPr>
                  <w:sz w:val="16"/>
                  <w:szCs w:val="16"/>
                </w:rPr>
                <w:delText>other, as appropriate.</w:delText>
              </w:r>
            </w:del>
          </w:p>
        </w:tc>
      </w:tr>
      <w:tr w:rsidR="000B3E66" w:rsidRPr="00B51678" w14:paraId="1E9B71E2" w14:textId="77777777" w:rsidTr="006A2E32">
        <w:trPr>
          <w:cantSplit/>
        </w:trPr>
        <w:tc>
          <w:tcPr>
            <w:tcW w:w="1731" w:type="dxa"/>
            <w:tcMar>
              <w:left w:w="29" w:type="dxa"/>
              <w:right w:w="29" w:type="dxa"/>
            </w:tcMar>
          </w:tcPr>
          <w:p w14:paraId="196F10E6" w14:textId="77777777" w:rsidR="000B3E66" w:rsidRPr="00AE2D9E" w:rsidRDefault="000B3E66" w:rsidP="000B3E66">
            <w:pPr>
              <w:snapToGrid w:val="0"/>
              <w:rPr>
                <w:b/>
                <w:bCs/>
                <w:color w:val="FF0000"/>
                <w:sz w:val="16"/>
                <w:szCs w:val="16"/>
              </w:rPr>
            </w:pPr>
            <w:r w:rsidRPr="00966277">
              <w:rPr>
                <w:b/>
                <w:bCs/>
                <w:color w:val="FF0000"/>
                <w:sz w:val="16"/>
                <w:szCs w:val="16"/>
              </w:rPr>
              <w:lastRenderedPageBreak/>
              <w:t>RecruitDef</w:t>
            </w:r>
          </w:p>
        </w:tc>
        <w:tc>
          <w:tcPr>
            <w:tcW w:w="3603" w:type="dxa"/>
            <w:tcMar>
              <w:left w:w="29" w:type="dxa"/>
              <w:right w:w="29" w:type="dxa"/>
            </w:tcMar>
          </w:tcPr>
          <w:p w14:paraId="54E80405" w14:textId="77777777" w:rsidR="000B3E66" w:rsidRDefault="000B3E66" w:rsidP="000B3E66">
            <w:pPr>
              <w:snapToGrid w:val="0"/>
              <w:rPr>
                <w:bCs/>
                <w:sz w:val="16"/>
                <w:szCs w:val="16"/>
              </w:rPr>
            </w:pPr>
            <w:r w:rsidRPr="00B6460B">
              <w:rPr>
                <w:bCs/>
                <w:sz w:val="16"/>
                <w:szCs w:val="16"/>
              </w:rPr>
              <w:t>How "re</w:t>
            </w:r>
            <w:r>
              <w:rPr>
                <w:bCs/>
                <w:sz w:val="16"/>
                <w:szCs w:val="16"/>
              </w:rPr>
              <w:t>cruit" is defined for this R/S estimate.</w:t>
            </w:r>
          </w:p>
        </w:tc>
        <w:tc>
          <w:tcPr>
            <w:tcW w:w="951" w:type="dxa"/>
            <w:tcMar>
              <w:left w:w="29" w:type="dxa"/>
              <w:right w:w="29" w:type="dxa"/>
            </w:tcMar>
          </w:tcPr>
          <w:p w14:paraId="63EF240F" w14:textId="77777777" w:rsidR="000B3E66" w:rsidRPr="00AE2D9E" w:rsidRDefault="000B3E66" w:rsidP="000B3E66">
            <w:pPr>
              <w:snapToGrid w:val="0"/>
              <w:jc w:val="center"/>
              <w:rPr>
                <w:b/>
                <w:bCs/>
                <w:color w:val="FF0000"/>
                <w:sz w:val="16"/>
                <w:szCs w:val="16"/>
              </w:rPr>
            </w:pPr>
            <w:r w:rsidRPr="00966277">
              <w:rPr>
                <w:b/>
                <w:bCs/>
                <w:color w:val="FF0000"/>
                <w:sz w:val="16"/>
                <w:szCs w:val="16"/>
              </w:rPr>
              <w:t>Text 255</w:t>
            </w:r>
          </w:p>
        </w:tc>
        <w:tc>
          <w:tcPr>
            <w:tcW w:w="8403" w:type="dxa"/>
            <w:gridSpan w:val="7"/>
          </w:tcPr>
          <w:p w14:paraId="68473108" w14:textId="77777777" w:rsidR="000B3E66" w:rsidRDefault="00CB3CA8" w:rsidP="000B3E66">
            <w:pPr>
              <w:snapToGrid w:val="0"/>
              <w:rPr>
                <w:sz w:val="16"/>
                <w:szCs w:val="16"/>
              </w:rPr>
            </w:pPr>
            <w:r w:rsidRPr="00CB3CA8">
              <w:rPr>
                <w:sz w:val="16"/>
                <w:szCs w:val="16"/>
                <w:u w:val="single"/>
              </w:rPr>
              <w:t>Acceptable values</w:t>
            </w:r>
            <w:r w:rsidR="000B3E66" w:rsidRPr="003D514E">
              <w:rPr>
                <w:sz w:val="16"/>
                <w:szCs w:val="16"/>
              </w:rPr>
              <w:t>:</w:t>
            </w:r>
            <w:r w:rsidR="00612FB6">
              <w:rPr>
                <w:sz w:val="16"/>
                <w:szCs w:val="16"/>
              </w:rPr>
              <w:t xml:space="preserve">   [</w:t>
            </w:r>
            <w:r w:rsidR="000B3E66" w:rsidRPr="00C73E14">
              <w:rPr>
                <w:i/>
                <w:sz w:val="16"/>
                <w:szCs w:val="16"/>
              </w:rPr>
              <w:t>Do not include comments in brackets.</w:t>
            </w:r>
            <w:r w:rsidR="000B3E66">
              <w:rPr>
                <w:sz w:val="16"/>
                <w:szCs w:val="16"/>
              </w:rPr>
              <w:t>]</w:t>
            </w:r>
          </w:p>
          <w:p w14:paraId="0E30FB17" w14:textId="77777777" w:rsidR="000B3E66" w:rsidRPr="00E10F79" w:rsidRDefault="000B3E66" w:rsidP="000B3E66">
            <w:pPr>
              <w:snapToGrid w:val="0"/>
              <w:rPr>
                <w:sz w:val="16"/>
                <w:szCs w:val="16"/>
              </w:rPr>
            </w:pPr>
            <w:r>
              <w:rPr>
                <w:sz w:val="16"/>
                <w:szCs w:val="16"/>
              </w:rPr>
              <w:t>For juvenile recruits:</w:t>
            </w:r>
          </w:p>
          <w:p w14:paraId="081D6C83" w14:textId="77777777" w:rsidR="000B3E66" w:rsidRDefault="000B3E66" w:rsidP="000A286A">
            <w:pPr>
              <w:numPr>
                <w:ilvl w:val="0"/>
                <w:numId w:val="35"/>
              </w:numPr>
              <w:snapToGrid w:val="0"/>
              <w:ind w:left="173" w:hanging="144"/>
              <w:rPr>
                <w:sz w:val="16"/>
                <w:szCs w:val="16"/>
              </w:rPr>
            </w:pPr>
            <w:r w:rsidRPr="00A51341">
              <w:rPr>
                <w:sz w:val="16"/>
                <w:szCs w:val="16"/>
              </w:rPr>
              <w:t>Parr</w:t>
            </w:r>
          </w:p>
          <w:p w14:paraId="6BD8982E" w14:textId="77777777" w:rsidR="000B3E66" w:rsidRDefault="000B3E66" w:rsidP="000A286A">
            <w:pPr>
              <w:numPr>
                <w:ilvl w:val="0"/>
                <w:numId w:val="35"/>
              </w:numPr>
              <w:snapToGrid w:val="0"/>
              <w:ind w:left="173" w:hanging="144"/>
              <w:rPr>
                <w:sz w:val="16"/>
                <w:szCs w:val="16"/>
              </w:rPr>
            </w:pPr>
            <w:r w:rsidRPr="00A51341">
              <w:rPr>
                <w:sz w:val="16"/>
                <w:szCs w:val="16"/>
              </w:rPr>
              <w:t>Juveniles migrating past a point(s)</w:t>
            </w:r>
          </w:p>
          <w:p w14:paraId="6F531E8F" w14:textId="77777777" w:rsidR="000B3E66" w:rsidRPr="00A51341" w:rsidRDefault="000B3E66" w:rsidP="000A286A">
            <w:pPr>
              <w:numPr>
                <w:ilvl w:val="0"/>
                <w:numId w:val="35"/>
              </w:numPr>
              <w:snapToGrid w:val="0"/>
              <w:ind w:left="173" w:hanging="144"/>
              <w:rPr>
                <w:sz w:val="16"/>
                <w:szCs w:val="16"/>
              </w:rPr>
            </w:pPr>
            <w:r>
              <w:rPr>
                <w:sz w:val="16"/>
                <w:szCs w:val="16"/>
              </w:rPr>
              <w:t>Juveniles leaving population boundary</w:t>
            </w:r>
          </w:p>
          <w:p w14:paraId="62C84BE8" w14:textId="77777777" w:rsidR="000B3E66" w:rsidRDefault="000B3E66" w:rsidP="000B3E66">
            <w:pPr>
              <w:snapToGrid w:val="0"/>
              <w:rPr>
                <w:sz w:val="16"/>
                <w:szCs w:val="16"/>
              </w:rPr>
            </w:pPr>
            <w:r>
              <w:rPr>
                <w:sz w:val="16"/>
                <w:szCs w:val="16"/>
              </w:rPr>
              <w:t>For adult recruits:</w:t>
            </w:r>
          </w:p>
          <w:p w14:paraId="3914FC24" w14:textId="77777777" w:rsidR="000B3E66" w:rsidRPr="002E0878" w:rsidRDefault="000B3E66" w:rsidP="000A286A">
            <w:pPr>
              <w:numPr>
                <w:ilvl w:val="0"/>
                <w:numId w:val="36"/>
              </w:numPr>
              <w:snapToGrid w:val="0"/>
              <w:ind w:left="173" w:hanging="144"/>
              <w:rPr>
                <w:sz w:val="16"/>
                <w:szCs w:val="16"/>
              </w:rPr>
            </w:pPr>
            <w:r w:rsidRPr="002E0878">
              <w:rPr>
                <w:sz w:val="16"/>
                <w:szCs w:val="16"/>
              </w:rPr>
              <w:t xml:space="preserve">Fish surviving to adulthood </w:t>
            </w:r>
            <w:r>
              <w:rPr>
                <w:sz w:val="16"/>
                <w:szCs w:val="16"/>
              </w:rPr>
              <w:t xml:space="preserve">  </w:t>
            </w:r>
            <w:r w:rsidRPr="002E0878">
              <w:rPr>
                <w:sz w:val="16"/>
                <w:szCs w:val="16"/>
              </w:rPr>
              <w:t>[</w:t>
            </w:r>
            <w:r w:rsidRPr="00561944">
              <w:rPr>
                <w:i/>
                <w:sz w:val="16"/>
                <w:szCs w:val="16"/>
              </w:rPr>
              <w:t>Potential returners before ocean harvest</w:t>
            </w:r>
            <w:r w:rsidRPr="002E0878">
              <w:rPr>
                <w:sz w:val="16"/>
                <w:szCs w:val="16"/>
              </w:rPr>
              <w:t>]</w:t>
            </w:r>
          </w:p>
          <w:p w14:paraId="7519CA64" w14:textId="77777777" w:rsidR="000B3E66" w:rsidRPr="002E0878" w:rsidRDefault="000B3E66" w:rsidP="000A286A">
            <w:pPr>
              <w:numPr>
                <w:ilvl w:val="0"/>
                <w:numId w:val="36"/>
              </w:numPr>
              <w:snapToGrid w:val="0"/>
              <w:ind w:left="173" w:hanging="144"/>
              <w:rPr>
                <w:sz w:val="16"/>
                <w:szCs w:val="16"/>
              </w:rPr>
            </w:pPr>
            <w:r>
              <w:rPr>
                <w:sz w:val="16"/>
                <w:szCs w:val="16"/>
              </w:rPr>
              <w:t>Returns to a dam   [</w:t>
            </w:r>
            <w:r w:rsidRPr="00561944">
              <w:rPr>
                <w:i/>
                <w:sz w:val="16"/>
                <w:szCs w:val="16"/>
              </w:rPr>
              <w:t>Fish returning to a dam before removing broodstock or other removals at the dam</w:t>
            </w:r>
            <w:r w:rsidRPr="002E0878">
              <w:rPr>
                <w:sz w:val="16"/>
                <w:szCs w:val="16"/>
              </w:rPr>
              <w:t>]</w:t>
            </w:r>
          </w:p>
          <w:p w14:paraId="79764BF2" w14:textId="77777777" w:rsidR="000B3E66" w:rsidRPr="002E0878" w:rsidRDefault="000B3E66" w:rsidP="000A286A">
            <w:pPr>
              <w:numPr>
                <w:ilvl w:val="0"/>
                <w:numId w:val="36"/>
              </w:numPr>
              <w:snapToGrid w:val="0"/>
              <w:ind w:left="173" w:hanging="144"/>
              <w:rPr>
                <w:sz w:val="16"/>
                <w:szCs w:val="16"/>
              </w:rPr>
            </w:pPr>
            <w:r w:rsidRPr="002E0878">
              <w:rPr>
                <w:sz w:val="16"/>
                <w:szCs w:val="16"/>
              </w:rPr>
              <w:t xml:space="preserve">Returns to mouth </w:t>
            </w:r>
            <w:r>
              <w:rPr>
                <w:sz w:val="16"/>
                <w:szCs w:val="16"/>
              </w:rPr>
              <w:t xml:space="preserve">  </w:t>
            </w:r>
            <w:r w:rsidRPr="002E0878">
              <w:rPr>
                <w:sz w:val="16"/>
                <w:szCs w:val="16"/>
              </w:rPr>
              <w:t>[</w:t>
            </w:r>
            <w:r w:rsidRPr="00561944">
              <w:rPr>
                <w:i/>
                <w:sz w:val="16"/>
                <w:szCs w:val="16"/>
              </w:rPr>
              <w:t>Includes all fish that returned before any removals or mortalities, in the tributaries. Appropriate to use only if the mouth does not define the population</w:t>
            </w:r>
            <w:r w:rsidRPr="002E0878">
              <w:rPr>
                <w:sz w:val="16"/>
                <w:szCs w:val="16"/>
              </w:rPr>
              <w:t>]</w:t>
            </w:r>
          </w:p>
          <w:p w14:paraId="4A4C793A" w14:textId="77777777" w:rsidR="000B3E66" w:rsidRPr="002E0878" w:rsidRDefault="000B3E66" w:rsidP="000A286A">
            <w:pPr>
              <w:numPr>
                <w:ilvl w:val="0"/>
                <w:numId w:val="36"/>
              </w:numPr>
              <w:snapToGrid w:val="0"/>
              <w:ind w:left="173" w:hanging="144"/>
              <w:rPr>
                <w:sz w:val="16"/>
                <w:szCs w:val="16"/>
              </w:rPr>
            </w:pPr>
            <w:r w:rsidRPr="002E0878">
              <w:rPr>
                <w:sz w:val="16"/>
                <w:szCs w:val="16"/>
              </w:rPr>
              <w:t xml:space="preserve">Returns to population boundary </w:t>
            </w:r>
            <w:r>
              <w:rPr>
                <w:sz w:val="16"/>
                <w:szCs w:val="16"/>
              </w:rPr>
              <w:t xml:space="preserve">  </w:t>
            </w:r>
            <w:r w:rsidRPr="002E0878">
              <w:rPr>
                <w:sz w:val="16"/>
                <w:szCs w:val="16"/>
              </w:rPr>
              <w:t>[</w:t>
            </w:r>
            <w:r w:rsidRPr="00561944">
              <w:rPr>
                <w:i/>
                <w:sz w:val="16"/>
                <w:szCs w:val="16"/>
              </w:rPr>
              <w:t>Includes all fish that returned to the population boundary before any removals or mortalities, in the tributaries</w:t>
            </w:r>
            <w:r w:rsidRPr="002E0878">
              <w:rPr>
                <w:sz w:val="16"/>
                <w:szCs w:val="16"/>
              </w:rPr>
              <w:t>]</w:t>
            </w:r>
          </w:p>
          <w:p w14:paraId="72D378B7" w14:textId="77777777" w:rsidR="000B3E66" w:rsidRPr="002E0878" w:rsidRDefault="000B3E66" w:rsidP="000A286A">
            <w:pPr>
              <w:numPr>
                <w:ilvl w:val="0"/>
                <w:numId w:val="36"/>
              </w:numPr>
              <w:snapToGrid w:val="0"/>
              <w:ind w:left="173" w:hanging="144"/>
              <w:rPr>
                <w:sz w:val="16"/>
                <w:szCs w:val="16"/>
              </w:rPr>
            </w:pPr>
            <w:r w:rsidRPr="002E0878">
              <w:rPr>
                <w:sz w:val="16"/>
                <w:szCs w:val="16"/>
              </w:rPr>
              <w:t>Returns to spawning ground</w:t>
            </w:r>
            <w:r>
              <w:rPr>
                <w:sz w:val="16"/>
                <w:szCs w:val="16"/>
              </w:rPr>
              <w:t xml:space="preserve">  </w:t>
            </w:r>
            <w:r w:rsidRPr="002E0878">
              <w:rPr>
                <w:sz w:val="16"/>
                <w:szCs w:val="16"/>
              </w:rPr>
              <w:t xml:space="preserve"> [</w:t>
            </w:r>
            <w:r w:rsidRPr="00561944">
              <w:rPr>
                <w:i/>
                <w:sz w:val="16"/>
                <w:szCs w:val="16"/>
              </w:rPr>
              <w:t>Fish in river available to spawn after removals, but before pre-spawn mortality, in the tributaries</w:t>
            </w:r>
            <w:r w:rsidRPr="002E0878">
              <w:rPr>
                <w:sz w:val="16"/>
                <w:szCs w:val="16"/>
              </w:rPr>
              <w:t>]</w:t>
            </w:r>
          </w:p>
          <w:p w14:paraId="35CAEBBC" w14:textId="77777777" w:rsidR="000B3E66" w:rsidRDefault="000B3E66" w:rsidP="000A286A">
            <w:pPr>
              <w:numPr>
                <w:ilvl w:val="0"/>
                <w:numId w:val="36"/>
              </w:numPr>
              <w:snapToGrid w:val="0"/>
              <w:ind w:left="173" w:hanging="144"/>
              <w:rPr>
                <w:sz w:val="16"/>
                <w:szCs w:val="16"/>
              </w:rPr>
            </w:pPr>
            <w:r w:rsidRPr="002E0878">
              <w:rPr>
                <w:sz w:val="16"/>
                <w:szCs w:val="16"/>
              </w:rPr>
              <w:t xml:space="preserve">Returns to a weir </w:t>
            </w:r>
            <w:r>
              <w:rPr>
                <w:sz w:val="16"/>
                <w:szCs w:val="16"/>
              </w:rPr>
              <w:t xml:space="preserve">  </w:t>
            </w:r>
            <w:r w:rsidRPr="002E0878">
              <w:rPr>
                <w:sz w:val="16"/>
                <w:szCs w:val="16"/>
              </w:rPr>
              <w:t>[</w:t>
            </w:r>
            <w:r w:rsidRPr="00561944">
              <w:rPr>
                <w:i/>
                <w:sz w:val="16"/>
                <w:szCs w:val="16"/>
              </w:rPr>
              <w:t>Fish returning to weir before removing broodstock or other removals at the weir, in the tributaries</w:t>
            </w:r>
            <w:r w:rsidRPr="002E0878">
              <w:rPr>
                <w:sz w:val="16"/>
                <w:szCs w:val="16"/>
              </w:rPr>
              <w:t>]</w:t>
            </w:r>
          </w:p>
          <w:p w14:paraId="44C24A76" w14:textId="77777777" w:rsidR="000B3E66" w:rsidRPr="002E0878" w:rsidRDefault="00394E3F" w:rsidP="000A286A">
            <w:pPr>
              <w:numPr>
                <w:ilvl w:val="0"/>
                <w:numId w:val="36"/>
              </w:numPr>
              <w:snapToGrid w:val="0"/>
              <w:ind w:left="173" w:hanging="144"/>
              <w:rPr>
                <w:sz w:val="16"/>
                <w:szCs w:val="16"/>
              </w:rPr>
            </w:pPr>
            <w:r>
              <w:rPr>
                <w:sz w:val="16"/>
                <w:szCs w:val="16"/>
              </w:rPr>
              <w:t>Returns to a PIT tag array</w:t>
            </w:r>
          </w:p>
          <w:p w14:paraId="6CAF6F6D" w14:textId="77777777" w:rsidR="000B3E66" w:rsidRPr="002E0878" w:rsidRDefault="000B3E66" w:rsidP="000A286A">
            <w:pPr>
              <w:numPr>
                <w:ilvl w:val="0"/>
                <w:numId w:val="36"/>
              </w:numPr>
              <w:snapToGrid w:val="0"/>
              <w:ind w:left="173" w:hanging="144"/>
              <w:rPr>
                <w:sz w:val="16"/>
                <w:szCs w:val="16"/>
              </w:rPr>
            </w:pPr>
            <w:r w:rsidRPr="002E0878">
              <w:rPr>
                <w:sz w:val="16"/>
                <w:szCs w:val="16"/>
              </w:rPr>
              <w:t xml:space="preserve">Estimated number of spawners </w:t>
            </w:r>
            <w:r>
              <w:rPr>
                <w:sz w:val="16"/>
                <w:szCs w:val="16"/>
              </w:rPr>
              <w:t xml:space="preserve">  </w:t>
            </w:r>
            <w:r w:rsidRPr="002E0878">
              <w:rPr>
                <w:sz w:val="16"/>
                <w:szCs w:val="16"/>
              </w:rPr>
              <w:t>[</w:t>
            </w:r>
            <w:r w:rsidRPr="002E0878">
              <w:rPr>
                <w:i/>
                <w:sz w:val="16"/>
                <w:szCs w:val="16"/>
              </w:rPr>
              <w:t>Fish available after all removals and pre-spawn mortality, in the tributaries (i.e., NOSA)</w:t>
            </w:r>
            <w:r w:rsidRPr="002E0878">
              <w:rPr>
                <w:sz w:val="16"/>
                <w:szCs w:val="16"/>
              </w:rPr>
              <w:t>]</w:t>
            </w:r>
          </w:p>
          <w:p w14:paraId="21528B48" w14:textId="77777777" w:rsidR="000B3E66" w:rsidRPr="002E0878" w:rsidRDefault="000B3E66" w:rsidP="000A286A">
            <w:pPr>
              <w:numPr>
                <w:ilvl w:val="0"/>
                <w:numId w:val="36"/>
              </w:numPr>
              <w:snapToGrid w:val="0"/>
              <w:ind w:left="173" w:hanging="144"/>
              <w:rPr>
                <w:sz w:val="16"/>
                <w:szCs w:val="16"/>
              </w:rPr>
            </w:pPr>
            <w:r w:rsidRPr="002E0878">
              <w:rPr>
                <w:sz w:val="16"/>
                <w:szCs w:val="16"/>
              </w:rPr>
              <w:t>Number of marked adult fish captured</w:t>
            </w:r>
          </w:p>
          <w:p w14:paraId="76B6052C" w14:textId="77777777" w:rsidR="000B3E66" w:rsidRPr="000D3515" w:rsidRDefault="000B3E66" w:rsidP="000A286A">
            <w:pPr>
              <w:numPr>
                <w:ilvl w:val="0"/>
                <w:numId w:val="36"/>
              </w:numPr>
              <w:snapToGrid w:val="0"/>
              <w:ind w:left="173" w:hanging="144"/>
              <w:rPr>
                <w:sz w:val="16"/>
                <w:szCs w:val="16"/>
              </w:rPr>
            </w:pPr>
            <w:r w:rsidRPr="002E0878">
              <w:rPr>
                <w:sz w:val="16"/>
                <w:szCs w:val="16"/>
              </w:rPr>
              <w:t>Adult fish migrating to/past a point(s)</w:t>
            </w:r>
          </w:p>
          <w:p w14:paraId="3FF155C8" w14:textId="77777777" w:rsidR="000B3E66" w:rsidRDefault="000B3E66" w:rsidP="000B3E66">
            <w:pPr>
              <w:snapToGrid w:val="0"/>
              <w:rPr>
                <w:sz w:val="16"/>
                <w:szCs w:val="16"/>
              </w:rPr>
            </w:pPr>
          </w:p>
          <w:p w14:paraId="2874A99B" w14:textId="77777777" w:rsidR="000B3E66" w:rsidRPr="003D514E" w:rsidRDefault="000B3E66" w:rsidP="000B3E66">
            <w:pPr>
              <w:snapToGrid w:val="0"/>
              <w:rPr>
                <w:sz w:val="16"/>
                <w:szCs w:val="16"/>
              </w:rPr>
            </w:pPr>
            <w:r>
              <w:rPr>
                <w:sz w:val="16"/>
                <w:szCs w:val="16"/>
              </w:rPr>
              <w:t>If more than one type of estimate is done for one brood year for a population, the estimates go in separate data records.</w:t>
            </w:r>
          </w:p>
        </w:tc>
      </w:tr>
      <w:tr w:rsidR="001D195F" w:rsidRPr="00B51678" w14:paraId="6AAD334E" w14:textId="77777777" w:rsidTr="00107323">
        <w:trPr>
          <w:cantSplit/>
        </w:trPr>
        <w:tc>
          <w:tcPr>
            <w:tcW w:w="1731" w:type="dxa"/>
            <w:tcMar>
              <w:left w:w="29" w:type="dxa"/>
              <w:right w:w="29" w:type="dxa"/>
            </w:tcMar>
          </w:tcPr>
          <w:p w14:paraId="31182255" w14:textId="071AB089" w:rsidR="001D195F" w:rsidRPr="001D195F" w:rsidRDefault="001D195F" w:rsidP="001D195F">
            <w:pPr>
              <w:snapToGrid w:val="0"/>
              <w:rPr>
                <w:bCs/>
                <w:color w:val="FF0000"/>
                <w:sz w:val="16"/>
                <w:szCs w:val="16"/>
              </w:rPr>
            </w:pPr>
            <w:r w:rsidRPr="00AE2D9E">
              <w:rPr>
                <w:b/>
                <w:bCs/>
                <w:color w:val="FF0000"/>
                <w:sz w:val="16"/>
                <w:szCs w:val="16"/>
              </w:rPr>
              <w:t>RperStype</w:t>
            </w:r>
          </w:p>
        </w:tc>
        <w:tc>
          <w:tcPr>
            <w:tcW w:w="3603" w:type="dxa"/>
            <w:tcMar>
              <w:left w:w="29" w:type="dxa"/>
              <w:right w:w="29" w:type="dxa"/>
            </w:tcMar>
          </w:tcPr>
          <w:p w14:paraId="05E9D4A0" w14:textId="25F3228E" w:rsidR="001D195F" w:rsidRPr="001D195F" w:rsidRDefault="001D195F" w:rsidP="001D195F">
            <w:pPr>
              <w:snapToGrid w:val="0"/>
              <w:rPr>
                <w:bCs/>
                <w:sz w:val="16"/>
                <w:szCs w:val="16"/>
              </w:rPr>
            </w:pPr>
            <w:r>
              <w:rPr>
                <w:bCs/>
                <w:sz w:val="16"/>
                <w:szCs w:val="16"/>
              </w:rPr>
              <w:t>The type of recruit per spawner estimate, in terms of what fish are included in the estimates of number of spawners and number of recruits.</w:t>
            </w:r>
          </w:p>
        </w:tc>
        <w:tc>
          <w:tcPr>
            <w:tcW w:w="951" w:type="dxa"/>
            <w:tcMar>
              <w:left w:w="29" w:type="dxa"/>
              <w:right w:w="29" w:type="dxa"/>
            </w:tcMar>
          </w:tcPr>
          <w:p w14:paraId="768EA503" w14:textId="7B81708F" w:rsidR="001D195F" w:rsidRPr="001D195F" w:rsidRDefault="001D195F" w:rsidP="001D195F">
            <w:pPr>
              <w:snapToGrid w:val="0"/>
              <w:jc w:val="center"/>
              <w:rPr>
                <w:bCs/>
                <w:color w:val="FF0000"/>
                <w:sz w:val="16"/>
                <w:szCs w:val="16"/>
              </w:rPr>
            </w:pPr>
            <w:r w:rsidRPr="00AE2D9E">
              <w:rPr>
                <w:b/>
                <w:bCs/>
                <w:color w:val="FF0000"/>
                <w:sz w:val="16"/>
                <w:szCs w:val="16"/>
              </w:rPr>
              <w:t>Text 255</w:t>
            </w:r>
          </w:p>
        </w:tc>
        <w:tc>
          <w:tcPr>
            <w:tcW w:w="4201" w:type="dxa"/>
            <w:gridSpan w:val="3"/>
          </w:tcPr>
          <w:p w14:paraId="2FC80906" w14:textId="77777777" w:rsidR="001D195F" w:rsidRDefault="001D195F" w:rsidP="001D195F">
            <w:pPr>
              <w:snapToGrid w:val="0"/>
              <w:rPr>
                <w:sz w:val="16"/>
                <w:szCs w:val="16"/>
              </w:rPr>
            </w:pPr>
            <w:r w:rsidRPr="001113DC">
              <w:rPr>
                <w:sz w:val="16"/>
                <w:szCs w:val="16"/>
                <w:u w:val="single"/>
              </w:rPr>
              <w:t>Acceptable values</w:t>
            </w:r>
            <w:r w:rsidRPr="003D514E">
              <w:rPr>
                <w:sz w:val="16"/>
                <w:szCs w:val="16"/>
              </w:rPr>
              <w:t>:</w:t>
            </w:r>
            <w:r>
              <w:rPr>
                <w:sz w:val="16"/>
                <w:szCs w:val="16"/>
              </w:rPr>
              <w:t xml:space="preserve">   [</w:t>
            </w:r>
            <w:r w:rsidRPr="00C73E14">
              <w:rPr>
                <w:i/>
                <w:sz w:val="16"/>
                <w:szCs w:val="16"/>
              </w:rPr>
              <w:t>Do not include comments in brackets.</w:t>
            </w:r>
            <w:r>
              <w:rPr>
                <w:sz w:val="16"/>
                <w:szCs w:val="16"/>
              </w:rPr>
              <w:t>]</w:t>
            </w:r>
          </w:p>
          <w:p w14:paraId="280EF463" w14:textId="77777777" w:rsidR="001D195F" w:rsidRDefault="001D195F" w:rsidP="001D195F">
            <w:pPr>
              <w:snapToGrid w:val="0"/>
              <w:rPr>
                <w:sz w:val="16"/>
                <w:szCs w:val="16"/>
              </w:rPr>
            </w:pPr>
          </w:p>
          <w:p w14:paraId="60C23F32" w14:textId="77777777" w:rsidR="001D195F" w:rsidRPr="003D514E" w:rsidRDefault="001D195F" w:rsidP="001D195F">
            <w:pPr>
              <w:snapToGrid w:val="0"/>
              <w:rPr>
                <w:sz w:val="16"/>
                <w:szCs w:val="16"/>
              </w:rPr>
            </w:pPr>
            <w:r>
              <w:rPr>
                <w:sz w:val="16"/>
                <w:szCs w:val="16"/>
              </w:rPr>
              <w:t>For adult to adult R/S estimates:</w:t>
            </w:r>
          </w:p>
          <w:p w14:paraId="16FF5B13" w14:textId="77777777" w:rsidR="001D195F" w:rsidRDefault="001D195F" w:rsidP="001D195F">
            <w:pPr>
              <w:numPr>
                <w:ilvl w:val="0"/>
                <w:numId w:val="8"/>
              </w:numPr>
              <w:snapToGrid w:val="0"/>
              <w:ind w:left="173" w:hanging="144"/>
              <w:rPr>
                <w:sz w:val="16"/>
                <w:szCs w:val="16"/>
              </w:rPr>
            </w:pPr>
            <w:r>
              <w:rPr>
                <w:sz w:val="16"/>
                <w:szCs w:val="16"/>
              </w:rPr>
              <w:t>Total recruits per total spawners   [</w:t>
            </w:r>
            <w:r>
              <w:rPr>
                <w:i/>
                <w:sz w:val="16"/>
                <w:szCs w:val="16"/>
              </w:rPr>
              <w:t>I</w:t>
            </w:r>
            <w:r w:rsidRPr="009A7BA5">
              <w:rPr>
                <w:i/>
                <w:sz w:val="16"/>
                <w:szCs w:val="16"/>
              </w:rPr>
              <w:t>nclud</w:t>
            </w:r>
            <w:r>
              <w:rPr>
                <w:i/>
                <w:sz w:val="16"/>
                <w:szCs w:val="16"/>
              </w:rPr>
              <w:t>ing</w:t>
            </w:r>
            <w:r w:rsidRPr="009A7BA5">
              <w:rPr>
                <w:i/>
                <w:sz w:val="16"/>
                <w:szCs w:val="16"/>
              </w:rPr>
              <w:t xml:space="preserve"> jacks</w:t>
            </w:r>
            <w:r w:rsidRPr="00F93F7D">
              <w:rPr>
                <w:sz w:val="16"/>
                <w:szCs w:val="16"/>
              </w:rPr>
              <w:t>]</w:t>
            </w:r>
          </w:p>
          <w:p w14:paraId="5D55AFAF" w14:textId="77777777" w:rsidR="001D195F" w:rsidRDefault="001D195F" w:rsidP="001D195F">
            <w:pPr>
              <w:numPr>
                <w:ilvl w:val="0"/>
                <w:numId w:val="8"/>
              </w:numPr>
              <w:snapToGrid w:val="0"/>
              <w:ind w:left="173" w:hanging="144"/>
              <w:rPr>
                <w:sz w:val="16"/>
                <w:szCs w:val="16"/>
              </w:rPr>
            </w:pPr>
            <w:r>
              <w:rPr>
                <w:sz w:val="16"/>
                <w:szCs w:val="16"/>
              </w:rPr>
              <w:t>Adult recruits per adult spawners   [</w:t>
            </w:r>
            <w:r>
              <w:rPr>
                <w:i/>
                <w:sz w:val="16"/>
                <w:szCs w:val="16"/>
              </w:rPr>
              <w:t>Ex</w:t>
            </w:r>
            <w:r w:rsidRPr="009A7BA5">
              <w:rPr>
                <w:i/>
                <w:sz w:val="16"/>
                <w:szCs w:val="16"/>
              </w:rPr>
              <w:t>clud</w:t>
            </w:r>
            <w:r>
              <w:rPr>
                <w:i/>
                <w:sz w:val="16"/>
                <w:szCs w:val="16"/>
              </w:rPr>
              <w:t>ing</w:t>
            </w:r>
            <w:r w:rsidRPr="009A7BA5">
              <w:rPr>
                <w:i/>
                <w:sz w:val="16"/>
                <w:szCs w:val="16"/>
              </w:rPr>
              <w:t xml:space="preserve"> jacks</w:t>
            </w:r>
            <w:r w:rsidRPr="00F93F7D">
              <w:rPr>
                <w:sz w:val="16"/>
                <w:szCs w:val="16"/>
              </w:rPr>
              <w:t>]</w:t>
            </w:r>
          </w:p>
          <w:p w14:paraId="3B41A6DD" w14:textId="77777777" w:rsidR="001D195F" w:rsidRPr="00E10F79" w:rsidRDefault="001D195F" w:rsidP="001D195F">
            <w:pPr>
              <w:numPr>
                <w:ilvl w:val="0"/>
                <w:numId w:val="8"/>
              </w:numPr>
              <w:snapToGrid w:val="0"/>
              <w:ind w:left="173" w:hanging="144"/>
              <w:rPr>
                <w:sz w:val="16"/>
                <w:szCs w:val="16"/>
              </w:rPr>
            </w:pPr>
            <w:r>
              <w:rPr>
                <w:sz w:val="16"/>
                <w:szCs w:val="16"/>
              </w:rPr>
              <w:t>Female recruits per female spawners   [</w:t>
            </w:r>
            <w:r>
              <w:rPr>
                <w:i/>
                <w:sz w:val="16"/>
                <w:szCs w:val="16"/>
              </w:rPr>
              <w:t>A</w:t>
            </w:r>
            <w:r w:rsidRPr="009A7BA5">
              <w:rPr>
                <w:i/>
                <w:sz w:val="16"/>
                <w:szCs w:val="16"/>
              </w:rPr>
              <w:t>ll males excluded</w:t>
            </w:r>
            <w:r w:rsidRPr="00F93F7D">
              <w:rPr>
                <w:sz w:val="16"/>
                <w:szCs w:val="16"/>
              </w:rPr>
              <w:t>]</w:t>
            </w:r>
          </w:p>
          <w:p w14:paraId="60AB4167" w14:textId="77777777" w:rsidR="001D195F" w:rsidRDefault="001D195F" w:rsidP="001D195F">
            <w:pPr>
              <w:snapToGrid w:val="0"/>
              <w:rPr>
                <w:sz w:val="16"/>
                <w:szCs w:val="16"/>
              </w:rPr>
            </w:pPr>
          </w:p>
          <w:p w14:paraId="24F8F372" w14:textId="77777777" w:rsidR="001D195F" w:rsidRPr="00E10F79" w:rsidRDefault="001D195F" w:rsidP="001D195F">
            <w:pPr>
              <w:snapToGrid w:val="0"/>
              <w:rPr>
                <w:sz w:val="16"/>
                <w:szCs w:val="16"/>
              </w:rPr>
            </w:pPr>
            <w:r>
              <w:rPr>
                <w:sz w:val="16"/>
                <w:szCs w:val="16"/>
              </w:rPr>
              <w:t>For R/S estimates for juvenile ‘recruits’:</w:t>
            </w:r>
          </w:p>
          <w:p w14:paraId="415F18B3" w14:textId="7DA02CE2" w:rsidR="001D195F" w:rsidRPr="001D195F" w:rsidRDefault="001D195F" w:rsidP="001D195F">
            <w:pPr>
              <w:snapToGrid w:val="0"/>
              <w:rPr>
                <w:sz w:val="16"/>
                <w:szCs w:val="16"/>
                <w:u w:val="single"/>
              </w:rPr>
            </w:pPr>
            <w:r w:rsidRPr="00E10F79">
              <w:rPr>
                <w:sz w:val="16"/>
                <w:szCs w:val="16"/>
              </w:rPr>
              <w:t>Parr per total spawners</w:t>
            </w:r>
            <w:r>
              <w:rPr>
                <w:sz w:val="16"/>
                <w:szCs w:val="16"/>
              </w:rPr>
              <w:t xml:space="preserve">   [</w:t>
            </w:r>
            <w:r>
              <w:rPr>
                <w:i/>
                <w:sz w:val="16"/>
                <w:szCs w:val="16"/>
              </w:rPr>
              <w:t>I</w:t>
            </w:r>
            <w:r w:rsidRPr="00E10F79">
              <w:rPr>
                <w:i/>
                <w:sz w:val="16"/>
                <w:szCs w:val="16"/>
              </w:rPr>
              <w:t>nclud</w:t>
            </w:r>
            <w:r>
              <w:rPr>
                <w:i/>
                <w:sz w:val="16"/>
                <w:szCs w:val="16"/>
              </w:rPr>
              <w:t>ing</w:t>
            </w:r>
            <w:r w:rsidRPr="00E10F79">
              <w:rPr>
                <w:i/>
                <w:sz w:val="16"/>
                <w:szCs w:val="16"/>
              </w:rPr>
              <w:t xml:space="preserve"> jacks</w:t>
            </w:r>
            <w:r w:rsidRPr="00F93F7D">
              <w:rPr>
                <w:sz w:val="16"/>
                <w:szCs w:val="16"/>
              </w:rPr>
              <w:t>]</w:t>
            </w:r>
          </w:p>
        </w:tc>
        <w:tc>
          <w:tcPr>
            <w:tcW w:w="4202" w:type="dxa"/>
            <w:gridSpan w:val="4"/>
          </w:tcPr>
          <w:p w14:paraId="04E6DD74" w14:textId="77777777" w:rsidR="001D195F" w:rsidRPr="00E10F79" w:rsidRDefault="001D195F" w:rsidP="001D195F">
            <w:pPr>
              <w:numPr>
                <w:ilvl w:val="0"/>
                <w:numId w:val="8"/>
              </w:numPr>
              <w:snapToGrid w:val="0"/>
              <w:ind w:left="173" w:hanging="144"/>
              <w:rPr>
                <w:sz w:val="16"/>
                <w:szCs w:val="16"/>
              </w:rPr>
            </w:pPr>
            <w:r w:rsidRPr="00E10F79">
              <w:rPr>
                <w:sz w:val="16"/>
                <w:szCs w:val="16"/>
              </w:rPr>
              <w:t>Smolts per total spawners</w:t>
            </w:r>
            <w:r>
              <w:rPr>
                <w:sz w:val="16"/>
                <w:szCs w:val="16"/>
              </w:rPr>
              <w:t xml:space="preserve">   [</w:t>
            </w:r>
            <w:r>
              <w:rPr>
                <w:i/>
                <w:sz w:val="16"/>
                <w:szCs w:val="16"/>
              </w:rPr>
              <w:t>I</w:t>
            </w:r>
            <w:r w:rsidRPr="00E10F79">
              <w:rPr>
                <w:i/>
                <w:sz w:val="16"/>
                <w:szCs w:val="16"/>
              </w:rPr>
              <w:t>nclud</w:t>
            </w:r>
            <w:r>
              <w:rPr>
                <w:i/>
                <w:sz w:val="16"/>
                <w:szCs w:val="16"/>
              </w:rPr>
              <w:t>ing</w:t>
            </w:r>
            <w:r w:rsidRPr="00E10F79">
              <w:rPr>
                <w:i/>
                <w:sz w:val="16"/>
                <w:szCs w:val="16"/>
              </w:rPr>
              <w:t xml:space="preserve"> jacks</w:t>
            </w:r>
            <w:r w:rsidRPr="00F93F7D">
              <w:rPr>
                <w:sz w:val="16"/>
                <w:szCs w:val="16"/>
              </w:rPr>
              <w:t>]</w:t>
            </w:r>
          </w:p>
          <w:p w14:paraId="27CA6EA7" w14:textId="77777777" w:rsidR="001D195F" w:rsidRPr="00E10F79" w:rsidRDefault="001D195F" w:rsidP="001D195F">
            <w:pPr>
              <w:numPr>
                <w:ilvl w:val="0"/>
                <w:numId w:val="8"/>
              </w:numPr>
              <w:snapToGrid w:val="0"/>
              <w:ind w:left="173" w:hanging="144"/>
              <w:rPr>
                <w:sz w:val="16"/>
                <w:szCs w:val="16"/>
              </w:rPr>
            </w:pPr>
            <w:r w:rsidRPr="00E10F79">
              <w:rPr>
                <w:sz w:val="16"/>
                <w:szCs w:val="16"/>
              </w:rPr>
              <w:t xml:space="preserve">Parr per </w:t>
            </w:r>
            <w:r>
              <w:rPr>
                <w:sz w:val="16"/>
                <w:szCs w:val="16"/>
              </w:rPr>
              <w:t xml:space="preserve">adult </w:t>
            </w:r>
            <w:r w:rsidRPr="00E10F79">
              <w:rPr>
                <w:sz w:val="16"/>
                <w:szCs w:val="16"/>
              </w:rPr>
              <w:t>spawners</w:t>
            </w:r>
            <w:r>
              <w:rPr>
                <w:sz w:val="16"/>
                <w:szCs w:val="16"/>
              </w:rPr>
              <w:t xml:space="preserve">   [</w:t>
            </w:r>
            <w:r>
              <w:rPr>
                <w:i/>
                <w:sz w:val="16"/>
                <w:szCs w:val="16"/>
              </w:rPr>
              <w:t>Ex</w:t>
            </w:r>
            <w:r w:rsidRPr="00E10F79">
              <w:rPr>
                <w:i/>
                <w:sz w:val="16"/>
                <w:szCs w:val="16"/>
              </w:rPr>
              <w:t>clud</w:t>
            </w:r>
            <w:r>
              <w:rPr>
                <w:i/>
                <w:sz w:val="16"/>
                <w:szCs w:val="16"/>
              </w:rPr>
              <w:t>ing</w:t>
            </w:r>
            <w:r w:rsidRPr="00E10F79">
              <w:rPr>
                <w:i/>
                <w:sz w:val="16"/>
                <w:szCs w:val="16"/>
              </w:rPr>
              <w:t xml:space="preserve"> jacks</w:t>
            </w:r>
            <w:r w:rsidRPr="00F93F7D">
              <w:rPr>
                <w:sz w:val="16"/>
                <w:szCs w:val="16"/>
              </w:rPr>
              <w:t>]</w:t>
            </w:r>
          </w:p>
          <w:p w14:paraId="1C03C966" w14:textId="77777777" w:rsidR="001D195F" w:rsidRPr="00E10F79" w:rsidRDefault="001D195F" w:rsidP="001D195F">
            <w:pPr>
              <w:numPr>
                <w:ilvl w:val="0"/>
                <w:numId w:val="8"/>
              </w:numPr>
              <w:snapToGrid w:val="0"/>
              <w:ind w:left="173" w:hanging="144"/>
              <w:rPr>
                <w:sz w:val="16"/>
                <w:szCs w:val="16"/>
              </w:rPr>
            </w:pPr>
            <w:r w:rsidRPr="00E10F79">
              <w:rPr>
                <w:sz w:val="16"/>
                <w:szCs w:val="16"/>
              </w:rPr>
              <w:t xml:space="preserve">Smolts per </w:t>
            </w:r>
            <w:r>
              <w:rPr>
                <w:sz w:val="16"/>
                <w:szCs w:val="16"/>
              </w:rPr>
              <w:t xml:space="preserve">adult </w:t>
            </w:r>
            <w:r w:rsidRPr="00E10F79">
              <w:rPr>
                <w:sz w:val="16"/>
                <w:szCs w:val="16"/>
              </w:rPr>
              <w:t>spawners</w:t>
            </w:r>
            <w:r>
              <w:rPr>
                <w:sz w:val="16"/>
                <w:szCs w:val="16"/>
              </w:rPr>
              <w:t xml:space="preserve">   [</w:t>
            </w:r>
            <w:r>
              <w:rPr>
                <w:i/>
                <w:sz w:val="16"/>
                <w:szCs w:val="16"/>
              </w:rPr>
              <w:t>Ex</w:t>
            </w:r>
            <w:r w:rsidRPr="00E10F79">
              <w:rPr>
                <w:i/>
                <w:sz w:val="16"/>
                <w:szCs w:val="16"/>
              </w:rPr>
              <w:t>clud</w:t>
            </w:r>
            <w:r>
              <w:rPr>
                <w:i/>
                <w:sz w:val="16"/>
                <w:szCs w:val="16"/>
              </w:rPr>
              <w:t>ing</w:t>
            </w:r>
            <w:r w:rsidRPr="00E10F79">
              <w:rPr>
                <w:i/>
                <w:sz w:val="16"/>
                <w:szCs w:val="16"/>
              </w:rPr>
              <w:t xml:space="preserve"> jacks</w:t>
            </w:r>
            <w:r w:rsidRPr="00F93F7D">
              <w:rPr>
                <w:sz w:val="16"/>
                <w:szCs w:val="16"/>
              </w:rPr>
              <w:t>]</w:t>
            </w:r>
          </w:p>
          <w:p w14:paraId="58520187" w14:textId="77777777" w:rsidR="001D195F" w:rsidRPr="00E10F79" w:rsidRDefault="001D195F" w:rsidP="001D195F">
            <w:pPr>
              <w:numPr>
                <w:ilvl w:val="0"/>
                <w:numId w:val="8"/>
              </w:numPr>
              <w:snapToGrid w:val="0"/>
              <w:ind w:left="173" w:hanging="144"/>
              <w:rPr>
                <w:sz w:val="16"/>
                <w:szCs w:val="16"/>
              </w:rPr>
            </w:pPr>
            <w:r w:rsidRPr="00E10F79">
              <w:rPr>
                <w:sz w:val="16"/>
                <w:szCs w:val="16"/>
              </w:rPr>
              <w:t xml:space="preserve">Parr per </w:t>
            </w:r>
            <w:r>
              <w:rPr>
                <w:sz w:val="16"/>
                <w:szCs w:val="16"/>
              </w:rPr>
              <w:t>female</w:t>
            </w:r>
            <w:r w:rsidRPr="00E10F79">
              <w:rPr>
                <w:sz w:val="16"/>
                <w:szCs w:val="16"/>
              </w:rPr>
              <w:t xml:space="preserve"> spawners</w:t>
            </w:r>
            <w:r>
              <w:rPr>
                <w:sz w:val="16"/>
                <w:szCs w:val="16"/>
              </w:rPr>
              <w:t xml:space="preserve">   [</w:t>
            </w:r>
            <w:r>
              <w:rPr>
                <w:i/>
                <w:sz w:val="16"/>
                <w:szCs w:val="16"/>
              </w:rPr>
              <w:t>I</w:t>
            </w:r>
            <w:r w:rsidRPr="00E10F79">
              <w:rPr>
                <w:i/>
                <w:sz w:val="16"/>
                <w:szCs w:val="16"/>
              </w:rPr>
              <w:t xml:space="preserve">ncludes </w:t>
            </w:r>
            <w:r>
              <w:rPr>
                <w:i/>
                <w:sz w:val="16"/>
                <w:szCs w:val="16"/>
              </w:rPr>
              <w:t>female parents only</w:t>
            </w:r>
            <w:r w:rsidRPr="00F93F7D">
              <w:rPr>
                <w:sz w:val="16"/>
                <w:szCs w:val="16"/>
              </w:rPr>
              <w:t>]</w:t>
            </w:r>
          </w:p>
          <w:p w14:paraId="5D119014" w14:textId="77777777" w:rsidR="001D195F" w:rsidRPr="005C1356" w:rsidRDefault="001D195F" w:rsidP="001D195F">
            <w:pPr>
              <w:numPr>
                <w:ilvl w:val="0"/>
                <w:numId w:val="8"/>
              </w:numPr>
              <w:snapToGrid w:val="0"/>
              <w:ind w:left="173" w:hanging="144"/>
              <w:rPr>
                <w:sz w:val="16"/>
                <w:szCs w:val="16"/>
              </w:rPr>
            </w:pPr>
            <w:r w:rsidRPr="00E10F79">
              <w:rPr>
                <w:sz w:val="16"/>
                <w:szCs w:val="16"/>
              </w:rPr>
              <w:t xml:space="preserve">Smolts per </w:t>
            </w:r>
            <w:r>
              <w:rPr>
                <w:sz w:val="16"/>
                <w:szCs w:val="16"/>
              </w:rPr>
              <w:t>female</w:t>
            </w:r>
            <w:r w:rsidRPr="00E10F79">
              <w:rPr>
                <w:sz w:val="16"/>
                <w:szCs w:val="16"/>
              </w:rPr>
              <w:t xml:space="preserve"> spawners</w:t>
            </w:r>
            <w:r>
              <w:rPr>
                <w:sz w:val="16"/>
                <w:szCs w:val="16"/>
              </w:rPr>
              <w:t xml:space="preserve">   [</w:t>
            </w:r>
            <w:r>
              <w:rPr>
                <w:i/>
                <w:sz w:val="16"/>
                <w:szCs w:val="16"/>
              </w:rPr>
              <w:t>I</w:t>
            </w:r>
            <w:r w:rsidRPr="00E10F79">
              <w:rPr>
                <w:i/>
                <w:sz w:val="16"/>
                <w:szCs w:val="16"/>
              </w:rPr>
              <w:t xml:space="preserve">ncludes </w:t>
            </w:r>
            <w:r>
              <w:rPr>
                <w:i/>
                <w:sz w:val="16"/>
                <w:szCs w:val="16"/>
              </w:rPr>
              <w:t>female parents only</w:t>
            </w:r>
            <w:r w:rsidRPr="00F93F7D">
              <w:rPr>
                <w:sz w:val="16"/>
                <w:szCs w:val="16"/>
              </w:rPr>
              <w:t>]</w:t>
            </w:r>
          </w:p>
          <w:p w14:paraId="05D128A9" w14:textId="77777777" w:rsidR="001D195F" w:rsidRDefault="001D195F" w:rsidP="001D195F">
            <w:pPr>
              <w:snapToGrid w:val="0"/>
              <w:rPr>
                <w:sz w:val="16"/>
                <w:szCs w:val="16"/>
              </w:rPr>
            </w:pPr>
          </w:p>
          <w:p w14:paraId="595D4858" w14:textId="44118342" w:rsidR="001D195F" w:rsidRPr="001D195F" w:rsidRDefault="001D195F" w:rsidP="001D195F">
            <w:pPr>
              <w:snapToGrid w:val="0"/>
              <w:rPr>
                <w:sz w:val="16"/>
                <w:szCs w:val="16"/>
                <w:u w:val="single"/>
              </w:rPr>
            </w:pPr>
            <w:r>
              <w:rPr>
                <w:sz w:val="16"/>
                <w:szCs w:val="16"/>
              </w:rPr>
              <w:t>If more than one type of estimate is done for one brood year for a population, the estimates go in separate data records.</w:t>
            </w:r>
          </w:p>
        </w:tc>
      </w:tr>
      <w:tr w:rsidR="001D195F" w:rsidRPr="00B51678" w14:paraId="12756201" w14:textId="77777777" w:rsidTr="006A2E32">
        <w:trPr>
          <w:cantSplit/>
        </w:trPr>
        <w:tc>
          <w:tcPr>
            <w:tcW w:w="1731" w:type="dxa"/>
            <w:tcMar>
              <w:left w:w="29" w:type="dxa"/>
              <w:right w:w="29" w:type="dxa"/>
            </w:tcMar>
          </w:tcPr>
          <w:p w14:paraId="4C6CA505" w14:textId="77777777" w:rsidR="001D195F" w:rsidRPr="00833095" w:rsidRDefault="001D195F" w:rsidP="001D195F">
            <w:pPr>
              <w:snapToGrid w:val="0"/>
              <w:rPr>
                <w:b/>
                <w:bCs/>
                <w:color w:val="FF0000"/>
                <w:sz w:val="16"/>
                <w:szCs w:val="16"/>
                <w:u w:val="single"/>
                <w:rPrChange w:id="900" w:author="Mike Banach" w:date="2023-11-20T13:55:00Z">
                  <w:rPr>
                    <w:b/>
                    <w:bCs/>
                    <w:color w:val="FF0000"/>
                    <w:sz w:val="16"/>
                    <w:szCs w:val="16"/>
                  </w:rPr>
                </w:rPrChange>
              </w:rPr>
            </w:pPr>
            <w:r w:rsidRPr="00833095">
              <w:rPr>
                <w:b/>
                <w:bCs/>
                <w:color w:val="FF0000"/>
                <w:sz w:val="16"/>
                <w:szCs w:val="16"/>
                <w:u w:val="single"/>
                <w:rPrChange w:id="901" w:author="Mike Banach" w:date="2023-11-20T13:55:00Z">
                  <w:rPr>
                    <w:b/>
                    <w:bCs/>
                    <w:color w:val="FF0000"/>
                    <w:sz w:val="16"/>
                    <w:szCs w:val="16"/>
                  </w:rPr>
                </w:rPrChange>
              </w:rPr>
              <w:t>BroodYear</w:t>
            </w:r>
          </w:p>
        </w:tc>
        <w:tc>
          <w:tcPr>
            <w:tcW w:w="3603" w:type="dxa"/>
            <w:tcMar>
              <w:left w:w="29" w:type="dxa"/>
              <w:right w:w="29" w:type="dxa"/>
            </w:tcMar>
          </w:tcPr>
          <w:p w14:paraId="7F039A50" w14:textId="77777777" w:rsidR="001D195F" w:rsidRPr="00325D88" w:rsidRDefault="001D195F" w:rsidP="001D195F">
            <w:pPr>
              <w:snapToGrid w:val="0"/>
              <w:rPr>
                <w:bCs/>
                <w:sz w:val="16"/>
                <w:szCs w:val="16"/>
              </w:rPr>
            </w:pPr>
            <w:r w:rsidRPr="00604EA4">
              <w:rPr>
                <w:bCs/>
                <w:sz w:val="16"/>
                <w:szCs w:val="16"/>
              </w:rPr>
              <w:t xml:space="preserve">The </w:t>
            </w:r>
            <w:r>
              <w:rPr>
                <w:bCs/>
                <w:sz w:val="16"/>
                <w:szCs w:val="16"/>
              </w:rPr>
              <w:t xml:space="preserve">four-digit </w:t>
            </w:r>
            <w:r w:rsidRPr="00604EA4">
              <w:rPr>
                <w:bCs/>
                <w:sz w:val="16"/>
                <w:szCs w:val="16"/>
              </w:rPr>
              <w:t xml:space="preserve">brood year for which the </w:t>
            </w:r>
            <w:r>
              <w:rPr>
                <w:bCs/>
                <w:sz w:val="16"/>
                <w:szCs w:val="16"/>
              </w:rPr>
              <w:t>r</w:t>
            </w:r>
            <w:r w:rsidRPr="00604EA4">
              <w:rPr>
                <w:bCs/>
                <w:sz w:val="16"/>
                <w:szCs w:val="16"/>
              </w:rPr>
              <w:t xml:space="preserve">ecruit per </w:t>
            </w:r>
            <w:r>
              <w:rPr>
                <w:bCs/>
                <w:sz w:val="16"/>
                <w:szCs w:val="16"/>
              </w:rPr>
              <w:t>s</w:t>
            </w:r>
            <w:r w:rsidRPr="00604EA4">
              <w:rPr>
                <w:bCs/>
                <w:sz w:val="16"/>
                <w:szCs w:val="16"/>
              </w:rPr>
              <w:t xml:space="preserve">pawner ratio is calculated. </w:t>
            </w:r>
            <w:r>
              <w:rPr>
                <w:bCs/>
                <w:sz w:val="16"/>
                <w:szCs w:val="16"/>
              </w:rPr>
              <w:t xml:space="preserve"> </w:t>
            </w:r>
            <w:r w:rsidRPr="00604EA4">
              <w:rPr>
                <w:bCs/>
                <w:sz w:val="16"/>
                <w:szCs w:val="16"/>
              </w:rPr>
              <w:t xml:space="preserve">Same as </w:t>
            </w:r>
            <w:r>
              <w:rPr>
                <w:bCs/>
                <w:sz w:val="16"/>
                <w:szCs w:val="16"/>
              </w:rPr>
              <w:t>"s</w:t>
            </w:r>
            <w:r w:rsidRPr="00604EA4">
              <w:rPr>
                <w:bCs/>
                <w:sz w:val="16"/>
                <w:szCs w:val="16"/>
              </w:rPr>
              <w:t xml:space="preserve">pawning </w:t>
            </w:r>
            <w:r>
              <w:rPr>
                <w:bCs/>
                <w:sz w:val="16"/>
                <w:szCs w:val="16"/>
              </w:rPr>
              <w:t>y</w:t>
            </w:r>
            <w:r w:rsidRPr="00604EA4">
              <w:rPr>
                <w:bCs/>
                <w:sz w:val="16"/>
                <w:szCs w:val="16"/>
              </w:rPr>
              <w:t>ear</w:t>
            </w:r>
            <w:r>
              <w:rPr>
                <w:bCs/>
                <w:sz w:val="16"/>
                <w:szCs w:val="16"/>
              </w:rPr>
              <w:t>" for the parent generation.</w:t>
            </w:r>
          </w:p>
        </w:tc>
        <w:tc>
          <w:tcPr>
            <w:tcW w:w="951" w:type="dxa"/>
            <w:tcMar>
              <w:left w:w="29" w:type="dxa"/>
              <w:right w:w="29" w:type="dxa"/>
            </w:tcMar>
          </w:tcPr>
          <w:p w14:paraId="4843E5AC" w14:textId="77777777" w:rsidR="001D195F" w:rsidRPr="00AE2D9E" w:rsidRDefault="001D195F" w:rsidP="001D195F">
            <w:pPr>
              <w:snapToGrid w:val="0"/>
              <w:jc w:val="center"/>
              <w:rPr>
                <w:b/>
                <w:bCs/>
                <w:color w:val="FF0000"/>
                <w:sz w:val="16"/>
                <w:szCs w:val="16"/>
              </w:rPr>
            </w:pPr>
            <w:r w:rsidRPr="00AE2D9E">
              <w:rPr>
                <w:b/>
                <w:bCs/>
                <w:color w:val="FF0000"/>
                <w:sz w:val="16"/>
                <w:szCs w:val="16"/>
              </w:rPr>
              <w:t>Integer</w:t>
            </w:r>
          </w:p>
        </w:tc>
        <w:tc>
          <w:tcPr>
            <w:tcW w:w="8403" w:type="dxa"/>
            <w:gridSpan w:val="7"/>
          </w:tcPr>
          <w:p w14:paraId="6FCEE600" w14:textId="77777777" w:rsidR="001D195F" w:rsidRDefault="001D195F" w:rsidP="001D195F">
            <w:pPr>
              <w:snapToGrid w:val="0"/>
              <w:rPr>
                <w:bCs/>
                <w:sz w:val="16"/>
                <w:szCs w:val="16"/>
              </w:rPr>
            </w:pPr>
            <w:r>
              <w:rPr>
                <w:bCs/>
                <w:sz w:val="16"/>
                <w:szCs w:val="16"/>
              </w:rPr>
              <w:t>This field is u</w:t>
            </w:r>
            <w:r w:rsidRPr="00604EA4">
              <w:rPr>
                <w:bCs/>
                <w:sz w:val="16"/>
                <w:szCs w:val="16"/>
              </w:rPr>
              <w:t xml:space="preserve">sed to tie </w:t>
            </w:r>
            <w:r>
              <w:rPr>
                <w:bCs/>
                <w:sz w:val="16"/>
                <w:szCs w:val="16"/>
              </w:rPr>
              <w:t xml:space="preserve">juvenile ‘recruits’ or </w:t>
            </w:r>
            <w:r w:rsidRPr="00604EA4">
              <w:rPr>
                <w:bCs/>
                <w:sz w:val="16"/>
                <w:szCs w:val="16"/>
              </w:rPr>
              <w:t>adult returns (over multiple return years) to a specific sp</w:t>
            </w:r>
            <w:r>
              <w:rPr>
                <w:bCs/>
                <w:sz w:val="16"/>
                <w:szCs w:val="16"/>
              </w:rPr>
              <w:t>awning year.  This is th</w:t>
            </w:r>
            <w:r w:rsidRPr="0099077A">
              <w:rPr>
                <w:bCs/>
                <w:sz w:val="16"/>
                <w:szCs w:val="16"/>
              </w:rPr>
              <w:t>e year in which spawning of this species</w:t>
            </w:r>
            <w:r>
              <w:rPr>
                <w:bCs/>
                <w:sz w:val="16"/>
                <w:szCs w:val="16"/>
              </w:rPr>
              <w:t xml:space="preserve"> (and run where appropriate)</w:t>
            </w:r>
            <w:r w:rsidRPr="0099077A">
              <w:rPr>
                <w:bCs/>
                <w:sz w:val="16"/>
                <w:szCs w:val="16"/>
              </w:rPr>
              <w:t xml:space="preserve"> beg</w:t>
            </w:r>
            <w:r>
              <w:rPr>
                <w:bCs/>
                <w:sz w:val="16"/>
                <w:szCs w:val="16"/>
              </w:rPr>
              <w:t>a</w:t>
            </w:r>
            <w:r w:rsidRPr="0099077A">
              <w:rPr>
                <w:bCs/>
                <w:sz w:val="16"/>
                <w:szCs w:val="16"/>
              </w:rPr>
              <w:t>n.</w:t>
            </w:r>
          </w:p>
          <w:p w14:paraId="6F5A8B21" w14:textId="77777777" w:rsidR="001D195F" w:rsidRDefault="001D195F" w:rsidP="001D195F">
            <w:pPr>
              <w:snapToGrid w:val="0"/>
              <w:rPr>
                <w:bCs/>
                <w:sz w:val="16"/>
                <w:szCs w:val="16"/>
              </w:rPr>
            </w:pPr>
          </w:p>
          <w:p w14:paraId="7F985803" w14:textId="77777777" w:rsidR="001D195F" w:rsidRPr="00325D88" w:rsidRDefault="001D195F" w:rsidP="001D195F">
            <w:pPr>
              <w:snapToGrid w:val="0"/>
              <w:rPr>
                <w:sz w:val="16"/>
                <w:szCs w:val="16"/>
              </w:rPr>
            </w:pPr>
            <w:r w:rsidRPr="0099077A">
              <w:rPr>
                <w:bCs/>
                <w:sz w:val="16"/>
                <w:szCs w:val="16"/>
              </w:rPr>
              <w:t>In cases where an unusual population begins spawning uncharacteristically early (before Jan</w:t>
            </w:r>
            <w:r>
              <w:rPr>
                <w:bCs/>
                <w:sz w:val="16"/>
                <w:szCs w:val="16"/>
              </w:rPr>
              <w:t>uary</w:t>
            </w:r>
            <w:r w:rsidRPr="0099077A">
              <w:rPr>
                <w:bCs/>
                <w:sz w:val="16"/>
                <w:szCs w:val="16"/>
              </w:rPr>
              <w:t xml:space="preserve"> 1</w:t>
            </w:r>
            <w:r>
              <w:rPr>
                <w:bCs/>
                <w:sz w:val="16"/>
                <w:szCs w:val="16"/>
              </w:rPr>
              <w:t xml:space="preserve"> for spring spawners</w:t>
            </w:r>
            <w:r w:rsidRPr="0099077A">
              <w:rPr>
                <w:bCs/>
                <w:sz w:val="16"/>
                <w:szCs w:val="16"/>
              </w:rPr>
              <w:t xml:space="preserve">) or late (after </w:t>
            </w:r>
            <w:r>
              <w:rPr>
                <w:bCs/>
                <w:sz w:val="16"/>
                <w:szCs w:val="16"/>
              </w:rPr>
              <w:t>December 31 for fall spawners</w:t>
            </w:r>
            <w:r w:rsidRPr="0099077A">
              <w:rPr>
                <w:bCs/>
                <w:sz w:val="16"/>
                <w:szCs w:val="16"/>
              </w:rPr>
              <w:t>) for the species</w:t>
            </w:r>
            <w:r>
              <w:rPr>
                <w:bCs/>
                <w:sz w:val="16"/>
                <w:szCs w:val="16"/>
              </w:rPr>
              <w:t xml:space="preserve"> (and perhaps run)</w:t>
            </w:r>
            <w:r w:rsidRPr="0099077A">
              <w:rPr>
                <w:bCs/>
                <w:sz w:val="16"/>
                <w:szCs w:val="16"/>
              </w:rPr>
              <w:t>, assign the year based on the majority of populations of this species</w:t>
            </w:r>
            <w:r>
              <w:rPr>
                <w:bCs/>
                <w:sz w:val="16"/>
                <w:szCs w:val="16"/>
              </w:rPr>
              <w:t>/run</w:t>
            </w:r>
            <w:r w:rsidRPr="0099077A">
              <w:rPr>
                <w:bCs/>
                <w:sz w:val="16"/>
                <w:szCs w:val="16"/>
              </w:rPr>
              <w:t xml:space="preserve"> in order to be consistent for all members of th</w:t>
            </w:r>
            <w:r>
              <w:rPr>
                <w:bCs/>
                <w:sz w:val="16"/>
                <w:szCs w:val="16"/>
              </w:rPr>
              <w:t>e</w:t>
            </w:r>
            <w:r w:rsidRPr="0099077A">
              <w:rPr>
                <w:bCs/>
                <w:sz w:val="16"/>
                <w:szCs w:val="16"/>
              </w:rPr>
              <w:t xml:space="preserve"> </w:t>
            </w:r>
            <w:r>
              <w:rPr>
                <w:bCs/>
                <w:sz w:val="16"/>
                <w:szCs w:val="16"/>
              </w:rPr>
              <w:t xml:space="preserve">spawning </w:t>
            </w:r>
            <w:r w:rsidRPr="0099077A">
              <w:rPr>
                <w:bCs/>
                <w:sz w:val="16"/>
                <w:szCs w:val="16"/>
              </w:rPr>
              <w:t xml:space="preserve">cohort. </w:t>
            </w:r>
            <w:r>
              <w:rPr>
                <w:bCs/>
                <w:sz w:val="16"/>
                <w:szCs w:val="16"/>
              </w:rPr>
              <w:t xml:space="preserve"> For example, most </w:t>
            </w:r>
            <w:r w:rsidRPr="0099077A">
              <w:rPr>
                <w:bCs/>
                <w:sz w:val="16"/>
                <w:szCs w:val="16"/>
              </w:rPr>
              <w:t>coho spawn in fall but a</w:t>
            </w:r>
            <w:r>
              <w:rPr>
                <w:bCs/>
                <w:sz w:val="16"/>
                <w:szCs w:val="16"/>
              </w:rPr>
              <w:t xml:space="preserve"> few</w:t>
            </w:r>
            <w:r w:rsidRPr="0099077A">
              <w:rPr>
                <w:bCs/>
                <w:sz w:val="16"/>
                <w:szCs w:val="16"/>
              </w:rPr>
              <w:t xml:space="preserve"> population</w:t>
            </w:r>
            <w:r>
              <w:rPr>
                <w:bCs/>
                <w:sz w:val="16"/>
                <w:szCs w:val="16"/>
              </w:rPr>
              <w:t>s</w:t>
            </w:r>
            <w:r w:rsidRPr="0099077A">
              <w:rPr>
                <w:bCs/>
                <w:sz w:val="16"/>
                <w:szCs w:val="16"/>
              </w:rPr>
              <w:t xml:space="preserve"> </w:t>
            </w:r>
            <w:r>
              <w:rPr>
                <w:bCs/>
                <w:sz w:val="16"/>
                <w:szCs w:val="16"/>
              </w:rPr>
              <w:t>do</w:t>
            </w:r>
            <w:r w:rsidRPr="0099077A">
              <w:rPr>
                <w:bCs/>
                <w:sz w:val="16"/>
                <w:szCs w:val="16"/>
              </w:rPr>
              <w:t xml:space="preserve"> not begin spawning until after Jan. 1. </w:t>
            </w:r>
            <w:r>
              <w:rPr>
                <w:bCs/>
                <w:sz w:val="16"/>
                <w:szCs w:val="16"/>
              </w:rPr>
              <w:t xml:space="preserve"> </w:t>
            </w:r>
            <w:r w:rsidRPr="0099077A">
              <w:rPr>
                <w:bCs/>
                <w:sz w:val="16"/>
                <w:szCs w:val="16"/>
              </w:rPr>
              <w:t xml:space="preserve">The </w:t>
            </w:r>
            <w:r>
              <w:rPr>
                <w:bCs/>
                <w:sz w:val="16"/>
                <w:szCs w:val="16"/>
              </w:rPr>
              <w:t xml:space="preserve">brood </w:t>
            </w:r>
            <w:r w:rsidRPr="0099077A">
              <w:rPr>
                <w:bCs/>
                <w:sz w:val="16"/>
                <w:szCs w:val="16"/>
              </w:rPr>
              <w:t xml:space="preserve">year </w:t>
            </w:r>
            <w:r>
              <w:rPr>
                <w:bCs/>
                <w:sz w:val="16"/>
                <w:szCs w:val="16"/>
              </w:rPr>
              <w:t xml:space="preserve">assigned for these unusual populations would match </w:t>
            </w:r>
            <w:r w:rsidRPr="0099077A">
              <w:rPr>
                <w:bCs/>
                <w:sz w:val="16"/>
                <w:szCs w:val="16"/>
              </w:rPr>
              <w:t>the other populations that spawned in the fall</w:t>
            </w:r>
            <w:r>
              <w:rPr>
                <w:bCs/>
                <w:sz w:val="16"/>
                <w:szCs w:val="16"/>
              </w:rPr>
              <w:t>, even though these particular populations did not begin spawning until after December 31</w:t>
            </w:r>
            <w:r w:rsidRPr="0099077A">
              <w:rPr>
                <w:bCs/>
                <w:sz w:val="16"/>
                <w:szCs w:val="16"/>
              </w:rPr>
              <w:t>.</w:t>
            </w:r>
          </w:p>
        </w:tc>
      </w:tr>
      <w:tr w:rsidR="001D195F" w:rsidRPr="00B51678" w14:paraId="37F564D6" w14:textId="77777777" w:rsidTr="006A2E32">
        <w:trPr>
          <w:cantSplit/>
        </w:trPr>
        <w:tc>
          <w:tcPr>
            <w:tcW w:w="1731" w:type="dxa"/>
            <w:tcMar>
              <w:left w:w="29" w:type="dxa"/>
              <w:right w:w="29" w:type="dxa"/>
            </w:tcMar>
          </w:tcPr>
          <w:p w14:paraId="0EE126CA" w14:textId="77777777" w:rsidR="001D195F" w:rsidRPr="00AE2D9E" w:rsidRDefault="001D195F" w:rsidP="001D195F">
            <w:pPr>
              <w:snapToGrid w:val="0"/>
              <w:rPr>
                <w:bCs/>
                <w:color w:val="FF0000"/>
                <w:sz w:val="16"/>
                <w:szCs w:val="16"/>
              </w:rPr>
            </w:pPr>
            <w:r w:rsidRPr="00AE2D9E">
              <w:rPr>
                <w:b/>
                <w:bCs/>
                <w:color w:val="FF0000"/>
                <w:sz w:val="16"/>
                <w:szCs w:val="16"/>
              </w:rPr>
              <w:lastRenderedPageBreak/>
              <w:t>ContactAgency</w:t>
            </w:r>
          </w:p>
        </w:tc>
        <w:tc>
          <w:tcPr>
            <w:tcW w:w="3603" w:type="dxa"/>
            <w:tcMar>
              <w:left w:w="29" w:type="dxa"/>
              <w:right w:w="29" w:type="dxa"/>
            </w:tcMar>
          </w:tcPr>
          <w:p w14:paraId="6E99D58B" w14:textId="77777777" w:rsidR="001D195F" w:rsidRDefault="001D195F" w:rsidP="001D195F">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1" w:type="dxa"/>
            <w:tcMar>
              <w:left w:w="29" w:type="dxa"/>
              <w:right w:w="29" w:type="dxa"/>
            </w:tcMar>
          </w:tcPr>
          <w:p w14:paraId="1EA21E40" w14:textId="77777777" w:rsidR="001D195F" w:rsidRPr="00AE2D9E" w:rsidRDefault="001D195F" w:rsidP="001D195F">
            <w:pPr>
              <w:snapToGrid w:val="0"/>
              <w:jc w:val="center"/>
              <w:rPr>
                <w:bCs/>
                <w:color w:val="FF0000"/>
                <w:sz w:val="16"/>
                <w:szCs w:val="16"/>
              </w:rPr>
            </w:pPr>
            <w:r w:rsidRPr="00AE2D9E">
              <w:rPr>
                <w:b/>
                <w:bCs/>
                <w:color w:val="FF0000"/>
                <w:sz w:val="16"/>
                <w:szCs w:val="16"/>
              </w:rPr>
              <w:t>Text 255</w:t>
            </w:r>
          </w:p>
        </w:tc>
        <w:tc>
          <w:tcPr>
            <w:tcW w:w="4725" w:type="dxa"/>
            <w:gridSpan w:val="5"/>
          </w:tcPr>
          <w:p w14:paraId="4C6F2E54" w14:textId="77777777" w:rsidR="001D195F" w:rsidRDefault="001D195F" w:rsidP="001D195F">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0512561" w14:textId="77777777" w:rsidR="001D195F" w:rsidRDefault="001D195F" w:rsidP="001D195F">
            <w:pPr>
              <w:snapToGrid w:val="0"/>
              <w:rPr>
                <w:sz w:val="16"/>
                <w:szCs w:val="16"/>
              </w:rPr>
            </w:pPr>
          </w:p>
          <w:p w14:paraId="2413E46A" w14:textId="77777777" w:rsidR="001D195F" w:rsidRDefault="001D195F" w:rsidP="001D195F">
            <w:pPr>
              <w:numPr>
                <w:ilvl w:val="0"/>
                <w:numId w:val="16"/>
              </w:numPr>
              <w:snapToGrid w:val="0"/>
              <w:ind w:left="173" w:hanging="144"/>
              <w:rPr>
                <w:sz w:val="16"/>
                <w:szCs w:val="16"/>
              </w:rPr>
            </w:pPr>
            <w:r w:rsidRPr="00BF2C3A">
              <w:rPr>
                <w:sz w:val="16"/>
                <w:szCs w:val="16"/>
              </w:rPr>
              <w:t>Columbia River Inter-Tribal Fish Commission</w:t>
            </w:r>
          </w:p>
          <w:p w14:paraId="2A2E78BF" w14:textId="77777777" w:rsidR="001D195F" w:rsidRDefault="001D195F" w:rsidP="001D195F">
            <w:pPr>
              <w:numPr>
                <w:ilvl w:val="0"/>
                <w:numId w:val="16"/>
              </w:numPr>
              <w:snapToGrid w:val="0"/>
              <w:ind w:left="173" w:hanging="144"/>
              <w:rPr>
                <w:sz w:val="16"/>
                <w:szCs w:val="16"/>
              </w:rPr>
            </w:pPr>
            <w:r w:rsidRPr="00BF2C3A">
              <w:rPr>
                <w:sz w:val="16"/>
                <w:szCs w:val="16"/>
              </w:rPr>
              <w:t>Confederated Tribes</w:t>
            </w:r>
            <w:r>
              <w:rPr>
                <w:sz w:val="16"/>
                <w:szCs w:val="16"/>
              </w:rPr>
              <w:t xml:space="preserve"> of the Colville Reservation</w:t>
            </w:r>
          </w:p>
          <w:p w14:paraId="53DB00BE" w14:textId="77777777" w:rsidR="001D195F" w:rsidRDefault="001D195F" w:rsidP="001D195F">
            <w:pPr>
              <w:numPr>
                <w:ilvl w:val="0"/>
                <w:numId w:val="16"/>
              </w:numPr>
              <w:snapToGrid w:val="0"/>
              <w:ind w:left="173" w:hanging="144"/>
              <w:rPr>
                <w:sz w:val="16"/>
                <w:szCs w:val="16"/>
              </w:rPr>
            </w:pPr>
            <w:r w:rsidRPr="00BF2C3A">
              <w:rPr>
                <w:sz w:val="16"/>
                <w:szCs w:val="16"/>
              </w:rPr>
              <w:t>Confederated Tribes and Bands of the Yakama Nation</w:t>
            </w:r>
          </w:p>
          <w:p w14:paraId="13B84C32" w14:textId="77777777" w:rsidR="001D195F" w:rsidRDefault="001D195F" w:rsidP="001D195F">
            <w:pPr>
              <w:numPr>
                <w:ilvl w:val="0"/>
                <w:numId w:val="16"/>
              </w:numPr>
              <w:snapToGrid w:val="0"/>
              <w:ind w:left="173" w:hanging="144"/>
              <w:rPr>
                <w:sz w:val="16"/>
                <w:szCs w:val="16"/>
              </w:rPr>
            </w:pPr>
            <w:r w:rsidRPr="00BF2C3A">
              <w:rPr>
                <w:sz w:val="16"/>
                <w:szCs w:val="16"/>
              </w:rPr>
              <w:t>Confederated Tribes of the Umatilla Indian Reservation</w:t>
            </w:r>
          </w:p>
          <w:p w14:paraId="204FE578" w14:textId="77777777" w:rsidR="001D195F" w:rsidRPr="009A4EC7" w:rsidRDefault="001D195F" w:rsidP="001D195F">
            <w:pPr>
              <w:numPr>
                <w:ilvl w:val="0"/>
                <w:numId w:val="16"/>
              </w:numPr>
              <w:snapToGrid w:val="0"/>
              <w:ind w:left="173" w:hanging="144"/>
              <w:rPr>
                <w:sz w:val="16"/>
                <w:szCs w:val="16"/>
              </w:rPr>
            </w:pPr>
            <w:r w:rsidRPr="00BF2C3A">
              <w:rPr>
                <w:sz w:val="16"/>
                <w:szCs w:val="16"/>
              </w:rPr>
              <w:t>Confederated Tribes of the Warm Springs Reservation of Oregon</w:t>
            </w:r>
          </w:p>
        </w:tc>
        <w:tc>
          <w:tcPr>
            <w:tcW w:w="3678" w:type="dxa"/>
            <w:gridSpan w:val="2"/>
          </w:tcPr>
          <w:p w14:paraId="3422F520" w14:textId="77777777" w:rsidR="001D195F" w:rsidRDefault="001D195F" w:rsidP="001D195F">
            <w:pPr>
              <w:numPr>
                <w:ilvl w:val="0"/>
                <w:numId w:val="16"/>
              </w:numPr>
              <w:snapToGrid w:val="0"/>
              <w:ind w:left="173" w:hanging="144"/>
              <w:rPr>
                <w:sz w:val="16"/>
                <w:szCs w:val="16"/>
              </w:rPr>
            </w:pPr>
            <w:r w:rsidRPr="00C0012B">
              <w:rPr>
                <w:sz w:val="16"/>
                <w:szCs w:val="16"/>
              </w:rPr>
              <w:t>Fish Passage Center</w:t>
            </w:r>
          </w:p>
          <w:p w14:paraId="3C229FDF" w14:textId="77777777" w:rsidR="001D195F" w:rsidRDefault="001D195F" w:rsidP="001D195F">
            <w:pPr>
              <w:numPr>
                <w:ilvl w:val="0"/>
                <w:numId w:val="16"/>
              </w:numPr>
              <w:snapToGrid w:val="0"/>
              <w:ind w:left="173" w:hanging="144"/>
              <w:rPr>
                <w:sz w:val="16"/>
                <w:szCs w:val="16"/>
              </w:rPr>
            </w:pPr>
            <w:r w:rsidRPr="00BF2C3A">
              <w:rPr>
                <w:sz w:val="16"/>
                <w:szCs w:val="16"/>
              </w:rPr>
              <w:t>Idaho Department of Fish and Game</w:t>
            </w:r>
          </w:p>
          <w:p w14:paraId="175C0049" w14:textId="77777777" w:rsidR="001D195F" w:rsidRDefault="001D195F" w:rsidP="001D195F">
            <w:pPr>
              <w:numPr>
                <w:ilvl w:val="0"/>
                <w:numId w:val="16"/>
              </w:numPr>
              <w:snapToGrid w:val="0"/>
              <w:ind w:left="173" w:hanging="144"/>
              <w:rPr>
                <w:sz w:val="16"/>
                <w:szCs w:val="16"/>
              </w:rPr>
            </w:pPr>
            <w:r w:rsidRPr="00BF2C3A">
              <w:rPr>
                <w:sz w:val="16"/>
                <w:szCs w:val="16"/>
              </w:rPr>
              <w:t>Nez Perce Tribe</w:t>
            </w:r>
          </w:p>
          <w:p w14:paraId="3F83B4EE" w14:textId="77777777" w:rsidR="001D195F" w:rsidRDefault="001D195F" w:rsidP="001D195F">
            <w:pPr>
              <w:numPr>
                <w:ilvl w:val="0"/>
                <w:numId w:val="16"/>
              </w:numPr>
              <w:snapToGrid w:val="0"/>
              <w:ind w:left="173" w:hanging="144"/>
              <w:rPr>
                <w:sz w:val="16"/>
                <w:szCs w:val="16"/>
              </w:rPr>
            </w:pPr>
            <w:r w:rsidRPr="00C0012B">
              <w:rPr>
                <w:sz w:val="16"/>
                <w:szCs w:val="16"/>
              </w:rPr>
              <w:t>Northwest Indian Fisheries Commission</w:t>
            </w:r>
          </w:p>
          <w:p w14:paraId="3AC0E215" w14:textId="77777777" w:rsidR="001D195F" w:rsidRDefault="001D195F" w:rsidP="001D195F">
            <w:pPr>
              <w:numPr>
                <w:ilvl w:val="0"/>
                <w:numId w:val="16"/>
              </w:numPr>
              <w:snapToGrid w:val="0"/>
              <w:ind w:left="173" w:hanging="144"/>
              <w:rPr>
                <w:sz w:val="16"/>
                <w:szCs w:val="16"/>
              </w:rPr>
            </w:pPr>
            <w:r w:rsidRPr="00BF2C3A">
              <w:rPr>
                <w:sz w:val="16"/>
                <w:szCs w:val="16"/>
              </w:rPr>
              <w:t>Oregon Department of Fish and Wildlife</w:t>
            </w:r>
          </w:p>
          <w:p w14:paraId="14AE0E62" w14:textId="77777777" w:rsidR="001D195F" w:rsidRDefault="001D195F" w:rsidP="001D195F">
            <w:pPr>
              <w:numPr>
                <w:ilvl w:val="0"/>
                <w:numId w:val="16"/>
              </w:numPr>
              <w:snapToGrid w:val="0"/>
              <w:ind w:left="173" w:hanging="144"/>
              <w:rPr>
                <w:sz w:val="16"/>
                <w:szCs w:val="16"/>
              </w:rPr>
            </w:pPr>
            <w:r w:rsidRPr="004C1264">
              <w:rPr>
                <w:sz w:val="16"/>
                <w:szCs w:val="16"/>
              </w:rPr>
              <w:t>Quantitative Consultants, Inc.</w:t>
            </w:r>
          </w:p>
          <w:p w14:paraId="746A7567" w14:textId="77777777" w:rsidR="001D195F" w:rsidRDefault="001D195F" w:rsidP="001D195F">
            <w:pPr>
              <w:numPr>
                <w:ilvl w:val="0"/>
                <w:numId w:val="16"/>
              </w:numPr>
              <w:snapToGrid w:val="0"/>
              <w:ind w:left="173" w:hanging="144"/>
              <w:rPr>
                <w:sz w:val="16"/>
                <w:szCs w:val="16"/>
              </w:rPr>
            </w:pPr>
            <w:r w:rsidRPr="00C0012B">
              <w:rPr>
                <w:sz w:val="16"/>
                <w:szCs w:val="16"/>
              </w:rPr>
              <w:t>Shoshone-Ba</w:t>
            </w:r>
            <w:r>
              <w:rPr>
                <w:sz w:val="16"/>
                <w:szCs w:val="16"/>
              </w:rPr>
              <w:t>nnock Tribes</w:t>
            </w:r>
          </w:p>
          <w:p w14:paraId="3326EC47" w14:textId="77777777" w:rsidR="001D195F" w:rsidRPr="00C0012B" w:rsidRDefault="001D195F" w:rsidP="001D195F">
            <w:pPr>
              <w:numPr>
                <w:ilvl w:val="0"/>
                <w:numId w:val="16"/>
              </w:numPr>
              <w:snapToGrid w:val="0"/>
              <w:ind w:left="173" w:hanging="144"/>
              <w:rPr>
                <w:bCs/>
                <w:sz w:val="16"/>
                <w:szCs w:val="16"/>
              </w:rPr>
            </w:pPr>
            <w:r w:rsidRPr="00BF2C3A">
              <w:rPr>
                <w:sz w:val="16"/>
                <w:szCs w:val="16"/>
              </w:rPr>
              <w:t>Spokane Tribe of Indians</w:t>
            </w:r>
          </w:p>
          <w:p w14:paraId="77431D02" w14:textId="77777777" w:rsidR="001D195F" w:rsidRPr="006642D6" w:rsidRDefault="001D195F" w:rsidP="001D195F">
            <w:pPr>
              <w:numPr>
                <w:ilvl w:val="0"/>
                <w:numId w:val="16"/>
              </w:numPr>
              <w:snapToGrid w:val="0"/>
              <w:ind w:left="173" w:hanging="144"/>
              <w:rPr>
                <w:bCs/>
                <w:sz w:val="16"/>
                <w:szCs w:val="16"/>
              </w:rPr>
            </w:pPr>
            <w:r w:rsidRPr="00C0012B">
              <w:rPr>
                <w:bCs/>
                <w:sz w:val="16"/>
                <w:szCs w:val="16"/>
              </w:rPr>
              <w:t>U.S. Fish and Wildlife Service</w:t>
            </w:r>
          </w:p>
          <w:p w14:paraId="64BCBEED" w14:textId="77777777" w:rsidR="001D195F" w:rsidRDefault="001D195F" w:rsidP="001D195F">
            <w:pPr>
              <w:numPr>
                <w:ilvl w:val="0"/>
                <w:numId w:val="16"/>
              </w:numPr>
              <w:snapToGrid w:val="0"/>
              <w:ind w:left="173" w:hanging="144"/>
              <w:rPr>
                <w:sz w:val="16"/>
                <w:szCs w:val="16"/>
              </w:rPr>
            </w:pPr>
            <w:r w:rsidRPr="00BF2C3A">
              <w:rPr>
                <w:sz w:val="16"/>
                <w:szCs w:val="16"/>
              </w:rPr>
              <w:t>Washington Department of Fish and Wildlife</w:t>
            </w:r>
          </w:p>
        </w:tc>
      </w:tr>
      <w:tr w:rsidR="001D195F" w:rsidRPr="00B51678" w14:paraId="38A9E883" w14:textId="77777777" w:rsidTr="006A2E32">
        <w:trPr>
          <w:cantSplit/>
        </w:trPr>
        <w:tc>
          <w:tcPr>
            <w:tcW w:w="1731" w:type="dxa"/>
            <w:tcMar>
              <w:left w:w="29" w:type="dxa"/>
              <w:right w:w="29" w:type="dxa"/>
            </w:tcMar>
          </w:tcPr>
          <w:p w14:paraId="5C2A3E4E" w14:textId="77777777" w:rsidR="001D195F" w:rsidRPr="00AE2D9E" w:rsidRDefault="001D195F" w:rsidP="001D195F">
            <w:pPr>
              <w:snapToGrid w:val="0"/>
              <w:rPr>
                <w:bCs/>
                <w:color w:val="FF0000"/>
                <w:sz w:val="16"/>
                <w:szCs w:val="16"/>
              </w:rPr>
            </w:pPr>
            <w:r w:rsidRPr="00AE2D9E">
              <w:rPr>
                <w:b/>
                <w:bCs/>
                <w:color w:val="FF0000"/>
                <w:sz w:val="16"/>
                <w:szCs w:val="16"/>
              </w:rPr>
              <w:t>MethodNumber</w:t>
            </w:r>
          </w:p>
        </w:tc>
        <w:tc>
          <w:tcPr>
            <w:tcW w:w="3603" w:type="dxa"/>
            <w:tcMar>
              <w:left w:w="29" w:type="dxa"/>
              <w:right w:w="29" w:type="dxa"/>
            </w:tcMar>
          </w:tcPr>
          <w:p w14:paraId="5BA52AFF" w14:textId="77777777" w:rsidR="001D195F" w:rsidRDefault="001D195F" w:rsidP="001D195F">
            <w:pPr>
              <w:snapToGrid w:val="0"/>
              <w:rPr>
                <w:bCs/>
                <w:sz w:val="16"/>
                <w:szCs w:val="16"/>
              </w:rPr>
            </w:pPr>
            <w:r>
              <w:rPr>
                <w:bCs/>
                <w:sz w:val="16"/>
                <w:szCs w:val="16"/>
              </w:rPr>
              <w:t>This field represents the method(s) used to calculate the values in the "Indicators" and "Metrics" sections.</w:t>
            </w:r>
          </w:p>
          <w:p w14:paraId="6A6F71B8" w14:textId="77777777" w:rsidR="001D195F" w:rsidRDefault="001D195F" w:rsidP="001D195F">
            <w:pPr>
              <w:snapToGrid w:val="0"/>
              <w:rPr>
                <w:bCs/>
                <w:sz w:val="16"/>
                <w:szCs w:val="16"/>
              </w:rPr>
            </w:pPr>
          </w:p>
          <w:p w14:paraId="506A8E10" w14:textId="77777777" w:rsidR="001D195F" w:rsidRDefault="001D195F" w:rsidP="001D195F">
            <w:pPr>
              <w:snapToGrid w:val="0"/>
              <w:rPr>
                <w:bCs/>
                <w:sz w:val="16"/>
                <w:szCs w:val="16"/>
              </w:rPr>
            </w:pPr>
            <w:r>
              <w:rPr>
                <w:bCs/>
                <w:sz w:val="16"/>
                <w:szCs w:val="16"/>
              </w:rPr>
              <w:t>This field is used in conjunction with the ContactAgency field.  See the Codes/Conventions column for details.</w:t>
            </w:r>
          </w:p>
        </w:tc>
        <w:tc>
          <w:tcPr>
            <w:tcW w:w="951" w:type="dxa"/>
            <w:tcMar>
              <w:left w:w="29" w:type="dxa"/>
              <w:right w:w="29" w:type="dxa"/>
            </w:tcMar>
          </w:tcPr>
          <w:p w14:paraId="22D8DD12" w14:textId="019E8631" w:rsidR="001D195F" w:rsidRPr="00AE2D9E" w:rsidRDefault="001D195F" w:rsidP="001D195F">
            <w:pPr>
              <w:snapToGrid w:val="0"/>
              <w:jc w:val="center"/>
              <w:rPr>
                <w:bCs/>
                <w:color w:val="FF0000"/>
                <w:sz w:val="16"/>
                <w:szCs w:val="16"/>
              </w:rPr>
            </w:pPr>
            <w:del w:id="902" w:author="Mike Banach" w:date="2023-11-20T15:57:00Z">
              <w:r w:rsidRPr="00AE2D9E" w:rsidDel="00C04F87">
                <w:rPr>
                  <w:b/>
                  <w:bCs/>
                  <w:color w:val="FF0000"/>
                  <w:sz w:val="16"/>
                  <w:szCs w:val="16"/>
                </w:rPr>
                <w:delText>Byte</w:delText>
              </w:r>
            </w:del>
            <w:ins w:id="903" w:author="Mike Banach" w:date="2023-11-20T15:57:00Z">
              <w:r w:rsidR="00C04F87">
                <w:rPr>
                  <w:b/>
                  <w:bCs/>
                  <w:color w:val="FF0000"/>
                  <w:sz w:val="16"/>
                  <w:szCs w:val="16"/>
                </w:rPr>
                <w:t>Integer</w:t>
              </w:r>
            </w:ins>
          </w:p>
        </w:tc>
        <w:tc>
          <w:tcPr>
            <w:tcW w:w="8403" w:type="dxa"/>
            <w:gridSpan w:val="7"/>
          </w:tcPr>
          <w:p w14:paraId="74A5CC89" w14:textId="77777777" w:rsidR="001D195F" w:rsidRDefault="001D195F" w:rsidP="001D195F">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17A48B2C" w14:textId="77777777" w:rsidR="001D195F" w:rsidRDefault="001D195F" w:rsidP="001D195F">
            <w:pPr>
              <w:snapToGrid w:val="0"/>
              <w:rPr>
                <w:bCs/>
                <w:sz w:val="16"/>
                <w:szCs w:val="16"/>
              </w:rPr>
            </w:pPr>
          </w:p>
          <w:p w14:paraId="1E7BE3F0" w14:textId="77777777" w:rsidR="001D195F" w:rsidRDefault="001D195F" w:rsidP="001D195F">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11E43692" w14:textId="77777777" w:rsidR="001D195F" w:rsidRDefault="001D195F" w:rsidP="001D195F">
            <w:pPr>
              <w:snapToGrid w:val="0"/>
              <w:rPr>
                <w:bCs/>
                <w:sz w:val="16"/>
                <w:szCs w:val="16"/>
              </w:rPr>
            </w:pPr>
          </w:p>
          <w:p w14:paraId="7B0E4458" w14:textId="77777777" w:rsidR="001D195F" w:rsidRDefault="001D195F" w:rsidP="001D195F">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t>
            </w:r>
          </w:p>
          <w:p w14:paraId="6D60E4D8" w14:textId="77777777" w:rsidR="001D195F" w:rsidRDefault="001D195F" w:rsidP="001D195F">
            <w:pPr>
              <w:snapToGrid w:val="0"/>
              <w:rPr>
                <w:bCs/>
                <w:sz w:val="16"/>
                <w:szCs w:val="16"/>
              </w:rPr>
            </w:pPr>
          </w:p>
          <w:p w14:paraId="39381C7E" w14:textId="77777777" w:rsidR="001D195F" w:rsidRPr="003D514E" w:rsidRDefault="001D195F" w:rsidP="001D195F">
            <w:pPr>
              <w:snapToGrid w:val="0"/>
              <w:rPr>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1D195F" w:rsidRPr="00B51678" w14:paraId="35C583D5" w14:textId="77777777" w:rsidTr="006A2E32">
        <w:trPr>
          <w:cantSplit/>
        </w:trPr>
        <w:tc>
          <w:tcPr>
            <w:tcW w:w="1731" w:type="dxa"/>
            <w:tcMar>
              <w:left w:w="29" w:type="dxa"/>
              <w:right w:w="29" w:type="dxa"/>
            </w:tcMar>
          </w:tcPr>
          <w:p w14:paraId="6949C227" w14:textId="77777777" w:rsidR="001D195F" w:rsidRPr="003B785E" w:rsidRDefault="001D195F" w:rsidP="001D195F">
            <w:pPr>
              <w:snapToGrid w:val="0"/>
              <w:rPr>
                <w:b/>
                <w:bCs/>
                <w:color w:val="FF0000"/>
                <w:sz w:val="16"/>
                <w:szCs w:val="16"/>
              </w:rPr>
            </w:pPr>
            <w:r w:rsidRPr="008F36D9">
              <w:rPr>
                <w:b/>
                <w:bCs/>
                <w:color w:val="FF0000"/>
                <w:sz w:val="16"/>
                <w:szCs w:val="16"/>
              </w:rPr>
              <w:t>BestValue</w:t>
            </w:r>
          </w:p>
        </w:tc>
        <w:tc>
          <w:tcPr>
            <w:tcW w:w="3603" w:type="dxa"/>
            <w:tcMar>
              <w:left w:w="29" w:type="dxa"/>
              <w:right w:w="29" w:type="dxa"/>
            </w:tcMar>
          </w:tcPr>
          <w:p w14:paraId="4DAA46D5" w14:textId="77777777" w:rsidR="001D195F" w:rsidRDefault="001D195F" w:rsidP="001D195F">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 SpawnerLocation, RecruitLocation, RecruitDef,  RperStype, and BroodYear</w:t>
            </w:r>
            <w:r>
              <w:rPr>
                <w:bCs/>
                <w:sz w:val="16"/>
                <w:szCs w:val="16"/>
              </w:rPr>
              <w:t>.</w:t>
            </w:r>
          </w:p>
          <w:p w14:paraId="186C2C1A" w14:textId="77777777" w:rsidR="001D195F" w:rsidRDefault="001D195F" w:rsidP="001D195F">
            <w:pPr>
              <w:snapToGrid w:val="0"/>
              <w:rPr>
                <w:bCs/>
                <w:sz w:val="16"/>
                <w:szCs w:val="16"/>
              </w:rPr>
            </w:pPr>
          </w:p>
          <w:p w14:paraId="08E4A94E" w14:textId="54AE6C37" w:rsidR="001D195F" w:rsidRDefault="001D195F" w:rsidP="001D195F">
            <w:pPr>
              <w:snapToGrid w:val="0"/>
              <w:rPr>
                <w:bCs/>
                <w:sz w:val="16"/>
                <w:szCs w:val="16"/>
              </w:rPr>
            </w:pPr>
            <w:r>
              <w:rPr>
                <w:bCs/>
                <w:sz w:val="16"/>
                <w:szCs w:val="16"/>
              </w:rPr>
              <w:t xml:space="preserve">When a ContactAgency provides &gt;1 record for that combination </w:t>
            </w:r>
            <w:del w:id="904" w:author="Mike Banach" w:date="2022-05-23T13:54:00Z">
              <w:r w:rsidDel="00F43BCE">
                <w:rPr>
                  <w:bCs/>
                  <w:sz w:val="16"/>
                  <w:szCs w:val="16"/>
                </w:rPr>
                <w:delText xml:space="preserve">each record will have a different value in the MethodNumber field. </w:delText>
              </w:r>
            </w:del>
            <w:ins w:id="905" w:author="Mike Banach" w:date="2022-05-23T13:54:00Z">
              <w:r>
                <w:rPr>
                  <w:bCs/>
                  <w:sz w:val="16"/>
                  <w:szCs w:val="16"/>
                </w:rPr>
                <w:t>then</w:t>
              </w:r>
            </w:ins>
            <w:r>
              <w:rPr>
                <w:bCs/>
                <w:sz w:val="16"/>
                <w:szCs w:val="16"/>
              </w:rPr>
              <w:t xml:space="preserve"> "Yes" in this BestValue field indicates this record contains the indicator value the agency recognizes as their best estimate.</w:t>
            </w:r>
          </w:p>
        </w:tc>
        <w:tc>
          <w:tcPr>
            <w:tcW w:w="951" w:type="dxa"/>
            <w:tcMar>
              <w:left w:w="29" w:type="dxa"/>
              <w:right w:w="29" w:type="dxa"/>
            </w:tcMar>
          </w:tcPr>
          <w:p w14:paraId="473FD03B" w14:textId="77777777" w:rsidR="001D195F" w:rsidRPr="003B785E" w:rsidRDefault="001D195F" w:rsidP="001D195F">
            <w:pPr>
              <w:snapToGrid w:val="0"/>
              <w:jc w:val="center"/>
              <w:rPr>
                <w:b/>
                <w:bCs/>
                <w:color w:val="FF0000"/>
                <w:sz w:val="16"/>
                <w:szCs w:val="16"/>
              </w:rPr>
            </w:pPr>
            <w:r w:rsidRPr="008F36D9">
              <w:rPr>
                <w:b/>
                <w:bCs/>
                <w:color w:val="FF0000"/>
                <w:sz w:val="16"/>
                <w:szCs w:val="16"/>
              </w:rPr>
              <w:t>Text 13</w:t>
            </w:r>
          </w:p>
        </w:tc>
        <w:tc>
          <w:tcPr>
            <w:tcW w:w="8403" w:type="dxa"/>
            <w:gridSpan w:val="7"/>
          </w:tcPr>
          <w:p w14:paraId="7624386E" w14:textId="77777777" w:rsidR="001D195F" w:rsidRDefault="001D195F" w:rsidP="001D195F">
            <w:pPr>
              <w:snapToGrid w:val="0"/>
              <w:rPr>
                <w:sz w:val="16"/>
                <w:szCs w:val="16"/>
              </w:rPr>
            </w:pPr>
            <w:r w:rsidRPr="00CB3CA8">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6695BB5C" w14:textId="77777777" w:rsidR="001D195F" w:rsidRPr="008F36D9" w:rsidRDefault="001D195F" w:rsidP="001D195F">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1941ABBD" w14:textId="77777777" w:rsidR="001D195F" w:rsidRDefault="001D195F" w:rsidP="001D195F">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07663A0B" w14:textId="77777777" w:rsidR="001D195F" w:rsidRPr="00F87F67" w:rsidRDefault="001D195F" w:rsidP="001D195F">
            <w:pPr>
              <w:numPr>
                <w:ilvl w:val="0"/>
                <w:numId w:val="4"/>
              </w:numPr>
              <w:snapToGrid w:val="0"/>
              <w:ind w:left="173" w:hanging="144"/>
              <w:rPr>
                <w:sz w:val="16"/>
                <w:szCs w:val="16"/>
              </w:rPr>
            </w:pPr>
            <w:r>
              <w:rPr>
                <w:sz w:val="16"/>
                <w:szCs w:val="16"/>
              </w:rPr>
              <w:t>Not specified</w:t>
            </w:r>
          </w:p>
          <w:p w14:paraId="77CD7D4D" w14:textId="77777777" w:rsidR="001D195F" w:rsidRDefault="001D195F" w:rsidP="001D195F">
            <w:pPr>
              <w:snapToGrid w:val="0"/>
              <w:rPr>
                <w:bCs/>
                <w:sz w:val="16"/>
                <w:szCs w:val="16"/>
              </w:rPr>
            </w:pPr>
          </w:p>
          <w:p w14:paraId="214CF3DA" w14:textId="77777777" w:rsidR="001D195F" w:rsidRDefault="001D195F" w:rsidP="001D195F">
            <w:pPr>
              <w:snapToGrid w:val="0"/>
              <w:rPr>
                <w:bCs/>
                <w:sz w:val="16"/>
                <w:szCs w:val="16"/>
              </w:rPr>
            </w:pPr>
            <w:r>
              <w:rPr>
                <w:bCs/>
                <w:sz w:val="16"/>
                <w:szCs w:val="16"/>
              </w:rPr>
              <w:t>Notes regarding the combination of fields specified in the "Field Description" column:</w:t>
            </w:r>
          </w:p>
          <w:p w14:paraId="2033B5DC" w14:textId="77777777" w:rsidR="001D195F" w:rsidRDefault="001D195F" w:rsidP="001D195F">
            <w:pPr>
              <w:numPr>
                <w:ilvl w:val="0"/>
                <w:numId w:val="39"/>
              </w:numPr>
              <w:snapToGrid w:val="0"/>
              <w:ind w:left="173" w:hanging="144"/>
              <w:rPr>
                <w:bCs/>
                <w:sz w:val="16"/>
                <w:szCs w:val="16"/>
              </w:rPr>
            </w:pPr>
            <w:r>
              <w:rPr>
                <w:bCs/>
                <w:sz w:val="16"/>
                <w:szCs w:val="16"/>
              </w:rPr>
              <w:t>When only one record exists for the combination, BestValue generally should be "Yes".  ("Should be", but not "must be".)</w:t>
            </w:r>
          </w:p>
          <w:p w14:paraId="7AD46D38" w14:textId="77777777" w:rsidR="001D195F" w:rsidRDefault="001D195F" w:rsidP="001D195F">
            <w:pPr>
              <w:numPr>
                <w:ilvl w:val="0"/>
                <w:numId w:val="39"/>
              </w:numPr>
              <w:snapToGrid w:val="0"/>
              <w:ind w:left="173" w:hanging="144"/>
              <w:rPr>
                <w:bCs/>
                <w:sz w:val="16"/>
                <w:szCs w:val="16"/>
              </w:rPr>
            </w:pPr>
            <w:r>
              <w:rPr>
                <w:bCs/>
                <w:sz w:val="16"/>
                <w:szCs w:val="16"/>
              </w:rPr>
              <w:t>It is acceptable for all alternatives to have "No".  "Yes" can be used a maximum of once per agency for the combination.</w:t>
            </w:r>
          </w:p>
          <w:p w14:paraId="426EF54E" w14:textId="77777777" w:rsidR="001D195F" w:rsidRDefault="001D195F" w:rsidP="001D195F">
            <w:pPr>
              <w:numPr>
                <w:ilvl w:val="0"/>
                <w:numId w:val="39"/>
              </w:numPr>
              <w:snapToGrid w:val="0"/>
              <w:ind w:left="173" w:hanging="144"/>
              <w:rPr>
                <w:bCs/>
                <w:sz w:val="16"/>
                <w:szCs w:val="16"/>
              </w:rPr>
            </w:pPr>
            <w:r>
              <w:rPr>
                <w:bCs/>
                <w:sz w:val="16"/>
                <w:szCs w:val="16"/>
              </w:rPr>
              <w:t>Different contact agencies can each specify "Yes" for the same combination.</w:t>
            </w:r>
          </w:p>
        </w:tc>
      </w:tr>
      <w:tr w:rsidR="001D195F" w:rsidRPr="009A1333" w14:paraId="664D82EB" w14:textId="77777777" w:rsidTr="006A2E32">
        <w:trPr>
          <w:cantSplit/>
          <w:trHeight w:val="363"/>
        </w:trPr>
        <w:tc>
          <w:tcPr>
            <w:tcW w:w="14688" w:type="dxa"/>
            <w:gridSpan w:val="10"/>
            <w:shd w:val="clear" w:color="auto" w:fill="DBE5F1"/>
            <w:vAlign w:val="center"/>
          </w:tcPr>
          <w:p w14:paraId="755F5BB1" w14:textId="77777777" w:rsidR="001D195F" w:rsidRPr="009A1333" w:rsidRDefault="001D195F" w:rsidP="001D195F">
            <w:pPr>
              <w:keepNext/>
              <w:snapToGrid w:val="0"/>
              <w:jc w:val="center"/>
              <w:rPr>
                <w:b/>
                <w:sz w:val="16"/>
                <w:szCs w:val="16"/>
              </w:rPr>
            </w:pPr>
            <w:r>
              <w:rPr>
                <w:b/>
                <w:sz w:val="16"/>
                <w:szCs w:val="16"/>
              </w:rPr>
              <w:t>Indicators</w:t>
            </w:r>
          </w:p>
        </w:tc>
      </w:tr>
      <w:tr w:rsidR="001D195F" w:rsidRPr="00B51678" w14:paraId="5CD85B15" w14:textId="77777777" w:rsidTr="006A2E32">
        <w:trPr>
          <w:cantSplit/>
        </w:trPr>
        <w:tc>
          <w:tcPr>
            <w:tcW w:w="1731" w:type="dxa"/>
            <w:tcMar>
              <w:left w:w="29" w:type="dxa"/>
              <w:right w:w="29" w:type="dxa"/>
            </w:tcMar>
          </w:tcPr>
          <w:p w14:paraId="46A467AF" w14:textId="77777777" w:rsidR="001D195F" w:rsidRPr="00454533" w:rsidRDefault="001D195F" w:rsidP="001D195F">
            <w:pPr>
              <w:snapToGrid w:val="0"/>
              <w:rPr>
                <w:b/>
                <w:bCs/>
                <w:i/>
                <w:color w:val="FF0000"/>
                <w:sz w:val="16"/>
                <w:szCs w:val="16"/>
              </w:rPr>
            </w:pPr>
            <w:r w:rsidRPr="00454533">
              <w:rPr>
                <w:b/>
                <w:bCs/>
                <w:i/>
                <w:color w:val="FF0000"/>
                <w:sz w:val="16"/>
                <w:szCs w:val="16"/>
              </w:rPr>
              <w:t>RperS</w:t>
            </w:r>
          </w:p>
        </w:tc>
        <w:tc>
          <w:tcPr>
            <w:tcW w:w="3603" w:type="dxa"/>
            <w:tcMar>
              <w:left w:w="29" w:type="dxa"/>
              <w:right w:w="29" w:type="dxa"/>
            </w:tcMar>
          </w:tcPr>
          <w:p w14:paraId="2C2A7726" w14:textId="77777777" w:rsidR="001D195F" w:rsidRPr="00325D88" w:rsidRDefault="001D195F" w:rsidP="001D195F">
            <w:pPr>
              <w:snapToGrid w:val="0"/>
              <w:rPr>
                <w:bCs/>
                <w:sz w:val="16"/>
                <w:szCs w:val="16"/>
              </w:rPr>
            </w:pPr>
            <w:r>
              <w:rPr>
                <w:bCs/>
                <w:sz w:val="16"/>
                <w:szCs w:val="16"/>
              </w:rPr>
              <w:t>The point estimate for the r</w:t>
            </w:r>
            <w:r w:rsidRPr="00BE1D90">
              <w:rPr>
                <w:bCs/>
                <w:sz w:val="16"/>
                <w:szCs w:val="16"/>
              </w:rPr>
              <w:t>atio of recruits from the designated brood year</w:t>
            </w:r>
            <w:r>
              <w:rPr>
                <w:bCs/>
                <w:sz w:val="16"/>
                <w:szCs w:val="16"/>
              </w:rPr>
              <w:t xml:space="preserve"> and RperStype, divided by the number of parent spawners </w:t>
            </w:r>
            <w:r w:rsidRPr="00BE1D90">
              <w:rPr>
                <w:bCs/>
                <w:sz w:val="16"/>
                <w:szCs w:val="16"/>
              </w:rPr>
              <w:t xml:space="preserve">responsible for that brood year.  Straight ratio calculation, not </w:t>
            </w:r>
            <w:r>
              <w:rPr>
                <w:bCs/>
                <w:sz w:val="16"/>
                <w:szCs w:val="16"/>
              </w:rPr>
              <w:t>a log/natural log transformation.</w:t>
            </w:r>
          </w:p>
        </w:tc>
        <w:tc>
          <w:tcPr>
            <w:tcW w:w="951" w:type="dxa"/>
            <w:tcMar>
              <w:left w:w="29" w:type="dxa"/>
              <w:right w:w="29" w:type="dxa"/>
            </w:tcMar>
          </w:tcPr>
          <w:p w14:paraId="7429A6B9" w14:textId="5C17F85E" w:rsidR="001D195F" w:rsidRPr="00454533" w:rsidRDefault="001D195F" w:rsidP="001D195F">
            <w:pPr>
              <w:snapToGrid w:val="0"/>
              <w:jc w:val="center"/>
              <w:rPr>
                <w:b/>
                <w:bCs/>
                <w:i/>
                <w:color w:val="FF0000"/>
                <w:sz w:val="16"/>
                <w:szCs w:val="16"/>
              </w:rPr>
            </w:pPr>
            <w:del w:id="906" w:author="Mike Banach" w:date="2023-11-20T15:46:00Z">
              <w:r w:rsidRPr="00454533" w:rsidDel="000D1C32">
                <w:rPr>
                  <w:b/>
                  <w:bCs/>
                  <w:i/>
                  <w:color w:val="FF0000"/>
                  <w:sz w:val="16"/>
                  <w:szCs w:val="16"/>
                </w:rPr>
                <w:delText>Single</w:delText>
              </w:r>
            </w:del>
            <w:ins w:id="907" w:author="Mike Banach" w:date="2023-11-20T15:46:00Z">
              <w:r w:rsidR="000D1C32">
                <w:rPr>
                  <w:b/>
                  <w:bCs/>
                  <w:i/>
                  <w:color w:val="FF0000"/>
                  <w:sz w:val="16"/>
                  <w:szCs w:val="16"/>
                </w:rPr>
                <w:t>Real</w:t>
              </w:r>
            </w:ins>
          </w:p>
        </w:tc>
        <w:tc>
          <w:tcPr>
            <w:tcW w:w="8403" w:type="dxa"/>
            <w:gridSpan w:val="7"/>
          </w:tcPr>
          <w:p w14:paraId="7CEDF0B4" w14:textId="77777777" w:rsidR="001D195F" w:rsidRDefault="001D195F" w:rsidP="001D195F">
            <w:pPr>
              <w:snapToGrid w:val="0"/>
              <w:rPr>
                <w:bCs/>
                <w:sz w:val="16"/>
                <w:szCs w:val="16"/>
              </w:rPr>
            </w:pPr>
            <w:r w:rsidRPr="00DD66FB">
              <w:rPr>
                <w:bCs/>
                <w:color w:val="FF0000"/>
                <w:sz w:val="16"/>
                <w:szCs w:val="16"/>
              </w:rPr>
              <w:t>Required if NullRecord = "No".</w:t>
            </w:r>
          </w:p>
          <w:p w14:paraId="4F382000" w14:textId="77777777" w:rsidR="001D195F" w:rsidRDefault="001D195F" w:rsidP="001D195F">
            <w:pPr>
              <w:snapToGrid w:val="0"/>
              <w:rPr>
                <w:sz w:val="16"/>
                <w:szCs w:val="16"/>
              </w:rPr>
            </w:pPr>
            <w:r>
              <w:rPr>
                <w:sz w:val="16"/>
                <w:szCs w:val="16"/>
              </w:rPr>
              <w:t>For iteroparous species such as steelhead, adult recruits should include all fish from the brood year that return to spawn, including repeat spawners, since repeat spawners add to the productivity of the population.</w:t>
            </w:r>
          </w:p>
          <w:p w14:paraId="37308E85" w14:textId="77777777" w:rsidR="001D195F" w:rsidRPr="00182DE6" w:rsidRDefault="001D195F" w:rsidP="001D195F">
            <w:pPr>
              <w:snapToGrid w:val="0"/>
              <w:rPr>
                <w:sz w:val="16"/>
                <w:szCs w:val="16"/>
              </w:rPr>
            </w:pPr>
            <w:r>
              <w:rPr>
                <w:sz w:val="16"/>
                <w:szCs w:val="16"/>
              </w:rPr>
              <w:t>For juvenile recruits, the total of all of the target life stage from the brood year.  For some species and life stages, these may recruit in multiple years.</w:t>
            </w:r>
          </w:p>
        </w:tc>
      </w:tr>
      <w:tr w:rsidR="001D195F" w:rsidRPr="00B51678" w14:paraId="459FC8DF" w14:textId="77777777" w:rsidTr="006A2E32">
        <w:trPr>
          <w:cantSplit/>
        </w:trPr>
        <w:tc>
          <w:tcPr>
            <w:tcW w:w="1731" w:type="dxa"/>
            <w:tcMar>
              <w:left w:w="29" w:type="dxa"/>
              <w:right w:w="29" w:type="dxa"/>
            </w:tcMar>
          </w:tcPr>
          <w:p w14:paraId="732B1B81" w14:textId="77777777" w:rsidR="001D195F" w:rsidRPr="00FA0FA2" w:rsidRDefault="001D195F" w:rsidP="001D195F">
            <w:pPr>
              <w:snapToGrid w:val="0"/>
              <w:rPr>
                <w:bCs/>
                <w:color w:val="FF0000"/>
                <w:sz w:val="16"/>
                <w:szCs w:val="16"/>
              </w:rPr>
            </w:pPr>
            <w:r>
              <w:rPr>
                <w:bCs/>
                <w:sz w:val="16"/>
                <w:szCs w:val="16"/>
              </w:rPr>
              <w:lastRenderedPageBreak/>
              <w:t>RperSLowerLimit</w:t>
            </w:r>
          </w:p>
        </w:tc>
        <w:tc>
          <w:tcPr>
            <w:tcW w:w="3603" w:type="dxa"/>
            <w:tcMar>
              <w:left w:w="29" w:type="dxa"/>
              <w:right w:w="29" w:type="dxa"/>
            </w:tcMar>
          </w:tcPr>
          <w:p w14:paraId="57CB0CC3" w14:textId="77777777" w:rsidR="001D195F" w:rsidRPr="00325D88" w:rsidRDefault="001D195F" w:rsidP="001D195F">
            <w:pPr>
              <w:snapToGrid w:val="0"/>
              <w:rPr>
                <w:bCs/>
                <w:sz w:val="16"/>
                <w:szCs w:val="16"/>
              </w:rPr>
            </w:pPr>
            <w:r>
              <w:rPr>
                <w:bCs/>
                <w:sz w:val="16"/>
                <w:szCs w:val="16"/>
              </w:rPr>
              <w:t>The lower limit of the confidence interval for the RperS field.</w:t>
            </w:r>
          </w:p>
        </w:tc>
        <w:tc>
          <w:tcPr>
            <w:tcW w:w="951" w:type="dxa"/>
            <w:tcMar>
              <w:left w:w="29" w:type="dxa"/>
              <w:right w:w="29" w:type="dxa"/>
            </w:tcMar>
          </w:tcPr>
          <w:p w14:paraId="23B57A12" w14:textId="003EF9F8" w:rsidR="001D195F" w:rsidRPr="00325D88" w:rsidRDefault="001D195F" w:rsidP="001D195F">
            <w:pPr>
              <w:snapToGrid w:val="0"/>
              <w:jc w:val="center"/>
              <w:rPr>
                <w:bCs/>
                <w:sz w:val="16"/>
                <w:szCs w:val="16"/>
              </w:rPr>
            </w:pPr>
            <w:del w:id="908" w:author="Mike Banach" w:date="2023-11-20T15:46:00Z">
              <w:r w:rsidDel="000D1C32">
                <w:rPr>
                  <w:bCs/>
                  <w:sz w:val="16"/>
                  <w:szCs w:val="16"/>
                </w:rPr>
                <w:delText>Single</w:delText>
              </w:r>
            </w:del>
            <w:ins w:id="909" w:author="Mike Banach" w:date="2023-11-20T15:46:00Z">
              <w:r w:rsidR="000D1C32">
                <w:rPr>
                  <w:bCs/>
                  <w:sz w:val="16"/>
                  <w:szCs w:val="16"/>
                </w:rPr>
                <w:t>Real</w:t>
              </w:r>
            </w:ins>
          </w:p>
        </w:tc>
        <w:tc>
          <w:tcPr>
            <w:tcW w:w="8403" w:type="dxa"/>
            <w:gridSpan w:val="7"/>
          </w:tcPr>
          <w:p w14:paraId="0418C73B" w14:textId="77777777" w:rsidR="001D195F" w:rsidRPr="00325D88" w:rsidRDefault="001D195F" w:rsidP="001D195F">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1D195F" w:rsidRPr="00B51678" w14:paraId="0B489FFF" w14:textId="77777777" w:rsidTr="006A2E32">
        <w:trPr>
          <w:cantSplit/>
        </w:trPr>
        <w:tc>
          <w:tcPr>
            <w:tcW w:w="1731" w:type="dxa"/>
            <w:tcMar>
              <w:left w:w="29" w:type="dxa"/>
              <w:right w:w="29" w:type="dxa"/>
            </w:tcMar>
          </w:tcPr>
          <w:p w14:paraId="1DE9F3D2" w14:textId="77777777" w:rsidR="001D195F" w:rsidRPr="00FA0FA2" w:rsidRDefault="001D195F" w:rsidP="001D195F">
            <w:pPr>
              <w:snapToGrid w:val="0"/>
              <w:rPr>
                <w:bCs/>
                <w:color w:val="FF0000"/>
                <w:sz w:val="16"/>
                <w:szCs w:val="16"/>
              </w:rPr>
            </w:pPr>
            <w:r>
              <w:rPr>
                <w:bCs/>
                <w:sz w:val="16"/>
                <w:szCs w:val="16"/>
              </w:rPr>
              <w:t>RperSUpperLimit</w:t>
            </w:r>
          </w:p>
        </w:tc>
        <w:tc>
          <w:tcPr>
            <w:tcW w:w="3603" w:type="dxa"/>
            <w:tcMar>
              <w:left w:w="29" w:type="dxa"/>
              <w:right w:w="29" w:type="dxa"/>
            </w:tcMar>
          </w:tcPr>
          <w:p w14:paraId="333B8CD7" w14:textId="77777777" w:rsidR="001D195F" w:rsidRPr="00325D88" w:rsidRDefault="001D195F" w:rsidP="001D195F">
            <w:pPr>
              <w:snapToGrid w:val="0"/>
              <w:rPr>
                <w:bCs/>
                <w:sz w:val="16"/>
                <w:szCs w:val="16"/>
              </w:rPr>
            </w:pPr>
            <w:r>
              <w:rPr>
                <w:bCs/>
                <w:sz w:val="16"/>
                <w:szCs w:val="16"/>
              </w:rPr>
              <w:t>The upper limit of the confidence interval for the RperS field.</w:t>
            </w:r>
          </w:p>
        </w:tc>
        <w:tc>
          <w:tcPr>
            <w:tcW w:w="951" w:type="dxa"/>
            <w:tcMar>
              <w:left w:w="29" w:type="dxa"/>
              <w:right w:w="29" w:type="dxa"/>
            </w:tcMar>
          </w:tcPr>
          <w:p w14:paraId="0E96EDDF" w14:textId="58EA217F" w:rsidR="001D195F" w:rsidRPr="00325D88" w:rsidRDefault="001D195F" w:rsidP="001D195F">
            <w:pPr>
              <w:snapToGrid w:val="0"/>
              <w:jc w:val="center"/>
              <w:rPr>
                <w:bCs/>
                <w:sz w:val="16"/>
                <w:szCs w:val="16"/>
              </w:rPr>
            </w:pPr>
            <w:del w:id="910" w:author="Mike Banach" w:date="2023-11-20T15:46:00Z">
              <w:r w:rsidDel="000D1C32">
                <w:rPr>
                  <w:bCs/>
                  <w:sz w:val="16"/>
                  <w:szCs w:val="16"/>
                </w:rPr>
                <w:delText>Single</w:delText>
              </w:r>
            </w:del>
            <w:ins w:id="911" w:author="Mike Banach" w:date="2023-11-20T15:46:00Z">
              <w:r w:rsidR="000D1C32">
                <w:rPr>
                  <w:bCs/>
                  <w:sz w:val="16"/>
                  <w:szCs w:val="16"/>
                </w:rPr>
                <w:t>Real</w:t>
              </w:r>
            </w:ins>
          </w:p>
        </w:tc>
        <w:tc>
          <w:tcPr>
            <w:tcW w:w="8403" w:type="dxa"/>
            <w:gridSpan w:val="7"/>
          </w:tcPr>
          <w:p w14:paraId="4F304EB7" w14:textId="77777777" w:rsidR="001D195F" w:rsidRPr="00325D88" w:rsidRDefault="001D195F" w:rsidP="001D195F">
            <w:pPr>
              <w:snapToGrid w:val="0"/>
              <w:rPr>
                <w:sz w:val="16"/>
                <w:szCs w:val="16"/>
              </w:rPr>
            </w:pPr>
            <w:r>
              <w:rPr>
                <w:sz w:val="16"/>
                <w:szCs w:val="16"/>
              </w:rPr>
              <w:t>Minimum value = 0.</w:t>
            </w:r>
          </w:p>
        </w:tc>
      </w:tr>
      <w:tr w:rsidR="001D195F" w:rsidRPr="00B51678" w14:paraId="6C3C871D" w14:textId="77777777" w:rsidTr="006A2E32">
        <w:trPr>
          <w:cantSplit/>
        </w:trPr>
        <w:tc>
          <w:tcPr>
            <w:tcW w:w="1731" w:type="dxa"/>
            <w:tcMar>
              <w:left w:w="29" w:type="dxa"/>
              <w:right w:w="29" w:type="dxa"/>
            </w:tcMar>
          </w:tcPr>
          <w:p w14:paraId="7C2EA11F" w14:textId="77777777" w:rsidR="001D195F" w:rsidRPr="00FA0FA2" w:rsidRDefault="001D195F" w:rsidP="001D195F">
            <w:pPr>
              <w:snapToGrid w:val="0"/>
              <w:rPr>
                <w:bCs/>
                <w:color w:val="FF0000"/>
                <w:sz w:val="16"/>
                <w:szCs w:val="16"/>
              </w:rPr>
            </w:pPr>
            <w:r>
              <w:rPr>
                <w:bCs/>
                <w:sz w:val="16"/>
                <w:szCs w:val="16"/>
              </w:rPr>
              <w:t>RperSAlpha</w:t>
            </w:r>
          </w:p>
        </w:tc>
        <w:tc>
          <w:tcPr>
            <w:tcW w:w="3603" w:type="dxa"/>
            <w:tcMar>
              <w:left w:w="29" w:type="dxa"/>
              <w:right w:w="29" w:type="dxa"/>
            </w:tcMar>
          </w:tcPr>
          <w:p w14:paraId="23E817E7" w14:textId="77777777" w:rsidR="001D195F" w:rsidRPr="00325D88" w:rsidRDefault="001D195F" w:rsidP="001D195F">
            <w:pPr>
              <w:snapToGrid w:val="0"/>
              <w:rPr>
                <w:bCs/>
                <w:sz w:val="16"/>
                <w:szCs w:val="16"/>
              </w:rPr>
            </w:pPr>
            <w:r>
              <w:rPr>
                <w:bCs/>
                <w:sz w:val="16"/>
                <w:szCs w:val="16"/>
              </w:rPr>
              <w:t>The significance level for the RperS confidence interval, expressed as alpha.</w:t>
            </w:r>
          </w:p>
        </w:tc>
        <w:tc>
          <w:tcPr>
            <w:tcW w:w="951" w:type="dxa"/>
            <w:tcMar>
              <w:left w:w="29" w:type="dxa"/>
              <w:right w:w="29" w:type="dxa"/>
            </w:tcMar>
          </w:tcPr>
          <w:p w14:paraId="19E9B34A" w14:textId="7C4EDC1A" w:rsidR="001D195F" w:rsidRPr="00325D88" w:rsidRDefault="001D195F" w:rsidP="001D195F">
            <w:pPr>
              <w:snapToGrid w:val="0"/>
              <w:jc w:val="center"/>
              <w:rPr>
                <w:bCs/>
                <w:sz w:val="16"/>
                <w:szCs w:val="16"/>
              </w:rPr>
            </w:pPr>
            <w:del w:id="912" w:author="Mike Banach" w:date="2023-11-20T15:46:00Z">
              <w:r w:rsidDel="000D1C32">
                <w:rPr>
                  <w:bCs/>
                  <w:sz w:val="16"/>
                  <w:szCs w:val="16"/>
                </w:rPr>
                <w:delText>Single</w:delText>
              </w:r>
            </w:del>
            <w:ins w:id="913" w:author="Mike Banach" w:date="2023-11-20T15:46:00Z">
              <w:r w:rsidR="000D1C32">
                <w:rPr>
                  <w:bCs/>
                  <w:sz w:val="16"/>
                  <w:szCs w:val="16"/>
                </w:rPr>
                <w:t>Real</w:t>
              </w:r>
            </w:ins>
          </w:p>
        </w:tc>
        <w:tc>
          <w:tcPr>
            <w:tcW w:w="8403" w:type="dxa"/>
            <w:gridSpan w:val="7"/>
          </w:tcPr>
          <w:p w14:paraId="358FE477" w14:textId="77777777" w:rsidR="001D195F" w:rsidRPr="00325D88" w:rsidRDefault="001D195F" w:rsidP="001D195F">
            <w:pPr>
              <w:snapToGrid w:val="0"/>
              <w:rPr>
                <w:sz w:val="16"/>
                <w:szCs w:val="16"/>
              </w:rPr>
            </w:pPr>
            <w:r>
              <w:rPr>
                <w:sz w:val="16"/>
                <w:szCs w:val="16"/>
              </w:rPr>
              <w:t>Express these values as alpha values.  For example, for the 95% confidence limits enter "0.05" in this field, not "95".</w:t>
            </w:r>
          </w:p>
        </w:tc>
      </w:tr>
      <w:tr w:rsidR="001D195F" w:rsidRPr="009A1333" w14:paraId="6564161A" w14:textId="77777777" w:rsidTr="006A2E32">
        <w:trPr>
          <w:cantSplit/>
          <w:trHeight w:val="363"/>
        </w:trPr>
        <w:tc>
          <w:tcPr>
            <w:tcW w:w="14688" w:type="dxa"/>
            <w:gridSpan w:val="10"/>
            <w:shd w:val="clear" w:color="auto" w:fill="DBE5F1"/>
            <w:vAlign w:val="center"/>
          </w:tcPr>
          <w:p w14:paraId="6918543A" w14:textId="77777777" w:rsidR="001D195F" w:rsidRPr="009A1333" w:rsidRDefault="001D195F" w:rsidP="001D195F">
            <w:pPr>
              <w:keepNext/>
              <w:snapToGrid w:val="0"/>
              <w:jc w:val="center"/>
              <w:rPr>
                <w:b/>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tc>
      </w:tr>
      <w:tr w:rsidR="001D195F" w:rsidRPr="00B51678" w14:paraId="65669007" w14:textId="77777777" w:rsidTr="006A2E32">
        <w:trPr>
          <w:cantSplit/>
        </w:trPr>
        <w:tc>
          <w:tcPr>
            <w:tcW w:w="1731" w:type="dxa"/>
            <w:tcMar>
              <w:left w:w="29" w:type="dxa"/>
              <w:right w:w="29" w:type="dxa"/>
            </w:tcMar>
          </w:tcPr>
          <w:p w14:paraId="4BB0C5E7" w14:textId="77777777" w:rsidR="001D195F" w:rsidRPr="00282F81" w:rsidRDefault="001D195F" w:rsidP="001D195F">
            <w:pPr>
              <w:snapToGrid w:val="0"/>
              <w:rPr>
                <w:bCs/>
                <w:color w:val="FF0000"/>
                <w:sz w:val="16"/>
                <w:szCs w:val="16"/>
              </w:rPr>
            </w:pPr>
            <w:r w:rsidRPr="00282F81">
              <w:rPr>
                <w:bCs/>
                <w:sz w:val="16"/>
                <w:szCs w:val="16"/>
              </w:rPr>
              <w:t>TotalSpawners</w:t>
            </w:r>
          </w:p>
        </w:tc>
        <w:tc>
          <w:tcPr>
            <w:tcW w:w="3603" w:type="dxa"/>
            <w:tcMar>
              <w:left w:w="29" w:type="dxa"/>
              <w:right w:w="29" w:type="dxa"/>
            </w:tcMar>
          </w:tcPr>
          <w:p w14:paraId="57A4FC51" w14:textId="77777777" w:rsidR="001D195F" w:rsidRDefault="001D195F" w:rsidP="001D195F">
            <w:pPr>
              <w:snapToGrid w:val="0"/>
              <w:rPr>
                <w:bCs/>
                <w:sz w:val="16"/>
                <w:szCs w:val="16"/>
              </w:rPr>
            </w:pPr>
            <w:r>
              <w:rPr>
                <w:bCs/>
                <w:sz w:val="16"/>
                <w:szCs w:val="16"/>
              </w:rPr>
              <w:t>Point estimate for the total number of parent spawners, both natural and hatchery origin, that produced the brood year this record reflects.</w:t>
            </w:r>
          </w:p>
          <w:p w14:paraId="6F70A19D" w14:textId="77777777" w:rsidR="001D195F" w:rsidRDefault="001D195F" w:rsidP="001D195F">
            <w:pPr>
              <w:snapToGrid w:val="0"/>
              <w:rPr>
                <w:bCs/>
                <w:sz w:val="16"/>
                <w:szCs w:val="16"/>
              </w:rPr>
            </w:pPr>
          </w:p>
          <w:p w14:paraId="4EF4FD58" w14:textId="77777777" w:rsidR="001D195F" w:rsidRPr="00325D88" w:rsidRDefault="001D195F" w:rsidP="001D195F">
            <w:pPr>
              <w:snapToGrid w:val="0"/>
              <w:rPr>
                <w:bCs/>
                <w:sz w:val="16"/>
                <w:szCs w:val="16"/>
              </w:rPr>
            </w:pPr>
            <w:r>
              <w:rPr>
                <w:bCs/>
                <w:sz w:val="16"/>
                <w:szCs w:val="16"/>
              </w:rPr>
              <w:t>The number in this field reflects the RperStype field above.  That is, if this record is for total spawners then this number will be the total number of spawners; if this record is for females to females, then this number will be only the female spawners.</w:t>
            </w:r>
          </w:p>
        </w:tc>
        <w:tc>
          <w:tcPr>
            <w:tcW w:w="951" w:type="dxa"/>
            <w:tcMar>
              <w:left w:w="29" w:type="dxa"/>
              <w:right w:w="29" w:type="dxa"/>
            </w:tcMar>
          </w:tcPr>
          <w:p w14:paraId="27A7F5CF" w14:textId="4CB092BD" w:rsidR="001D195F" w:rsidRPr="00282F81" w:rsidRDefault="001D195F" w:rsidP="001D195F">
            <w:pPr>
              <w:snapToGrid w:val="0"/>
              <w:jc w:val="center"/>
              <w:rPr>
                <w:bCs/>
                <w:sz w:val="16"/>
                <w:szCs w:val="16"/>
              </w:rPr>
            </w:pPr>
            <w:del w:id="914" w:author="Mike Banach" w:date="2023-11-20T15:51:00Z">
              <w:r w:rsidRPr="00282F81" w:rsidDel="00A21651">
                <w:rPr>
                  <w:bCs/>
                  <w:sz w:val="16"/>
                  <w:szCs w:val="16"/>
                </w:rPr>
                <w:delText>Single</w:delText>
              </w:r>
            </w:del>
            <w:ins w:id="915" w:author="Mike Banach" w:date="2023-11-20T15:51:00Z">
              <w:r w:rsidR="00A21651">
                <w:rPr>
                  <w:bCs/>
                  <w:sz w:val="16"/>
                  <w:szCs w:val="16"/>
                </w:rPr>
                <w:t>Integer</w:t>
              </w:r>
            </w:ins>
          </w:p>
        </w:tc>
        <w:tc>
          <w:tcPr>
            <w:tcW w:w="8403" w:type="dxa"/>
            <w:gridSpan w:val="7"/>
          </w:tcPr>
          <w:p w14:paraId="718DBBB2" w14:textId="77777777" w:rsidR="001D195F" w:rsidRPr="00325D88" w:rsidRDefault="001D195F" w:rsidP="001D195F">
            <w:pPr>
              <w:snapToGrid w:val="0"/>
              <w:rPr>
                <w:sz w:val="16"/>
                <w:szCs w:val="16"/>
              </w:rPr>
            </w:pPr>
            <w:r>
              <w:rPr>
                <w:bCs/>
                <w:sz w:val="16"/>
                <w:szCs w:val="16"/>
              </w:rPr>
              <w:t>Provide whole numbers only, not decimal values.</w:t>
            </w:r>
          </w:p>
        </w:tc>
      </w:tr>
      <w:tr w:rsidR="001D195F" w:rsidRPr="00B51678" w14:paraId="3E38D5AE" w14:textId="77777777" w:rsidTr="006A2E32">
        <w:trPr>
          <w:cantSplit/>
        </w:trPr>
        <w:tc>
          <w:tcPr>
            <w:tcW w:w="1731" w:type="dxa"/>
            <w:tcMar>
              <w:left w:w="29" w:type="dxa"/>
              <w:right w:w="29" w:type="dxa"/>
            </w:tcMar>
          </w:tcPr>
          <w:p w14:paraId="2AB039D5" w14:textId="77777777" w:rsidR="001D195F" w:rsidRPr="00FA0FA2" w:rsidRDefault="001D195F" w:rsidP="001D195F">
            <w:pPr>
              <w:snapToGrid w:val="0"/>
              <w:rPr>
                <w:bCs/>
                <w:color w:val="FF0000"/>
                <w:sz w:val="16"/>
                <w:szCs w:val="16"/>
              </w:rPr>
            </w:pPr>
            <w:r>
              <w:rPr>
                <w:bCs/>
                <w:sz w:val="16"/>
                <w:szCs w:val="16"/>
              </w:rPr>
              <w:t>TotalSpawnersLowerLimit</w:t>
            </w:r>
          </w:p>
        </w:tc>
        <w:tc>
          <w:tcPr>
            <w:tcW w:w="3603" w:type="dxa"/>
            <w:tcMar>
              <w:left w:w="29" w:type="dxa"/>
              <w:right w:w="29" w:type="dxa"/>
            </w:tcMar>
          </w:tcPr>
          <w:p w14:paraId="45A75953" w14:textId="77777777" w:rsidR="001D195F" w:rsidRPr="00325D88" w:rsidRDefault="001D195F" w:rsidP="001D195F">
            <w:pPr>
              <w:snapToGrid w:val="0"/>
              <w:rPr>
                <w:bCs/>
                <w:sz w:val="16"/>
                <w:szCs w:val="16"/>
              </w:rPr>
            </w:pPr>
            <w:r>
              <w:rPr>
                <w:bCs/>
                <w:sz w:val="16"/>
                <w:szCs w:val="16"/>
              </w:rPr>
              <w:t>The lower limit of the confidence interval for the TotalSpawners field.</w:t>
            </w:r>
          </w:p>
        </w:tc>
        <w:tc>
          <w:tcPr>
            <w:tcW w:w="951" w:type="dxa"/>
            <w:tcMar>
              <w:left w:w="29" w:type="dxa"/>
              <w:right w:w="29" w:type="dxa"/>
            </w:tcMar>
          </w:tcPr>
          <w:p w14:paraId="401AA0CA" w14:textId="1953D848" w:rsidR="001D195F" w:rsidRPr="00325D88" w:rsidRDefault="001D195F" w:rsidP="001D195F">
            <w:pPr>
              <w:snapToGrid w:val="0"/>
              <w:jc w:val="center"/>
              <w:rPr>
                <w:bCs/>
                <w:sz w:val="16"/>
                <w:szCs w:val="16"/>
              </w:rPr>
            </w:pPr>
            <w:del w:id="916" w:author="Mike Banach" w:date="2023-11-20T15:51:00Z">
              <w:r w:rsidDel="00A21651">
                <w:rPr>
                  <w:bCs/>
                  <w:sz w:val="16"/>
                  <w:szCs w:val="16"/>
                </w:rPr>
                <w:delText>Single</w:delText>
              </w:r>
            </w:del>
            <w:ins w:id="917" w:author="Mike Banach" w:date="2023-11-20T15:51:00Z">
              <w:r w:rsidR="00A21651">
                <w:rPr>
                  <w:bCs/>
                  <w:sz w:val="16"/>
                  <w:szCs w:val="16"/>
                </w:rPr>
                <w:t>Integer</w:t>
              </w:r>
            </w:ins>
          </w:p>
        </w:tc>
        <w:tc>
          <w:tcPr>
            <w:tcW w:w="8403" w:type="dxa"/>
            <w:gridSpan w:val="7"/>
          </w:tcPr>
          <w:p w14:paraId="589744D7" w14:textId="77777777" w:rsidR="001D195F" w:rsidRPr="00325D88" w:rsidRDefault="001D195F" w:rsidP="001D195F">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1D195F" w:rsidRPr="00B51678" w14:paraId="09AD9024" w14:textId="77777777" w:rsidTr="006A2E32">
        <w:trPr>
          <w:cantSplit/>
        </w:trPr>
        <w:tc>
          <w:tcPr>
            <w:tcW w:w="1731" w:type="dxa"/>
            <w:tcMar>
              <w:left w:w="29" w:type="dxa"/>
              <w:right w:w="29" w:type="dxa"/>
            </w:tcMar>
          </w:tcPr>
          <w:p w14:paraId="256A4B6E" w14:textId="77777777" w:rsidR="001D195F" w:rsidRPr="00FA0FA2" w:rsidRDefault="001D195F" w:rsidP="001D195F">
            <w:pPr>
              <w:snapToGrid w:val="0"/>
              <w:rPr>
                <w:bCs/>
                <w:color w:val="FF0000"/>
                <w:sz w:val="16"/>
                <w:szCs w:val="16"/>
              </w:rPr>
            </w:pPr>
            <w:r>
              <w:rPr>
                <w:bCs/>
                <w:sz w:val="16"/>
                <w:szCs w:val="16"/>
              </w:rPr>
              <w:t>TotalSpawnersUpperLimit</w:t>
            </w:r>
          </w:p>
        </w:tc>
        <w:tc>
          <w:tcPr>
            <w:tcW w:w="3603" w:type="dxa"/>
            <w:tcMar>
              <w:left w:w="29" w:type="dxa"/>
              <w:right w:w="29" w:type="dxa"/>
            </w:tcMar>
          </w:tcPr>
          <w:p w14:paraId="79DC7EEB" w14:textId="77777777" w:rsidR="001D195F" w:rsidRPr="00325D88" w:rsidRDefault="001D195F" w:rsidP="001D195F">
            <w:pPr>
              <w:snapToGrid w:val="0"/>
              <w:rPr>
                <w:bCs/>
                <w:sz w:val="16"/>
                <w:szCs w:val="16"/>
              </w:rPr>
            </w:pPr>
            <w:r>
              <w:rPr>
                <w:bCs/>
                <w:sz w:val="16"/>
                <w:szCs w:val="16"/>
              </w:rPr>
              <w:t>The upper limit of the confidence interval for the TotalSpawners field.</w:t>
            </w:r>
          </w:p>
        </w:tc>
        <w:tc>
          <w:tcPr>
            <w:tcW w:w="951" w:type="dxa"/>
            <w:tcMar>
              <w:left w:w="29" w:type="dxa"/>
              <w:right w:w="29" w:type="dxa"/>
            </w:tcMar>
          </w:tcPr>
          <w:p w14:paraId="1AFDF3E9" w14:textId="637C1782" w:rsidR="001D195F" w:rsidRPr="00325D88" w:rsidRDefault="001D195F" w:rsidP="001D195F">
            <w:pPr>
              <w:snapToGrid w:val="0"/>
              <w:jc w:val="center"/>
              <w:rPr>
                <w:bCs/>
                <w:sz w:val="16"/>
                <w:szCs w:val="16"/>
              </w:rPr>
            </w:pPr>
            <w:del w:id="918" w:author="Mike Banach" w:date="2023-11-20T15:51:00Z">
              <w:r w:rsidDel="00A21651">
                <w:rPr>
                  <w:bCs/>
                  <w:sz w:val="16"/>
                  <w:szCs w:val="16"/>
                </w:rPr>
                <w:delText>Single</w:delText>
              </w:r>
            </w:del>
            <w:ins w:id="919" w:author="Mike Banach" w:date="2023-11-20T15:51:00Z">
              <w:r w:rsidR="00A21651">
                <w:rPr>
                  <w:bCs/>
                  <w:sz w:val="16"/>
                  <w:szCs w:val="16"/>
                </w:rPr>
                <w:t>Integer</w:t>
              </w:r>
            </w:ins>
          </w:p>
        </w:tc>
        <w:tc>
          <w:tcPr>
            <w:tcW w:w="8403" w:type="dxa"/>
            <w:gridSpan w:val="7"/>
          </w:tcPr>
          <w:p w14:paraId="1B82F2E9" w14:textId="77777777" w:rsidR="001D195F" w:rsidRPr="00325D88" w:rsidRDefault="001D195F" w:rsidP="001D195F">
            <w:pPr>
              <w:snapToGrid w:val="0"/>
              <w:rPr>
                <w:sz w:val="16"/>
                <w:szCs w:val="16"/>
              </w:rPr>
            </w:pPr>
            <w:r>
              <w:rPr>
                <w:sz w:val="16"/>
                <w:szCs w:val="16"/>
              </w:rPr>
              <w:t>Minimum value = 0.</w:t>
            </w:r>
          </w:p>
        </w:tc>
      </w:tr>
      <w:tr w:rsidR="001D195F" w:rsidRPr="00B51678" w14:paraId="69C9B4B1" w14:textId="77777777" w:rsidTr="006A2E32">
        <w:trPr>
          <w:cantSplit/>
        </w:trPr>
        <w:tc>
          <w:tcPr>
            <w:tcW w:w="1731" w:type="dxa"/>
            <w:tcMar>
              <w:left w:w="29" w:type="dxa"/>
              <w:right w:w="29" w:type="dxa"/>
            </w:tcMar>
          </w:tcPr>
          <w:p w14:paraId="627F7118" w14:textId="77777777" w:rsidR="001D195F" w:rsidRPr="00FA0FA2" w:rsidRDefault="001D195F" w:rsidP="001D195F">
            <w:pPr>
              <w:snapToGrid w:val="0"/>
              <w:rPr>
                <w:bCs/>
                <w:color w:val="FF0000"/>
                <w:sz w:val="16"/>
                <w:szCs w:val="16"/>
              </w:rPr>
            </w:pPr>
            <w:r>
              <w:rPr>
                <w:bCs/>
                <w:sz w:val="16"/>
                <w:szCs w:val="16"/>
              </w:rPr>
              <w:t>TotalSpawnersAlpha</w:t>
            </w:r>
          </w:p>
        </w:tc>
        <w:tc>
          <w:tcPr>
            <w:tcW w:w="3603" w:type="dxa"/>
            <w:tcMar>
              <w:left w:w="29" w:type="dxa"/>
              <w:right w:w="29" w:type="dxa"/>
            </w:tcMar>
          </w:tcPr>
          <w:p w14:paraId="4E229284" w14:textId="77777777" w:rsidR="001D195F" w:rsidRPr="00325D88" w:rsidRDefault="001D195F" w:rsidP="001D195F">
            <w:pPr>
              <w:snapToGrid w:val="0"/>
              <w:rPr>
                <w:bCs/>
                <w:sz w:val="16"/>
                <w:szCs w:val="16"/>
              </w:rPr>
            </w:pPr>
            <w:r>
              <w:rPr>
                <w:bCs/>
                <w:sz w:val="16"/>
                <w:szCs w:val="16"/>
              </w:rPr>
              <w:t>The significance level for the TotalSpawners confidence interval, expressed as alpha.</w:t>
            </w:r>
          </w:p>
        </w:tc>
        <w:tc>
          <w:tcPr>
            <w:tcW w:w="951" w:type="dxa"/>
            <w:tcMar>
              <w:left w:w="29" w:type="dxa"/>
              <w:right w:w="29" w:type="dxa"/>
            </w:tcMar>
          </w:tcPr>
          <w:p w14:paraId="1F5BA1E7" w14:textId="6AA027FA" w:rsidR="001D195F" w:rsidRPr="00325D88" w:rsidRDefault="001D195F" w:rsidP="001D195F">
            <w:pPr>
              <w:snapToGrid w:val="0"/>
              <w:jc w:val="center"/>
              <w:rPr>
                <w:bCs/>
                <w:sz w:val="16"/>
                <w:szCs w:val="16"/>
              </w:rPr>
            </w:pPr>
            <w:del w:id="920" w:author="Mike Banach" w:date="2023-11-20T15:46:00Z">
              <w:r w:rsidDel="000D1C32">
                <w:rPr>
                  <w:bCs/>
                  <w:sz w:val="16"/>
                  <w:szCs w:val="16"/>
                </w:rPr>
                <w:delText>Single</w:delText>
              </w:r>
            </w:del>
            <w:ins w:id="921" w:author="Mike Banach" w:date="2023-11-20T15:46:00Z">
              <w:r w:rsidR="000D1C32">
                <w:rPr>
                  <w:bCs/>
                  <w:sz w:val="16"/>
                  <w:szCs w:val="16"/>
                </w:rPr>
                <w:t>Real</w:t>
              </w:r>
            </w:ins>
          </w:p>
        </w:tc>
        <w:tc>
          <w:tcPr>
            <w:tcW w:w="8403" w:type="dxa"/>
            <w:gridSpan w:val="7"/>
          </w:tcPr>
          <w:p w14:paraId="195EED7E" w14:textId="77777777" w:rsidR="001D195F" w:rsidRPr="00325D88" w:rsidRDefault="001D195F" w:rsidP="001D195F">
            <w:pPr>
              <w:snapToGrid w:val="0"/>
              <w:rPr>
                <w:sz w:val="16"/>
                <w:szCs w:val="16"/>
              </w:rPr>
            </w:pPr>
            <w:r>
              <w:rPr>
                <w:sz w:val="16"/>
                <w:szCs w:val="16"/>
              </w:rPr>
              <w:t>Express these values as alpha values.  For example, for the 95% confidence limits enter "0.05" in this field, not "95".</w:t>
            </w:r>
          </w:p>
        </w:tc>
      </w:tr>
      <w:tr w:rsidR="001D195F" w:rsidRPr="00B51678" w14:paraId="62262769" w14:textId="77777777" w:rsidTr="006A2E32">
        <w:trPr>
          <w:cantSplit/>
        </w:trPr>
        <w:tc>
          <w:tcPr>
            <w:tcW w:w="1731" w:type="dxa"/>
            <w:tcMar>
              <w:left w:w="29" w:type="dxa"/>
              <w:right w:w="29" w:type="dxa"/>
            </w:tcMar>
          </w:tcPr>
          <w:p w14:paraId="7A25D3CC" w14:textId="77777777" w:rsidR="001D195F" w:rsidRPr="00282F81" w:rsidRDefault="001D195F" w:rsidP="001D195F">
            <w:pPr>
              <w:snapToGrid w:val="0"/>
              <w:rPr>
                <w:bCs/>
                <w:color w:val="FF0000"/>
                <w:sz w:val="16"/>
                <w:szCs w:val="16"/>
              </w:rPr>
            </w:pPr>
            <w:r w:rsidRPr="00282F81">
              <w:rPr>
                <w:bCs/>
                <w:sz w:val="16"/>
                <w:szCs w:val="16"/>
              </w:rPr>
              <w:t>HatcherySpawners</w:t>
            </w:r>
          </w:p>
        </w:tc>
        <w:tc>
          <w:tcPr>
            <w:tcW w:w="3603" w:type="dxa"/>
            <w:tcMar>
              <w:left w:w="29" w:type="dxa"/>
              <w:right w:w="29" w:type="dxa"/>
            </w:tcMar>
          </w:tcPr>
          <w:p w14:paraId="183B2FB9" w14:textId="77777777" w:rsidR="001D195F" w:rsidRDefault="001D195F" w:rsidP="001D195F">
            <w:pPr>
              <w:snapToGrid w:val="0"/>
              <w:rPr>
                <w:bCs/>
                <w:sz w:val="16"/>
                <w:szCs w:val="16"/>
              </w:rPr>
            </w:pPr>
            <w:r>
              <w:rPr>
                <w:bCs/>
                <w:sz w:val="16"/>
                <w:szCs w:val="16"/>
              </w:rPr>
              <w:t xml:space="preserve">Point estimate for the number of parent spawners of </w:t>
            </w:r>
            <w:r w:rsidRPr="00744277">
              <w:rPr>
                <w:bCs/>
                <w:sz w:val="16"/>
                <w:szCs w:val="16"/>
                <w:u w:val="single"/>
              </w:rPr>
              <w:t>hatchery origin</w:t>
            </w:r>
            <w:r>
              <w:rPr>
                <w:bCs/>
                <w:sz w:val="16"/>
                <w:szCs w:val="16"/>
              </w:rPr>
              <w:t xml:space="preserve"> that contributed to the brood year this record reflects.</w:t>
            </w:r>
          </w:p>
          <w:p w14:paraId="31A2945D" w14:textId="77777777" w:rsidR="001D195F" w:rsidRDefault="001D195F" w:rsidP="001D195F">
            <w:pPr>
              <w:snapToGrid w:val="0"/>
              <w:rPr>
                <w:bCs/>
                <w:sz w:val="16"/>
                <w:szCs w:val="16"/>
              </w:rPr>
            </w:pPr>
          </w:p>
          <w:p w14:paraId="45228A8D" w14:textId="77777777" w:rsidR="001D195F" w:rsidRPr="00325D88" w:rsidRDefault="001D195F" w:rsidP="001D195F">
            <w:pPr>
              <w:snapToGrid w:val="0"/>
              <w:rPr>
                <w:bCs/>
                <w:sz w:val="16"/>
                <w:szCs w:val="16"/>
              </w:rPr>
            </w:pPr>
            <w:r>
              <w:rPr>
                <w:bCs/>
                <w:sz w:val="16"/>
                <w:szCs w:val="16"/>
              </w:rPr>
              <w:t>This number is the hatchery portion of the TotalSpawners field.</w:t>
            </w:r>
          </w:p>
        </w:tc>
        <w:tc>
          <w:tcPr>
            <w:tcW w:w="951" w:type="dxa"/>
            <w:tcMar>
              <w:left w:w="29" w:type="dxa"/>
              <w:right w:w="29" w:type="dxa"/>
            </w:tcMar>
          </w:tcPr>
          <w:p w14:paraId="592A2A19" w14:textId="2910FD18" w:rsidR="001D195F" w:rsidRPr="00282F81" w:rsidRDefault="001D195F" w:rsidP="001D195F">
            <w:pPr>
              <w:snapToGrid w:val="0"/>
              <w:jc w:val="center"/>
              <w:rPr>
                <w:bCs/>
                <w:sz w:val="16"/>
                <w:szCs w:val="16"/>
              </w:rPr>
            </w:pPr>
            <w:del w:id="922" w:author="Mike Banach" w:date="2023-11-20T15:51:00Z">
              <w:r w:rsidRPr="00282F81" w:rsidDel="00A21651">
                <w:rPr>
                  <w:bCs/>
                  <w:sz w:val="16"/>
                  <w:szCs w:val="16"/>
                </w:rPr>
                <w:delText>Single</w:delText>
              </w:r>
            </w:del>
            <w:ins w:id="923" w:author="Mike Banach" w:date="2023-11-20T15:51:00Z">
              <w:r w:rsidR="00A21651">
                <w:rPr>
                  <w:bCs/>
                  <w:sz w:val="16"/>
                  <w:szCs w:val="16"/>
                </w:rPr>
                <w:t>Integer</w:t>
              </w:r>
            </w:ins>
          </w:p>
        </w:tc>
        <w:tc>
          <w:tcPr>
            <w:tcW w:w="8403" w:type="dxa"/>
            <w:gridSpan w:val="7"/>
          </w:tcPr>
          <w:p w14:paraId="419DE9FB" w14:textId="77777777" w:rsidR="001D195F" w:rsidRPr="00325D88" w:rsidRDefault="001D195F" w:rsidP="001D195F">
            <w:pPr>
              <w:snapToGrid w:val="0"/>
              <w:rPr>
                <w:sz w:val="16"/>
                <w:szCs w:val="16"/>
              </w:rPr>
            </w:pPr>
            <w:r>
              <w:rPr>
                <w:bCs/>
                <w:sz w:val="16"/>
                <w:szCs w:val="16"/>
              </w:rPr>
              <w:t>Provide whole numbers only, not decimal values.</w:t>
            </w:r>
          </w:p>
        </w:tc>
      </w:tr>
      <w:tr w:rsidR="001D195F" w:rsidRPr="00B51678" w14:paraId="344A723B" w14:textId="77777777" w:rsidTr="006A2E32">
        <w:trPr>
          <w:cantSplit/>
        </w:trPr>
        <w:tc>
          <w:tcPr>
            <w:tcW w:w="1731" w:type="dxa"/>
            <w:tcMar>
              <w:left w:w="29" w:type="dxa"/>
              <w:right w:w="29" w:type="dxa"/>
            </w:tcMar>
          </w:tcPr>
          <w:p w14:paraId="6CC2D031" w14:textId="77777777" w:rsidR="001D195F" w:rsidRPr="00FA0FA2" w:rsidRDefault="001D195F" w:rsidP="001D195F">
            <w:pPr>
              <w:snapToGrid w:val="0"/>
              <w:rPr>
                <w:bCs/>
                <w:color w:val="FF0000"/>
                <w:sz w:val="16"/>
                <w:szCs w:val="16"/>
              </w:rPr>
            </w:pPr>
            <w:r>
              <w:rPr>
                <w:bCs/>
                <w:sz w:val="16"/>
                <w:szCs w:val="16"/>
              </w:rPr>
              <w:t>HatcherySpawnersLowerLimit</w:t>
            </w:r>
          </w:p>
        </w:tc>
        <w:tc>
          <w:tcPr>
            <w:tcW w:w="3603" w:type="dxa"/>
            <w:tcMar>
              <w:left w:w="29" w:type="dxa"/>
              <w:right w:w="29" w:type="dxa"/>
            </w:tcMar>
          </w:tcPr>
          <w:p w14:paraId="08B9DAF8" w14:textId="77777777" w:rsidR="001D195F" w:rsidRPr="00325D88" w:rsidRDefault="001D195F" w:rsidP="001D195F">
            <w:pPr>
              <w:snapToGrid w:val="0"/>
              <w:rPr>
                <w:bCs/>
                <w:sz w:val="16"/>
                <w:szCs w:val="16"/>
              </w:rPr>
            </w:pPr>
            <w:r>
              <w:rPr>
                <w:bCs/>
                <w:sz w:val="16"/>
                <w:szCs w:val="16"/>
              </w:rPr>
              <w:t>The lower limit of the confidence interval for the HatcherySpawners field.</w:t>
            </w:r>
          </w:p>
        </w:tc>
        <w:tc>
          <w:tcPr>
            <w:tcW w:w="951" w:type="dxa"/>
            <w:tcMar>
              <w:left w:w="29" w:type="dxa"/>
              <w:right w:w="29" w:type="dxa"/>
            </w:tcMar>
          </w:tcPr>
          <w:p w14:paraId="5D12169C" w14:textId="6A39105F" w:rsidR="001D195F" w:rsidRPr="00325D88" w:rsidRDefault="001D195F" w:rsidP="001D195F">
            <w:pPr>
              <w:snapToGrid w:val="0"/>
              <w:jc w:val="center"/>
              <w:rPr>
                <w:bCs/>
                <w:sz w:val="16"/>
                <w:szCs w:val="16"/>
              </w:rPr>
            </w:pPr>
            <w:del w:id="924" w:author="Mike Banach" w:date="2023-11-20T15:51:00Z">
              <w:r w:rsidDel="00A21651">
                <w:rPr>
                  <w:bCs/>
                  <w:sz w:val="16"/>
                  <w:szCs w:val="16"/>
                </w:rPr>
                <w:delText>Single</w:delText>
              </w:r>
            </w:del>
            <w:ins w:id="925" w:author="Mike Banach" w:date="2023-11-20T15:51:00Z">
              <w:r w:rsidR="00A21651">
                <w:rPr>
                  <w:bCs/>
                  <w:sz w:val="16"/>
                  <w:szCs w:val="16"/>
                </w:rPr>
                <w:t>Integer</w:t>
              </w:r>
            </w:ins>
          </w:p>
        </w:tc>
        <w:tc>
          <w:tcPr>
            <w:tcW w:w="8403" w:type="dxa"/>
            <w:gridSpan w:val="7"/>
          </w:tcPr>
          <w:p w14:paraId="19FA598F" w14:textId="77777777" w:rsidR="001D195F" w:rsidRPr="00325D88" w:rsidRDefault="001D195F" w:rsidP="001D195F">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1D195F" w:rsidRPr="00B51678" w14:paraId="49FB0127" w14:textId="77777777" w:rsidTr="006A2E32">
        <w:trPr>
          <w:cantSplit/>
        </w:trPr>
        <w:tc>
          <w:tcPr>
            <w:tcW w:w="1731" w:type="dxa"/>
            <w:tcMar>
              <w:left w:w="29" w:type="dxa"/>
              <w:right w:w="29" w:type="dxa"/>
            </w:tcMar>
          </w:tcPr>
          <w:p w14:paraId="270D0C83" w14:textId="77777777" w:rsidR="001D195F" w:rsidRPr="00FA0FA2" w:rsidRDefault="001D195F" w:rsidP="001D195F">
            <w:pPr>
              <w:snapToGrid w:val="0"/>
              <w:rPr>
                <w:bCs/>
                <w:color w:val="FF0000"/>
                <w:sz w:val="16"/>
                <w:szCs w:val="16"/>
              </w:rPr>
            </w:pPr>
            <w:r>
              <w:rPr>
                <w:bCs/>
                <w:sz w:val="16"/>
                <w:szCs w:val="16"/>
              </w:rPr>
              <w:t>HatcherySpawnersUpperLimit</w:t>
            </w:r>
          </w:p>
        </w:tc>
        <w:tc>
          <w:tcPr>
            <w:tcW w:w="3603" w:type="dxa"/>
            <w:tcMar>
              <w:left w:w="29" w:type="dxa"/>
              <w:right w:w="29" w:type="dxa"/>
            </w:tcMar>
          </w:tcPr>
          <w:p w14:paraId="3AA5D794" w14:textId="77777777" w:rsidR="001D195F" w:rsidRPr="00325D88" w:rsidRDefault="001D195F" w:rsidP="001D195F">
            <w:pPr>
              <w:snapToGrid w:val="0"/>
              <w:rPr>
                <w:bCs/>
                <w:sz w:val="16"/>
                <w:szCs w:val="16"/>
              </w:rPr>
            </w:pPr>
            <w:r>
              <w:rPr>
                <w:bCs/>
                <w:sz w:val="16"/>
                <w:szCs w:val="16"/>
              </w:rPr>
              <w:t>The upper limit of the confidence interval for the HatcherySpawners field.</w:t>
            </w:r>
          </w:p>
        </w:tc>
        <w:tc>
          <w:tcPr>
            <w:tcW w:w="951" w:type="dxa"/>
            <w:tcMar>
              <w:left w:w="29" w:type="dxa"/>
              <w:right w:w="29" w:type="dxa"/>
            </w:tcMar>
          </w:tcPr>
          <w:p w14:paraId="074C2861" w14:textId="76B7F878" w:rsidR="001D195F" w:rsidRPr="00325D88" w:rsidRDefault="001D195F" w:rsidP="001D195F">
            <w:pPr>
              <w:snapToGrid w:val="0"/>
              <w:jc w:val="center"/>
              <w:rPr>
                <w:bCs/>
                <w:sz w:val="16"/>
                <w:szCs w:val="16"/>
              </w:rPr>
            </w:pPr>
            <w:del w:id="926" w:author="Mike Banach" w:date="2023-11-20T15:51:00Z">
              <w:r w:rsidDel="00A21651">
                <w:rPr>
                  <w:bCs/>
                  <w:sz w:val="16"/>
                  <w:szCs w:val="16"/>
                </w:rPr>
                <w:delText>Single</w:delText>
              </w:r>
            </w:del>
            <w:ins w:id="927" w:author="Mike Banach" w:date="2023-11-20T15:51:00Z">
              <w:r w:rsidR="00A21651">
                <w:rPr>
                  <w:bCs/>
                  <w:sz w:val="16"/>
                  <w:szCs w:val="16"/>
                </w:rPr>
                <w:t>Integer</w:t>
              </w:r>
            </w:ins>
          </w:p>
        </w:tc>
        <w:tc>
          <w:tcPr>
            <w:tcW w:w="8403" w:type="dxa"/>
            <w:gridSpan w:val="7"/>
          </w:tcPr>
          <w:p w14:paraId="0FB5BC07" w14:textId="77777777" w:rsidR="001D195F" w:rsidRPr="00325D88" w:rsidRDefault="001D195F" w:rsidP="001D195F">
            <w:pPr>
              <w:snapToGrid w:val="0"/>
              <w:rPr>
                <w:sz w:val="16"/>
                <w:szCs w:val="16"/>
              </w:rPr>
            </w:pPr>
            <w:r>
              <w:rPr>
                <w:sz w:val="16"/>
                <w:szCs w:val="16"/>
              </w:rPr>
              <w:t>Minimum value = 0.</w:t>
            </w:r>
          </w:p>
        </w:tc>
      </w:tr>
      <w:tr w:rsidR="001D195F" w:rsidRPr="00B51678" w14:paraId="2613DC34" w14:textId="77777777" w:rsidTr="006A2E32">
        <w:trPr>
          <w:cantSplit/>
        </w:trPr>
        <w:tc>
          <w:tcPr>
            <w:tcW w:w="1731" w:type="dxa"/>
            <w:tcMar>
              <w:left w:w="29" w:type="dxa"/>
              <w:right w:w="29" w:type="dxa"/>
            </w:tcMar>
          </w:tcPr>
          <w:p w14:paraId="3D68203E" w14:textId="77777777" w:rsidR="001D195F" w:rsidRPr="00FA0FA2" w:rsidRDefault="001D195F" w:rsidP="001D195F">
            <w:pPr>
              <w:snapToGrid w:val="0"/>
              <w:rPr>
                <w:bCs/>
                <w:color w:val="FF0000"/>
                <w:sz w:val="16"/>
                <w:szCs w:val="16"/>
              </w:rPr>
            </w:pPr>
            <w:r>
              <w:rPr>
                <w:bCs/>
                <w:sz w:val="16"/>
                <w:szCs w:val="16"/>
              </w:rPr>
              <w:t>HatcherySpawnersAlpha</w:t>
            </w:r>
          </w:p>
        </w:tc>
        <w:tc>
          <w:tcPr>
            <w:tcW w:w="3603" w:type="dxa"/>
            <w:tcMar>
              <w:left w:w="29" w:type="dxa"/>
              <w:right w:w="29" w:type="dxa"/>
            </w:tcMar>
          </w:tcPr>
          <w:p w14:paraId="5EA9B3A7" w14:textId="77777777" w:rsidR="001D195F" w:rsidRPr="00325D88" w:rsidRDefault="001D195F" w:rsidP="001D195F">
            <w:pPr>
              <w:snapToGrid w:val="0"/>
              <w:rPr>
                <w:bCs/>
                <w:sz w:val="16"/>
                <w:szCs w:val="16"/>
              </w:rPr>
            </w:pPr>
            <w:r>
              <w:rPr>
                <w:bCs/>
                <w:sz w:val="16"/>
                <w:szCs w:val="16"/>
              </w:rPr>
              <w:t>The significance level for the HatcherySpawners confidence interval, expressed as alpha.</w:t>
            </w:r>
          </w:p>
        </w:tc>
        <w:tc>
          <w:tcPr>
            <w:tcW w:w="951" w:type="dxa"/>
            <w:tcMar>
              <w:left w:w="29" w:type="dxa"/>
              <w:right w:w="29" w:type="dxa"/>
            </w:tcMar>
          </w:tcPr>
          <w:p w14:paraId="2F5DF24C" w14:textId="028ECBCB" w:rsidR="001D195F" w:rsidRPr="00325D88" w:rsidRDefault="001D195F" w:rsidP="001D195F">
            <w:pPr>
              <w:snapToGrid w:val="0"/>
              <w:jc w:val="center"/>
              <w:rPr>
                <w:bCs/>
                <w:sz w:val="16"/>
                <w:szCs w:val="16"/>
              </w:rPr>
            </w:pPr>
            <w:del w:id="928" w:author="Mike Banach" w:date="2023-11-20T15:46:00Z">
              <w:r w:rsidDel="000D1C32">
                <w:rPr>
                  <w:bCs/>
                  <w:sz w:val="16"/>
                  <w:szCs w:val="16"/>
                </w:rPr>
                <w:delText>Single</w:delText>
              </w:r>
            </w:del>
            <w:ins w:id="929" w:author="Mike Banach" w:date="2023-11-20T15:46:00Z">
              <w:r w:rsidR="000D1C32">
                <w:rPr>
                  <w:bCs/>
                  <w:sz w:val="16"/>
                  <w:szCs w:val="16"/>
                </w:rPr>
                <w:t>Real</w:t>
              </w:r>
            </w:ins>
          </w:p>
        </w:tc>
        <w:tc>
          <w:tcPr>
            <w:tcW w:w="8403" w:type="dxa"/>
            <w:gridSpan w:val="7"/>
          </w:tcPr>
          <w:p w14:paraId="42252547" w14:textId="77777777" w:rsidR="001D195F" w:rsidRPr="00325D88" w:rsidRDefault="001D195F" w:rsidP="001D195F">
            <w:pPr>
              <w:snapToGrid w:val="0"/>
              <w:rPr>
                <w:sz w:val="16"/>
                <w:szCs w:val="16"/>
              </w:rPr>
            </w:pPr>
            <w:r>
              <w:rPr>
                <w:sz w:val="16"/>
                <w:szCs w:val="16"/>
              </w:rPr>
              <w:t>Express these values as alpha values.  For example, for the 95% confidence limits enter "0.05" in this field, not "95".</w:t>
            </w:r>
          </w:p>
        </w:tc>
      </w:tr>
      <w:tr w:rsidR="001D195F" w:rsidRPr="00B51678" w14:paraId="61E25011" w14:textId="77777777" w:rsidTr="006A2E32">
        <w:trPr>
          <w:cantSplit/>
        </w:trPr>
        <w:tc>
          <w:tcPr>
            <w:tcW w:w="1731" w:type="dxa"/>
            <w:tcMar>
              <w:left w:w="29" w:type="dxa"/>
              <w:right w:w="29" w:type="dxa"/>
            </w:tcMar>
          </w:tcPr>
          <w:p w14:paraId="62F36E56" w14:textId="77777777" w:rsidR="001D195F" w:rsidRPr="00282F81" w:rsidRDefault="001D195F" w:rsidP="001D195F">
            <w:pPr>
              <w:snapToGrid w:val="0"/>
              <w:rPr>
                <w:bCs/>
                <w:color w:val="FF0000"/>
                <w:sz w:val="16"/>
                <w:szCs w:val="16"/>
              </w:rPr>
            </w:pPr>
            <w:r w:rsidRPr="00282F81">
              <w:rPr>
                <w:bCs/>
                <w:sz w:val="16"/>
                <w:szCs w:val="16"/>
              </w:rPr>
              <w:t>Recruits</w:t>
            </w:r>
          </w:p>
        </w:tc>
        <w:tc>
          <w:tcPr>
            <w:tcW w:w="3603" w:type="dxa"/>
            <w:tcMar>
              <w:left w:w="29" w:type="dxa"/>
              <w:right w:w="29" w:type="dxa"/>
            </w:tcMar>
          </w:tcPr>
          <w:p w14:paraId="2FDCC2F8" w14:textId="77777777" w:rsidR="001D195F" w:rsidRPr="00785324" w:rsidRDefault="001D195F" w:rsidP="001D195F">
            <w:pPr>
              <w:snapToGrid w:val="0"/>
              <w:rPr>
                <w:bCs/>
                <w:sz w:val="16"/>
                <w:szCs w:val="16"/>
              </w:rPr>
            </w:pPr>
            <w:r>
              <w:rPr>
                <w:bCs/>
                <w:sz w:val="16"/>
                <w:szCs w:val="16"/>
              </w:rPr>
              <w:t xml:space="preserve">Point estimate for the total number of </w:t>
            </w:r>
            <w:r w:rsidRPr="00744277">
              <w:rPr>
                <w:bCs/>
                <w:sz w:val="16"/>
                <w:szCs w:val="16"/>
                <w:u w:val="single"/>
              </w:rPr>
              <w:t>natural origin</w:t>
            </w:r>
            <w:r>
              <w:rPr>
                <w:bCs/>
                <w:sz w:val="16"/>
                <w:szCs w:val="16"/>
              </w:rPr>
              <w:t xml:space="preserve"> recruits from the indicated combination of species, run, population, spawner location, recruit location, brood year, and RperStype.</w:t>
            </w:r>
          </w:p>
        </w:tc>
        <w:tc>
          <w:tcPr>
            <w:tcW w:w="951" w:type="dxa"/>
            <w:tcMar>
              <w:left w:w="29" w:type="dxa"/>
              <w:right w:w="29" w:type="dxa"/>
            </w:tcMar>
          </w:tcPr>
          <w:p w14:paraId="433062E2" w14:textId="1CDF85F6" w:rsidR="001D195F" w:rsidRPr="00282F81" w:rsidRDefault="001D195F" w:rsidP="001D195F">
            <w:pPr>
              <w:snapToGrid w:val="0"/>
              <w:jc w:val="center"/>
              <w:rPr>
                <w:bCs/>
                <w:sz w:val="16"/>
                <w:szCs w:val="16"/>
              </w:rPr>
            </w:pPr>
            <w:del w:id="930" w:author="Mike Banach" w:date="2023-11-20T15:51:00Z">
              <w:r w:rsidRPr="00282F81" w:rsidDel="00A21651">
                <w:rPr>
                  <w:bCs/>
                  <w:sz w:val="16"/>
                  <w:szCs w:val="16"/>
                </w:rPr>
                <w:delText>Single</w:delText>
              </w:r>
            </w:del>
            <w:ins w:id="931" w:author="Mike Banach" w:date="2023-11-20T15:51:00Z">
              <w:r w:rsidR="00A21651">
                <w:rPr>
                  <w:bCs/>
                  <w:sz w:val="16"/>
                  <w:szCs w:val="16"/>
                </w:rPr>
                <w:t>Integer</w:t>
              </w:r>
            </w:ins>
          </w:p>
        </w:tc>
        <w:tc>
          <w:tcPr>
            <w:tcW w:w="8403" w:type="dxa"/>
            <w:gridSpan w:val="7"/>
          </w:tcPr>
          <w:p w14:paraId="324E5A2F" w14:textId="77777777" w:rsidR="001D195F" w:rsidRDefault="001D195F" w:rsidP="001D195F">
            <w:pPr>
              <w:snapToGrid w:val="0"/>
              <w:rPr>
                <w:sz w:val="16"/>
                <w:szCs w:val="16"/>
              </w:rPr>
            </w:pPr>
            <w:r>
              <w:rPr>
                <w:sz w:val="16"/>
                <w:szCs w:val="16"/>
              </w:rPr>
              <w:t>This is the sum of returns by juvenile life stage or age group as specified in the RperStype field.  This is the number of fish recruited to the location indicated in the RecruitLocation field.  Adult recruits should include all fish from the brood year that return to spawn, including repeat spawners, since repeat spawners add to the productivity of the population.</w:t>
            </w:r>
          </w:p>
          <w:p w14:paraId="02E68E00" w14:textId="77777777" w:rsidR="001D195F" w:rsidRPr="00785324" w:rsidRDefault="001D195F" w:rsidP="001D195F">
            <w:pPr>
              <w:snapToGrid w:val="0"/>
              <w:rPr>
                <w:sz w:val="16"/>
                <w:szCs w:val="16"/>
              </w:rPr>
            </w:pPr>
            <w:r>
              <w:rPr>
                <w:bCs/>
                <w:sz w:val="16"/>
                <w:szCs w:val="16"/>
              </w:rPr>
              <w:t>Provide whole numbers only, not decimal values.</w:t>
            </w:r>
          </w:p>
        </w:tc>
      </w:tr>
      <w:tr w:rsidR="001D195F" w:rsidRPr="00B51678" w14:paraId="6C66C11D" w14:textId="77777777" w:rsidTr="006A2E32">
        <w:trPr>
          <w:cantSplit/>
        </w:trPr>
        <w:tc>
          <w:tcPr>
            <w:tcW w:w="1731" w:type="dxa"/>
            <w:tcMar>
              <w:left w:w="29" w:type="dxa"/>
              <w:right w:w="29" w:type="dxa"/>
            </w:tcMar>
          </w:tcPr>
          <w:p w14:paraId="4226939D" w14:textId="77777777" w:rsidR="001D195F" w:rsidRPr="00FA0FA2" w:rsidRDefault="001D195F" w:rsidP="001D195F">
            <w:pPr>
              <w:snapToGrid w:val="0"/>
              <w:rPr>
                <w:bCs/>
                <w:color w:val="FF0000"/>
                <w:sz w:val="16"/>
                <w:szCs w:val="16"/>
              </w:rPr>
            </w:pPr>
            <w:r>
              <w:rPr>
                <w:bCs/>
                <w:sz w:val="16"/>
                <w:szCs w:val="16"/>
              </w:rPr>
              <w:t>R</w:t>
            </w:r>
            <w:r w:rsidRPr="00785324">
              <w:rPr>
                <w:bCs/>
                <w:sz w:val="16"/>
                <w:szCs w:val="16"/>
              </w:rPr>
              <w:t>ecruits</w:t>
            </w:r>
            <w:r>
              <w:rPr>
                <w:bCs/>
                <w:sz w:val="16"/>
                <w:szCs w:val="16"/>
              </w:rPr>
              <w:t>LowerLimit</w:t>
            </w:r>
          </w:p>
        </w:tc>
        <w:tc>
          <w:tcPr>
            <w:tcW w:w="3603" w:type="dxa"/>
            <w:tcMar>
              <w:left w:w="29" w:type="dxa"/>
              <w:right w:w="29" w:type="dxa"/>
            </w:tcMar>
          </w:tcPr>
          <w:p w14:paraId="5CF9CD0B" w14:textId="77777777" w:rsidR="001D195F" w:rsidRPr="00325D88" w:rsidRDefault="001D195F" w:rsidP="001D195F">
            <w:pPr>
              <w:snapToGrid w:val="0"/>
              <w:rPr>
                <w:bCs/>
                <w:sz w:val="16"/>
                <w:szCs w:val="16"/>
              </w:rPr>
            </w:pPr>
            <w:r>
              <w:rPr>
                <w:bCs/>
                <w:sz w:val="16"/>
                <w:szCs w:val="16"/>
              </w:rPr>
              <w:t>The lower limit of the confidence interval for the R</w:t>
            </w:r>
            <w:r w:rsidRPr="00785324">
              <w:rPr>
                <w:bCs/>
                <w:sz w:val="16"/>
                <w:szCs w:val="16"/>
              </w:rPr>
              <w:t>ecruits</w:t>
            </w:r>
            <w:r>
              <w:rPr>
                <w:bCs/>
                <w:sz w:val="16"/>
                <w:szCs w:val="16"/>
              </w:rPr>
              <w:t xml:space="preserve"> field.</w:t>
            </w:r>
          </w:p>
        </w:tc>
        <w:tc>
          <w:tcPr>
            <w:tcW w:w="951" w:type="dxa"/>
            <w:tcMar>
              <w:left w:w="29" w:type="dxa"/>
              <w:right w:w="29" w:type="dxa"/>
            </w:tcMar>
          </w:tcPr>
          <w:p w14:paraId="763C051F" w14:textId="47DC57FD" w:rsidR="001D195F" w:rsidRPr="00325D88" w:rsidRDefault="001D195F" w:rsidP="001D195F">
            <w:pPr>
              <w:snapToGrid w:val="0"/>
              <w:jc w:val="center"/>
              <w:rPr>
                <w:bCs/>
                <w:sz w:val="16"/>
                <w:szCs w:val="16"/>
              </w:rPr>
            </w:pPr>
            <w:del w:id="932" w:author="Mike Banach" w:date="2023-11-20T15:51:00Z">
              <w:r w:rsidDel="00A21651">
                <w:rPr>
                  <w:bCs/>
                  <w:sz w:val="16"/>
                  <w:szCs w:val="16"/>
                </w:rPr>
                <w:delText>Single</w:delText>
              </w:r>
            </w:del>
            <w:ins w:id="933" w:author="Mike Banach" w:date="2023-11-20T15:51:00Z">
              <w:r w:rsidR="00A21651">
                <w:rPr>
                  <w:bCs/>
                  <w:sz w:val="16"/>
                  <w:szCs w:val="16"/>
                </w:rPr>
                <w:t>Integer</w:t>
              </w:r>
            </w:ins>
          </w:p>
        </w:tc>
        <w:tc>
          <w:tcPr>
            <w:tcW w:w="8403" w:type="dxa"/>
            <w:gridSpan w:val="7"/>
          </w:tcPr>
          <w:p w14:paraId="779D6634" w14:textId="77777777" w:rsidR="001D195F" w:rsidRPr="00325D88" w:rsidRDefault="001D195F" w:rsidP="001D195F">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1D195F" w:rsidRPr="00B51678" w14:paraId="706FD579" w14:textId="77777777" w:rsidTr="006A2E32">
        <w:trPr>
          <w:cantSplit/>
        </w:trPr>
        <w:tc>
          <w:tcPr>
            <w:tcW w:w="1731" w:type="dxa"/>
            <w:tcMar>
              <w:left w:w="29" w:type="dxa"/>
              <w:right w:w="29" w:type="dxa"/>
            </w:tcMar>
          </w:tcPr>
          <w:p w14:paraId="3D0B68DA" w14:textId="77777777" w:rsidR="001D195F" w:rsidRPr="00FA0FA2" w:rsidRDefault="001D195F" w:rsidP="001D195F">
            <w:pPr>
              <w:snapToGrid w:val="0"/>
              <w:rPr>
                <w:bCs/>
                <w:color w:val="FF0000"/>
                <w:sz w:val="16"/>
                <w:szCs w:val="16"/>
              </w:rPr>
            </w:pPr>
            <w:r>
              <w:rPr>
                <w:bCs/>
                <w:sz w:val="16"/>
                <w:szCs w:val="16"/>
              </w:rPr>
              <w:lastRenderedPageBreak/>
              <w:t>R</w:t>
            </w:r>
            <w:r w:rsidRPr="00B16F0F">
              <w:rPr>
                <w:bCs/>
                <w:sz w:val="16"/>
                <w:szCs w:val="16"/>
              </w:rPr>
              <w:t>ecruitsUpperLimit</w:t>
            </w:r>
          </w:p>
        </w:tc>
        <w:tc>
          <w:tcPr>
            <w:tcW w:w="3603" w:type="dxa"/>
            <w:tcMar>
              <w:left w:w="29" w:type="dxa"/>
              <w:right w:w="29" w:type="dxa"/>
            </w:tcMar>
          </w:tcPr>
          <w:p w14:paraId="79C23BA6" w14:textId="77777777" w:rsidR="001D195F" w:rsidRPr="00B16F0F" w:rsidRDefault="001D195F" w:rsidP="001D195F">
            <w:pPr>
              <w:snapToGrid w:val="0"/>
              <w:rPr>
                <w:bCs/>
                <w:sz w:val="16"/>
                <w:szCs w:val="16"/>
              </w:rPr>
            </w:pPr>
            <w:r w:rsidRPr="00B16F0F">
              <w:rPr>
                <w:bCs/>
                <w:sz w:val="16"/>
                <w:szCs w:val="16"/>
              </w:rPr>
              <w:t xml:space="preserve">The upper limit of the confidence interval for the </w:t>
            </w:r>
            <w:r>
              <w:rPr>
                <w:bCs/>
                <w:sz w:val="16"/>
                <w:szCs w:val="16"/>
              </w:rPr>
              <w:t>R</w:t>
            </w:r>
            <w:r w:rsidRPr="00B16F0F">
              <w:rPr>
                <w:bCs/>
                <w:sz w:val="16"/>
                <w:szCs w:val="16"/>
              </w:rPr>
              <w:t>ecruits field.</w:t>
            </w:r>
          </w:p>
        </w:tc>
        <w:tc>
          <w:tcPr>
            <w:tcW w:w="951" w:type="dxa"/>
            <w:tcMar>
              <w:left w:w="29" w:type="dxa"/>
              <w:right w:w="29" w:type="dxa"/>
            </w:tcMar>
          </w:tcPr>
          <w:p w14:paraId="2B7741F2" w14:textId="05D92829" w:rsidR="001D195F" w:rsidRPr="00B16F0F" w:rsidRDefault="001D195F" w:rsidP="001D195F">
            <w:pPr>
              <w:snapToGrid w:val="0"/>
              <w:jc w:val="center"/>
              <w:rPr>
                <w:bCs/>
                <w:sz w:val="16"/>
                <w:szCs w:val="16"/>
              </w:rPr>
            </w:pPr>
            <w:del w:id="934" w:author="Mike Banach" w:date="2023-11-20T15:51:00Z">
              <w:r w:rsidRPr="00B16F0F" w:rsidDel="00A21651">
                <w:rPr>
                  <w:bCs/>
                  <w:sz w:val="16"/>
                  <w:szCs w:val="16"/>
                </w:rPr>
                <w:delText>Single</w:delText>
              </w:r>
            </w:del>
            <w:ins w:id="935" w:author="Mike Banach" w:date="2023-11-20T15:51:00Z">
              <w:r w:rsidR="00A21651">
                <w:rPr>
                  <w:bCs/>
                  <w:sz w:val="16"/>
                  <w:szCs w:val="16"/>
                </w:rPr>
                <w:t>Integer</w:t>
              </w:r>
            </w:ins>
          </w:p>
        </w:tc>
        <w:tc>
          <w:tcPr>
            <w:tcW w:w="8403" w:type="dxa"/>
            <w:gridSpan w:val="7"/>
          </w:tcPr>
          <w:p w14:paraId="1929B775" w14:textId="77777777" w:rsidR="001D195F" w:rsidRPr="00B16F0F" w:rsidRDefault="001D195F" w:rsidP="001D195F">
            <w:pPr>
              <w:snapToGrid w:val="0"/>
              <w:rPr>
                <w:sz w:val="16"/>
                <w:szCs w:val="16"/>
              </w:rPr>
            </w:pPr>
            <w:r>
              <w:rPr>
                <w:sz w:val="16"/>
                <w:szCs w:val="16"/>
              </w:rPr>
              <w:t>Minimum value = 0.</w:t>
            </w:r>
          </w:p>
        </w:tc>
      </w:tr>
      <w:tr w:rsidR="001D195F" w:rsidRPr="00B51678" w14:paraId="36A35E80" w14:textId="77777777" w:rsidTr="006A2E32">
        <w:trPr>
          <w:cantSplit/>
        </w:trPr>
        <w:tc>
          <w:tcPr>
            <w:tcW w:w="1731" w:type="dxa"/>
            <w:tcMar>
              <w:left w:w="29" w:type="dxa"/>
              <w:right w:w="29" w:type="dxa"/>
            </w:tcMar>
          </w:tcPr>
          <w:p w14:paraId="0D5D7839" w14:textId="77777777" w:rsidR="001D195F" w:rsidRPr="00FA0FA2" w:rsidRDefault="001D195F" w:rsidP="001D195F">
            <w:pPr>
              <w:snapToGrid w:val="0"/>
              <w:rPr>
                <w:bCs/>
                <w:color w:val="FF0000"/>
                <w:sz w:val="16"/>
                <w:szCs w:val="16"/>
              </w:rPr>
            </w:pPr>
            <w:r>
              <w:rPr>
                <w:bCs/>
                <w:sz w:val="16"/>
                <w:szCs w:val="16"/>
              </w:rPr>
              <w:t>R</w:t>
            </w:r>
            <w:r w:rsidRPr="00B16F0F">
              <w:rPr>
                <w:bCs/>
                <w:sz w:val="16"/>
                <w:szCs w:val="16"/>
              </w:rPr>
              <w:t>ecruitsAlpha</w:t>
            </w:r>
          </w:p>
        </w:tc>
        <w:tc>
          <w:tcPr>
            <w:tcW w:w="3603" w:type="dxa"/>
            <w:tcMar>
              <w:left w:w="29" w:type="dxa"/>
              <w:right w:w="29" w:type="dxa"/>
            </w:tcMar>
          </w:tcPr>
          <w:p w14:paraId="55D9E086" w14:textId="77777777" w:rsidR="001D195F" w:rsidRPr="00B16F0F" w:rsidRDefault="001D195F" w:rsidP="001D195F">
            <w:pPr>
              <w:snapToGrid w:val="0"/>
              <w:rPr>
                <w:bCs/>
                <w:sz w:val="16"/>
                <w:szCs w:val="16"/>
              </w:rPr>
            </w:pPr>
            <w:r w:rsidRPr="00B16F0F">
              <w:rPr>
                <w:bCs/>
                <w:sz w:val="16"/>
                <w:szCs w:val="16"/>
              </w:rPr>
              <w:t xml:space="preserve">The significance level for the </w:t>
            </w:r>
            <w:r>
              <w:rPr>
                <w:bCs/>
                <w:sz w:val="16"/>
                <w:szCs w:val="16"/>
              </w:rPr>
              <w:t>R</w:t>
            </w:r>
            <w:r w:rsidRPr="00B16F0F">
              <w:rPr>
                <w:bCs/>
                <w:sz w:val="16"/>
                <w:szCs w:val="16"/>
              </w:rPr>
              <w:t>ecruits confidence interval, expressed as alpha.</w:t>
            </w:r>
          </w:p>
        </w:tc>
        <w:tc>
          <w:tcPr>
            <w:tcW w:w="951" w:type="dxa"/>
            <w:tcMar>
              <w:left w:w="29" w:type="dxa"/>
              <w:right w:w="29" w:type="dxa"/>
            </w:tcMar>
          </w:tcPr>
          <w:p w14:paraId="228748E7" w14:textId="1CF5DB21" w:rsidR="001D195F" w:rsidRPr="00B16F0F" w:rsidRDefault="001D195F" w:rsidP="001D195F">
            <w:pPr>
              <w:snapToGrid w:val="0"/>
              <w:jc w:val="center"/>
              <w:rPr>
                <w:bCs/>
                <w:sz w:val="16"/>
                <w:szCs w:val="16"/>
              </w:rPr>
            </w:pPr>
            <w:del w:id="936" w:author="Mike Banach" w:date="2023-11-20T15:47:00Z">
              <w:r w:rsidRPr="00B16F0F" w:rsidDel="000D1C32">
                <w:rPr>
                  <w:bCs/>
                  <w:sz w:val="16"/>
                  <w:szCs w:val="16"/>
                </w:rPr>
                <w:delText>Single</w:delText>
              </w:r>
            </w:del>
            <w:ins w:id="937" w:author="Mike Banach" w:date="2023-11-20T15:47:00Z">
              <w:r w:rsidR="000D1C32">
                <w:rPr>
                  <w:bCs/>
                  <w:sz w:val="16"/>
                  <w:szCs w:val="16"/>
                </w:rPr>
                <w:t>Real</w:t>
              </w:r>
            </w:ins>
          </w:p>
        </w:tc>
        <w:tc>
          <w:tcPr>
            <w:tcW w:w="8403" w:type="dxa"/>
            <w:gridSpan w:val="7"/>
          </w:tcPr>
          <w:p w14:paraId="3B047FB0" w14:textId="77777777" w:rsidR="001D195F" w:rsidRPr="00B16F0F" w:rsidRDefault="001D195F" w:rsidP="001D195F">
            <w:pPr>
              <w:snapToGrid w:val="0"/>
              <w:rPr>
                <w:sz w:val="16"/>
                <w:szCs w:val="16"/>
              </w:rPr>
            </w:pPr>
            <w:r w:rsidRPr="00B16F0F">
              <w:rPr>
                <w:sz w:val="16"/>
                <w:szCs w:val="16"/>
              </w:rPr>
              <w:t>Express these values as alpha values.  For example, for the 95% confidence limits enter "0.05" in this field, not "95".</w:t>
            </w:r>
          </w:p>
        </w:tc>
      </w:tr>
      <w:tr w:rsidR="001D195F" w:rsidRPr="00B51678" w14:paraId="15EBBD38" w14:textId="77777777" w:rsidTr="006A2E32">
        <w:trPr>
          <w:cantSplit/>
        </w:trPr>
        <w:tc>
          <w:tcPr>
            <w:tcW w:w="1731" w:type="dxa"/>
            <w:tcMar>
              <w:left w:w="29" w:type="dxa"/>
              <w:right w:w="29" w:type="dxa"/>
            </w:tcMar>
          </w:tcPr>
          <w:p w14:paraId="346D2CFE" w14:textId="77777777" w:rsidR="001D195F" w:rsidRPr="0098368F" w:rsidRDefault="001D195F" w:rsidP="001D195F">
            <w:pPr>
              <w:snapToGrid w:val="0"/>
              <w:rPr>
                <w:b/>
                <w:bCs/>
                <w:color w:val="FF0000"/>
                <w:sz w:val="16"/>
                <w:szCs w:val="16"/>
                <w:rPrChange w:id="938" w:author="Mike Banach" w:date="2024-05-16T16:11:00Z">
                  <w:rPr>
                    <w:bCs/>
                    <w:color w:val="FF0000"/>
                    <w:sz w:val="16"/>
                    <w:szCs w:val="16"/>
                  </w:rPr>
                </w:rPrChange>
              </w:rPr>
            </w:pPr>
            <w:r w:rsidRPr="0098368F">
              <w:rPr>
                <w:b/>
                <w:bCs/>
                <w:sz w:val="16"/>
                <w:szCs w:val="16"/>
                <w:rPrChange w:id="939" w:author="Mike Banach" w:date="2024-05-16T16:11:00Z">
                  <w:rPr>
                    <w:bCs/>
                    <w:sz w:val="16"/>
                    <w:szCs w:val="16"/>
                  </w:rPr>
                </w:rPrChange>
              </w:rPr>
              <w:t>RecruitsMissing</w:t>
            </w:r>
          </w:p>
        </w:tc>
        <w:tc>
          <w:tcPr>
            <w:tcW w:w="3603" w:type="dxa"/>
            <w:tcMar>
              <w:left w:w="29" w:type="dxa"/>
              <w:right w:w="29" w:type="dxa"/>
            </w:tcMar>
          </w:tcPr>
          <w:p w14:paraId="5B63D39B" w14:textId="77777777" w:rsidR="001D195F" w:rsidRDefault="001D195F" w:rsidP="001D195F">
            <w:pPr>
              <w:snapToGrid w:val="0"/>
              <w:rPr>
                <w:bCs/>
                <w:sz w:val="16"/>
                <w:szCs w:val="16"/>
              </w:rPr>
            </w:pPr>
            <w:r>
              <w:rPr>
                <w:bCs/>
                <w:sz w:val="16"/>
                <w:szCs w:val="16"/>
              </w:rPr>
              <w:t>This field indicates whether any recruits for this brood year were missing.</w:t>
            </w:r>
          </w:p>
          <w:p w14:paraId="1FB9B827" w14:textId="77777777" w:rsidR="001D195F" w:rsidRDefault="001D195F" w:rsidP="001D195F">
            <w:pPr>
              <w:snapToGrid w:val="0"/>
              <w:rPr>
                <w:bCs/>
                <w:sz w:val="16"/>
                <w:szCs w:val="16"/>
              </w:rPr>
            </w:pPr>
          </w:p>
          <w:p w14:paraId="32DA77A7" w14:textId="77777777" w:rsidR="001D195F" w:rsidRPr="00325D88" w:rsidRDefault="001D195F" w:rsidP="001D195F">
            <w:pPr>
              <w:snapToGrid w:val="0"/>
              <w:rPr>
                <w:bCs/>
                <w:sz w:val="16"/>
                <w:szCs w:val="16"/>
              </w:rPr>
            </w:pPr>
            <w:r>
              <w:rPr>
                <w:bCs/>
                <w:sz w:val="16"/>
                <w:szCs w:val="16"/>
              </w:rPr>
              <w:t>This field and the next are intended mainly for adult recruits data.  An example where this field may be useful for juvenile fish is if an outmigration estimate is done only for spring-migrating fish, but it's known that some fish out-migrate during fall or winter.  If such R/S estimates are done, then these fields would be helpful for juveniles also.</w:t>
            </w:r>
          </w:p>
        </w:tc>
        <w:tc>
          <w:tcPr>
            <w:tcW w:w="951" w:type="dxa"/>
            <w:tcMar>
              <w:left w:w="29" w:type="dxa"/>
              <w:right w:w="29" w:type="dxa"/>
            </w:tcMar>
          </w:tcPr>
          <w:p w14:paraId="022D0016" w14:textId="3361C08D" w:rsidR="001D195F" w:rsidRPr="0098368F" w:rsidRDefault="001D195F" w:rsidP="001D195F">
            <w:pPr>
              <w:snapToGrid w:val="0"/>
              <w:jc w:val="center"/>
              <w:rPr>
                <w:b/>
                <w:bCs/>
                <w:sz w:val="16"/>
                <w:szCs w:val="16"/>
                <w:rPrChange w:id="940" w:author="Mike Banach" w:date="2024-05-16T16:11:00Z">
                  <w:rPr>
                    <w:bCs/>
                    <w:sz w:val="16"/>
                    <w:szCs w:val="16"/>
                  </w:rPr>
                </w:rPrChange>
              </w:rPr>
            </w:pPr>
            <w:r w:rsidRPr="0098368F">
              <w:rPr>
                <w:b/>
                <w:bCs/>
                <w:sz w:val="16"/>
                <w:szCs w:val="16"/>
                <w:rPrChange w:id="941" w:author="Mike Banach" w:date="2024-05-16T16:11:00Z">
                  <w:rPr>
                    <w:bCs/>
                    <w:sz w:val="16"/>
                    <w:szCs w:val="16"/>
                  </w:rPr>
                </w:rPrChange>
              </w:rPr>
              <w:t xml:space="preserve">Text </w:t>
            </w:r>
            <w:del w:id="942" w:author="Mike Banach" w:date="2024-05-16T16:10:00Z">
              <w:r w:rsidRPr="0098368F" w:rsidDel="0074353E">
                <w:rPr>
                  <w:b/>
                  <w:bCs/>
                  <w:sz w:val="16"/>
                  <w:szCs w:val="16"/>
                  <w:rPrChange w:id="943" w:author="Mike Banach" w:date="2024-05-16T16:11:00Z">
                    <w:rPr>
                      <w:bCs/>
                      <w:sz w:val="16"/>
                      <w:szCs w:val="16"/>
                    </w:rPr>
                  </w:rPrChange>
                </w:rPr>
                <w:delText>3</w:delText>
              </w:r>
            </w:del>
            <w:ins w:id="944" w:author="Mike Banach" w:date="2024-05-16T16:10:00Z">
              <w:r w:rsidR="0074353E" w:rsidRPr="0098368F">
                <w:rPr>
                  <w:b/>
                  <w:bCs/>
                  <w:sz w:val="16"/>
                  <w:szCs w:val="16"/>
                  <w:rPrChange w:id="945" w:author="Mike Banach" w:date="2024-05-16T16:11:00Z">
                    <w:rPr>
                      <w:bCs/>
                      <w:sz w:val="16"/>
                      <w:szCs w:val="16"/>
                    </w:rPr>
                  </w:rPrChange>
                </w:rPr>
                <w:t>18</w:t>
              </w:r>
            </w:ins>
          </w:p>
        </w:tc>
        <w:tc>
          <w:tcPr>
            <w:tcW w:w="8403" w:type="dxa"/>
            <w:gridSpan w:val="7"/>
          </w:tcPr>
          <w:p w14:paraId="13690B3C" w14:textId="77777777" w:rsidR="001D195F" w:rsidRDefault="001D195F" w:rsidP="001D195F">
            <w:pPr>
              <w:snapToGrid w:val="0"/>
              <w:rPr>
                <w:sz w:val="16"/>
                <w:szCs w:val="16"/>
              </w:rPr>
            </w:pPr>
            <w:r>
              <w:rPr>
                <w:sz w:val="16"/>
                <w:szCs w:val="16"/>
              </w:rPr>
              <w:t>Indicate if recruit estimates for any year were missing.  If so, indicate in this field, and explain how the gap was addressed in the RecruitsMissingExplanation field and in the Methods citation.</w:t>
            </w:r>
          </w:p>
          <w:p w14:paraId="3FE0BBF7" w14:textId="77777777" w:rsidR="001D195F" w:rsidRDefault="001D195F" w:rsidP="001D195F">
            <w:pPr>
              <w:snapToGrid w:val="0"/>
              <w:rPr>
                <w:sz w:val="16"/>
                <w:szCs w:val="16"/>
              </w:rPr>
            </w:pPr>
          </w:p>
          <w:p w14:paraId="2B97C1EE" w14:textId="77777777" w:rsidR="001D195F" w:rsidRDefault="001D195F" w:rsidP="001D195F">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77F7A112" w14:textId="77777777" w:rsidR="001D195F" w:rsidRDefault="001D195F" w:rsidP="001D195F">
            <w:pPr>
              <w:numPr>
                <w:ilvl w:val="0"/>
                <w:numId w:val="4"/>
              </w:numPr>
              <w:snapToGrid w:val="0"/>
              <w:ind w:left="173" w:hanging="144"/>
              <w:rPr>
                <w:sz w:val="16"/>
                <w:szCs w:val="16"/>
              </w:rPr>
            </w:pPr>
            <w:r>
              <w:rPr>
                <w:sz w:val="16"/>
                <w:szCs w:val="16"/>
              </w:rPr>
              <w:t>Yes   [</w:t>
            </w:r>
            <w:r w:rsidRPr="008A2C4A">
              <w:rPr>
                <w:i/>
                <w:sz w:val="16"/>
                <w:szCs w:val="16"/>
              </w:rPr>
              <w:t>Years were missing.</w:t>
            </w:r>
            <w:r w:rsidRPr="00F93F7D">
              <w:rPr>
                <w:sz w:val="16"/>
                <w:szCs w:val="16"/>
              </w:rPr>
              <w:t>]</w:t>
            </w:r>
          </w:p>
          <w:p w14:paraId="2CB23EFA" w14:textId="77777777" w:rsidR="0037607E" w:rsidRDefault="001D195F" w:rsidP="0037607E">
            <w:pPr>
              <w:numPr>
                <w:ilvl w:val="0"/>
                <w:numId w:val="4"/>
              </w:numPr>
              <w:snapToGrid w:val="0"/>
              <w:ind w:left="173" w:hanging="144"/>
              <w:rPr>
                <w:ins w:id="946" w:author="Mike Banach" w:date="2024-04-25T16:55:00Z"/>
                <w:sz w:val="16"/>
                <w:szCs w:val="16"/>
              </w:rPr>
            </w:pPr>
            <w:r>
              <w:rPr>
                <w:sz w:val="16"/>
                <w:szCs w:val="16"/>
              </w:rPr>
              <w:t>No   [</w:t>
            </w:r>
            <w:r w:rsidRPr="008A2C4A">
              <w:rPr>
                <w:i/>
                <w:sz w:val="16"/>
                <w:szCs w:val="16"/>
              </w:rPr>
              <w:t>No years missing; recruit estimates were complete.</w:t>
            </w:r>
            <w:r w:rsidRPr="00F93F7D">
              <w:rPr>
                <w:sz w:val="16"/>
                <w:szCs w:val="16"/>
              </w:rPr>
              <w:t>]</w:t>
            </w:r>
          </w:p>
          <w:p w14:paraId="4D26B70A" w14:textId="77777777" w:rsidR="0037607E" w:rsidRDefault="0037607E" w:rsidP="0037607E">
            <w:pPr>
              <w:numPr>
                <w:ilvl w:val="0"/>
                <w:numId w:val="4"/>
              </w:numPr>
              <w:snapToGrid w:val="0"/>
              <w:ind w:left="173" w:hanging="144"/>
              <w:rPr>
                <w:ins w:id="947" w:author="Mike Banach" w:date="2024-04-25T16:55:00Z"/>
                <w:sz w:val="16"/>
                <w:szCs w:val="16"/>
              </w:rPr>
            </w:pPr>
            <w:ins w:id="948" w:author="Mike Banach" w:date="2024-04-25T16:55:00Z">
              <w:r>
                <w:rPr>
                  <w:sz w:val="16"/>
                  <w:szCs w:val="16"/>
                </w:rPr>
                <w:t>Not yet determined</w:t>
              </w:r>
            </w:ins>
          </w:p>
          <w:p w14:paraId="6148D9A4" w14:textId="77777777" w:rsidR="0037607E" w:rsidRPr="00F87F67" w:rsidRDefault="0037607E" w:rsidP="0037607E">
            <w:pPr>
              <w:numPr>
                <w:ilvl w:val="0"/>
                <w:numId w:val="4"/>
              </w:numPr>
              <w:snapToGrid w:val="0"/>
              <w:ind w:left="173" w:hanging="144"/>
              <w:rPr>
                <w:ins w:id="949" w:author="Mike Banach" w:date="2024-04-25T16:55:00Z"/>
                <w:sz w:val="16"/>
                <w:szCs w:val="16"/>
              </w:rPr>
            </w:pPr>
            <w:ins w:id="950" w:author="Mike Banach" w:date="2024-04-25T16:55:00Z">
              <w:r>
                <w:rPr>
                  <w:sz w:val="16"/>
                  <w:szCs w:val="16"/>
                </w:rPr>
                <w:t>N/A   [Not applicable]</w:t>
              </w:r>
            </w:ins>
          </w:p>
          <w:p w14:paraId="42D24EB5" w14:textId="77777777" w:rsidR="0037607E" w:rsidRDefault="0037607E" w:rsidP="0037607E">
            <w:pPr>
              <w:snapToGrid w:val="0"/>
              <w:rPr>
                <w:ins w:id="951" w:author="Mike Banach" w:date="2024-04-25T16:55:00Z"/>
                <w:sz w:val="16"/>
                <w:szCs w:val="16"/>
              </w:rPr>
            </w:pPr>
          </w:p>
          <w:p w14:paraId="71EB3908" w14:textId="19223F56" w:rsidR="001D195F" w:rsidRDefault="0037607E" w:rsidP="0037607E">
            <w:pPr>
              <w:snapToGrid w:val="0"/>
              <w:ind w:left="29"/>
              <w:rPr>
                <w:sz w:val="16"/>
                <w:szCs w:val="16"/>
              </w:rPr>
            </w:pPr>
            <w:ins w:id="952" w:author="Mike Banach" w:date="2024-04-25T16:55:00Z">
              <w:r w:rsidRPr="00804971">
                <w:rPr>
                  <w:sz w:val="16"/>
                  <w:szCs w:val="16"/>
                </w:rPr>
                <w:t>Must be "N/A" if NullRecord = "Yes".  Must not be "N/A" if NullRecord = "No".</w:t>
              </w:r>
            </w:ins>
          </w:p>
          <w:p w14:paraId="67F7CDBB" w14:textId="77777777" w:rsidR="001D195F" w:rsidRDefault="001D195F" w:rsidP="001D195F">
            <w:pPr>
              <w:snapToGrid w:val="0"/>
              <w:rPr>
                <w:sz w:val="16"/>
                <w:szCs w:val="16"/>
              </w:rPr>
            </w:pPr>
          </w:p>
          <w:p w14:paraId="289C7971" w14:textId="77777777" w:rsidR="001D195F" w:rsidRPr="00325D88" w:rsidRDefault="001D195F" w:rsidP="001D195F">
            <w:pPr>
              <w:snapToGrid w:val="0"/>
              <w:rPr>
                <w:sz w:val="16"/>
                <w:szCs w:val="16"/>
              </w:rPr>
            </w:pPr>
            <w:r>
              <w:rPr>
                <w:sz w:val="16"/>
                <w:szCs w:val="16"/>
              </w:rPr>
              <w:t>If some years were missing, describe how that gap was addressed under RecruitsMissingExplanation.</w:t>
            </w:r>
          </w:p>
        </w:tc>
      </w:tr>
      <w:tr w:rsidR="001D195F" w:rsidRPr="00B51678" w14:paraId="5DDB121F" w14:textId="77777777" w:rsidTr="006A2E32">
        <w:trPr>
          <w:cantSplit/>
        </w:trPr>
        <w:tc>
          <w:tcPr>
            <w:tcW w:w="1731" w:type="dxa"/>
            <w:tcMar>
              <w:left w:w="29" w:type="dxa"/>
              <w:right w:w="29" w:type="dxa"/>
            </w:tcMar>
          </w:tcPr>
          <w:p w14:paraId="0FC6C6AB" w14:textId="77777777" w:rsidR="001D195F" w:rsidRPr="006002DE" w:rsidRDefault="001D195F" w:rsidP="001D195F">
            <w:pPr>
              <w:snapToGrid w:val="0"/>
              <w:rPr>
                <w:b/>
                <w:bCs/>
                <w:i/>
                <w:color w:val="FF0000"/>
                <w:sz w:val="16"/>
                <w:szCs w:val="16"/>
              </w:rPr>
            </w:pPr>
            <w:r w:rsidRPr="006002DE">
              <w:rPr>
                <w:b/>
                <w:bCs/>
                <w:i/>
                <w:color w:val="FF0000"/>
                <w:sz w:val="16"/>
                <w:szCs w:val="16"/>
              </w:rPr>
              <w:t>RecruitsMissingExplanation</w:t>
            </w:r>
          </w:p>
        </w:tc>
        <w:tc>
          <w:tcPr>
            <w:tcW w:w="3603" w:type="dxa"/>
            <w:tcMar>
              <w:left w:w="29" w:type="dxa"/>
              <w:right w:w="29" w:type="dxa"/>
            </w:tcMar>
          </w:tcPr>
          <w:p w14:paraId="57C03FDF" w14:textId="77777777" w:rsidR="001D195F" w:rsidRPr="00325D88" w:rsidRDefault="001D195F" w:rsidP="001D195F">
            <w:pPr>
              <w:snapToGrid w:val="0"/>
              <w:rPr>
                <w:bCs/>
                <w:sz w:val="16"/>
                <w:szCs w:val="16"/>
              </w:rPr>
            </w:pPr>
            <w:r>
              <w:rPr>
                <w:bCs/>
                <w:sz w:val="16"/>
                <w:szCs w:val="16"/>
              </w:rPr>
              <w:t>If some recruits data are not accounted for in the RperS estimate, explain the gap.</w:t>
            </w:r>
          </w:p>
        </w:tc>
        <w:tc>
          <w:tcPr>
            <w:tcW w:w="951" w:type="dxa"/>
            <w:tcMar>
              <w:left w:w="29" w:type="dxa"/>
              <w:right w:w="29" w:type="dxa"/>
            </w:tcMar>
          </w:tcPr>
          <w:p w14:paraId="055F3F3B" w14:textId="58960E10" w:rsidR="001D195F" w:rsidRPr="006002DE" w:rsidRDefault="001D195F" w:rsidP="001D195F">
            <w:pPr>
              <w:snapToGrid w:val="0"/>
              <w:jc w:val="center"/>
              <w:rPr>
                <w:b/>
                <w:bCs/>
                <w:i/>
                <w:color w:val="FF0000"/>
                <w:sz w:val="16"/>
                <w:szCs w:val="16"/>
              </w:rPr>
            </w:pPr>
            <w:del w:id="953" w:author="Mike Banach" w:date="2023-11-20T15:40:00Z">
              <w:r w:rsidRPr="006002DE" w:rsidDel="00541CEF">
                <w:rPr>
                  <w:b/>
                  <w:bCs/>
                  <w:i/>
                  <w:color w:val="FF0000"/>
                  <w:sz w:val="16"/>
                  <w:szCs w:val="16"/>
                </w:rPr>
                <w:delText>Memo</w:delText>
              </w:r>
            </w:del>
            <w:ins w:id="954" w:author="Mike Banach" w:date="2023-11-20T15:40:00Z">
              <w:r w:rsidR="00541CEF">
                <w:rPr>
                  <w:b/>
                  <w:bCs/>
                  <w:i/>
                  <w:color w:val="FF0000"/>
                  <w:sz w:val="16"/>
                  <w:szCs w:val="16"/>
                </w:rPr>
                <w:t>Text ∞</w:t>
              </w:r>
            </w:ins>
          </w:p>
        </w:tc>
        <w:tc>
          <w:tcPr>
            <w:tcW w:w="8403" w:type="dxa"/>
            <w:gridSpan w:val="7"/>
          </w:tcPr>
          <w:p w14:paraId="32097F85" w14:textId="77777777" w:rsidR="001D195F" w:rsidRDefault="001D195F" w:rsidP="001D195F">
            <w:pPr>
              <w:snapToGrid w:val="0"/>
              <w:rPr>
                <w:sz w:val="16"/>
                <w:szCs w:val="16"/>
              </w:rPr>
            </w:pPr>
            <w:r>
              <w:rPr>
                <w:sz w:val="16"/>
                <w:szCs w:val="16"/>
              </w:rPr>
              <w:t>Explain how any gaps in returns from this year class were addressed (estimated to fill in, ignored, etc.).</w:t>
            </w:r>
          </w:p>
          <w:p w14:paraId="316DD6ED" w14:textId="77777777" w:rsidR="001D195F" w:rsidRPr="00325D88" w:rsidRDefault="001D195F" w:rsidP="001D195F">
            <w:pPr>
              <w:snapToGrid w:val="0"/>
              <w:rPr>
                <w:sz w:val="16"/>
                <w:szCs w:val="16"/>
              </w:rPr>
            </w:pPr>
            <w:r w:rsidRPr="00DD66FB">
              <w:rPr>
                <w:color w:val="FF0000"/>
                <w:sz w:val="16"/>
                <w:szCs w:val="16"/>
              </w:rPr>
              <w:t>Required if RecruitsMissing = "Yes".  Must be null if RecruitsMissing = "No".</w:t>
            </w:r>
          </w:p>
        </w:tc>
      </w:tr>
      <w:tr w:rsidR="001D195F" w:rsidRPr="00B51678" w14:paraId="454B07B0" w14:textId="77777777" w:rsidTr="006A2E32">
        <w:trPr>
          <w:cantSplit/>
        </w:trPr>
        <w:tc>
          <w:tcPr>
            <w:tcW w:w="1731" w:type="dxa"/>
            <w:tcMar>
              <w:left w:w="29" w:type="dxa"/>
              <w:right w:w="29" w:type="dxa"/>
            </w:tcMar>
          </w:tcPr>
          <w:p w14:paraId="385308CD" w14:textId="77777777" w:rsidR="001D195F" w:rsidRDefault="001D195F" w:rsidP="001D195F">
            <w:pPr>
              <w:snapToGrid w:val="0"/>
              <w:rPr>
                <w:bCs/>
                <w:sz w:val="16"/>
                <w:szCs w:val="16"/>
              </w:rPr>
            </w:pPr>
            <w:r>
              <w:rPr>
                <w:bCs/>
                <w:sz w:val="16"/>
                <w:szCs w:val="16"/>
              </w:rPr>
              <w:t>HarvestAdj</w:t>
            </w:r>
          </w:p>
        </w:tc>
        <w:tc>
          <w:tcPr>
            <w:tcW w:w="3603" w:type="dxa"/>
            <w:tcMar>
              <w:left w:w="29" w:type="dxa"/>
              <w:right w:w="29" w:type="dxa"/>
            </w:tcMar>
          </w:tcPr>
          <w:p w14:paraId="64857CA2" w14:textId="77777777" w:rsidR="001D195F" w:rsidRDefault="001D195F" w:rsidP="001D195F">
            <w:pPr>
              <w:snapToGrid w:val="0"/>
              <w:rPr>
                <w:bCs/>
                <w:sz w:val="16"/>
                <w:szCs w:val="16"/>
              </w:rPr>
            </w:pPr>
            <w:r>
              <w:rPr>
                <w:bCs/>
                <w:sz w:val="16"/>
                <w:szCs w:val="16"/>
              </w:rPr>
              <w:t>For adult returns, how was the return adjusted to account for harvest?</w:t>
            </w:r>
          </w:p>
          <w:p w14:paraId="700B3CB9" w14:textId="77777777" w:rsidR="001D195F" w:rsidRDefault="001D195F" w:rsidP="001D195F">
            <w:pPr>
              <w:snapToGrid w:val="0"/>
              <w:rPr>
                <w:bCs/>
                <w:sz w:val="16"/>
                <w:szCs w:val="16"/>
              </w:rPr>
            </w:pPr>
            <w:r>
              <w:rPr>
                <w:bCs/>
                <w:sz w:val="16"/>
                <w:szCs w:val="16"/>
              </w:rPr>
              <w:t>(Are harvested fish included in the estimate of number of recruits?)</w:t>
            </w:r>
          </w:p>
          <w:p w14:paraId="7A25784B" w14:textId="77777777" w:rsidR="001D195F" w:rsidRPr="006C7ADF" w:rsidRDefault="001D195F" w:rsidP="001D195F">
            <w:pPr>
              <w:snapToGrid w:val="0"/>
              <w:rPr>
                <w:bCs/>
                <w:sz w:val="16"/>
                <w:szCs w:val="16"/>
              </w:rPr>
            </w:pPr>
          </w:p>
          <w:p w14:paraId="0A84D574" w14:textId="77777777" w:rsidR="001D195F" w:rsidRPr="006C7ADF" w:rsidRDefault="001D195F" w:rsidP="001D195F">
            <w:pPr>
              <w:numPr>
                <w:ilvl w:val="0"/>
                <w:numId w:val="33"/>
              </w:numPr>
              <w:snapToGrid w:val="0"/>
              <w:ind w:left="173" w:hanging="144"/>
              <w:rPr>
                <w:bCs/>
                <w:sz w:val="16"/>
                <w:szCs w:val="16"/>
              </w:rPr>
            </w:pPr>
            <w:r w:rsidRPr="006C7ADF">
              <w:rPr>
                <w:bCs/>
                <w:sz w:val="16"/>
                <w:szCs w:val="16"/>
              </w:rPr>
              <w:t>"Ocean" means fish harvested in the ocean.</w:t>
            </w:r>
          </w:p>
          <w:p w14:paraId="24FD6E87" w14:textId="77777777" w:rsidR="001D195F" w:rsidRPr="006C7ADF" w:rsidRDefault="001D195F" w:rsidP="001D195F">
            <w:pPr>
              <w:numPr>
                <w:ilvl w:val="0"/>
                <w:numId w:val="33"/>
              </w:numPr>
              <w:snapToGrid w:val="0"/>
              <w:ind w:left="173" w:hanging="144"/>
              <w:rPr>
                <w:bCs/>
                <w:sz w:val="16"/>
                <w:szCs w:val="16"/>
              </w:rPr>
            </w:pPr>
            <w:r w:rsidRPr="006C7ADF">
              <w:rPr>
                <w:bCs/>
                <w:sz w:val="16"/>
                <w:szCs w:val="16"/>
              </w:rPr>
              <w:t>"Mainstem" means fish harvested in the mainstem Columbia River, including the estuary.  Do not indicate "mainstem" for populations outside the Columbia Basin.</w:t>
            </w:r>
          </w:p>
          <w:p w14:paraId="2985EB0A" w14:textId="77777777" w:rsidR="001D195F" w:rsidRPr="00B16F0F" w:rsidRDefault="001D195F" w:rsidP="001D195F">
            <w:pPr>
              <w:numPr>
                <w:ilvl w:val="0"/>
                <w:numId w:val="33"/>
              </w:numPr>
              <w:snapToGrid w:val="0"/>
              <w:ind w:left="173" w:hanging="144"/>
              <w:rPr>
                <w:bCs/>
                <w:sz w:val="16"/>
                <w:szCs w:val="16"/>
              </w:rPr>
            </w:pPr>
            <w:r w:rsidRPr="006C7ADF">
              <w:rPr>
                <w:bCs/>
                <w:sz w:val="16"/>
                <w:szCs w:val="16"/>
              </w:rPr>
              <w:t>"Tributaries" means streams other than the mainstem</w:t>
            </w:r>
            <w:r>
              <w:rPr>
                <w:bCs/>
                <w:sz w:val="16"/>
                <w:szCs w:val="16"/>
              </w:rPr>
              <w:t xml:space="preserve"> Columbia River</w:t>
            </w:r>
            <w:r w:rsidRPr="006C7ADF">
              <w:rPr>
                <w:bCs/>
                <w:sz w:val="16"/>
                <w:szCs w:val="16"/>
              </w:rPr>
              <w:t>.</w:t>
            </w:r>
          </w:p>
        </w:tc>
        <w:tc>
          <w:tcPr>
            <w:tcW w:w="951" w:type="dxa"/>
            <w:tcMar>
              <w:left w:w="29" w:type="dxa"/>
              <w:right w:w="29" w:type="dxa"/>
            </w:tcMar>
          </w:tcPr>
          <w:p w14:paraId="1196A8BD" w14:textId="77777777" w:rsidR="001D195F" w:rsidRPr="00B16F0F" w:rsidRDefault="001D195F" w:rsidP="001D195F">
            <w:pPr>
              <w:snapToGrid w:val="0"/>
              <w:jc w:val="center"/>
              <w:rPr>
                <w:bCs/>
                <w:sz w:val="16"/>
                <w:szCs w:val="16"/>
              </w:rPr>
            </w:pPr>
            <w:r>
              <w:rPr>
                <w:bCs/>
                <w:sz w:val="16"/>
                <w:szCs w:val="16"/>
              </w:rPr>
              <w:t>Text 35</w:t>
            </w:r>
          </w:p>
        </w:tc>
        <w:tc>
          <w:tcPr>
            <w:tcW w:w="8403" w:type="dxa"/>
            <w:gridSpan w:val="7"/>
          </w:tcPr>
          <w:p w14:paraId="5BD426C9" w14:textId="77777777" w:rsidR="001D195F" w:rsidRPr="008B3697" w:rsidRDefault="001D195F" w:rsidP="001D195F">
            <w:pPr>
              <w:snapToGrid w:val="0"/>
              <w:rPr>
                <w:sz w:val="16"/>
                <w:szCs w:val="16"/>
              </w:rPr>
            </w:pPr>
            <w:r w:rsidRPr="001113DC">
              <w:rPr>
                <w:sz w:val="16"/>
                <w:szCs w:val="16"/>
                <w:u w:val="single"/>
              </w:rPr>
              <w:t>Acceptable values</w:t>
            </w:r>
            <w:r w:rsidRPr="008B3697">
              <w:rPr>
                <w:sz w:val="16"/>
                <w:szCs w:val="16"/>
              </w:rPr>
              <w:t>:</w:t>
            </w:r>
            <w:r>
              <w:rPr>
                <w:sz w:val="16"/>
                <w:szCs w:val="16"/>
              </w:rPr>
              <w:t xml:space="preserve">   [</w:t>
            </w:r>
            <w:r w:rsidRPr="00C73E14">
              <w:rPr>
                <w:i/>
                <w:sz w:val="16"/>
                <w:szCs w:val="16"/>
              </w:rPr>
              <w:t>Do not include comments in brackets.</w:t>
            </w:r>
            <w:r>
              <w:rPr>
                <w:sz w:val="16"/>
                <w:szCs w:val="16"/>
              </w:rPr>
              <w:t>]</w:t>
            </w:r>
          </w:p>
          <w:p w14:paraId="74E0DBD6" w14:textId="77777777" w:rsidR="001D195F" w:rsidRDefault="001D195F" w:rsidP="001D195F">
            <w:pPr>
              <w:numPr>
                <w:ilvl w:val="0"/>
                <w:numId w:val="17"/>
              </w:numPr>
              <w:snapToGrid w:val="0"/>
              <w:ind w:left="173" w:hanging="144"/>
              <w:rPr>
                <w:sz w:val="16"/>
                <w:szCs w:val="16"/>
              </w:rPr>
            </w:pPr>
            <w:r>
              <w:rPr>
                <w:sz w:val="16"/>
                <w:szCs w:val="16"/>
              </w:rPr>
              <w:t>Ocean   [</w:t>
            </w:r>
            <w:r w:rsidRPr="00482AB8">
              <w:rPr>
                <w:i/>
                <w:sz w:val="16"/>
                <w:szCs w:val="16"/>
              </w:rPr>
              <w:t>Value in the Recruits field was adjusted for harvest in the ocean, but not in the mainstem and not in tributaries.</w:t>
            </w:r>
            <w:r w:rsidRPr="008B3697">
              <w:rPr>
                <w:sz w:val="16"/>
                <w:szCs w:val="16"/>
              </w:rPr>
              <w:t>]</w:t>
            </w:r>
          </w:p>
          <w:p w14:paraId="715E9361" w14:textId="77777777" w:rsidR="001D195F" w:rsidRDefault="001D195F" w:rsidP="001D195F">
            <w:pPr>
              <w:numPr>
                <w:ilvl w:val="0"/>
                <w:numId w:val="17"/>
              </w:numPr>
              <w:snapToGrid w:val="0"/>
              <w:ind w:left="173" w:hanging="144"/>
              <w:rPr>
                <w:sz w:val="16"/>
                <w:szCs w:val="16"/>
              </w:rPr>
            </w:pPr>
            <w:r>
              <w:rPr>
                <w:sz w:val="16"/>
                <w:szCs w:val="16"/>
              </w:rPr>
              <w:t>Ocean and mainstem   [</w:t>
            </w:r>
            <w:r w:rsidRPr="00482AB8">
              <w:rPr>
                <w:i/>
                <w:sz w:val="16"/>
                <w:szCs w:val="16"/>
              </w:rPr>
              <w:t>Value in the Recruits field was adjusted for harvest in the ocean and mainstem, but not in tributaries.</w:t>
            </w:r>
            <w:r w:rsidRPr="008B3697">
              <w:rPr>
                <w:sz w:val="16"/>
                <w:szCs w:val="16"/>
              </w:rPr>
              <w:t>]</w:t>
            </w:r>
          </w:p>
          <w:p w14:paraId="5448ED25" w14:textId="77777777" w:rsidR="001D195F" w:rsidRPr="00F27415" w:rsidRDefault="001D195F" w:rsidP="001D195F">
            <w:pPr>
              <w:numPr>
                <w:ilvl w:val="0"/>
                <w:numId w:val="17"/>
              </w:numPr>
              <w:snapToGrid w:val="0"/>
              <w:ind w:left="173" w:hanging="144"/>
              <w:rPr>
                <w:sz w:val="16"/>
                <w:szCs w:val="16"/>
              </w:rPr>
            </w:pPr>
            <w:r>
              <w:rPr>
                <w:sz w:val="16"/>
                <w:szCs w:val="16"/>
              </w:rPr>
              <w:t>Ocean and mainstem and tributaries   [</w:t>
            </w:r>
            <w:r w:rsidRPr="00482AB8">
              <w:rPr>
                <w:i/>
                <w:sz w:val="16"/>
                <w:szCs w:val="16"/>
              </w:rPr>
              <w:t>Value in the Recruits field was adjusted for harvest in the ocean, mainstem, and tributaries.</w:t>
            </w:r>
            <w:r w:rsidRPr="008B3697">
              <w:rPr>
                <w:sz w:val="16"/>
                <w:szCs w:val="16"/>
              </w:rPr>
              <w:t>]</w:t>
            </w:r>
          </w:p>
          <w:p w14:paraId="0CBE767E" w14:textId="77777777" w:rsidR="001D195F" w:rsidRPr="008B3697" w:rsidRDefault="001D195F" w:rsidP="001D195F">
            <w:pPr>
              <w:numPr>
                <w:ilvl w:val="0"/>
                <w:numId w:val="17"/>
              </w:numPr>
              <w:snapToGrid w:val="0"/>
              <w:ind w:left="173" w:hanging="144"/>
              <w:rPr>
                <w:sz w:val="16"/>
                <w:szCs w:val="16"/>
              </w:rPr>
            </w:pPr>
            <w:r>
              <w:rPr>
                <w:sz w:val="16"/>
                <w:szCs w:val="16"/>
              </w:rPr>
              <w:t>Ocean and tributaries   [</w:t>
            </w:r>
            <w:r w:rsidRPr="00482AB8">
              <w:rPr>
                <w:i/>
                <w:sz w:val="16"/>
                <w:szCs w:val="16"/>
              </w:rPr>
              <w:t xml:space="preserve">Value in the </w:t>
            </w:r>
            <w:r>
              <w:rPr>
                <w:i/>
                <w:sz w:val="16"/>
                <w:szCs w:val="16"/>
              </w:rPr>
              <w:t>Recruits</w:t>
            </w:r>
            <w:r w:rsidRPr="00482AB8">
              <w:rPr>
                <w:i/>
                <w:sz w:val="16"/>
                <w:szCs w:val="16"/>
              </w:rPr>
              <w:t xml:space="preserve"> field was adjusted for</w:t>
            </w:r>
            <w:r>
              <w:rPr>
                <w:i/>
                <w:sz w:val="16"/>
                <w:szCs w:val="16"/>
              </w:rPr>
              <w:t xml:space="preserve"> harvest in the ocean</w:t>
            </w:r>
            <w:r w:rsidRPr="00482AB8">
              <w:rPr>
                <w:i/>
                <w:sz w:val="16"/>
                <w:szCs w:val="16"/>
              </w:rPr>
              <w:t xml:space="preserve"> and tributaries.</w:t>
            </w:r>
            <w:r w:rsidRPr="008B3697">
              <w:rPr>
                <w:sz w:val="16"/>
                <w:szCs w:val="16"/>
              </w:rPr>
              <w:t>]</w:t>
            </w:r>
          </w:p>
          <w:p w14:paraId="01D46F48" w14:textId="77777777" w:rsidR="001D195F" w:rsidRDefault="001D195F" w:rsidP="001D195F">
            <w:pPr>
              <w:numPr>
                <w:ilvl w:val="0"/>
                <w:numId w:val="17"/>
              </w:numPr>
              <w:snapToGrid w:val="0"/>
              <w:ind w:left="173" w:hanging="144"/>
              <w:rPr>
                <w:sz w:val="16"/>
                <w:szCs w:val="16"/>
              </w:rPr>
            </w:pPr>
            <w:r w:rsidRPr="008B3697">
              <w:rPr>
                <w:sz w:val="16"/>
                <w:szCs w:val="16"/>
              </w:rPr>
              <w:t>Mainstem</w:t>
            </w:r>
            <w:r>
              <w:rPr>
                <w:sz w:val="16"/>
                <w:szCs w:val="16"/>
              </w:rPr>
              <w:t xml:space="preserve">   [</w:t>
            </w:r>
            <w:r w:rsidRPr="00482AB8">
              <w:rPr>
                <w:i/>
                <w:sz w:val="16"/>
                <w:szCs w:val="16"/>
              </w:rPr>
              <w:t>Value in the Recruits field was adjusted for harvest in the mainstem but not in tributaries.</w:t>
            </w:r>
            <w:r w:rsidRPr="008B3697">
              <w:rPr>
                <w:sz w:val="16"/>
                <w:szCs w:val="16"/>
              </w:rPr>
              <w:t>]</w:t>
            </w:r>
          </w:p>
          <w:p w14:paraId="4DBDD6C7" w14:textId="77777777" w:rsidR="001D195F" w:rsidRPr="008B3697" w:rsidRDefault="001D195F" w:rsidP="001D195F">
            <w:pPr>
              <w:numPr>
                <w:ilvl w:val="0"/>
                <w:numId w:val="17"/>
              </w:numPr>
              <w:snapToGrid w:val="0"/>
              <w:ind w:left="173" w:hanging="144"/>
              <w:rPr>
                <w:sz w:val="16"/>
                <w:szCs w:val="16"/>
              </w:rPr>
            </w:pPr>
            <w:r w:rsidRPr="008B3697">
              <w:rPr>
                <w:sz w:val="16"/>
                <w:szCs w:val="16"/>
              </w:rPr>
              <w:t>Mainstem and tributaries</w:t>
            </w:r>
            <w:r>
              <w:rPr>
                <w:sz w:val="16"/>
                <w:szCs w:val="16"/>
              </w:rPr>
              <w:t xml:space="preserve">   [</w:t>
            </w:r>
            <w:r w:rsidRPr="00482AB8">
              <w:rPr>
                <w:i/>
                <w:sz w:val="16"/>
                <w:szCs w:val="16"/>
              </w:rPr>
              <w:t>Value in the Recruits field was adjusted for harvest in both the mainstem and tributaries.</w:t>
            </w:r>
            <w:r w:rsidRPr="008B3697">
              <w:rPr>
                <w:sz w:val="16"/>
                <w:szCs w:val="16"/>
              </w:rPr>
              <w:t>]</w:t>
            </w:r>
          </w:p>
          <w:p w14:paraId="06E55DED" w14:textId="77777777" w:rsidR="001D195F" w:rsidRPr="000A5F4F" w:rsidRDefault="001D195F" w:rsidP="001D195F">
            <w:pPr>
              <w:numPr>
                <w:ilvl w:val="0"/>
                <w:numId w:val="17"/>
              </w:numPr>
              <w:snapToGrid w:val="0"/>
              <w:ind w:left="173" w:hanging="144"/>
              <w:rPr>
                <w:sz w:val="16"/>
                <w:szCs w:val="16"/>
              </w:rPr>
            </w:pPr>
            <w:r w:rsidRPr="008B3697">
              <w:rPr>
                <w:sz w:val="16"/>
                <w:szCs w:val="16"/>
              </w:rPr>
              <w:t>Tributaries</w:t>
            </w:r>
            <w:r>
              <w:rPr>
                <w:sz w:val="16"/>
                <w:szCs w:val="16"/>
              </w:rPr>
              <w:t xml:space="preserve">   [</w:t>
            </w:r>
            <w:r w:rsidRPr="00482AB8">
              <w:rPr>
                <w:i/>
                <w:sz w:val="16"/>
                <w:szCs w:val="16"/>
              </w:rPr>
              <w:t>Value in the Recruits field was adjusted for harvest in tributaries but not in the mainstem.</w:t>
            </w:r>
            <w:r w:rsidRPr="008B3697">
              <w:rPr>
                <w:sz w:val="16"/>
                <w:szCs w:val="16"/>
              </w:rPr>
              <w:t>]</w:t>
            </w:r>
          </w:p>
          <w:p w14:paraId="2850F81C" w14:textId="77777777" w:rsidR="001D195F" w:rsidRPr="008B3697" w:rsidRDefault="001D195F" w:rsidP="001D195F">
            <w:pPr>
              <w:numPr>
                <w:ilvl w:val="0"/>
                <w:numId w:val="17"/>
              </w:numPr>
              <w:snapToGrid w:val="0"/>
              <w:ind w:left="173" w:hanging="144"/>
              <w:rPr>
                <w:sz w:val="16"/>
                <w:szCs w:val="16"/>
              </w:rPr>
            </w:pPr>
            <w:r w:rsidRPr="008B3697">
              <w:rPr>
                <w:sz w:val="16"/>
                <w:szCs w:val="16"/>
              </w:rPr>
              <w:t>Not adjusted</w:t>
            </w:r>
            <w:r>
              <w:rPr>
                <w:sz w:val="16"/>
                <w:szCs w:val="16"/>
              </w:rPr>
              <w:t xml:space="preserve">   [</w:t>
            </w:r>
            <w:r w:rsidRPr="00482AB8">
              <w:rPr>
                <w:i/>
                <w:sz w:val="16"/>
                <w:szCs w:val="16"/>
              </w:rPr>
              <w:t>Value in the Recruits field was not adjusted for harvest.</w:t>
            </w:r>
            <w:r w:rsidRPr="008B3697">
              <w:rPr>
                <w:sz w:val="16"/>
                <w:szCs w:val="16"/>
              </w:rPr>
              <w:t>]</w:t>
            </w:r>
          </w:p>
        </w:tc>
      </w:tr>
      <w:tr w:rsidR="001D195F" w:rsidRPr="00B51678" w14:paraId="6091B9B8" w14:textId="77777777" w:rsidTr="006A2E32">
        <w:trPr>
          <w:cantSplit/>
        </w:trPr>
        <w:tc>
          <w:tcPr>
            <w:tcW w:w="1731" w:type="dxa"/>
            <w:tcMar>
              <w:left w:w="29" w:type="dxa"/>
              <w:right w:w="29" w:type="dxa"/>
            </w:tcMar>
          </w:tcPr>
          <w:p w14:paraId="6A72C9A5" w14:textId="77777777" w:rsidR="001D195F" w:rsidRDefault="001D195F" w:rsidP="001D195F">
            <w:pPr>
              <w:snapToGrid w:val="0"/>
              <w:rPr>
                <w:bCs/>
                <w:sz w:val="16"/>
                <w:szCs w:val="16"/>
              </w:rPr>
            </w:pPr>
            <w:r>
              <w:rPr>
                <w:bCs/>
                <w:sz w:val="16"/>
                <w:szCs w:val="16"/>
              </w:rPr>
              <w:t>OceanHarvest</w:t>
            </w:r>
          </w:p>
        </w:tc>
        <w:tc>
          <w:tcPr>
            <w:tcW w:w="3603" w:type="dxa"/>
            <w:tcMar>
              <w:left w:w="29" w:type="dxa"/>
              <w:right w:w="29" w:type="dxa"/>
            </w:tcMar>
          </w:tcPr>
          <w:p w14:paraId="50AEAF8F" w14:textId="77777777" w:rsidR="001D195F" w:rsidRPr="00B16F0F" w:rsidRDefault="001D195F" w:rsidP="001D195F">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adults and jacks from</w:t>
            </w:r>
            <w:r w:rsidRPr="00B16F0F">
              <w:rPr>
                <w:bCs/>
                <w:sz w:val="16"/>
                <w:szCs w:val="16"/>
              </w:rPr>
              <w:t xml:space="preserve"> the</w:t>
            </w:r>
            <w:r>
              <w:rPr>
                <w:bCs/>
                <w:sz w:val="16"/>
                <w:szCs w:val="16"/>
              </w:rPr>
              <w:t xml:space="preserve"> recruit</w:t>
            </w:r>
            <w:r w:rsidRPr="00B16F0F">
              <w:rPr>
                <w:bCs/>
                <w:sz w:val="16"/>
                <w:szCs w:val="16"/>
              </w:rPr>
              <w:t xml:space="preserve"> group indicated in the </w:t>
            </w:r>
            <w:r>
              <w:rPr>
                <w:bCs/>
                <w:sz w:val="16"/>
                <w:szCs w:val="16"/>
              </w:rPr>
              <w:t xml:space="preserve">Recruits </w:t>
            </w:r>
            <w:r w:rsidRPr="00B16F0F">
              <w:rPr>
                <w:bCs/>
                <w:sz w:val="16"/>
                <w:szCs w:val="16"/>
              </w:rPr>
              <w:t>field</w:t>
            </w:r>
            <w:r>
              <w:rPr>
                <w:bCs/>
                <w:sz w:val="16"/>
                <w:szCs w:val="16"/>
              </w:rPr>
              <w:t xml:space="preserve"> that were harvested in the ocean</w:t>
            </w:r>
            <w:r w:rsidRPr="00B16F0F">
              <w:rPr>
                <w:bCs/>
                <w:sz w:val="16"/>
                <w:szCs w:val="16"/>
              </w:rPr>
              <w:t>.</w:t>
            </w:r>
          </w:p>
        </w:tc>
        <w:tc>
          <w:tcPr>
            <w:tcW w:w="951" w:type="dxa"/>
            <w:tcMar>
              <w:left w:w="29" w:type="dxa"/>
              <w:right w:w="29" w:type="dxa"/>
            </w:tcMar>
          </w:tcPr>
          <w:p w14:paraId="5891DB03" w14:textId="7E81F463" w:rsidR="001D195F" w:rsidRPr="00B16F0F" w:rsidRDefault="001D195F" w:rsidP="001D195F">
            <w:pPr>
              <w:snapToGrid w:val="0"/>
              <w:jc w:val="center"/>
              <w:rPr>
                <w:bCs/>
                <w:sz w:val="16"/>
                <w:szCs w:val="16"/>
              </w:rPr>
            </w:pPr>
            <w:del w:id="955" w:author="Mike Banach" w:date="2023-11-20T15:51:00Z">
              <w:r w:rsidDel="00A21651">
                <w:rPr>
                  <w:bCs/>
                  <w:sz w:val="16"/>
                  <w:szCs w:val="16"/>
                </w:rPr>
                <w:delText>Single</w:delText>
              </w:r>
            </w:del>
            <w:ins w:id="956" w:author="Mike Banach" w:date="2023-11-20T15:51:00Z">
              <w:r w:rsidR="00A21651">
                <w:rPr>
                  <w:bCs/>
                  <w:sz w:val="16"/>
                  <w:szCs w:val="16"/>
                </w:rPr>
                <w:t>Integer</w:t>
              </w:r>
            </w:ins>
          </w:p>
        </w:tc>
        <w:tc>
          <w:tcPr>
            <w:tcW w:w="8403" w:type="dxa"/>
            <w:gridSpan w:val="7"/>
          </w:tcPr>
          <w:p w14:paraId="6E8BE8AA" w14:textId="77777777" w:rsidR="001D195F" w:rsidRDefault="001D195F" w:rsidP="001D195F">
            <w:pPr>
              <w:snapToGrid w:val="0"/>
              <w:rPr>
                <w:sz w:val="16"/>
                <w:szCs w:val="16"/>
              </w:rPr>
            </w:pPr>
            <w:r>
              <w:rPr>
                <w:sz w:val="16"/>
                <w:szCs w:val="16"/>
              </w:rPr>
              <w:t xml:space="preserve">This field is for harvests in the ocean, which is defined as not including the estuary.  Provide this estimate ONLY if it was used to adjust the return/recruit estimate to add back harvested fish.  </w:t>
            </w:r>
            <w:r>
              <w:rPr>
                <w:bCs/>
                <w:sz w:val="16"/>
                <w:szCs w:val="16"/>
              </w:rPr>
              <w:t>Provide whole numbers only, not decimal values.</w:t>
            </w:r>
          </w:p>
          <w:p w14:paraId="0869B527" w14:textId="77777777" w:rsidR="001D195F" w:rsidRDefault="001D195F" w:rsidP="001D195F">
            <w:pPr>
              <w:snapToGrid w:val="0"/>
              <w:rPr>
                <w:sz w:val="16"/>
                <w:szCs w:val="16"/>
              </w:rPr>
            </w:pPr>
          </w:p>
          <w:p w14:paraId="5A574227" w14:textId="77777777" w:rsidR="001D195F" w:rsidRDefault="001D195F" w:rsidP="001D195F">
            <w:pPr>
              <w:snapToGrid w:val="0"/>
              <w:rPr>
                <w:sz w:val="16"/>
                <w:szCs w:val="16"/>
              </w:rPr>
            </w:pPr>
            <w:r>
              <w:rPr>
                <w:sz w:val="16"/>
                <w:szCs w:val="16"/>
              </w:rPr>
              <w:t xml:space="preserve">This may or may not include indirect fishery impacts, and these details should be explained in the Methods citation.  </w:t>
            </w:r>
            <w:r w:rsidRPr="00B16F0F">
              <w:rPr>
                <w:sz w:val="16"/>
                <w:szCs w:val="16"/>
              </w:rPr>
              <w:t xml:space="preserve">This harvest value reflects fish harvested from the indicated </w:t>
            </w:r>
            <w:r>
              <w:rPr>
                <w:sz w:val="16"/>
                <w:szCs w:val="16"/>
              </w:rPr>
              <w:t>natural origin</w:t>
            </w:r>
            <w:r w:rsidRPr="00B16F0F">
              <w:rPr>
                <w:sz w:val="16"/>
                <w:szCs w:val="16"/>
              </w:rPr>
              <w:t xml:space="preserve"> group.</w:t>
            </w:r>
            <w:r>
              <w:rPr>
                <w:sz w:val="16"/>
                <w:szCs w:val="16"/>
              </w:rPr>
              <w:t xml:space="preserve">  Leave blank for juvenile recruits.</w:t>
            </w:r>
          </w:p>
        </w:tc>
      </w:tr>
      <w:tr w:rsidR="001D195F" w:rsidRPr="00B51678" w14:paraId="352C9B94" w14:textId="77777777" w:rsidTr="006A2E32">
        <w:trPr>
          <w:cantSplit/>
        </w:trPr>
        <w:tc>
          <w:tcPr>
            <w:tcW w:w="1731" w:type="dxa"/>
            <w:tcMar>
              <w:left w:w="29" w:type="dxa"/>
              <w:right w:w="29" w:type="dxa"/>
            </w:tcMar>
          </w:tcPr>
          <w:p w14:paraId="518EA2BB" w14:textId="77777777" w:rsidR="001D195F" w:rsidRPr="00FA0FA2" w:rsidRDefault="001D195F" w:rsidP="001D195F">
            <w:pPr>
              <w:snapToGrid w:val="0"/>
              <w:rPr>
                <w:bCs/>
                <w:color w:val="FF0000"/>
                <w:sz w:val="16"/>
                <w:szCs w:val="16"/>
              </w:rPr>
            </w:pPr>
            <w:r>
              <w:rPr>
                <w:bCs/>
                <w:sz w:val="16"/>
                <w:szCs w:val="16"/>
              </w:rPr>
              <w:t>M</w:t>
            </w:r>
            <w:r w:rsidRPr="00B16F0F">
              <w:rPr>
                <w:bCs/>
                <w:sz w:val="16"/>
                <w:szCs w:val="16"/>
              </w:rPr>
              <w:t>ainstemHarvest</w:t>
            </w:r>
          </w:p>
        </w:tc>
        <w:tc>
          <w:tcPr>
            <w:tcW w:w="3603" w:type="dxa"/>
            <w:tcMar>
              <w:left w:w="29" w:type="dxa"/>
              <w:right w:w="29" w:type="dxa"/>
            </w:tcMar>
          </w:tcPr>
          <w:p w14:paraId="6805C66F" w14:textId="77777777" w:rsidR="001D195F" w:rsidRPr="00B16F0F" w:rsidRDefault="001D195F" w:rsidP="001D195F">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adults and jacks from</w:t>
            </w:r>
            <w:r w:rsidRPr="00B16F0F">
              <w:rPr>
                <w:bCs/>
                <w:sz w:val="16"/>
                <w:szCs w:val="16"/>
              </w:rPr>
              <w:t xml:space="preserve"> the</w:t>
            </w:r>
            <w:r>
              <w:rPr>
                <w:bCs/>
                <w:sz w:val="16"/>
                <w:szCs w:val="16"/>
              </w:rPr>
              <w:t xml:space="preserve"> recruit</w:t>
            </w:r>
            <w:r w:rsidRPr="00B16F0F">
              <w:rPr>
                <w:bCs/>
                <w:sz w:val="16"/>
                <w:szCs w:val="16"/>
              </w:rPr>
              <w:t xml:space="preserve"> group indicated in the </w:t>
            </w:r>
            <w:r>
              <w:rPr>
                <w:bCs/>
                <w:sz w:val="16"/>
                <w:szCs w:val="16"/>
              </w:rPr>
              <w:t xml:space="preserve">Recruits </w:t>
            </w:r>
            <w:r w:rsidRPr="00B16F0F">
              <w:rPr>
                <w:bCs/>
                <w:sz w:val="16"/>
                <w:szCs w:val="16"/>
              </w:rPr>
              <w:t>field</w:t>
            </w:r>
            <w:r>
              <w:rPr>
                <w:bCs/>
                <w:sz w:val="16"/>
                <w:szCs w:val="16"/>
              </w:rPr>
              <w:t xml:space="preserve"> that were harvested in the mainstem (including the estuary)</w:t>
            </w:r>
            <w:r w:rsidRPr="00B16F0F">
              <w:rPr>
                <w:bCs/>
                <w:sz w:val="16"/>
                <w:szCs w:val="16"/>
              </w:rPr>
              <w:t>.</w:t>
            </w:r>
          </w:p>
        </w:tc>
        <w:tc>
          <w:tcPr>
            <w:tcW w:w="951" w:type="dxa"/>
            <w:tcMar>
              <w:left w:w="29" w:type="dxa"/>
              <w:right w:w="29" w:type="dxa"/>
            </w:tcMar>
          </w:tcPr>
          <w:p w14:paraId="409A7CBF" w14:textId="67FB0B89" w:rsidR="001D195F" w:rsidRPr="00B16F0F" w:rsidRDefault="001D195F" w:rsidP="001D195F">
            <w:pPr>
              <w:snapToGrid w:val="0"/>
              <w:jc w:val="center"/>
              <w:rPr>
                <w:bCs/>
                <w:sz w:val="16"/>
                <w:szCs w:val="16"/>
              </w:rPr>
            </w:pPr>
            <w:del w:id="957" w:author="Mike Banach" w:date="2023-11-20T15:51:00Z">
              <w:r w:rsidRPr="00B16F0F" w:rsidDel="00A21651">
                <w:rPr>
                  <w:bCs/>
                  <w:sz w:val="16"/>
                  <w:szCs w:val="16"/>
                </w:rPr>
                <w:delText>Single</w:delText>
              </w:r>
            </w:del>
            <w:ins w:id="958" w:author="Mike Banach" w:date="2023-11-20T15:51:00Z">
              <w:r w:rsidR="00A21651">
                <w:rPr>
                  <w:bCs/>
                  <w:sz w:val="16"/>
                  <w:szCs w:val="16"/>
                </w:rPr>
                <w:t>Integer</w:t>
              </w:r>
            </w:ins>
          </w:p>
        </w:tc>
        <w:tc>
          <w:tcPr>
            <w:tcW w:w="8403" w:type="dxa"/>
            <w:gridSpan w:val="7"/>
          </w:tcPr>
          <w:p w14:paraId="01B07EDC" w14:textId="77777777" w:rsidR="001D195F" w:rsidRDefault="001D195F" w:rsidP="001D195F">
            <w:pPr>
              <w:snapToGrid w:val="0"/>
              <w:rPr>
                <w:sz w:val="16"/>
                <w:szCs w:val="16"/>
              </w:rPr>
            </w:pPr>
            <w:r>
              <w:rPr>
                <w:sz w:val="16"/>
                <w:szCs w:val="16"/>
              </w:rPr>
              <w:t>This field is only for harvests in the mainstem and estuary, which is defined as all rivers below the tributary(</w:t>
            </w:r>
            <w:proofErr w:type="spellStart"/>
            <w:r>
              <w:rPr>
                <w:sz w:val="16"/>
                <w:szCs w:val="16"/>
              </w:rPr>
              <w:t>ies</w:t>
            </w:r>
            <w:proofErr w:type="spellEnd"/>
            <w:r>
              <w:rPr>
                <w:sz w:val="16"/>
                <w:szCs w:val="16"/>
              </w:rPr>
              <w:t xml:space="preserve">) defining the population.  Provide this estimate ONLY if it was used to adjust the return/recruit estimate to add back harvested fish.  </w:t>
            </w:r>
            <w:r>
              <w:rPr>
                <w:bCs/>
                <w:sz w:val="16"/>
                <w:szCs w:val="16"/>
              </w:rPr>
              <w:t>Provide whole numbers only, not decimal values.</w:t>
            </w:r>
          </w:p>
          <w:p w14:paraId="6AFF7EBC" w14:textId="77777777" w:rsidR="001D195F" w:rsidRDefault="001D195F" w:rsidP="001D195F">
            <w:pPr>
              <w:snapToGrid w:val="0"/>
              <w:rPr>
                <w:sz w:val="16"/>
                <w:szCs w:val="16"/>
              </w:rPr>
            </w:pPr>
          </w:p>
          <w:p w14:paraId="66ADD0B5" w14:textId="77777777" w:rsidR="001D195F" w:rsidRPr="00B16F0F" w:rsidRDefault="001D195F" w:rsidP="001D195F">
            <w:pPr>
              <w:snapToGrid w:val="0"/>
              <w:rPr>
                <w:sz w:val="16"/>
                <w:szCs w:val="16"/>
              </w:rPr>
            </w:pPr>
            <w:r>
              <w:rPr>
                <w:sz w:val="16"/>
                <w:szCs w:val="16"/>
              </w:rPr>
              <w:t xml:space="preserve">This may or may not include indirect fishery impacts, and these details should be explained in the Methods citation.  </w:t>
            </w:r>
            <w:r w:rsidRPr="00B16F0F">
              <w:rPr>
                <w:sz w:val="16"/>
                <w:szCs w:val="16"/>
              </w:rPr>
              <w:t xml:space="preserve">This harvest value reflects fish harvested from the indicated </w:t>
            </w:r>
            <w:r>
              <w:rPr>
                <w:sz w:val="16"/>
                <w:szCs w:val="16"/>
              </w:rPr>
              <w:t>natural origin</w:t>
            </w:r>
            <w:r w:rsidRPr="00B16F0F">
              <w:rPr>
                <w:sz w:val="16"/>
                <w:szCs w:val="16"/>
              </w:rPr>
              <w:t xml:space="preserve"> group.</w:t>
            </w:r>
            <w:r>
              <w:rPr>
                <w:sz w:val="16"/>
                <w:szCs w:val="16"/>
              </w:rPr>
              <w:t xml:space="preserve">  Leave blank for juvenile recruits.</w:t>
            </w:r>
          </w:p>
        </w:tc>
      </w:tr>
      <w:tr w:rsidR="001D195F" w:rsidRPr="00B51678" w14:paraId="77C53C28" w14:textId="77777777" w:rsidTr="006A2E32">
        <w:trPr>
          <w:cantSplit/>
        </w:trPr>
        <w:tc>
          <w:tcPr>
            <w:tcW w:w="1731" w:type="dxa"/>
            <w:tcMar>
              <w:left w:w="29" w:type="dxa"/>
              <w:right w:w="29" w:type="dxa"/>
            </w:tcMar>
          </w:tcPr>
          <w:p w14:paraId="0B593EDB" w14:textId="77777777" w:rsidR="001D195F" w:rsidRPr="00FA0FA2" w:rsidRDefault="001D195F" w:rsidP="001D195F">
            <w:pPr>
              <w:snapToGrid w:val="0"/>
              <w:rPr>
                <w:bCs/>
                <w:color w:val="FF0000"/>
                <w:sz w:val="16"/>
                <w:szCs w:val="16"/>
              </w:rPr>
            </w:pPr>
            <w:r>
              <w:rPr>
                <w:bCs/>
                <w:sz w:val="16"/>
                <w:szCs w:val="16"/>
              </w:rPr>
              <w:lastRenderedPageBreak/>
              <w:t>T</w:t>
            </w:r>
            <w:r w:rsidRPr="00B16F0F">
              <w:rPr>
                <w:bCs/>
                <w:sz w:val="16"/>
                <w:szCs w:val="16"/>
              </w:rPr>
              <w:t>ribHarvest</w:t>
            </w:r>
          </w:p>
        </w:tc>
        <w:tc>
          <w:tcPr>
            <w:tcW w:w="3603" w:type="dxa"/>
            <w:tcMar>
              <w:left w:w="29" w:type="dxa"/>
              <w:right w:w="29" w:type="dxa"/>
            </w:tcMar>
          </w:tcPr>
          <w:p w14:paraId="79CD12F9" w14:textId="77777777" w:rsidR="001D195F" w:rsidRPr="00B16F0F" w:rsidRDefault="001D195F" w:rsidP="001D195F">
            <w:pPr>
              <w:snapToGrid w:val="0"/>
              <w:rPr>
                <w:bCs/>
                <w:sz w:val="16"/>
                <w:szCs w:val="16"/>
              </w:rPr>
            </w:pPr>
            <w:r w:rsidRPr="00B16F0F">
              <w:rPr>
                <w:bCs/>
                <w:sz w:val="16"/>
                <w:szCs w:val="16"/>
              </w:rPr>
              <w:t xml:space="preserve">The </w:t>
            </w:r>
            <w:r>
              <w:rPr>
                <w:bCs/>
                <w:sz w:val="16"/>
                <w:szCs w:val="16"/>
              </w:rPr>
              <w:t xml:space="preserve">estimated </w:t>
            </w:r>
            <w:r w:rsidRPr="00B16F0F">
              <w:rPr>
                <w:bCs/>
                <w:sz w:val="16"/>
                <w:szCs w:val="16"/>
              </w:rPr>
              <w:t xml:space="preserve">number of </w:t>
            </w:r>
            <w:r>
              <w:rPr>
                <w:bCs/>
                <w:sz w:val="16"/>
                <w:szCs w:val="16"/>
              </w:rPr>
              <w:t>adults and jacks from</w:t>
            </w:r>
            <w:r w:rsidRPr="00B16F0F">
              <w:rPr>
                <w:bCs/>
                <w:sz w:val="16"/>
                <w:szCs w:val="16"/>
              </w:rPr>
              <w:t xml:space="preserve"> the</w:t>
            </w:r>
            <w:r>
              <w:rPr>
                <w:bCs/>
                <w:sz w:val="16"/>
                <w:szCs w:val="16"/>
              </w:rPr>
              <w:t xml:space="preserve"> recruit</w:t>
            </w:r>
            <w:r w:rsidRPr="00B16F0F">
              <w:rPr>
                <w:bCs/>
                <w:sz w:val="16"/>
                <w:szCs w:val="16"/>
              </w:rPr>
              <w:t xml:space="preserve"> group indicated in the </w:t>
            </w:r>
            <w:r>
              <w:rPr>
                <w:bCs/>
                <w:sz w:val="16"/>
                <w:szCs w:val="16"/>
              </w:rPr>
              <w:t xml:space="preserve">Recruits </w:t>
            </w:r>
            <w:r w:rsidRPr="00B16F0F">
              <w:rPr>
                <w:bCs/>
                <w:sz w:val="16"/>
                <w:szCs w:val="16"/>
              </w:rPr>
              <w:t>field</w:t>
            </w:r>
            <w:r>
              <w:rPr>
                <w:bCs/>
                <w:sz w:val="16"/>
                <w:szCs w:val="16"/>
              </w:rPr>
              <w:t xml:space="preserve"> that were harvested in tributaries</w:t>
            </w:r>
            <w:r w:rsidRPr="00B16F0F">
              <w:rPr>
                <w:bCs/>
                <w:sz w:val="16"/>
                <w:szCs w:val="16"/>
              </w:rPr>
              <w:t>.</w:t>
            </w:r>
          </w:p>
        </w:tc>
        <w:tc>
          <w:tcPr>
            <w:tcW w:w="951" w:type="dxa"/>
            <w:tcMar>
              <w:left w:w="29" w:type="dxa"/>
              <w:right w:w="29" w:type="dxa"/>
            </w:tcMar>
          </w:tcPr>
          <w:p w14:paraId="4B5DDC3C" w14:textId="20AD6FBE" w:rsidR="001D195F" w:rsidRPr="00B16F0F" w:rsidRDefault="001D195F" w:rsidP="001D195F">
            <w:pPr>
              <w:snapToGrid w:val="0"/>
              <w:jc w:val="center"/>
              <w:rPr>
                <w:bCs/>
                <w:sz w:val="16"/>
                <w:szCs w:val="16"/>
              </w:rPr>
            </w:pPr>
            <w:del w:id="959" w:author="Mike Banach" w:date="2023-11-20T15:51:00Z">
              <w:r w:rsidRPr="00B16F0F" w:rsidDel="00A21651">
                <w:rPr>
                  <w:bCs/>
                  <w:sz w:val="16"/>
                  <w:szCs w:val="16"/>
                </w:rPr>
                <w:delText>Single</w:delText>
              </w:r>
            </w:del>
            <w:ins w:id="960" w:author="Mike Banach" w:date="2023-11-20T15:51:00Z">
              <w:r w:rsidR="00A21651">
                <w:rPr>
                  <w:bCs/>
                  <w:sz w:val="16"/>
                  <w:szCs w:val="16"/>
                </w:rPr>
                <w:t>Integer</w:t>
              </w:r>
            </w:ins>
          </w:p>
        </w:tc>
        <w:tc>
          <w:tcPr>
            <w:tcW w:w="8403" w:type="dxa"/>
            <w:gridSpan w:val="7"/>
          </w:tcPr>
          <w:p w14:paraId="6AD6B459" w14:textId="77777777" w:rsidR="001D195F" w:rsidRDefault="001D195F" w:rsidP="001D195F">
            <w:pPr>
              <w:snapToGrid w:val="0"/>
              <w:rPr>
                <w:sz w:val="16"/>
                <w:szCs w:val="16"/>
              </w:rPr>
            </w:pPr>
            <w:r>
              <w:rPr>
                <w:sz w:val="16"/>
                <w:szCs w:val="16"/>
              </w:rPr>
              <w:t>"Tributaries" is defined as the tributary(</w:t>
            </w:r>
            <w:proofErr w:type="spellStart"/>
            <w:r>
              <w:rPr>
                <w:sz w:val="16"/>
                <w:szCs w:val="16"/>
              </w:rPr>
              <w:t>ies</w:t>
            </w:r>
            <w:proofErr w:type="spellEnd"/>
            <w:r>
              <w:rPr>
                <w:sz w:val="16"/>
                <w:szCs w:val="16"/>
              </w:rPr>
              <w:t xml:space="preserve">) the population resides in.  Because "mainstem" refers only to the Columbia River, estuary harvest is included here for coastal and Puget Sound populations rather than as part of mainstem harvest.  Provide this estimate ONLY if it was used to adjust the return/recruit estimate to add back harvested fish.  </w:t>
            </w:r>
            <w:r>
              <w:rPr>
                <w:bCs/>
                <w:sz w:val="16"/>
                <w:szCs w:val="16"/>
              </w:rPr>
              <w:t>Provide whole numbers only, not decimal values.</w:t>
            </w:r>
          </w:p>
          <w:p w14:paraId="49D1B045" w14:textId="77777777" w:rsidR="001D195F" w:rsidRDefault="001D195F" w:rsidP="001D195F">
            <w:pPr>
              <w:snapToGrid w:val="0"/>
              <w:rPr>
                <w:sz w:val="16"/>
                <w:szCs w:val="16"/>
              </w:rPr>
            </w:pPr>
          </w:p>
          <w:p w14:paraId="0C641D50" w14:textId="77777777" w:rsidR="001D195F" w:rsidRPr="00B16F0F" w:rsidRDefault="001D195F" w:rsidP="001D195F">
            <w:pPr>
              <w:snapToGrid w:val="0"/>
              <w:rPr>
                <w:sz w:val="16"/>
                <w:szCs w:val="16"/>
              </w:rPr>
            </w:pPr>
            <w:r>
              <w:rPr>
                <w:sz w:val="16"/>
                <w:szCs w:val="16"/>
              </w:rPr>
              <w:t xml:space="preserve">This may or may not include indirect fishery impacts, and these details should be explained in the Methods citation.  </w:t>
            </w:r>
            <w:r w:rsidRPr="00B16F0F">
              <w:rPr>
                <w:sz w:val="16"/>
                <w:szCs w:val="16"/>
              </w:rPr>
              <w:t xml:space="preserve">This harvest value reflects fish harvested from the indicated </w:t>
            </w:r>
            <w:r>
              <w:rPr>
                <w:sz w:val="16"/>
                <w:szCs w:val="16"/>
              </w:rPr>
              <w:t>natural origin</w:t>
            </w:r>
            <w:r w:rsidRPr="00B16F0F">
              <w:rPr>
                <w:sz w:val="16"/>
                <w:szCs w:val="16"/>
              </w:rPr>
              <w:t xml:space="preserve"> group.</w:t>
            </w:r>
            <w:r>
              <w:rPr>
                <w:sz w:val="16"/>
                <w:szCs w:val="16"/>
              </w:rPr>
              <w:t xml:space="preserve">  Leave blank for juvenile recruits.</w:t>
            </w:r>
          </w:p>
        </w:tc>
      </w:tr>
      <w:tr w:rsidR="001D195F" w:rsidRPr="00B51678" w14:paraId="747022AE" w14:textId="77777777" w:rsidTr="006A2E32">
        <w:trPr>
          <w:cantSplit/>
        </w:trPr>
        <w:tc>
          <w:tcPr>
            <w:tcW w:w="1731" w:type="dxa"/>
            <w:tcMar>
              <w:left w:w="29" w:type="dxa"/>
              <w:right w:w="29" w:type="dxa"/>
            </w:tcMar>
          </w:tcPr>
          <w:p w14:paraId="64A1D047" w14:textId="77777777" w:rsidR="001D195F" w:rsidRDefault="001D195F" w:rsidP="001D195F">
            <w:pPr>
              <w:snapToGrid w:val="0"/>
              <w:rPr>
                <w:bCs/>
                <w:sz w:val="16"/>
                <w:szCs w:val="16"/>
              </w:rPr>
            </w:pPr>
            <w:r>
              <w:rPr>
                <w:bCs/>
                <w:sz w:val="16"/>
                <w:szCs w:val="16"/>
              </w:rPr>
              <w:t>NOBroodStockRemoved</w:t>
            </w:r>
          </w:p>
        </w:tc>
        <w:tc>
          <w:tcPr>
            <w:tcW w:w="3603" w:type="dxa"/>
            <w:tcMar>
              <w:left w:w="29" w:type="dxa"/>
              <w:right w:w="29" w:type="dxa"/>
            </w:tcMar>
          </w:tcPr>
          <w:p w14:paraId="2EC0167A" w14:textId="77777777" w:rsidR="001D195F" w:rsidRPr="00B16F0F" w:rsidRDefault="001D195F" w:rsidP="001D195F">
            <w:pPr>
              <w:snapToGrid w:val="0"/>
              <w:rPr>
                <w:bCs/>
                <w:sz w:val="16"/>
                <w:szCs w:val="16"/>
              </w:rPr>
            </w:pPr>
            <w:r>
              <w:rPr>
                <w:bCs/>
                <w:sz w:val="16"/>
                <w:szCs w:val="16"/>
              </w:rPr>
              <w:t>The number of additional recruits that would have returned had there not been removal of fish from this brood year for use as broodstock in a hatchery.</w:t>
            </w:r>
          </w:p>
        </w:tc>
        <w:tc>
          <w:tcPr>
            <w:tcW w:w="951" w:type="dxa"/>
            <w:tcMar>
              <w:left w:w="29" w:type="dxa"/>
              <w:right w:w="29" w:type="dxa"/>
            </w:tcMar>
          </w:tcPr>
          <w:p w14:paraId="1A2B0244" w14:textId="1D905713" w:rsidR="001D195F" w:rsidRPr="00B16F0F" w:rsidRDefault="001D195F" w:rsidP="001D195F">
            <w:pPr>
              <w:snapToGrid w:val="0"/>
              <w:jc w:val="center"/>
              <w:rPr>
                <w:bCs/>
                <w:sz w:val="16"/>
                <w:szCs w:val="16"/>
              </w:rPr>
            </w:pPr>
            <w:del w:id="961" w:author="Mike Banach" w:date="2023-11-20T15:51:00Z">
              <w:r w:rsidDel="00A21651">
                <w:rPr>
                  <w:bCs/>
                  <w:sz w:val="16"/>
                  <w:szCs w:val="16"/>
                </w:rPr>
                <w:delText>Single</w:delText>
              </w:r>
            </w:del>
            <w:ins w:id="962" w:author="Mike Banach" w:date="2023-11-20T15:51:00Z">
              <w:r w:rsidR="00A21651">
                <w:rPr>
                  <w:bCs/>
                  <w:sz w:val="16"/>
                  <w:szCs w:val="16"/>
                </w:rPr>
                <w:t>Integer</w:t>
              </w:r>
            </w:ins>
          </w:p>
        </w:tc>
        <w:tc>
          <w:tcPr>
            <w:tcW w:w="8403" w:type="dxa"/>
            <w:gridSpan w:val="7"/>
          </w:tcPr>
          <w:p w14:paraId="7F02AA2A" w14:textId="77777777" w:rsidR="001D195F" w:rsidRDefault="001D195F" w:rsidP="001D195F">
            <w:pPr>
              <w:snapToGrid w:val="0"/>
              <w:rPr>
                <w:sz w:val="16"/>
                <w:szCs w:val="16"/>
              </w:rPr>
            </w:pPr>
            <w:r>
              <w:rPr>
                <w:sz w:val="16"/>
                <w:szCs w:val="16"/>
              </w:rPr>
              <w:t>Details should be explained in the Methods citation.</w:t>
            </w:r>
          </w:p>
          <w:p w14:paraId="244707B1" w14:textId="77777777" w:rsidR="001D195F" w:rsidRDefault="001D195F" w:rsidP="001D195F">
            <w:pPr>
              <w:snapToGrid w:val="0"/>
              <w:rPr>
                <w:sz w:val="16"/>
                <w:szCs w:val="16"/>
              </w:rPr>
            </w:pPr>
          </w:p>
          <w:p w14:paraId="53FEE3A5" w14:textId="77777777" w:rsidR="001D195F" w:rsidRDefault="001D195F" w:rsidP="001D195F">
            <w:pPr>
              <w:snapToGrid w:val="0"/>
              <w:rPr>
                <w:sz w:val="16"/>
                <w:szCs w:val="16"/>
              </w:rPr>
            </w:pPr>
            <w:r>
              <w:rPr>
                <w:bCs/>
                <w:sz w:val="16"/>
                <w:szCs w:val="16"/>
              </w:rPr>
              <w:t>Provide whole numbers only, not decimal values.</w:t>
            </w:r>
          </w:p>
        </w:tc>
      </w:tr>
      <w:tr w:rsidR="001D195F" w:rsidRPr="009A1333" w14:paraId="56B89F1A" w14:textId="77777777" w:rsidTr="006A2E32">
        <w:trPr>
          <w:cantSplit/>
          <w:trHeight w:val="363"/>
        </w:trPr>
        <w:tc>
          <w:tcPr>
            <w:tcW w:w="14688" w:type="dxa"/>
            <w:gridSpan w:val="10"/>
            <w:shd w:val="clear" w:color="auto" w:fill="DBE5F1"/>
            <w:vAlign w:val="center"/>
          </w:tcPr>
          <w:p w14:paraId="0CEF6314" w14:textId="5478CE35" w:rsidR="001D195F" w:rsidRPr="009A1333" w:rsidRDefault="001D195F" w:rsidP="001D195F">
            <w:pPr>
              <w:keepNext/>
              <w:snapToGrid w:val="0"/>
              <w:jc w:val="center"/>
              <w:rPr>
                <w:b/>
                <w:sz w:val="16"/>
                <w:szCs w:val="16"/>
              </w:rPr>
            </w:pPr>
            <w:r>
              <w:rPr>
                <w:b/>
                <w:sz w:val="16"/>
                <w:szCs w:val="16"/>
              </w:rPr>
              <w:t xml:space="preserve">Age </w:t>
            </w:r>
            <w:del w:id="963" w:author="Mike Banach" w:date="2022-12-16T09:39:00Z">
              <w:r w:rsidDel="00EC0EB1">
                <w:rPr>
                  <w:b/>
                  <w:sz w:val="16"/>
                  <w:szCs w:val="16"/>
                </w:rPr>
                <w:delText>determination</w:delText>
              </w:r>
            </w:del>
            <w:ins w:id="964" w:author="Mike Banach" w:date="2022-12-16T09:39:00Z">
              <w:r>
                <w:rPr>
                  <w:b/>
                  <w:sz w:val="16"/>
                  <w:szCs w:val="16"/>
                </w:rPr>
                <w:t>distribution</w:t>
              </w:r>
            </w:ins>
          </w:p>
        </w:tc>
      </w:tr>
      <w:tr w:rsidR="001D195F" w:rsidRPr="00B51678" w14:paraId="71D65C94" w14:textId="77777777" w:rsidTr="006A2E32">
        <w:trPr>
          <w:cantSplit/>
        </w:trPr>
        <w:tc>
          <w:tcPr>
            <w:tcW w:w="14688" w:type="dxa"/>
            <w:gridSpan w:val="10"/>
            <w:tcMar>
              <w:left w:w="29" w:type="dxa"/>
              <w:right w:w="29" w:type="dxa"/>
            </w:tcMar>
          </w:tcPr>
          <w:p w14:paraId="03BC8210" w14:textId="77777777" w:rsidR="001D195F" w:rsidRPr="008A2C4A" w:rsidRDefault="001D195F" w:rsidP="001D195F">
            <w:pPr>
              <w:keepNext/>
              <w:snapToGrid w:val="0"/>
              <w:rPr>
                <w:b/>
                <w:sz w:val="16"/>
                <w:szCs w:val="16"/>
              </w:rPr>
            </w:pPr>
            <w:r w:rsidRPr="008A2C4A">
              <w:rPr>
                <w:b/>
                <w:bCs/>
                <w:sz w:val="16"/>
                <w:szCs w:val="16"/>
              </w:rPr>
              <w:t>Juvenile Recruits:</w:t>
            </w:r>
          </w:p>
        </w:tc>
      </w:tr>
      <w:tr w:rsidR="001D195F" w:rsidRPr="00B51678" w14:paraId="1049DA6C" w14:textId="77777777" w:rsidTr="006A2E32">
        <w:trPr>
          <w:cantSplit/>
        </w:trPr>
        <w:tc>
          <w:tcPr>
            <w:tcW w:w="1731" w:type="dxa"/>
            <w:tcMar>
              <w:left w:w="29" w:type="dxa"/>
              <w:right w:w="29" w:type="dxa"/>
            </w:tcMar>
          </w:tcPr>
          <w:p w14:paraId="47AA7F85" w14:textId="77777777" w:rsidR="001D195F" w:rsidRDefault="001D195F" w:rsidP="001D195F">
            <w:pPr>
              <w:snapToGrid w:val="0"/>
              <w:rPr>
                <w:bCs/>
                <w:sz w:val="16"/>
                <w:szCs w:val="16"/>
              </w:rPr>
            </w:pPr>
            <w:r>
              <w:rPr>
                <w:bCs/>
                <w:sz w:val="16"/>
                <w:szCs w:val="16"/>
              </w:rPr>
              <w:t>YOY</w:t>
            </w:r>
          </w:p>
        </w:tc>
        <w:tc>
          <w:tcPr>
            <w:tcW w:w="3603" w:type="dxa"/>
            <w:tcMar>
              <w:left w:w="29" w:type="dxa"/>
              <w:right w:w="29" w:type="dxa"/>
            </w:tcMar>
          </w:tcPr>
          <w:p w14:paraId="72EADE91" w14:textId="77777777" w:rsidR="001D195F" w:rsidRPr="00906C01" w:rsidRDefault="001D195F" w:rsidP="001D195F">
            <w:pPr>
              <w:snapToGrid w:val="0"/>
              <w:rPr>
                <w:bCs/>
                <w:sz w:val="16"/>
                <w:szCs w:val="16"/>
              </w:rPr>
            </w:pPr>
            <w:r>
              <w:rPr>
                <w:bCs/>
                <w:sz w:val="16"/>
                <w:szCs w:val="16"/>
              </w:rPr>
              <w:t>Total number of juvenile recruits (parr or smolts) at age 0 (brood year +0).</w:t>
            </w:r>
          </w:p>
        </w:tc>
        <w:tc>
          <w:tcPr>
            <w:tcW w:w="951" w:type="dxa"/>
            <w:tcMar>
              <w:left w:w="29" w:type="dxa"/>
              <w:right w:w="29" w:type="dxa"/>
            </w:tcMar>
          </w:tcPr>
          <w:p w14:paraId="376944EE" w14:textId="70268E3E" w:rsidR="001D195F" w:rsidRPr="00906C01" w:rsidRDefault="001D195F" w:rsidP="001D195F">
            <w:pPr>
              <w:snapToGrid w:val="0"/>
              <w:jc w:val="center"/>
              <w:rPr>
                <w:bCs/>
                <w:sz w:val="16"/>
                <w:szCs w:val="16"/>
              </w:rPr>
            </w:pPr>
            <w:del w:id="965" w:author="Mike Banach" w:date="2023-11-20T15:51:00Z">
              <w:r w:rsidDel="00A21651">
                <w:rPr>
                  <w:bCs/>
                  <w:sz w:val="16"/>
                  <w:szCs w:val="16"/>
                </w:rPr>
                <w:delText>Single</w:delText>
              </w:r>
            </w:del>
            <w:ins w:id="966" w:author="Mike Banach" w:date="2023-11-20T15:51:00Z">
              <w:r w:rsidR="00A21651">
                <w:rPr>
                  <w:bCs/>
                  <w:sz w:val="16"/>
                  <w:szCs w:val="16"/>
                </w:rPr>
                <w:t>Integer</w:t>
              </w:r>
            </w:ins>
          </w:p>
        </w:tc>
        <w:tc>
          <w:tcPr>
            <w:tcW w:w="8403" w:type="dxa"/>
            <w:gridSpan w:val="7"/>
          </w:tcPr>
          <w:p w14:paraId="5C8639CC" w14:textId="77777777" w:rsidR="001D195F" w:rsidRDefault="001D195F" w:rsidP="001D195F">
            <w:pPr>
              <w:snapToGrid w:val="0"/>
              <w:rPr>
                <w:sz w:val="16"/>
                <w:szCs w:val="16"/>
              </w:rPr>
            </w:pPr>
            <w:r>
              <w:rPr>
                <w:sz w:val="16"/>
                <w:szCs w:val="16"/>
              </w:rPr>
              <w:t xml:space="preserve">Number of juvenile recruits (parr or smolts as listed in Type field).  </w:t>
            </w:r>
            <w:r>
              <w:rPr>
                <w:bCs/>
                <w:sz w:val="16"/>
                <w:szCs w:val="16"/>
              </w:rPr>
              <w:t>Provide whole numbers only, not decimal values.</w:t>
            </w:r>
          </w:p>
          <w:p w14:paraId="2464310F" w14:textId="77777777" w:rsidR="001D195F" w:rsidRDefault="001D195F" w:rsidP="001D195F">
            <w:pPr>
              <w:snapToGrid w:val="0"/>
              <w:rPr>
                <w:sz w:val="16"/>
                <w:szCs w:val="16"/>
              </w:rPr>
            </w:pPr>
          </w:p>
          <w:p w14:paraId="32BAE025" w14:textId="77777777" w:rsidR="001D195F" w:rsidRPr="00E83BF3" w:rsidRDefault="001D195F" w:rsidP="001D195F">
            <w:pPr>
              <w:snapToGrid w:val="0"/>
              <w:rPr>
                <w:sz w:val="16"/>
                <w:szCs w:val="16"/>
              </w:rPr>
            </w:pPr>
            <w:r w:rsidRPr="00E83BF3">
              <w:rPr>
                <w:sz w:val="16"/>
                <w:szCs w:val="16"/>
              </w:rPr>
              <w:t>Ages in this table are based on the year spawning occurred, not necessarily the year eggs hatched, so care must be taken in reporting ages.</w:t>
            </w:r>
          </w:p>
          <w:p w14:paraId="4635C129" w14:textId="77777777" w:rsidR="001D195F" w:rsidRPr="00E83BF3" w:rsidRDefault="001D195F" w:rsidP="001D195F">
            <w:pPr>
              <w:snapToGrid w:val="0"/>
              <w:rPr>
                <w:sz w:val="16"/>
                <w:szCs w:val="16"/>
              </w:rPr>
            </w:pPr>
          </w:p>
          <w:p w14:paraId="174013F2" w14:textId="0F1A569F" w:rsidR="001D195F" w:rsidRPr="00906C01" w:rsidRDefault="001D195F" w:rsidP="001D195F">
            <w:pPr>
              <w:snapToGrid w:val="0"/>
              <w:rPr>
                <w:sz w:val="16"/>
                <w:szCs w:val="16"/>
              </w:rPr>
            </w:pPr>
            <w:r w:rsidRPr="00E83BF3">
              <w:rPr>
                <w:sz w:val="16"/>
                <w:szCs w:val="16"/>
              </w:rPr>
              <w:t xml:space="preserve">Assigning age can be complicated based on the life history (generally, salmon return and spawn in one year but hatch in the next, steelhead spawn and hatch in the same year).  Make sure these details are accounted for in assigning ages.   [ Note </w:t>
            </w:r>
            <w:r w:rsidR="002B4C1F">
              <w:rPr>
                <w:sz w:val="16"/>
                <w:szCs w:val="16"/>
              </w:rPr>
              <w:t>–</w:t>
            </w:r>
            <w:r w:rsidRPr="00E83BF3">
              <w:rPr>
                <w:sz w:val="16"/>
                <w:szCs w:val="16"/>
              </w:rPr>
              <w:t xml:space="preserve"> This means we would never refer to age 0 salmon, because they hatch in the year after the eggs are laid, but for steelhead and other spring spawners </w:t>
            </w:r>
            <w:r>
              <w:rPr>
                <w:sz w:val="16"/>
                <w:szCs w:val="16"/>
              </w:rPr>
              <w:t>YOY (</w:t>
            </w:r>
            <w:r w:rsidRPr="00E83BF3">
              <w:rPr>
                <w:sz w:val="16"/>
                <w:szCs w:val="16"/>
              </w:rPr>
              <w:t>age 0</w:t>
            </w:r>
            <w:r>
              <w:rPr>
                <w:sz w:val="16"/>
                <w:szCs w:val="16"/>
              </w:rPr>
              <w:t>)</w:t>
            </w:r>
            <w:r w:rsidRPr="00E83BF3">
              <w:rPr>
                <w:sz w:val="16"/>
                <w:szCs w:val="16"/>
              </w:rPr>
              <w:t xml:space="preserve"> is a valid age we would expect to see. ]</w:t>
            </w:r>
          </w:p>
        </w:tc>
      </w:tr>
      <w:tr w:rsidR="001D195F" w:rsidRPr="00B51678" w14:paraId="3FDC6D8B" w14:textId="77777777" w:rsidTr="006A2E32">
        <w:trPr>
          <w:cantSplit/>
        </w:trPr>
        <w:tc>
          <w:tcPr>
            <w:tcW w:w="1731" w:type="dxa"/>
            <w:tcMar>
              <w:left w:w="29" w:type="dxa"/>
              <w:right w:w="29" w:type="dxa"/>
            </w:tcMar>
          </w:tcPr>
          <w:p w14:paraId="7C4D1ADA" w14:textId="77777777" w:rsidR="001D195F" w:rsidRDefault="001D195F" w:rsidP="001D195F">
            <w:pPr>
              <w:snapToGrid w:val="0"/>
              <w:rPr>
                <w:bCs/>
                <w:sz w:val="16"/>
                <w:szCs w:val="16"/>
              </w:rPr>
            </w:pPr>
            <w:r>
              <w:rPr>
                <w:bCs/>
                <w:sz w:val="16"/>
                <w:szCs w:val="16"/>
              </w:rPr>
              <w:t>Age1Juvs</w:t>
            </w:r>
          </w:p>
        </w:tc>
        <w:tc>
          <w:tcPr>
            <w:tcW w:w="3603" w:type="dxa"/>
            <w:tcMar>
              <w:left w:w="29" w:type="dxa"/>
              <w:right w:w="29" w:type="dxa"/>
            </w:tcMar>
          </w:tcPr>
          <w:p w14:paraId="350C112F" w14:textId="77777777" w:rsidR="001D195F" w:rsidRPr="00906C01" w:rsidRDefault="001D195F" w:rsidP="001D195F">
            <w:pPr>
              <w:snapToGrid w:val="0"/>
              <w:rPr>
                <w:bCs/>
                <w:sz w:val="16"/>
                <w:szCs w:val="16"/>
              </w:rPr>
            </w:pPr>
            <w:r>
              <w:rPr>
                <w:bCs/>
                <w:sz w:val="16"/>
                <w:szCs w:val="16"/>
              </w:rPr>
              <w:t>Total number of juvenile recruits (parr or smolts) at age 1 (brood year +1).</w:t>
            </w:r>
          </w:p>
        </w:tc>
        <w:tc>
          <w:tcPr>
            <w:tcW w:w="951" w:type="dxa"/>
            <w:tcMar>
              <w:left w:w="29" w:type="dxa"/>
              <w:right w:w="29" w:type="dxa"/>
            </w:tcMar>
          </w:tcPr>
          <w:p w14:paraId="2AFC18CF" w14:textId="347F1D9A" w:rsidR="001D195F" w:rsidRPr="00906C01" w:rsidRDefault="001D195F" w:rsidP="001D195F">
            <w:pPr>
              <w:snapToGrid w:val="0"/>
              <w:jc w:val="center"/>
              <w:rPr>
                <w:bCs/>
                <w:sz w:val="16"/>
                <w:szCs w:val="16"/>
              </w:rPr>
            </w:pPr>
            <w:del w:id="967" w:author="Mike Banach" w:date="2023-11-20T15:51:00Z">
              <w:r w:rsidDel="00A21651">
                <w:rPr>
                  <w:bCs/>
                  <w:sz w:val="16"/>
                  <w:szCs w:val="16"/>
                </w:rPr>
                <w:delText>Single</w:delText>
              </w:r>
            </w:del>
            <w:ins w:id="968" w:author="Mike Banach" w:date="2023-11-20T15:51:00Z">
              <w:r w:rsidR="00A21651">
                <w:rPr>
                  <w:bCs/>
                  <w:sz w:val="16"/>
                  <w:szCs w:val="16"/>
                </w:rPr>
                <w:t>Integer</w:t>
              </w:r>
            </w:ins>
          </w:p>
        </w:tc>
        <w:tc>
          <w:tcPr>
            <w:tcW w:w="8403" w:type="dxa"/>
            <w:gridSpan w:val="7"/>
          </w:tcPr>
          <w:p w14:paraId="245083C9" w14:textId="77777777" w:rsidR="001D195F" w:rsidRPr="00906C01" w:rsidRDefault="001D195F" w:rsidP="001D195F">
            <w:pPr>
              <w:snapToGrid w:val="0"/>
              <w:rPr>
                <w:sz w:val="16"/>
                <w:szCs w:val="16"/>
              </w:rPr>
            </w:pPr>
            <w:r>
              <w:rPr>
                <w:sz w:val="16"/>
                <w:szCs w:val="16"/>
              </w:rPr>
              <w:t>See the Codes/Conventions for the YOY field.</w:t>
            </w:r>
          </w:p>
        </w:tc>
      </w:tr>
      <w:tr w:rsidR="001D195F" w:rsidRPr="00B51678" w14:paraId="12C70088" w14:textId="77777777" w:rsidTr="006A2E32">
        <w:trPr>
          <w:cantSplit/>
        </w:trPr>
        <w:tc>
          <w:tcPr>
            <w:tcW w:w="1731" w:type="dxa"/>
            <w:tcMar>
              <w:left w:w="29" w:type="dxa"/>
              <w:right w:w="29" w:type="dxa"/>
            </w:tcMar>
          </w:tcPr>
          <w:p w14:paraId="066337D4" w14:textId="77777777" w:rsidR="001D195F" w:rsidRDefault="001D195F" w:rsidP="001D195F">
            <w:pPr>
              <w:snapToGrid w:val="0"/>
              <w:rPr>
                <w:bCs/>
                <w:sz w:val="16"/>
                <w:szCs w:val="16"/>
              </w:rPr>
            </w:pPr>
            <w:r>
              <w:rPr>
                <w:bCs/>
                <w:sz w:val="16"/>
                <w:szCs w:val="16"/>
              </w:rPr>
              <w:t>Age2Juvs</w:t>
            </w:r>
          </w:p>
        </w:tc>
        <w:tc>
          <w:tcPr>
            <w:tcW w:w="3603" w:type="dxa"/>
            <w:tcMar>
              <w:left w:w="29" w:type="dxa"/>
              <w:right w:w="29" w:type="dxa"/>
            </w:tcMar>
          </w:tcPr>
          <w:p w14:paraId="27617AB0" w14:textId="77777777" w:rsidR="001D195F" w:rsidRPr="00906C01" w:rsidRDefault="001D195F" w:rsidP="001D195F">
            <w:pPr>
              <w:snapToGrid w:val="0"/>
              <w:rPr>
                <w:bCs/>
                <w:sz w:val="16"/>
                <w:szCs w:val="16"/>
              </w:rPr>
            </w:pPr>
            <w:r>
              <w:rPr>
                <w:bCs/>
                <w:sz w:val="16"/>
                <w:szCs w:val="16"/>
              </w:rPr>
              <w:t>Total number of juvenile recruits at age 2 (brood year +2).</w:t>
            </w:r>
          </w:p>
        </w:tc>
        <w:tc>
          <w:tcPr>
            <w:tcW w:w="951" w:type="dxa"/>
            <w:tcMar>
              <w:left w:w="29" w:type="dxa"/>
              <w:right w:w="29" w:type="dxa"/>
            </w:tcMar>
          </w:tcPr>
          <w:p w14:paraId="61AC6E07" w14:textId="7EA879AE" w:rsidR="001D195F" w:rsidRPr="00906C01" w:rsidRDefault="001D195F" w:rsidP="001D195F">
            <w:pPr>
              <w:snapToGrid w:val="0"/>
              <w:jc w:val="center"/>
              <w:rPr>
                <w:bCs/>
                <w:sz w:val="16"/>
                <w:szCs w:val="16"/>
              </w:rPr>
            </w:pPr>
            <w:del w:id="969" w:author="Mike Banach" w:date="2023-11-20T15:51:00Z">
              <w:r w:rsidDel="00A21651">
                <w:rPr>
                  <w:bCs/>
                  <w:sz w:val="16"/>
                  <w:szCs w:val="16"/>
                </w:rPr>
                <w:delText>Single</w:delText>
              </w:r>
            </w:del>
            <w:ins w:id="970" w:author="Mike Banach" w:date="2023-11-20T15:51:00Z">
              <w:r w:rsidR="00A21651">
                <w:rPr>
                  <w:bCs/>
                  <w:sz w:val="16"/>
                  <w:szCs w:val="16"/>
                </w:rPr>
                <w:t>Integer</w:t>
              </w:r>
            </w:ins>
          </w:p>
        </w:tc>
        <w:tc>
          <w:tcPr>
            <w:tcW w:w="8403" w:type="dxa"/>
            <w:gridSpan w:val="7"/>
          </w:tcPr>
          <w:p w14:paraId="2F05F64F" w14:textId="77777777" w:rsidR="001D195F" w:rsidRPr="00906C01" w:rsidRDefault="001D195F" w:rsidP="001D195F">
            <w:pPr>
              <w:snapToGrid w:val="0"/>
              <w:rPr>
                <w:sz w:val="16"/>
                <w:szCs w:val="16"/>
              </w:rPr>
            </w:pPr>
            <w:r>
              <w:rPr>
                <w:sz w:val="16"/>
                <w:szCs w:val="16"/>
              </w:rPr>
              <w:t>See the Codes/Conventions for the YOY field.</w:t>
            </w:r>
          </w:p>
        </w:tc>
      </w:tr>
      <w:tr w:rsidR="001D195F" w:rsidRPr="00B51678" w14:paraId="53F7B70A" w14:textId="77777777" w:rsidTr="006A2E32">
        <w:trPr>
          <w:cantSplit/>
        </w:trPr>
        <w:tc>
          <w:tcPr>
            <w:tcW w:w="1731" w:type="dxa"/>
            <w:tcMar>
              <w:left w:w="29" w:type="dxa"/>
              <w:right w:w="29" w:type="dxa"/>
            </w:tcMar>
          </w:tcPr>
          <w:p w14:paraId="776C0DFC" w14:textId="77777777" w:rsidR="001D195F" w:rsidRDefault="001D195F" w:rsidP="001D195F">
            <w:pPr>
              <w:snapToGrid w:val="0"/>
              <w:rPr>
                <w:bCs/>
                <w:sz w:val="16"/>
                <w:szCs w:val="16"/>
              </w:rPr>
            </w:pPr>
            <w:r>
              <w:rPr>
                <w:bCs/>
                <w:sz w:val="16"/>
                <w:szCs w:val="16"/>
              </w:rPr>
              <w:t>Age3Juvs</w:t>
            </w:r>
          </w:p>
        </w:tc>
        <w:tc>
          <w:tcPr>
            <w:tcW w:w="3603" w:type="dxa"/>
            <w:tcMar>
              <w:left w:w="29" w:type="dxa"/>
              <w:right w:w="29" w:type="dxa"/>
            </w:tcMar>
          </w:tcPr>
          <w:p w14:paraId="07617FAD" w14:textId="77777777" w:rsidR="001D195F" w:rsidRPr="00906C01" w:rsidRDefault="001D195F" w:rsidP="001D195F">
            <w:pPr>
              <w:snapToGrid w:val="0"/>
              <w:rPr>
                <w:bCs/>
                <w:sz w:val="16"/>
                <w:szCs w:val="16"/>
              </w:rPr>
            </w:pPr>
            <w:r>
              <w:rPr>
                <w:bCs/>
                <w:sz w:val="16"/>
                <w:szCs w:val="16"/>
              </w:rPr>
              <w:t>Total number of juvenile recruits at age 3 (brood year +3).</w:t>
            </w:r>
          </w:p>
        </w:tc>
        <w:tc>
          <w:tcPr>
            <w:tcW w:w="951" w:type="dxa"/>
            <w:tcMar>
              <w:left w:w="29" w:type="dxa"/>
              <w:right w:w="29" w:type="dxa"/>
            </w:tcMar>
          </w:tcPr>
          <w:p w14:paraId="426BBE87" w14:textId="606BF44A" w:rsidR="001D195F" w:rsidRPr="00906C01" w:rsidRDefault="001D195F" w:rsidP="001D195F">
            <w:pPr>
              <w:snapToGrid w:val="0"/>
              <w:jc w:val="center"/>
              <w:rPr>
                <w:bCs/>
                <w:sz w:val="16"/>
                <w:szCs w:val="16"/>
              </w:rPr>
            </w:pPr>
            <w:del w:id="971" w:author="Mike Banach" w:date="2023-11-20T15:51:00Z">
              <w:r w:rsidDel="00A21651">
                <w:rPr>
                  <w:bCs/>
                  <w:sz w:val="16"/>
                  <w:szCs w:val="16"/>
                </w:rPr>
                <w:delText>Single</w:delText>
              </w:r>
            </w:del>
            <w:ins w:id="972" w:author="Mike Banach" w:date="2023-11-20T15:51:00Z">
              <w:r w:rsidR="00A21651">
                <w:rPr>
                  <w:bCs/>
                  <w:sz w:val="16"/>
                  <w:szCs w:val="16"/>
                </w:rPr>
                <w:t>Integer</w:t>
              </w:r>
            </w:ins>
          </w:p>
        </w:tc>
        <w:tc>
          <w:tcPr>
            <w:tcW w:w="8403" w:type="dxa"/>
            <w:gridSpan w:val="7"/>
          </w:tcPr>
          <w:p w14:paraId="3A79211A" w14:textId="77777777" w:rsidR="001D195F" w:rsidRPr="00906C01" w:rsidRDefault="001D195F" w:rsidP="001D195F">
            <w:pPr>
              <w:snapToGrid w:val="0"/>
              <w:rPr>
                <w:sz w:val="16"/>
                <w:szCs w:val="16"/>
              </w:rPr>
            </w:pPr>
            <w:r>
              <w:rPr>
                <w:sz w:val="16"/>
                <w:szCs w:val="16"/>
              </w:rPr>
              <w:t>See the Codes/Conventions for the YOY field.</w:t>
            </w:r>
          </w:p>
        </w:tc>
      </w:tr>
      <w:tr w:rsidR="001D195F" w:rsidRPr="00B51678" w14:paraId="3EA29523" w14:textId="77777777" w:rsidTr="006A2E32">
        <w:trPr>
          <w:cantSplit/>
        </w:trPr>
        <w:tc>
          <w:tcPr>
            <w:tcW w:w="1731" w:type="dxa"/>
            <w:tcMar>
              <w:left w:w="29" w:type="dxa"/>
              <w:right w:w="29" w:type="dxa"/>
            </w:tcMar>
          </w:tcPr>
          <w:p w14:paraId="6135D73E" w14:textId="77777777" w:rsidR="001D195F" w:rsidRDefault="001D195F" w:rsidP="001D195F">
            <w:pPr>
              <w:snapToGrid w:val="0"/>
              <w:rPr>
                <w:bCs/>
                <w:sz w:val="16"/>
                <w:szCs w:val="16"/>
              </w:rPr>
            </w:pPr>
            <w:r>
              <w:rPr>
                <w:bCs/>
                <w:sz w:val="16"/>
                <w:szCs w:val="16"/>
              </w:rPr>
              <w:t>Age4PlusJuvs</w:t>
            </w:r>
          </w:p>
        </w:tc>
        <w:tc>
          <w:tcPr>
            <w:tcW w:w="3603" w:type="dxa"/>
            <w:tcMar>
              <w:left w:w="29" w:type="dxa"/>
              <w:right w:w="29" w:type="dxa"/>
            </w:tcMar>
          </w:tcPr>
          <w:p w14:paraId="698F52D7" w14:textId="77777777" w:rsidR="001D195F" w:rsidRPr="00906C01" w:rsidRDefault="001D195F" w:rsidP="001D195F">
            <w:pPr>
              <w:snapToGrid w:val="0"/>
              <w:rPr>
                <w:bCs/>
                <w:sz w:val="16"/>
                <w:szCs w:val="16"/>
              </w:rPr>
            </w:pPr>
            <w:r>
              <w:rPr>
                <w:bCs/>
                <w:sz w:val="16"/>
                <w:szCs w:val="16"/>
              </w:rPr>
              <w:t>Total number of juvenile recruits at age 4 (brood year +4) or older.</w:t>
            </w:r>
          </w:p>
        </w:tc>
        <w:tc>
          <w:tcPr>
            <w:tcW w:w="951" w:type="dxa"/>
            <w:tcMar>
              <w:left w:w="29" w:type="dxa"/>
              <w:right w:w="29" w:type="dxa"/>
            </w:tcMar>
          </w:tcPr>
          <w:p w14:paraId="3A6A02D5" w14:textId="76E25209" w:rsidR="001D195F" w:rsidRPr="00906C01" w:rsidRDefault="001D195F" w:rsidP="001D195F">
            <w:pPr>
              <w:snapToGrid w:val="0"/>
              <w:jc w:val="center"/>
              <w:rPr>
                <w:bCs/>
                <w:sz w:val="16"/>
                <w:szCs w:val="16"/>
              </w:rPr>
            </w:pPr>
            <w:del w:id="973" w:author="Mike Banach" w:date="2023-11-20T15:51:00Z">
              <w:r w:rsidDel="00A21651">
                <w:rPr>
                  <w:bCs/>
                  <w:sz w:val="16"/>
                  <w:szCs w:val="16"/>
                </w:rPr>
                <w:delText>Single</w:delText>
              </w:r>
            </w:del>
            <w:ins w:id="974" w:author="Mike Banach" w:date="2023-11-20T15:51:00Z">
              <w:r w:rsidR="00A21651">
                <w:rPr>
                  <w:bCs/>
                  <w:sz w:val="16"/>
                  <w:szCs w:val="16"/>
                </w:rPr>
                <w:t>Integer</w:t>
              </w:r>
            </w:ins>
          </w:p>
        </w:tc>
        <w:tc>
          <w:tcPr>
            <w:tcW w:w="8403" w:type="dxa"/>
            <w:gridSpan w:val="7"/>
          </w:tcPr>
          <w:p w14:paraId="0FFB8178" w14:textId="77777777" w:rsidR="001D195F" w:rsidRPr="00906C01" w:rsidRDefault="001D195F" w:rsidP="001D195F">
            <w:pPr>
              <w:snapToGrid w:val="0"/>
              <w:rPr>
                <w:sz w:val="16"/>
                <w:szCs w:val="16"/>
              </w:rPr>
            </w:pPr>
            <w:r>
              <w:rPr>
                <w:sz w:val="16"/>
                <w:szCs w:val="16"/>
              </w:rPr>
              <w:t>See the Codes/Conventions for the YOY field.</w:t>
            </w:r>
          </w:p>
        </w:tc>
      </w:tr>
      <w:tr w:rsidR="001D195F" w:rsidRPr="00B51678" w14:paraId="7F93DDC6" w14:textId="77777777" w:rsidTr="006A2E32">
        <w:trPr>
          <w:cantSplit/>
        </w:trPr>
        <w:tc>
          <w:tcPr>
            <w:tcW w:w="14688" w:type="dxa"/>
            <w:gridSpan w:val="10"/>
            <w:tcMar>
              <w:left w:w="29" w:type="dxa"/>
              <w:right w:w="29" w:type="dxa"/>
            </w:tcMar>
          </w:tcPr>
          <w:p w14:paraId="7E40308F" w14:textId="77777777" w:rsidR="001D195F" w:rsidRPr="005C789E" w:rsidRDefault="001D195F" w:rsidP="001D195F">
            <w:pPr>
              <w:keepNext/>
              <w:snapToGrid w:val="0"/>
              <w:rPr>
                <w:b/>
                <w:sz w:val="16"/>
                <w:szCs w:val="16"/>
              </w:rPr>
            </w:pPr>
            <w:r w:rsidRPr="005C789E">
              <w:rPr>
                <w:b/>
                <w:bCs/>
                <w:sz w:val="16"/>
                <w:szCs w:val="16"/>
              </w:rPr>
              <w:t>Adult Recruits:</w:t>
            </w:r>
          </w:p>
        </w:tc>
      </w:tr>
      <w:tr w:rsidR="001D195F" w:rsidRPr="00B51678" w14:paraId="796D001C" w14:textId="77777777" w:rsidTr="006A2E32">
        <w:trPr>
          <w:cantSplit/>
        </w:trPr>
        <w:tc>
          <w:tcPr>
            <w:tcW w:w="1731" w:type="dxa"/>
            <w:tcMar>
              <w:left w:w="29" w:type="dxa"/>
              <w:right w:w="29" w:type="dxa"/>
            </w:tcMar>
          </w:tcPr>
          <w:p w14:paraId="66AFF0A2" w14:textId="77777777" w:rsidR="001D195F" w:rsidRPr="00FA0FA2" w:rsidRDefault="001D195F" w:rsidP="001D195F">
            <w:pPr>
              <w:snapToGrid w:val="0"/>
              <w:rPr>
                <w:bCs/>
                <w:color w:val="FF0000"/>
                <w:sz w:val="16"/>
                <w:szCs w:val="16"/>
              </w:rPr>
            </w:pPr>
            <w:r>
              <w:rPr>
                <w:bCs/>
                <w:sz w:val="16"/>
                <w:szCs w:val="16"/>
              </w:rPr>
              <w:t>Age2Adults</w:t>
            </w:r>
          </w:p>
        </w:tc>
        <w:tc>
          <w:tcPr>
            <w:tcW w:w="3603" w:type="dxa"/>
            <w:tcMar>
              <w:left w:w="29" w:type="dxa"/>
              <w:right w:w="29" w:type="dxa"/>
            </w:tcMar>
          </w:tcPr>
          <w:p w14:paraId="06AF72DD"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2 (brood year +2).</w:t>
            </w:r>
          </w:p>
        </w:tc>
        <w:tc>
          <w:tcPr>
            <w:tcW w:w="951" w:type="dxa"/>
            <w:tcMar>
              <w:left w:w="29" w:type="dxa"/>
              <w:right w:w="29" w:type="dxa"/>
            </w:tcMar>
          </w:tcPr>
          <w:p w14:paraId="13D62D01" w14:textId="2CF8886F" w:rsidR="001D195F" w:rsidRPr="00906C01" w:rsidRDefault="001D195F" w:rsidP="001D195F">
            <w:pPr>
              <w:snapToGrid w:val="0"/>
              <w:jc w:val="center"/>
              <w:rPr>
                <w:bCs/>
                <w:sz w:val="16"/>
                <w:szCs w:val="16"/>
              </w:rPr>
            </w:pPr>
            <w:del w:id="975" w:author="Mike Banach" w:date="2023-11-20T15:51:00Z">
              <w:r w:rsidRPr="00906C01" w:rsidDel="00A21651">
                <w:rPr>
                  <w:bCs/>
                  <w:sz w:val="16"/>
                  <w:szCs w:val="16"/>
                </w:rPr>
                <w:delText>Single</w:delText>
              </w:r>
            </w:del>
            <w:ins w:id="976" w:author="Mike Banach" w:date="2023-11-20T15:51:00Z">
              <w:r w:rsidR="00A21651">
                <w:rPr>
                  <w:bCs/>
                  <w:sz w:val="16"/>
                  <w:szCs w:val="16"/>
                </w:rPr>
                <w:t>Integer</w:t>
              </w:r>
            </w:ins>
          </w:p>
        </w:tc>
        <w:tc>
          <w:tcPr>
            <w:tcW w:w="8403" w:type="dxa"/>
            <w:gridSpan w:val="7"/>
          </w:tcPr>
          <w:p w14:paraId="1A8932FE" w14:textId="77777777" w:rsidR="001D195F" w:rsidRPr="00906C01" w:rsidRDefault="001D195F" w:rsidP="001D195F">
            <w:pPr>
              <w:snapToGrid w:val="0"/>
              <w:rPr>
                <w:sz w:val="16"/>
                <w:szCs w:val="16"/>
              </w:rPr>
            </w:pPr>
            <w:r w:rsidRPr="00906C01">
              <w:rPr>
                <w:sz w:val="16"/>
                <w:szCs w:val="16"/>
              </w:rPr>
              <w:t>Ages in this table are based on the year spawning occurred, not necessarily the year they hatched, so care must be taken in assigning returning fish to a brood year.</w:t>
            </w:r>
          </w:p>
          <w:p w14:paraId="1C75F385" w14:textId="77777777" w:rsidR="001D195F" w:rsidRDefault="001D195F" w:rsidP="001D195F">
            <w:pPr>
              <w:snapToGrid w:val="0"/>
              <w:rPr>
                <w:sz w:val="16"/>
                <w:szCs w:val="16"/>
              </w:rPr>
            </w:pPr>
            <w:r w:rsidRPr="00906C01">
              <w:rPr>
                <w:sz w:val="16"/>
                <w:szCs w:val="16"/>
              </w:rPr>
              <w:t>Assigning returning fish to a brood year can be complicated based on the life history (</w:t>
            </w:r>
            <w:r>
              <w:rPr>
                <w:sz w:val="16"/>
                <w:szCs w:val="16"/>
              </w:rPr>
              <w:t xml:space="preserve">generally, </w:t>
            </w:r>
            <w:r w:rsidRPr="00906C01">
              <w:rPr>
                <w:sz w:val="16"/>
                <w:szCs w:val="16"/>
              </w:rPr>
              <w:t xml:space="preserve">salmon return and spawn in one year but hatch in the next, steelhead spawn and hatch in the same year).  </w:t>
            </w:r>
            <w:r>
              <w:rPr>
                <w:sz w:val="16"/>
                <w:szCs w:val="16"/>
              </w:rPr>
              <w:t>Make sure these details are accounted for in assigning returns to a year class.</w:t>
            </w:r>
          </w:p>
          <w:p w14:paraId="740C0676" w14:textId="77777777" w:rsidR="001D195F" w:rsidRDefault="001D195F" w:rsidP="001D195F">
            <w:pPr>
              <w:snapToGrid w:val="0"/>
              <w:rPr>
                <w:sz w:val="16"/>
                <w:szCs w:val="16"/>
              </w:rPr>
            </w:pPr>
            <w:r>
              <w:rPr>
                <w:sz w:val="16"/>
                <w:szCs w:val="16"/>
              </w:rPr>
              <w:t>Adult recruits should include all fish from the brood year that return to spawn, including repeat spawners, since repeat spawners add to the productivity of the population.</w:t>
            </w:r>
          </w:p>
          <w:p w14:paraId="0C60D235" w14:textId="77777777" w:rsidR="001D195F" w:rsidRPr="00906C01" w:rsidRDefault="001D195F" w:rsidP="001D195F">
            <w:pPr>
              <w:snapToGrid w:val="0"/>
              <w:rPr>
                <w:sz w:val="16"/>
                <w:szCs w:val="16"/>
              </w:rPr>
            </w:pPr>
            <w:r>
              <w:rPr>
                <w:bCs/>
                <w:sz w:val="16"/>
                <w:szCs w:val="16"/>
              </w:rPr>
              <w:t>Provide whole numbers only, not decimal values.</w:t>
            </w:r>
          </w:p>
        </w:tc>
      </w:tr>
      <w:tr w:rsidR="001D195F" w:rsidRPr="00B51678" w14:paraId="27E58ED4" w14:textId="77777777" w:rsidTr="006A2E32">
        <w:trPr>
          <w:cantSplit/>
        </w:trPr>
        <w:tc>
          <w:tcPr>
            <w:tcW w:w="1731" w:type="dxa"/>
            <w:tcMar>
              <w:left w:w="29" w:type="dxa"/>
              <w:right w:w="29" w:type="dxa"/>
            </w:tcMar>
          </w:tcPr>
          <w:p w14:paraId="65AA2F9A" w14:textId="77777777" w:rsidR="001D195F" w:rsidRPr="00FA0FA2" w:rsidRDefault="001D195F" w:rsidP="001D195F">
            <w:pPr>
              <w:snapToGrid w:val="0"/>
              <w:rPr>
                <w:bCs/>
                <w:color w:val="FF0000"/>
                <w:sz w:val="16"/>
                <w:szCs w:val="16"/>
              </w:rPr>
            </w:pPr>
            <w:r>
              <w:rPr>
                <w:bCs/>
                <w:sz w:val="16"/>
                <w:szCs w:val="16"/>
              </w:rPr>
              <w:t>Age3Adults</w:t>
            </w:r>
          </w:p>
        </w:tc>
        <w:tc>
          <w:tcPr>
            <w:tcW w:w="3603" w:type="dxa"/>
            <w:tcMar>
              <w:left w:w="29" w:type="dxa"/>
              <w:right w:w="29" w:type="dxa"/>
            </w:tcMar>
          </w:tcPr>
          <w:p w14:paraId="4CF1037B"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3 (brood year +3).</w:t>
            </w:r>
          </w:p>
        </w:tc>
        <w:tc>
          <w:tcPr>
            <w:tcW w:w="951" w:type="dxa"/>
            <w:tcMar>
              <w:left w:w="29" w:type="dxa"/>
              <w:right w:w="29" w:type="dxa"/>
            </w:tcMar>
          </w:tcPr>
          <w:p w14:paraId="551F6C09" w14:textId="13EAC86A" w:rsidR="001D195F" w:rsidRPr="00906C01" w:rsidRDefault="001D195F" w:rsidP="001D195F">
            <w:pPr>
              <w:snapToGrid w:val="0"/>
              <w:jc w:val="center"/>
              <w:rPr>
                <w:bCs/>
                <w:sz w:val="16"/>
                <w:szCs w:val="16"/>
              </w:rPr>
            </w:pPr>
            <w:del w:id="977" w:author="Mike Banach" w:date="2023-11-20T15:51:00Z">
              <w:r w:rsidRPr="00906C01" w:rsidDel="00A21651">
                <w:rPr>
                  <w:bCs/>
                  <w:sz w:val="16"/>
                  <w:szCs w:val="16"/>
                </w:rPr>
                <w:delText>Single</w:delText>
              </w:r>
            </w:del>
            <w:ins w:id="978" w:author="Mike Banach" w:date="2023-11-20T15:51:00Z">
              <w:r w:rsidR="00A21651">
                <w:rPr>
                  <w:bCs/>
                  <w:sz w:val="16"/>
                  <w:szCs w:val="16"/>
                </w:rPr>
                <w:t>Integer</w:t>
              </w:r>
            </w:ins>
          </w:p>
        </w:tc>
        <w:tc>
          <w:tcPr>
            <w:tcW w:w="8403" w:type="dxa"/>
            <w:gridSpan w:val="7"/>
          </w:tcPr>
          <w:p w14:paraId="318073C1"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34372B8F" w14:textId="77777777" w:rsidTr="006A2E32">
        <w:trPr>
          <w:cantSplit/>
        </w:trPr>
        <w:tc>
          <w:tcPr>
            <w:tcW w:w="1731" w:type="dxa"/>
            <w:tcMar>
              <w:left w:w="29" w:type="dxa"/>
              <w:right w:w="29" w:type="dxa"/>
            </w:tcMar>
          </w:tcPr>
          <w:p w14:paraId="2CA51B15" w14:textId="77777777" w:rsidR="001D195F" w:rsidRPr="00FA0FA2" w:rsidRDefault="001D195F" w:rsidP="001D195F">
            <w:pPr>
              <w:snapToGrid w:val="0"/>
              <w:rPr>
                <w:bCs/>
                <w:color w:val="FF0000"/>
                <w:sz w:val="16"/>
                <w:szCs w:val="16"/>
              </w:rPr>
            </w:pPr>
            <w:r>
              <w:rPr>
                <w:bCs/>
                <w:sz w:val="16"/>
                <w:szCs w:val="16"/>
              </w:rPr>
              <w:t>Age4Adults</w:t>
            </w:r>
          </w:p>
        </w:tc>
        <w:tc>
          <w:tcPr>
            <w:tcW w:w="3603" w:type="dxa"/>
            <w:tcMar>
              <w:left w:w="29" w:type="dxa"/>
              <w:right w:w="29" w:type="dxa"/>
            </w:tcMar>
          </w:tcPr>
          <w:p w14:paraId="550CB3B8"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4 (brood year +4).</w:t>
            </w:r>
          </w:p>
        </w:tc>
        <w:tc>
          <w:tcPr>
            <w:tcW w:w="951" w:type="dxa"/>
            <w:tcMar>
              <w:left w:w="29" w:type="dxa"/>
              <w:right w:w="29" w:type="dxa"/>
            </w:tcMar>
          </w:tcPr>
          <w:p w14:paraId="6357716F" w14:textId="641C196F" w:rsidR="001D195F" w:rsidRPr="00906C01" w:rsidRDefault="001D195F" w:rsidP="001D195F">
            <w:pPr>
              <w:snapToGrid w:val="0"/>
              <w:jc w:val="center"/>
              <w:rPr>
                <w:bCs/>
                <w:sz w:val="16"/>
                <w:szCs w:val="16"/>
              </w:rPr>
            </w:pPr>
            <w:del w:id="979" w:author="Mike Banach" w:date="2023-11-20T15:51:00Z">
              <w:r w:rsidRPr="00906C01" w:rsidDel="00A21651">
                <w:rPr>
                  <w:bCs/>
                  <w:sz w:val="16"/>
                  <w:szCs w:val="16"/>
                </w:rPr>
                <w:delText>Single</w:delText>
              </w:r>
            </w:del>
            <w:ins w:id="980" w:author="Mike Banach" w:date="2023-11-20T15:51:00Z">
              <w:r w:rsidR="00A21651">
                <w:rPr>
                  <w:bCs/>
                  <w:sz w:val="16"/>
                  <w:szCs w:val="16"/>
                </w:rPr>
                <w:t>Integer</w:t>
              </w:r>
            </w:ins>
          </w:p>
        </w:tc>
        <w:tc>
          <w:tcPr>
            <w:tcW w:w="8403" w:type="dxa"/>
            <w:gridSpan w:val="7"/>
          </w:tcPr>
          <w:p w14:paraId="2CA79621"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0F796812" w14:textId="77777777" w:rsidTr="006A2E32">
        <w:trPr>
          <w:cantSplit/>
        </w:trPr>
        <w:tc>
          <w:tcPr>
            <w:tcW w:w="1731" w:type="dxa"/>
            <w:tcMar>
              <w:left w:w="29" w:type="dxa"/>
              <w:right w:w="29" w:type="dxa"/>
            </w:tcMar>
          </w:tcPr>
          <w:p w14:paraId="438ECFEF" w14:textId="77777777" w:rsidR="001D195F" w:rsidRPr="00325D88" w:rsidRDefault="001D195F" w:rsidP="001D195F">
            <w:pPr>
              <w:snapToGrid w:val="0"/>
              <w:rPr>
                <w:bCs/>
                <w:sz w:val="16"/>
                <w:szCs w:val="16"/>
              </w:rPr>
            </w:pPr>
            <w:r>
              <w:rPr>
                <w:bCs/>
                <w:sz w:val="16"/>
                <w:szCs w:val="16"/>
              </w:rPr>
              <w:t>Age5Adults</w:t>
            </w:r>
          </w:p>
        </w:tc>
        <w:tc>
          <w:tcPr>
            <w:tcW w:w="3603" w:type="dxa"/>
            <w:tcMar>
              <w:left w:w="29" w:type="dxa"/>
              <w:right w:w="29" w:type="dxa"/>
            </w:tcMar>
          </w:tcPr>
          <w:p w14:paraId="58CBEC7F"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5 (brood year +5).</w:t>
            </w:r>
          </w:p>
        </w:tc>
        <w:tc>
          <w:tcPr>
            <w:tcW w:w="951" w:type="dxa"/>
            <w:tcMar>
              <w:left w:w="29" w:type="dxa"/>
              <w:right w:w="29" w:type="dxa"/>
            </w:tcMar>
          </w:tcPr>
          <w:p w14:paraId="223CBAD3" w14:textId="54C9E906" w:rsidR="001D195F" w:rsidRPr="00906C01" w:rsidRDefault="001D195F" w:rsidP="001D195F">
            <w:pPr>
              <w:snapToGrid w:val="0"/>
              <w:jc w:val="center"/>
              <w:rPr>
                <w:bCs/>
                <w:sz w:val="16"/>
                <w:szCs w:val="16"/>
              </w:rPr>
            </w:pPr>
            <w:del w:id="981" w:author="Mike Banach" w:date="2023-11-20T15:51:00Z">
              <w:r w:rsidRPr="00906C01" w:rsidDel="00A21651">
                <w:rPr>
                  <w:bCs/>
                  <w:sz w:val="16"/>
                  <w:szCs w:val="16"/>
                </w:rPr>
                <w:delText>Single</w:delText>
              </w:r>
            </w:del>
            <w:ins w:id="982" w:author="Mike Banach" w:date="2023-11-20T15:51:00Z">
              <w:r w:rsidR="00A21651">
                <w:rPr>
                  <w:bCs/>
                  <w:sz w:val="16"/>
                  <w:szCs w:val="16"/>
                </w:rPr>
                <w:t>Integer</w:t>
              </w:r>
            </w:ins>
          </w:p>
        </w:tc>
        <w:tc>
          <w:tcPr>
            <w:tcW w:w="8403" w:type="dxa"/>
            <w:gridSpan w:val="7"/>
          </w:tcPr>
          <w:p w14:paraId="0ED7FFB4"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473C584F" w14:textId="77777777" w:rsidTr="006A2E32">
        <w:trPr>
          <w:cantSplit/>
        </w:trPr>
        <w:tc>
          <w:tcPr>
            <w:tcW w:w="1731" w:type="dxa"/>
            <w:tcMar>
              <w:left w:w="29" w:type="dxa"/>
              <w:right w:w="29" w:type="dxa"/>
            </w:tcMar>
          </w:tcPr>
          <w:p w14:paraId="3F9A3F8C" w14:textId="77777777" w:rsidR="001D195F" w:rsidRPr="00F50165" w:rsidRDefault="001D195F" w:rsidP="001D195F">
            <w:pPr>
              <w:snapToGrid w:val="0"/>
              <w:rPr>
                <w:bCs/>
                <w:color w:val="FF0000"/>
                <w:sz w:val="16"/>
                <w:szCs w:val="16"/>
              </w:rPr>
            </w:pPr>
            <w:r>
              <w:rPr>
                <w:bCs/>
                <w:sz w:val="16"/>
                <w:szCs w:val="16"/>
              </w:rPr>
              <w:lastRenderedPageBreak/>
              <w:t>Age6Adults</w:t>
            </w:r>
          </w:p>
        </w:tc>
        <w:tc>
          <w:tcPr>
            <w:tcW w:w="3603" w:type="dxa"/>
            <w:tcMar>
              <w:left w:w="29" w:type="dxa"/>
              <w:right w:w="29" w:type="dxa"/>
            </w:tcMar>
          </w:tcPr>
          <w:p w14:paraId="1B84C2DE"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6 (brood year +6).</w:t>
            </w:r>
          </w:p>
        </w:tc>
        <w:tc>
          <w:tcPr>
            <w:tcW w:w="951" w:type="dxa"/>
            <w:tcMar>
              <w:left w:w="29" w:type="dxa"/>
              <w:right w:w="29" w:type="dxa"/>
            </w:tcMar>
          </w:tcPr>
          <w:p w14:paraId="4F346C6E" w14:textId="27609B92" w:rsidR="001D195F" w:rsidRPr="00906C01" w:rsidRDefault="001D195F" w:rsidP="001D195F">
            <w:pPr>
              <w:snapToGrid w:val="0"/>
              <w:jc w:val="center"/>
              <w:rPr>
                <w:bCs/>
                <w:sz w:val="16"/>
                <w:szCs w:val="16"/>
              </w:rPr>
            </w:pPr>
            <w:del w:id="983" w:author="Mike Banach" w:date="2023-11-20T15:51:00Z">
              <w:r w:rsidRPr="00906C01" w:rsidDel="00A21651">
                <w:rPr>
                  <w:bCs/>
                  <w:sz w:val="16"/>
                  <w:szCs w:val="16"/>
                </w:rPr>
                <w:delText>Single</w:delText>
              </w:r>
            </w:del>
            <w:ins w:id="984" w:author="Mike Banach" w:date="2023-11-20T15:51:00Z">
              <w:r w:rsidR="00A21651">
                <w:rPr>
                  <w:bCs/>
                  <w:sz w:val="16"/>
                  <w:szCs w:val="16"/>
                </w:rPr>
                <w:t>Integer</w:t>
              </w:r>
            </w:ins>
          </w:p>
        </w:tc>
        <w:tc>
          <w:tcPr>
            <w:tcW w:w="8403" w:type="dxa"/>
            <w:gridSpan w:val="7"/>
          </w:tcPr>
          <w:p w14:paraId="29309121"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5E147DC4" w14:textId="77777777" w:rsidTr="006A2E32">
        <w:trPr>
          <w:cantSplit/>
        </w:trPr>
        <w:tc>
          <w:tcPr>
            <w:tcW w:w="1731" w:type="dxa"/>
            <w:tcMar>
              <w:left w:w="29" w:type="dxa"/>
              <w:right w:w="29" w:type="dxa"/>
            </w:tcMar>
          </w:tcPr>
          <w:p w14:paraId="7114A6D0" w14:textId="77777777" w:rsidR="001D195F" w:rsidRPr="00F50165" w:rsidRDefault="001D195F" w:rsidP="001D195F">
            <w:pPr>
              <w:snapToGrid w:val="0"/>
              <w:rPr>
                <w:bCs/>
                <w:color w:val="FF0000"/>
                <w:sz w:val="16"/>
                <w:szCs w:val="16"/>
              </w:rPr>
            </w:pPr>
            <w:r>
              <w:rPr>
                <w:bCs/>
                <w:sz w:val="16"/>
                <w:szCs w:val="16"/>
              </w:rPr>
              <w:t>Age7Adults</w:t>
            </w:r>
          </w:p>
        </w:tc>
        <w:tc>
          <w:tcPr>
            <w:tcW w:w="3603" w:type="dxa"/>
            <w:tcMar>
              <w:left w:w="29" w:type="dxa"/>
              <w:right w:w="29" w:type="dxa"/>
            </w:tcMar>
          </w:tcPr>
          <w:p w14:paraId="40506AC8"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7 (brood year +7).</w:t>
            </w:r>
          </w:p>
        </w:tc>
        <w:tc>
          <w:tcPr>
            <w:tcW w:w="951" w:type="dxa"/>
            <w:tcMar>
              <w:left w:w="29" w:type="dxa"/>
              <w:right w:w="29" w:type="dxa"/>
            </w:tcMar>
          </w:tcPr>
          <w:p w14:paraId="681D3FD0" w14:textId="0004562D" w:rsidR="001D195F" w:rsidRPr="00906C01" w:rsidRDefault="001D195F" w:rsidP="001D195F">
            <w:pPr>
              <w:snapToGrid w:val="0"/>
              <w:jc w:val="center"/>
              <w:rPr>
                <w:bCs/>
                <w:sz w:val="16"/>
                <w:szCs w:val="16"/>
              </w:rPr>
            </w:pPr>
            <w:del w:id="985" w:author="Mike Banach" w:date="2023-11-20T15:51:00Z">
              <w:r w:rsidRPr="00906C01" w:rsidDel="00A21651">
                <w:rPr>
                  <w:bCs/>
                  <w:sz w:val="16"/>
                  <w:szCs w:val="16"/>
                </w:rPr>
                <w:delText>Single</w:delText>
              </w:r>
            </w:del>
            <w:ins w:id="986" w:author="Mike Banach" w:date="2023-11-20T15:51:00Z">
              <w:r w:rsidR="00A21651">
                <w:rPr>
                  <w:bCs/>
                  <w:sz w:val="16"/>
                  <w:szCs w:val="16"/>
                </w:rPr>
                <w:t>Integer</w:t>
              </w:r>
            </w:ins>
          </w:p>
        </w:tc>
        <w:tc>
          <w:tcPr>
            <w:tcW w:w="8403" w:type="dxa"/>
            <w:gridSpan w:val="7"/>
          </w:tcPr>
          <w:p w14:paraId="45260181"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1B0A9DCB" w14:textId="77777777" w:rsidTr="006A2E32">
        <w:trPr>
          <w:cantSplit/>
        </w:trPr>
        <w:tc>
          <w:tcPr>
            <w:tcW w:w="1731" w:type="dxa"/>
            <w:tcMar>
              <w:left w:w="29" w:type="dxa"/>
              <w:right w:w="29" w:type="dxa"/>
            </w:tcMar>
          </w:tcPr>
          <w:p w14:paraId="5329A21E" w14:textId="77777777" w:rsidR="001D195F" w:rsidRPr="00F50165" w:rsidRDefault="001D195F" w:rsidP="001D195F">
            <w:pPr>
              <w:snapToGrid w:val="0"/>
              <w:rPr>
                <w:bCs/>
                <w:color w:val="FF0000"/>
                <w:sz w:val="16"/>
                <w:szCs w:val="16"/>
              </w:rPr>
            </w:pPr>
            <w:r>
              <w:rPr>
                <w:bCs/>
                <w:sz w:val="16"/>
                <w:szCs w:val="16"/>
              </w:rPr>
              <w:t>Age8Adults</w:t>
            </w:r>
          </w:p>
        </w:tc>
        <w:tc>
          <w:tcPr>
            <w:tcW w:w="3603" w:type="dxa"/>
            <w:tcMar>
              <w:left w:w="29" w:type="dxa"/>
              <w:right w:w="29" w:type="dxa"/>
            </w:tcMar>
          </w:tcPr>
          <w:p w14:paraId="7F3D3189"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recruits that recruited at age 8 (brood year +8).</w:t>
            </w:r>
          </w:p>
        </w:tc>
        <w:tc>
          <w:tcPr>
            <w:tcW w:w="951" w:type="dxa"/>
            <w:tcMar>
              <w:left w:w="29" w:type="dxa"/>
              <w:right w:w="29" w:type="dxa"/>
            </w:tcMar>
          </w:tcPr>
          <w:p w14:paraId="69A25066" w14:textId="31A668D5" w:rsidR="001D195F" w:rsidRPr="00906C01" w:rsidRDefault="001D195F" w:rsidP="001D195F">
            <w:pPr>
              <w:snapToGrid w:val="0"/>
              <w:jc w:val="center"/>
              <w:rPr>
                <w:bCs/>
                <w:sz w:val="16"/>
                <w:szCs w:val="16"/>
              </w:rPr>
            </w:pPr>
            <w:del w:id="987" w:author="Mike Banach" w:date="2023-11-20T15:51:00Z">
              <w:r w:rsidRPr="00906C01" w:rsidDel="00A21651">
                <w:rPr>
                  <w:bCs/>
                  <w:sz w:val="16"/>
                  <w:szCs w:val="16"/>
                </w:rPr>
                <w:delText>Single</w:delText>
              </w:r>
            </w:del>
            <w:ins w:id="988" w:author="Mike Banach" w:date="2023-11-20T15:51:00Z">
              <w:r w:rsidR="00A21651">
                <w:rPr>
                  <w:bCs/>
                  <w:sz w:val="16"/>
                  <w:szCs w:val="16"/>
                </w:rPr>
                <w:t>Integer</w:t>
              </w:r>
            </w:ins>
          </w:p>
        </w:tc>
        <w:tc>
          <w:tcPr>
            <w:tcW w:w="8403" w:type="dxa"/>
            <w:gridSpan w:val="7"/>
          </w:tcPr>
          <w:p w14:paraId="12F34E2C"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0F2084FC" w14:textId="77777777" w:rsidTr="006A2E32">
        <w:trPr>
          <w:cantSplit/>
        </w:trPr>
        <w:tc>
          <w:tcPr>
            <w:tcW w:w="1731" w:type="dxa"/>
            <w:tcMar>
              <w:left w:w="29" w:type="dxa"/>
              <w:right w:w="29" w:type="dxa"/>
            </w:tcMar>
          </w:tcPr>
          <w:p w14:paraId="015423E1" w14:textId="77777777" w:rsidR="001D195F" w:rsidRPr="00F50165" w:rsidRDefault="001D195F" w:rsidP="001D195F">
            <w:pPr>
              <w:snapToGrid w:val="0"/>
              <w:rPr>
                <w:bCs/>
                <w:color w:val="FF0000"/>
                <w:sz w:val="16"/>
                <w:szCs w:val="16"/>
              </w:rPr>
            </w:pPr>
            <w:r>
              <w:rPr>
                <w:bCs/>
                <w:sz w:val="16"/>
                <w:szCs w:val="16"/>
              </w:rPr>
              <w:t>Age9Adults</w:t>
            </w:r>
          </w:p>
        </w:tc>
        <w:tc>
          <w:tcPr>
            <w:tcW w:w="3603" w:type="dxa"/>
            <w:tcMar>
              <w:left w:w="29" w:type="dxa"/>
              <w:right w:w="29" w:type="dxa"/>
            </w:tcMar>
          </w:tcPr>
          <w:p w14:paraId="13F12BE2"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 xml:space="preserve">recruits that recruited at age </w:t>
            </w:r>
            <w:r>
              <w:rPr>
                <w:bCs/>
                <w:sz w:val="16"/>
                <w:szCs w:val="16"/>
              </w:rPr>
              <w:t>9</w:t>
            </w:r>
            <w:r w:rsidRPr="00906C01">
              <w:rPr>
                <w:bCs/>
                <w:sz w:val="16"/>
                <w:szCs w:val="16"/>
              </w:rPr>
              <w:t xml:space="preserve"> (brood year +</w:t>
            </w:r>
            <w:r>
              <w:rPr>
                <w:bCs/>
                <w:sz w:val="16"/>
                <w:szCs w:val="16"/>
              </w:rPr>
              <w:t>9</w:t>
            </w:r>
            <w:r w:rsidRPr="00906C01">
              <w:rPr>
                <w:bCs/>
                <w:sz w:val="16"/>
                <w:szCs w:val="16"/>
              </w:rPr>
              <w:t>).</w:t>
            </w:r>
          </w:p>
        </w:tc>
        <w:tc>
          <w:tcPr>
            <w:tcW w:w="951" w:type="dxa"/>
            <w:tcMar>
              <w:left w:w="29" w:type="dxa"/>
              <w:right w:w="29" w:type="dxa"/>
            </w:tcMar>
          </w:tcPr>
          <w:p w14:paraId="262D38F9" w14:textId="0B296FFF" w:rsidR="001D195F" w:rsidRPr="00906C01" w:rsidRDefault="001D195F" w:rsidP="001D195F">
            <w:pPr>
              <w:snapToGrid w:val="0"/>
              <w:jc w:val="center"/>
              <w:rPr>
                <w:bCs/>
                <w:sz w:val="16"/>
                <w:szCs w:val="16"/>
              </w:rPr>
            </w:pPr>
            <w:del w:id="989" w:author="Mike Banach" w:date="2023-11-20T15:51:00Z">
              <w:r w:rsidRPr="00906C01" w:rsidDel="00A21651">
                <w:rPr>
                  <w:bCs/>
                  <w:sz w:val="16"/>
                  <w:szCs w:val="16"/>
                </w:rPr>
                <w:delText>Single</w:delText>
              </w:r>
            </w:del>
            <w:ins w:id="990" w:author="Mike Banach" w:date="2023-11-20T15:51:00Z">
              <w:r w:rsidR="00A21651">
                <w:rPr>
                  <w:bCs/>
                  <w:sz w:val="16"/>
                  <w:szCs w:val="16"/>
                </w:rPr>
                <w:t>Integer</w:t>
              </w:r>
            </w:ins>
          </w:p>
        </w:tc>
        <w:tc>
          <w:tcPr>
            <w:tcW w:w="8403" w:type="dxa"/>
            <w:gridSpan w:val="7"/>
          </w:tcPr>
          <w:p w14:paraId="2FEF6C75"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34D9537B" w14:textId="77777777" w:rsidTr="006A2E32">
        <w:trPr>
          <w:cantSplit/>
        </w:trPr>
        <w:tc>
          <w:tcPr>
            <w:tcW w:w="1731" w:type="dxa"/>
            <w:tcMar>
              <w:left w:w="29" w:type="dxa"/>
              <w:right w:w="29" w:type="dxa"/>
            </w:tcMar>
          </w:tcPr>
          <w:p w14:paraId="6D9A636A" w14:textId="77777777" w:rsidR="001D195F" w:rsidRPr="00F50165" w:rsidRDefault="001D195F" w:rsidP="001D195F">
            <w:pPr>
              <w:snapToGrid w:val="0"/>
              <w:rPr>
                <w:bCs/>
                <w:color w:val="FF0000"/>
                <w:sz w:val="16"/>
                <w:szCs w:val="16"/>
              </w:rPr>
            </w:pPr>
            <w:r>
              <w:rPr>
                <w:bCs/>
                <w:sz w:val="16"/>
                <w:szCs w:val="16"/>
              </w:rPr>
              <w:t>Age10Adults</w:t>
            </w:r>
          </w:p>
        </w:tc>
        <w:tc>
          <w:tcPr>
            <w:tcW w:w="3603" w:type="dxa"/>
            <w:tcMar>
              <w:left w:w="29" w:type="dxa"/>
              <w:right w:w="29" w:type="dxa"/>
            </w:tcMar>
          </w:tcPr>
          <w:p w14:paraId="56E4D3FA"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 xml:space="preserve">recruits that recruited at age </w:t>
            </w:r>
            <w:r>
              <w:rPr>
                <w:bCs/>
                <w:sz w:val="16"/>
                <w:szCs w:val="16"/>
              </w:rPr>
              <w:t>10</w:t>
            </w:r>
            <w:r w:rsidRPr="00906C01">
              <w:rPr>
                <w:bCs/>
                <w:sz w:val="16"/>
                <w:szCs w:val="16"/>
              </w:rPr>
              <w:t xml:space="preserve"> (brood year +</w:t>
            </w:r>
            <w:r>
              <w:rPr>
                <w:bCs/>
                <w:sz w:val="16"/>
                <w:szCs w:val="16"/>
              </w:rPr>
              <w:t>10</w:t>
            </w:r>
            <w:r w:rsidRPr="00906C01">
              <w:rPr>
                <w:bCs/>
                <w:sz w:val="16"/>
                <w:szCs w:val="16"/>
              </w:rPr>
              <w:t>).</w:t>
            </w:r>
          </w:p>
        </w:tc>
        <w:tc>
          <w:tcPr>
            <w:tcW w:w="951" w:type="dxa"/>
            <w:tcMar>
              <w:left w:w="29" w:type="dxa"/>
              <w:right w:w="29" w:type="dxa"/>
            </w:tcMar>
          </w:tcPr>
          <w:p w14:paraId="23A506CC" w14:textId="38F7D9FD" w:rsidR="001D195F" w:rsidRPr="00906C01" w:rsidRDefault="001D195F" w:rsidP="001D195F">
            <w:pPr>
              <w:snapToGrid w:val="0"/>
              <w:jc w:val="center"/>
              <w:rPr>
                <w:bCs/>
                <w:sz w:val="16"/>
                <w:szCs w:val="16"/>
              </w:rPr>
            </w:pPr>
            <w:del w:id="991" w:author="Mike Banach" w:date="2023-11-20T15:51:00Z">
              <w:r w:rsidRPr="00906C01" w:rsidDel="00A21651">
                <w:rPr>
                  <w:bCs/>
                  <w:sz w:val="16"/>
                  <w:szCs w:val="16"/>
                </w:rPr>
                <w:delText>Single</w:delText>
              </w:r>
            </w:del>
            <w:ins w:id="992" w:author="Mike Banach" w:date="2023-11-20T15:51:00Z">
              <w:r w:rsidR="00A21651">
                <w:rPr>
                  <w:bCs/>
                  <w:sz w:val="16"/>
                  <w:szCs w:val="16"/>
                </w:rPr>
                <w:t>Integer</w:t>
              </w:r>
            </w:ins>
          </w:p>
        </w:tc>
        <w:tc>
          <w:tcPr>
            <w:tcW w:w="8403" w:type="dxa"/>
            <w:gridSpan w:val="7"/>
          </w:tcPr>
          <w:p w14:paraId="0D0285F2"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B51678" w14:paraId="4EC417BC" w14:textId="77777777" w:rsidTr="006A2E32">
        <w:trPr>
          <w:cantSplit/>
        </w:trPr>
        <w:tc>
          <w:tcPr>
            <w:tcW w:w="1731" w:type="dxa"/>
            <w:tcMar>
              <w:left w:w="29" w:type="dxa"/>
              <w:right w:w="29" w:type="dxa"/>
            </w:tcMar>
          </w:tcPr>
          <w:p w14:paraId="106462DD" w14:textId="77777777" w:rsidR="001D195F" w:rsidRPr="00F50165" w:rsidRDefault="001D195F" w:rsidP="001D195F">
            <w:pPr>
              <w:snapToGrid w:val="0"/>
              <w:rPr>
                <w:bCs/>
                <w:color w:val="FF0000"/>
                <w:sz w:val="16"/>
                <w:szCs w:val="16"/>
              </w:rPr>
            </w:pPr>
            <w:r>
              <w:rPr>
                <w:bCs/>
                <w:sz w:val="16"/>
                <w:szCs w:val="16"/>
              </w:rPr>
              <w:t>Age11PlusAdults</w:t>
            </w:r>
          </w:p>
        </w:tc>
        <w:tc>
          <w:tcPr>
            <w:tcW w:w="3603" w:type="dxa"/>
            <w:tcMar>
              <w:left w:w="29" w:type="dxa"/>
              <w:right w:w="29" w:type="dxa"/>
            </w:tcMar>
          </w:tcPr>
          <w:p w14:paraId="76316F34" w14:textId="77777777" w:rsidR="001D195F" w:rsidRPr="00906C01" w:rsidRDefault="001D195F" w:rsidP="001D195F">
            <w:pPr>
              <w:snapToGrid w:val="0"/>
              <w:rPr>
                <w:bCs/>
                <w:sz w:val="16"/>
                <w:szCs w:val="16"/>
              </w:rPr>
            </w:pPr>
            <w:r w:rsidRPr="00906C01">
              <w:rPr>
                <w:bCs/>
                <w:sz w:val="16"/>
                <w:szCs w:val="16"/>
              </w:rPr>
              <w:t xml:space="preserve">Total number of </w:t>
            </w:r>
            <w:r>
              <w:rPr>
                <w:bCs/>
                <w:sz w:val="16"/>
                <w:szCs w:val="16"/>
              </w:rPr>
              <w:t xml:space="preserve">adult </w:t>
            </w:r>
            <w:r w:rsidRPr="00906C01">
              <w:rPr>
                <w:bCs/>
                <w:sz w:val="16"/>
                <w:szCs w:val="16"/>
              </w:rPr>
              <w:t xml:space="preserve">recruits that recruited at age </w:t>
            </w:r>
            <w:r>
              <w:rPr>
                <w:bCs/>
                <w:sz w:val="16"/>
                <w:szCs w:val="16"/>
              </w:rPr>
              <w:t>11</w:t>
            </w:r>
            <w:r w:rsidRPr="00906C01">
              <w:rPr>
                <w:bCs/>
                <w:sz w:val="16"/>
                <w:szCs w:val="16"/>
              </w:rPr>
              <w:t xml:space="preserve"> (brood year +</w:t>
            </w:r>
            <w:r>
              <w:rPr>
                <w:bCs/>
                <w:sz w:val="16"/>
                <w:szCs w:val="16"/>
              </w:rPr>
              <w:t>11</w:t>
            </w:r>
            <w:r w:rsidRPr="00906C01">
              <w:rPr>
                <w:bCs/>
                <w:sz w:val="16"/>
                <w:szCs w:val="16"/>
              </w:rPr>
              <w:t>)</w:t>
            </w:r>
            <w:r>
              <w:rPr>
                <w:bCs/>
                <w:sz w:val="16"/>
                <w:szCs w:val="16"/>
              </w:rPr>
              <w:t xml:space="preserve"> or older</w:t>
            </w:r>
            <w:r w:rsidRPr="00906C01">
              <w:rPr>
                <w:bCs/>
                <w:sz w:val="16"/>
                <w:szCs w:val="16"/>
              </w:rPr>
              <w:t>.</w:t>
            </w:r>
          </w:p>
        </w:tc>
        <w:tc>
          <w:tcPr>
            <w:tcW w:w="951" w:type="dxa"/>
            <w:tcMar>
              <w:left w:w="29" w:type="dxa"/>
              <w:right w:w="29" w:type="dxa"/>
            </w:tcMar>
          </w:tcPr>
          <w:p w14:paraId="61842390" w14:textId="1C9AEB55" w:rsidR="001D195F" w:rsidRPr="00906C01" w:rsidRDefault="001D195F" w:rsidP="001D195F">
            <w:pPr>
              <w:snapToGrid w:val="0"/>
              <w:jc w:val="center"/>
              <w:rPr>
                <w:bCs/>
                <w:sz w:val="16"/>
                <w:szCs w:val="16"/>
              </w:rPr>
            </w:pPr>
            <w:del w:id="993" w:author="Mike Banach" w:date="2023-11-20T15:51:00Z">
              <w:r w:rsidRPr="00906C01" w:rsidDel="00A21651">
                <w:rPr>
                  <w:bCs/>
                  <w:sz w:val="16"/>
                  <w:szCs w:val="16"/>
                </w:rPr>
                <w:delText>Single</w:delText>
              </w:r>
            </w:del>
            <w:ins w:id="994" w:author="Mike Banach" w:date="2023-11-20T15:51:00Z">
              <w:r w:rsidR="00A21651">
                <w:rPr>
                  <w:bCs/>
                  <w:sz w:val="16"/>
                  <w:szCs w:val="16"/>
                </w:rPr>
                <w:t>Integer</w:t>
              </w:r>
            </w:ins>
          </w:p>
        </w:tc>
        <w:tc>
          <w:tcPr>
            <w:tcW w:w="8403" w:type="dxa"/>
            <w:gridSpan w:val="7"/>
          </w:tcPr>
          <w:p w14:paraId="255526F4" w14:textId="77777777" w:rsidR="001D195F" w:rsidRPr="00906C01" w:rsidRDefault="001D195F" w:rsidP="001D195F">
            <w:pPr>
              <w:snapToGrid w:val="0"/>
              <w:rPr>
                <w:sz w:val="16"/>
                <w:szCs w:val="16"/>
              </w:rPr>
            </w:pPr>
            <w:r w:rsidRPr="00906C01">
              <w:rPr>
                <w:sz w:val="16"/>
                <w:szCs w:val="16"/>
              </w:rPr>
              <w:t>See the Codes/Conventions column for the Age2</w:t>
            </w:r>
            <w:r>
              <w:rPr>
                <w:bCs/>
                <w:sz w:val="16"/>
                <w:szCs w:val="16"/>
              </w:rPr>
              <w:t>Adults</w:t>
            </w:r>
            <w:r w:rsidRPr="00906C01">
              <w:rPr>
                <w:sz w:val="16"/>
                <w:szCs w:val="16"/>
              </w:rPr>
              <w:t xml:space="preserve"> field.</w:t>
            </w:r>
          </w:p>
        </w:tc>
      </w:tr>
      <w:tr w:rsidR="001D195F" w:rsidRPr="009A1333" w14:paraId="5829F23A" w14:textId="77777777" w:rsidTr="006A2E32">
        <w:trPr>
          <w:cantSplit/>
          <w:trHeight w:val="363"/>
        </w:trPr>
        <w:tc>
          <w:tcPr>
            <w:tcW w:w="14688" w:type="dxa"/>
            <w:gridSpan w:val="10"/>
            <w:shd w:val="clear" w:color="auto" w:fill="DBE5F1"/>
            <w:vAlign w:val="center"/>
          </w:tcPr>
          <w:p w14:paraId="53CF70DF" w14:textId="77777777" w:rsidR="001D195F" w:rsidRPr="009A1333" w:rsidRDefault="001D195F" w:rsidP="001D195F">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1D195F" w:rsidRPr="00B51678" w14:paraId="1BCBE4FC" w14:textId="77777777" w:rsidTr="006A2E32">
        <w:trPr>
          <w:cantSplit/>
        </w:trPr>
        <w:tc>
          <w:tcPr>
            <w:tcW w:w="1731" w:type="dxa"/>
            <w:tcMar>
              <w:left w:w="29" w:type="dxa"/>
              <w:right w:w="29" w:type="dxa"/>
            </w:tcMar>
          </w:tcPr>
          <w:p w14:paraId="5C3E8564" w14:textId="77777777" w:rsidR="001D195F" w:rsidRPr="00DD4D1E" w:rsidRDefault="001D195F" w:rsidP="001D195F">
            <w:pPr>
              <w:snapToGrid w:val="0"/>
              <w:rPr>
                <w:bCs/>
                <w:sz w:val="16"/>
                <w:szCs w:val="16"/>
              </w:rPr>
            </w:pPr>
            <w:r>
              <w:rPr>
                <w:bCs/>
                <w:sz w:val="16"/>
                <w:szCs w:val="16"/>
              </w:rPr>
              <w:t>ProtMethName</w:t>
            </w:r>
          </w:p>
        </w:tc>
        <w:tc>
          <w:tcPr>
            <w:tcW w:w="3603" w:type="dxa"/>
            <w:tcMar>
              <w:left w:w="29" w:type="dxa"/>
              <w:right w:w="29" w:type="dxa"/>
            </w:tcMar>
          </w:tcPr>
          <w:p w14:paraId="659043DD" w14:textId="77777777" w:rsidR="001D195F" w:rsidRPr="001A2CCF" w:rsidRDefault="001D195F" w:rsidP="001D195F">
            <w:pPr>
              <w:snapToGrid w:val="0"/>
              <w:rPr>
                <w:bCs/>
                <w:sz w:val="16"/>
                <w:szCs w:val="16"/>
              </w:rPr>
            </w:pPr>
            <w:r w:rsidRPr="001A2CCF">
              <w:rPr>
                <w:sz w:val="15"/>
                <w:szCs w:val="15"/>
              </w:rPr>
              <w:t>The name(s) of all protocols and associated data collection and data analysis methods used to calculate the indicator estimate.</w:t>
            </w:r>
          </w:p>
        </w:tc>
        <w:tc>
          <w:tcPr>
            <w:tcW w:w="951" w:type="dxa"/>
            <w:tcMar>
              <w:left w:w="29" w:type="dxa"/>
              <w:right w:w="29" w:type="dxa"/>
            </w:tcMar>
          </w:tcPr>
          <w:p w14:paraId="6A885CC2" w14:textId="7BF150AC" w:rsidR="001D195F" w:rsidRPr="00D17CF8" w:rsidRDefault="001D195F" w:rsidP="001D195F">
            <w:pPr>
              <w:snapToGrid w:val="0"/>
              <w:jc w:val="center"/>
              <w:rPr>
                <w:bCs/>
                <w:sz w:val="16"/>
                <w:szCs w:val="16"/>
              </w:rPr>
            </w:pPr>
            <w:del w:id="995" w:author="Mike Banach" w:date="2023-11-20T15:40:00Z">
              <w:r w:rsidDel="00541CEF">
                <w:rPr>
                  <w:bCs/>
                  <w:sz w:val="16"/>
                  <w:szCs w:val="16"/>
                </w:rPr>
                <w:delText>Memo</w:delText>
              </w:r>
            </w:del>
            <w:ins w:id="996" w:author="Mike Banach" w:date="2023-11-20T15:40:00Z">
              <w:r w:rsidR="00541CEF">
                <w:rPr>
                  <w:bCs/>
                  <w:sz w:val="16"/>
                  <w:szCs w:val="16"/>
                </w:rPr>
                <w:t>Text ∞</w:t>
              </w:r>
            </w:ins>
          </w:p>
        </w:tc>
        <w:tc>
          <w:tcPr>
            <w:tcW w:w="8403" w:type="dxa"/>
            <w:gridSpan w:val="7"/>
          </w:tcPr>
          <w:p w14:paraId="0C5B78C3" w14:textId="77777777" w:rsidR="001D195F" w:rsidRDefault="001D195F" w:rsidP="001D195F">
            <w:pPr>
              <w:snapToGrid w:val="0"/>
              <w:rPr>
                <w:sz w:val="16"/>
                <w:szCs w:val="16"/>
              </w:rPr>
            </w:pPr>
            <w:r>
              <w:rPr>
                <w:sz w:val="16"/>
                <w:szCs w:val="16"/>
              </w:rPr>
              <w:t>Provide title(s) of protocol and name(s) of relevant methods used.</w:t>
            </w:r>
          </w:p>
          <w:p w14:paraId="2C34951A" w14:textId="77777777" w:rsidR="001D195F" w:rsidRDefault="001D195F" w:rsidP="001D195F">
            <w:pPr>
              <w:snapToGrid w:val="0"/>
              <w:rPr>
                <w:sz w:val="16"/>
                <w:szCs w:val="16"/>
              </w:rPr>
            </w:pPr>
          </w:p>
          <w:p w14:paraId="7848CC20" w14:textId="77777777" w:rsidR="001D195F" w:rsidRPr="00D17CF8" w:rsidRDefault="001D195F" w:rsidP="001D195F">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1D195F" w:rsidRPr="00B51678" w14:paraId="6D7CD8B9" w14:textId="77777777" w:rsidTr="006A2E32">
        <w:trPr>
          <w:cantSplit/>
        </w:trPr>
        <w:tc>
          <w:tcPr>
            <w:tcW w:w="1731" w:type="dxa"/>
            <w:tcMar>
              <w:left w:w="29" w:type="dxa"/>
              <w:right w:w="29" w:type="dxa"/>
            </w:tcMar>
          </w:tcPr>
          <w:p w14:paraId="781C46AC" w14:textId="77777777" w:rsidR="001D195F" w:rsidRPr="006002DE" w:rsidRDefault="001D195F" w:rsidP="001D195F">
            <w:pPr>
              <w:snapToGrid w:val="0"/>
              <w:rPr>
                <w:b/>
                <w:bCs/>
                <w:i/>
                <w:color w:val="FF0000"/>
                <w:sz w:val="16"/>
                <w:szCs w:val="16"/>
              </w:rPr>
            </w:pPr>
            <w:r w:rsidRPr="006002DE">
              <w:rPr>
                <w:b/>
                <w:bCs/>
                <w:i/>
                <w:color w:val="FF0000"/>
                <w:sz w:val="16"/>
                <w:szCs w:val="16"/>
              </w:rPr>
              <w:t>ProtMethURL</w:t>
            </w:r>
          </w:p>
        </w:tc>
        <w:tc>
          <w:tcPr>
            <w:tcW w:w="3603" w:type="dxa"/>
            <w:tcMar>
              <w:left w:w="29" w:type="dxa"/>
              <w:right w:w="29" w:type="dxa"/>
            </w:tcMar>
          </w:tcPr>
          <w:p w14:paraId="6FD03E5A" w14:textId="3CC1C027" w:rsidR="001D195F" w:rsidRDefault="001D195F" w:rsidP="001D195F">
            <w:pPr>
              <w:snapToGrid w:val="0"/>
              <w:rPr>
                <w:bCs/>
                <w:sz w:val="16"/>
                <w:szCs w:val="16"/>
              </w:rPr>
            </w:pPr>
            <w:r>
              <w:rPr>
                <w:bCs/>
                <w:sz w:val="16"/>
                <w:szCs w:val="16"/>
              </w:rPr>
              <w:t xml:space="preserve">URL(s) for published protocols and methods describing the methodology and documenting the derivation of the indicator.  If published in </w:t>
            </w:r>
            <w:del w:id="997" w:author="Mike Banach" w:date="2023-02-13T11:45:00Z">
              <w:r w:rsidDel="00100680">
                <w:rPr>
                  <w:bCs/>
                  <w:sz w:val="16"/>
                  <w:szCs w:val="16"/>
                </w:rPr>
                <w:delText>MonitoringMethods</w:delText>
              </w:r>
            </w:del>
            <w:ins w:id="998" w:author="Mike Banach" w:date="2023-02-13T11:45:00Z">
              <w:r w:rsidR="00100680">
                <w:rPr>
                  <w:bCs/>
                  <w:sz w:val="16"/>
                  <w:szCs w:val="16"/>
                </w:rPr>
                <w:t>MonitoringResources</w:t>
              </w:r>
            </w:ins>
            <w:r>
              <w:rPr>
                <w:bCs/>
                <w:sz w:val="16"/>
                <w:szCs w:val="16"/>
              </w:rPr>
              <w:t>.org, this link will provide access to study design information and all methods associated with the protocol</w:t>
            </w:r>
          </w:p>
        </w:tc>
        <w:tc>
          <w:tcPr>
            <w:tcW w:w="951" w:type="dxa"/>
            <w:tcMar>
              <w:left w:w="29" w:type="dxa"/>
              <w:right w:w="29" w:type="dxa"/>
            </w:tcMar>
          </w:tcPr>
          <w:p w14:paraId="22F4E4EE" w14:textId="60F55D72" w:rsidR="001D195F" w:rsidRPr="006002DE" w:rsidRDefault="001D195F" w:rsidP="001D195F">
            <w:pPr>
              <w:snapToGrid w:val="0"/>
              <w:jc w:val="center"/>
              <w:rPr>
                <w:b/>
                <w:bCs/>
                <w:i/>
                <w:color w:val="FF0000"/>
                <w:sz w:val="16"/>
                <w:szCs w:val="16"/>
              </w:rPr>
            </w:pPr>
            <w:del w:id="999" w:author="Mike Banach" w:date="2023-11-20T15:40:00Z">
              <w:r w:rsidRPr="006002DE" w:rsidDel="00541CEF">
                <w:rPr>
                  <w:b/>
                  <w:bCs/>
                  <w:i/>
                  <w:color w:val="FF0000"/>
                  <w:sz w:val="16"/>
                  <w:szCs w:val="16"/>
                </w:rPr>
                <w:delText>Memo</w:delText>
              </w:r>
            </w:del>
            <w:ins w:id="1000" w:author="Mike Banach" w:date="2023-11-20T15:40:00Z">
              <w:r w:rsidR="00541CEF">
                <w:rPr>
                  <w:b/>
                  <w:bCs/>
                  <w:i/>
                  <w:color w:val="FF0000"/>
                  <w:sz w:val="16"/>
                  <w:szCs w:val="16"/>
                </w:rPr>
                <w:t>Text ∞</w:t>
              </w:r>
            </w:ins>
          </w:p>
        </w:tc>
        <w:tc>
          <w:tcPr>
            <w:tcW w:w="8403" w:type="dxa"/>
            <w:gridSpan w:val="7"/>
          </w:tcPr>
          <w:p w14:paraId="27FF3709" w14:textId="77777777" w:rsidR="001D195F" w:rsidRDefault="001D195F" w:rsidP="001D195F">
            <w:pPr>
              <w:snapToGrid w:val="0"/>
              <w:rPr>
                <w:bCs/>
                <w:sz w:val="16"/>
                <w:szCs w:val="16"/>
              </w:rPr>
            </w:pPr>
            <w:r w:rsidRPr="00DD66FB">
              <w:rPr>
                <w:bCs/>
                <w:color w:val="FF0000"/>
                <w:sz w:val="16"/>
                <w:szCs w:val="16"/>
              </w:rPr>
              <w:t>Required if ProtMethDocumentation is null.</w:t>
            </w:r>
          </w:p>
          <w:p w14:paraId="04EF0D12" w14:textId="59FF35B6" w:rsidR="001D195F" w:rsidRPr="00CF0866" w:rsidRDefault="001D195F" w:rsidP="001D195F">
            <w:pPr>
              <w:snapToGrid w:val="0"/>
              <w:rPr>
                <w:bCs/>
                <w:sz w:val="16"/>
                <w:szCs w:val="16"/>
              </w:rPr>
            </w:pPr>
            <w:r w:rsidRPr="00CF0866">
              <w:rPr>
                <w:bCs/>
                <w:sz w:val="16"/>
                <w:szCs w:val="16"/>
              </w:rPr>
              <w:t xml:space="preserve">Provide URL(s) to source documentation of </w:t>
            </w:r>
            <w:r>
              <w:rPr>
                <w:bCs/>
                <w:sz w:val="16"/>
                <w:szCs w:val="16"/>
              </w:rPr>
              <w:t xml:space="preserve">methodology.  For </w:t>
            </w:r>
            <w:del w:id="1001" w:author="Mike Banach" w:date="2023-02-13T11:45:00Z">
              <w:r w:rsidDel="00100680">
                <w:rPr>
                  <w:bCs/>
                  <w:sz w:val="16"/>
                  <w:szCs w:val="16"/>
                </w:rPr>
                <w:delText>MonitoringMethods</w:delText>
              </w:r>
            </w:del>
            <w:ins w:id="1002" w:author="Mike Banach" w:date="2023-02-13T11:45:00Z">
              <w:r w:rsidR="00100680">
                <w:rPr>
                  <w:bCs/>
                  <w:sz w:val="16"/>
                  <w:szCs w:val="16"/>
                </w:rPr>
                <w:t>MonitoringResources</w:t>
              </w:r>
            </w:ins>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del w:id="1003" w:author="Mike Banach" w:date="2023-02-13T11:45:00Z">
              <w:r w:rsidDel="00100680">
                <w:rPr>
                  <w:bCs/>
                  <w:sz w:val="16"/>
                  <w:szCs w:val="16"/>
                </w:rPr>
                <w:delText>MonitoringMethods</w:delText>
              </w:r>
            </w:del>
            <w:ins w:id="1004" w:author="Mike Banach" w:date="2023-02-13T11:45:00Z">
              <w:r w:rsidR="00100680">
                <w:rPr>
                  <w:bCs/>
                  <w:sz w:val="16"/>
                  <w:szCs w:val="16"/>
                </w:rPr>
                <w:t>MonitoringResources</w:t>
              </w:r>
            </w:ins>
            <w:r>
              <w:rPr>
                <w:bCs/>
                <w:sz w:val="16"/>
                <w:szCs w:val="16"/>
              </w:rPr>
              <w:t>.org</w:t>
            </w:r>
            <w:r w:rsidRPr="00CF0866">
              <w:rPr>
                <w:bCs/>
                <w:sz w:val="16"/>
                <w:szCs w:val="16"/>
              </w:rPr>
              <w:t>, other online resources, or online literature.</w:t>
            </w:r>
          </w:p>
          <w:p w14:paraId="61D512E0" w14:textId="77777777" w:rsidR="001D195F" w:rsidRPr="00CF0866" w:rsidRDefault="001D195F" w:rsidP="001D195F">
            <w:pPr>
              <w:snapToGrid w:val="0"/>
              <w:rPr>
                <w:bCs/>
                <w:sz w:val="16"/>
                <w:szCs w:val="16"/>
              </w:rPr>
            </w:pPr>
          </w:p>
          <w:p w14:paraId="46420313" w14:textId="77777777" w:rsidR="001D195F" w:rsidRDefault="001D195F" w:rsidP="001D195F">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1D195F" w:rsidRPr="00B51678" w14:paraId="23F8B898" w14:textId="77777777" w:rsidTr="006A2E32">
        <w:trPr>
          <w:cantSplit/>
        </w:trPr>
        <w:tc>
          <w:tcPr>
            <w:tcW w:w="1731" w:type="dxa"/>
            <w:tcMar>
              <w:left w:w="29" w:type="dxa"/>
              <w:right w:w="29" w:type="dxa"/>
            </w:tcMar>
          </w:tcPr>
          <w:p w14:paraId="699335D4" w14:textId="77777777" w:rsidR="001D195F" w:rsidRPr="006002DE" w:rsidRDefault="001D195F" w:rsidP="001D195F">
            <w:pPr>
              <w:snapToGrid w:val="0"/>
              <w:rPr>
                <w:b/>
                <w:bCs/>
                <w:i/>
                <w:color w:val="FF0000"/>
                <w:sz w:val="16"/>
                <w:szCs w:val="16"/>
              </w:rPr>
            </w:pPr>
            <w:r w:rsidRPr="006002DE">
              <w:rPr>
                <w:b/>
                <w:bCs/>
                <w:i/>
                <w:color w:val="FF0000"/>
                <w:sz w:val="16"/>
                <w:szCs w:val="16"/>
              </w:rPr>
              <w:t>ProtMethDocumentation</w:t>
            </w:r>
          </w:p>
        </w:tc>
        <w:tc>
          <w:tcPr>
            <w:tcW w:w="3603" w:type="dxa"/>
            <w:tcMar>
              <w:left w:w="29" w:type="dxa"/>
              <w:right w:w="29" w:type="dxa"/>
            </w:tcMar>
          </w:tcPr>
          <w:p w14:paraId="4F84F356" w14:textId="0E644BB6" w:rsidR="001D195F" w:rsidRPr="00325D88" w:rsidRDefault="001D195F" w:rsidP="001D195F">
            <w:pPr>
              <w:snapToGrid w:val="0"/>
              <w:rPr>
                <w:bCs/>
                <w:sz w:val="16"/>
                <w:szCs w:val="16"/>
              </w:rPr>
            </w:pPr>
            <w:r>
              <w:rPr>
                <w:bCs/>
                <w:sz w:val="16"/>
                <w:szCs w:val="16"/>
              </w:rPr>
              <w:t xml:space="preserve">Citation or documentation that describes the protocol and/or method(s) listed in the ProtMethName field.  Include references not documented in </w:t>
            </w:r>
            <w:del w:id="1005" w:author="Mike Banach" w:date="2023-02-13T11:45:00Z">
              <w:r w:rsidDel="00100680">
                <w:rPr>
                  <w:bCs/>
                  <w:sz w:val="16"/>
                  <w:szCs w:val="16"/>
                </w:rPr>
                <w:delText>MonitoringMethods</w:delText>
              </w:r>
            </w:del>
            <w:ins w:id="1006" w:author="Mike Banach" w:date="2023-02-13T11:45:00Z">
              <w:r w:rsidR="00100680">
                <w:rPr>
                  <w:bCs/>
                  <w:sz w:val="16"/>
                  <w:szCs w:val="16"/>
                </w:rPr>
                <w:t>MonitoringResources</w:t>
              </w:r>
            </w:ins>
            <w:r>
              <w:rPr>
                <w:bCs/>
                <w:sz w:val="16"/>
                <w:szCs w:val="16"/>
              </w:rPr>
              <w:t>.org, such as reports, journal articles or other publications that describe the survey design, field methodology and analytical approach used to derive the indicator estimate.</w:t>
            </w:r>
          </w:p>
        </w:tc>
        <w:tc>
          <w:tcPr>
            <w:tcW w:w="951" w:type="dxa"/>
            <w:tcMar>
              <w:left w:w="29" w:type="dxa"/>
              <w:right w:w="29" w:type="dxa"/>
            </w:tcMar>
          </w:tcPr>
          <w:p w14:paraId="3A78049B" w14:textId="12884737" w:rsidR="001D195F" w:rsidRPr="006002DE" w:rsidRDefault="001D195F" w:rsidP="001D195F">
            <w:pPr>
              <w:snapToGrid w:val="0"/>
              <w:jc w:val="center"/>
              <w:rPr>
                <w:b/>
                <w:bCs/>
                <w:i/>
                <w:color w:val="FF0000"/>
                <w:sz w:val="16"/>
                <w:szCs w:val="16"/>
              </w:rPr>
            </w:pPr>
            <w:del w:id="1007" w:author="Mike Banach" w:date="2023-11-20T15:40:00Z">
              <w:r w:rsidRPr="006002DE" w:rsidDel="00541CEF">
                <w:rPr>
                  <w:b/>
                  <w:bCs/>
                  <w:i/>
                  <w:color w:val="FF0000"/>
                  <w:sz w:val="16"/>
                  <w:szCs w:val="16"/>
                </w:rPr>
                <w:delText>Memo</w:delText>
              </w:r>
            </w:del>
            <w:ins w:id="1008" w:author="Mike Banach" w:date="2023-11-20T15:40:00Z">
              <w:r w:rsidR="00541CEF">
                <w:rPr>
                  <w:b/>
                  <w:bCs/>
                  <w:i/>
                  <w:color w:val="FF0000"/>
                  <w:sz w:val="16"/>
                  <w:szCs w:val="16"/>
                </w:rPr>
                <w:t>Text ∞</w:t>
              </w:r>
            </w:ins>
          </w:p>
        </w:tc>
        <w:tc>
          <w:tcPr>
            <w:tcW w:w="8403" w:type="dxa"/>
            <w:gridSpan w:val="7"/>
          </w:tcPr>
          <w:p w14:paraId="29558A66" w14:textId="77777777" w:rsidR="001D195F" w:rsidRDefault="001D195F" w:rsidP="001D195F">
            <w:pPr>
              <w:snapToGrid w:val="0"/>
              <w:rPr>
                <w:bCs/>
                <w:sz w:val="16"/>
                <w:szCs w:val="16"/>
              </w:rPr>
            </w:pPr>
            <w:r w:rsidRPr="00DD66FB">
              <w:rPr>
                <w:bCs/>
                <w:color w:val="FF0000"/>
                <w:sz w:val="16"/>
                <w:szCs w:val="16"/>
              </w:rPr>
              <w:t>Required if ProtMethURL is null.</w:t>
            </w:r>
          </w:p>
          <w:p w14:paraId="51AB2799" w14:textId="344FB5CE" w:rsidR="001D195F" w:rsidRDefault="001D195F" w:rsidP="001D195F">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del w:id="1009" w:author="Mike Banach" w:date="2023-02-13T11:45:00Z">
              <w:r w:rsidDel="00100680">
                <w:rPr>
                  <w:bCs/>
                  <w:sz w:val="16"/>
                  <w:szCs w:val="16"/>
                </w:rPr>
                <w:delText>MonitoringMethods</w:delText>
              </w:r>
            </w:del>
            <w:ins w:id="1010" w:author="Mike Banach" w:date="2023-02-13T11:45:00Z">
              <w:r w:rsidR="00100680">
                <w:rPr>
                  <w:bCs/>
                  <w:sz w:val="16"/>
                  <w:szCs w:val="16"/>
                </w:rPr>
                <w:t>MonitoringResources</w:t>
              </w:r>
            </w:ins>
            <w:r>
              <w:rPr>
                <w:bCs/>
                <w:sz w:val="16"/>
                <w:szCs w:val="16"/>
              </w:rPr>
              <w:t>.org.</w:t>
            </w:r>
          </w:p>
          <w:p w14:paraId="2E1AE96E" w14:textId="77777777" w:rsidR="001D195F" w:rsidRDefault="001D195F" w:rsidP="001D195F">
            <w:pPr>
              <w:snapToGrid w:val="0"/>
              <w:rPr>
                <w:bCs/>
                <w:sz w:val="16"/>
                <w:szCs w:val="16"/>
              </w:rPr>
            </w:pPr>
          </w:p>
          <w:p w14:paraId="5979FA6D" w14:textId="3290E56D" w:rsidR="001D195F" w:rsidRDefault="001D195F" w:rsidP="001D195F">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del w:id="1011" w:author="Mike Banach" w:date="2024-05-16T16:05:00Z">
              <w:r w:rsidRPr="004A347D" w:rsidDel="00841874">
                <w:rPr>
                  <w:bCs/>
                  <w:sz w:val="16"/>
                  <w:szCs w:val="16"/>
                </w:rPr>
                <w:delText>StreamNet</w:delText>
              </w:r>
            </w:del>
            <w:ins w:id="1012" w:author="Mike Banach" w:date="2024-05-16T16:05:00Z">
              <w:r w:rsidR="00841874">
                <w:rPr>
                  <w:bCs/>
                  <w:sz w:val="16"/>
                  <w:szCs w:val="16"/>
                </w:rPr>
                <w:t>Columbia Basin Fish &amp; W</w:t>
              </w:r>
            </w:ins>
            <w:ins w:id="1013" w:author="Mike Banach" w:date="2024-05-16T16:06:00Z">
              <w:r w:rsidR="00841874">
                <w:rPr>
                  <w:bCs/>
                  <w:sz w:val="16"/>
                  <w:szCs w:val="16"/>
                </w:rPr>
                <w:t>i</w:t>
              </w:r>
            </w:ins>
            <w:ins w:id="1014" w:author="Mike Banach" w:date="2024-05-16T16:05:00Z">
              <w:r w:rsidR="00841874">
                <w:rPr>
                  <w:bCs/>
                  <w:sz w:val="16"/>
                  <w:szCs w:val="16"/>
                </w:rPr>
                <w:t>ldlife</w:t>
              </w:r>
            </w:ins>
            <w:r w:rsidRPr="004A347D">
              <w:rPr>
                <w:bCs/>
                <w:sz w:val="16"/>
                <w:szCs w:val="16"/>
              </w:rPr>
              <w:t xml:space="preserve"> Library</w:t>
            </w:r>
            <w:r>
              <w:rPr>
                <w:bCs/>
                <w:sz w:val="16"/>
                <w:szCs w:val="16"/>
              </w:rPr>
              <w:t xml:space="preserve"> (</w:t>
            </w:r>
            <w:del w:id="1015" w:author="Mike Banach" w:date="2024-05-16T16:05:00Z">
              <w:r w:rsidDel="00841874">
                <w:rPr>
                  <w:bCs/>
                  <w:sz w:val="16"/>
                  <w:szCs w:val="16"/>
                </w:rPr>
                <w:delText>streamnetlibrary</w:delText>
              </w:r>
            </w:del>
            <w:ins w:id="1016" w:author="Mike Banach" w:date="2024-05-16T16:05:00Z">
              <w:r w:rsidR="00841874">
                <w:rPr>
                  <w:bCs/>
                  <w:sz w:val="16"/>
                  <w:szCs w:val="16"/>
                </w:rPr>
                <w:t>cbfwl</w:t>
              </w:r>
            </w:ins>
            <w:r>
              <w:rPr>
                <w:bCs/>
                <w:sz w:val="16"/>
                <w:szCs w:val="16"/>
              </w:rPr>
              <w:t>.org)</w:t>
            </w:r>
            <w:r w:rsidRPr="004A347D">
              <w:rPr>
                <w:bCs/>
                <w:sz w:val="16"/>
                <w:szCs w:val="16"/>
              </w:rPr>
              <w:t>.</w:t>
            </w:r>
            <w:r>
              <w:rPr>
                <w:bCs/>
                <w:sz w:val="16"/>
                <w:szCs w:val="16"/>
              </w:rPr>
              <w:t xml:space="preserve">  The </w:t>
            </w:r>
            <w:del w:id="1017" w:author="Mike Banach" w:date="2024-05-16T16:05:00Z">
              <w:r w:rsidDel="00841874">
                <w:rPr>
                  <w:bCs/>
                  <w:sz w:val="16"/>
                  <w:szCs w:val="16"/>
                </w:rPr>
                <w:delText>l</w:delText>
              </w:r>
            </w:del>
            <w:ins w:id="1018" w:author="Mike Banach" w:date="2024-05-16T16:05:00Z">
              <w:r w:rsidR="00841874">
                <w:rPr>
                  <w:bCs/>
                  <w:sz w:val="16"/>
                  <w:szCs w:val="16"/>
                </w:rPr>
                <w:t>L</w:t>
              </w:r>
            </w:ins>
            <w:r>
              <w:rPr>
                <w:bCs/>
                <w:sz w:val="16"/>
                <w:szCs w:val="16"/>
              </w:rPr>
              <w:t>ibrary will scan the document and provide a URL.  Post the URL in the ProtMethURL field.</w:t>
            </w:r>
          </w:p>
          <w:p w14:paraId="3788FCCB" w14:textId="77777777" w:rsidR="001D195F" w:rsidRPr="004A347D" w:rsidRDefault="001D195F" w:rsidP="001D195F">
            <w:pPr>
              <w:snapToGrid w:val="0"/>
              <w:rPr>
                <w:bCs/>
                <w:sz w:val="16"/>
                <w:szCs w:val="16"/>
              </w:rPr>
            </w:pPr>
          </w:p>
          <w:p w14:paraId="1D56BF61" w14:textId="77777777" w:rsidR="001D195F" w:rsidRPr="00325D88" w:rsidRDefault="001D195F" w:rsidP="001D195F">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1D195F" w:rsidRPr="00B51678" w14:paraId="097302E4" w14:textId="77777777" w:rsidTr="006A2E32">
        <w:trPr>
          <w:cantSplit/>
        </w:trPr>
        <w:tc>
          <w:tcPr>
            <w:tcW w:w="1731" w:type="dxa"/>
            <w:tcMar>
              <w:left w:w="29" w:type="dxa"/>
              <w:right w:w="29" w:type="dxa"/>
            </w:tcMar>
          </w:tcPr>
          <w:p w14:paraId="17CE5638" w14:textId="77777777" w:rsidR="001D195F" w:rsidRPr="00DD4D1E" w:rsidRDefault="001D195F" w:rsidP="001D195F">
            <w:pPr>
              <w:snapToGrid w:val="0"/>
              <w:rPr>
                <w:bCs/>
                <w:sz w:val="16"/>
                <w:szCs w:val="16"/>
              </w:rPr>
            </w:pPr>
            <w:r>
              <w:rPr>
                <w:bCs/>
                <w:sz w:val="16"/>
                <w:szCs w:val="16"/>
              </w:rPr>
              <w:t>MethodAdjustments</w:t>
            </w:r>
          </w:p>
        </w:tc>
        <w:tc>
          <w:tcPr>
            <w:tcW w:w="3603" w:type="dxa"/>
            <w:tcMar>
              <w:left w:w="29" w:type="dxa"/>
              <w:right w:w="29" w:type="dxa"/>
            </w:tcMar>
          </w:tcPr>
          <w:p w14:paraId="61CE6241" w14:textId="77777777" w:rsidR="001D195F" w:rsidRPr="00325D88" w:rsidRDefault="001D195F" w:rsidP="001D195F">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1" w:type="dxa"/>
            <w:tcMar>
              <w:left w:w="29" w:type="dxa"/>
              <w:right w:w="29" w:type="dxa"/>
            </w:tcMar>
          </w:tcPr>
          <w:p w14:paraId="459C557E" w14:textId="7024F7B8" w:rsidR="001D195F" w:rsidRPr="00325D88" w:rsidRDefault="001D195F" w:rsidP="001D195F">
            <w:pPr>
              <w:snapToGrid w:val="0"/>
              <w:jc w:val="center"/>
              <w:rPr>
                <w:bCs/>
                <w:sz w:val="16"/>
                <w:szCs w:val="16"/>
              </w:rPr>
            </w:pPr>
            <w:del w:id="1019" w:author="Mike Banach" w:date="2023-11-20T15:39:00Z">
              <w:r w:rsidDel="00541CEF">
                <w:rPr>
                  <w:bCs/>
                  <w:sz w:val="16"/>
                  <w:szCs w:val="16"/>
                </w:rPr>
                <w:delText>Memo*</w:delText>
              </w:r>
            </w:del>
            <w:ins w:id="1020" w:author="Mike Banach" w:date="2023-11-20T15:39:00Z">
              <w:r w:rsidR="00541CEF">
                <w:rPr>
                  <w:bCs/>
                  <w:sz w:val="16"/>
                  <w:szCs w:val="16"/>
                </w:rPr>
                <w:t>Text ∞</w:t>
              </w:r>
            </w:ins>
          </w:p>
        </w:tc>
        <w:tc>
          <w:tcPr>
            <w:tcW w:w="8403" w:type="dxa"/>
            <w:gridSpan w:val="7"/>
          </w:tcPr>
          <w:p w14:paraId="1988A29C" w14:textId="77777777" w:rsidR="001D195F" w:rsidRDefault="001D195F" w:rsidP="001D195F">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29D2FA5D" w14:textId="77777777" w:rsidR="001D195F" w:rsidRDefault="001D195F" w:rsidP="001D195F">
            <w:pPr>
              <w:snapToGrid w:val="0"/>
              <w:rPr>
                <w:sz w:val="16"/>
                <w:szCs w:val="16"/>
              </w:rPr>
            </w:pPr>
          </w:p>
          <w:p w14:paraId="1DDB8466" w14:textId="6DF62EDC" w:rsidR="001D195F" w:rsidRPr="00325D88" w:rsidRDefault="001D195F" w:rsidP="001D195F">
            <w:pPr>
              <w:snapToGrid w:val="0"/>
              <w:rPr>
                <w:sz w:val="16"/>
                <w:szCs w:val="16"/>
              </w:rPr>
            </w:pPr>
            <w:r>
              <w:rPr>
                <w:sz w:val="16"/>
                <w:szCs w:val="16"/>
              </w:rPr>
              <w:t xml:space="preserve">In </w:t>
            </w:r>
            <w:del w:id="1021" w:author="Mike Banach" w:date="2023-02-13T11:45:00Z">
              <w:r w:rsidDel="00100680">
                <w:rPr>
                  <w:sz w:val="16"/>
                  <w:szCs w:val="16"/>
                </w:rPr>
                <w:delText>MonitoringMethods</w:delText>
              </w:r>
            </w:del>
            <w:ins w:id="1022" w:author="Mike Banach" w:date="2023-02-13T11:45:00Z">
              <w:r w:rsidR="00100680">
                <w:rPr>
                  <w:sz w:val="16"/>
                  <w:szCs w:val="16"/>
                </w:rPr>
                <w:t>MonitoringResources</w:t>
              </w:r>
            </w:ins>
            <w:r>
              <w:rPr>
                <w:sz w:val="16"/>
                <w:szCs w:val="16"/>
              </w:rPr>
              <w:t>.org, documentation of changes or adjustments to methods or protocols can be described in the Implementation Notes section of each published method or protocol.</w:t>
            </w:r>
          </w:p>
        </w:tc>
      </w:tr>
      <w:tr w:rsidR="001D195F" w:rsidRPr="00B51678" w14:paraId="7A9875B9" w14:textId="77777777" w:rsidTr="006A2E32">
        <w:trPr>
          <w:cantSplit/>
        </w:trPr>
        <w:tc>
          <w:tcPr>
            <w:tcW w:w="1731" w:type="dxa"/>
            <w:tcMar>
              <w:left w:w="29" w:type="dxa"/>
              <w:right w:w="29" w:type="dxa"/>
            </w:tcMar>
          </w:tcPr>
          <w:p w14:paraId="1C42A365" w14:textId="77777777" w:rsidR="001D195F" w:rsidRDefault="001D195F" w:rsidP="001D195F">
            <w:pPr>
              <w:snapToGrid w:val="0"/>
              <w:rPr>
                <w:bCs/>
                <w:sz w:val="16"/>
                <w:szCs w:val="16"/>
              </w:rPr>
            </w:pPr>
            <w:r>
              <w:rPr>
                <w:bCs/>
                <w:sz w:val="16"/>
                <w:szCs w:val="16"/>
              </w:rPr>
              <w:lastRenderedPageBreak/>
              <w:t>Other</w:t>
            </w:r>
            <w:r w:rsidRPr="00222567">
              <w:rPr>
                <w:bCs/>
                <w:sz w:val="16"/>
                <w:szCs w:val="16"/>
              </w:rPr>
              <w:t>DataSources</w:t>
            </w:r>
          </w:p>
        </w:tc>
        <w:tc>
          <w:tcPr>
            <w:tcW w:w="3603" w:type="dxa"/>
            <w:tcMar>
              <w:left w:w="29" w:type="dxa"/>
              <w:right w:w="29" w:type="dxa"/>
            </w:tcMar>
          </w:tcPr>
          <w:p w14:paraId="438326DE" w14:textId="77777777" w:rsidR="001D195F" w:rsidRDefault="001D195F" w:rsidP="001D195F">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1" w:type="dxa"/>
            <w:tcMar>
              <w:left w:w="29" w:type="dxa"/>
              <w:right w:w="29" w:type="dxa"/>
            </w:tcMar>
          </w:tcPr>
          <w:p w14:paraId="1976EFF0" w14:textId="77777777" w:rsidR="001D195F" w:rsidRDefault="001D195F" w:rsidP="001D195F">
            <w:pPr>
              <w:snapToGrid w:val="0"/>
              <w:jc w:val="center"/>
              <w:rPr>
                <w:bCs/>
                <w:sz w:val="16"/>
                <w:szCs w:val="16"/>
              </w:rPr>
            </w:pPr>
            <w:r w:rsidRPr="00BB468D">
              <w:rPr>
                <w:bCs/>
                <w:sz w:val="16"/>
                <w:szCs w:val="16"/>
              </w:rPr>
              <w:t xml:space="preserve">Text </w:t>
            </w:r>
            <w:r>
              <w:rPr>
                <w:bCs/>
                <w:sz w:val="16"/>
                <w:szCs w:val="16"/>
              </w:rPr>
              <w:t>255</w:t>
            </w:r>
          </w:p>
        </w:tc>
        <w:tc>
          <w:tcPr>
            <w:tcW w:w="8403" w:type="dxa"/>
            <w:gridSpan w:val="7"/>
          </w:tcPr>
          <w:p w14:paraId="02DF8323" w14:textId="77777777" w:rsidR="001D195F" w:rsidRDefault="001D195F" w:rsidP="001D195F">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53B68AFD" w14:textId="77777777" w:rsidR="001D195F" w:rsidRDefault="001D195F" w:rsidP="001D195F">
            <w:pPr>
              <w:snapToGrid w:val="0"/>
              <w:rPr>
                <w:sz w:val="16"/>
                <w:szCs w:val="16"/>
              </w:rPr>
            </w:pPr>
          </w:p>
          <w:p w14:paraId="1CFEEB60" w14:textId="77777777" w:rsidR="001D195F" w:rsidRDefault="001D195F" w:rsidP="001D195F">
            <w:pPr>
              <w:snapToGrid w:val="0"/>
              <w:rPr>
                <w:sz w:val="16"/>
                <w:szCs w:val="16"/>
              </w:rPr>
            </w:pPr>
            <w:r>
              <w:rPr>
                <w:sz w:val="16"/>
                <w:szCs w:val="16"/>
              </w:rPr>
              <w:t>This field is for ADDITIONAL organizations.  Do not include the organization identified in the ContactAgency field.</w:t>
            </w:r>
          </w:p>
        </w:tc>
      </w:tr>
      <w:tr w:rsidR="001D195F" w:rsidRPr="009A1333" w14:paraId="1DB23412" w14:textId="77777777" w:rsidTr="006A2E32">
        <w:trPr>
          <w:cantSplit/>
          <w:trHeight w:val="381"/>
        </w:trPr>
        <w:tc>
          <w:tcPr>
            <w:tcW w:w="14688" w:type="dxa"/>
            <w:gridSpan w:val="10"/>
            <w:shd w:val="clear" w:color="auto" w:fill="DBE5F1"/>
            <w:vAlign w:val="center"/>
          </w:tcPr>
          <w:p w14:paraId="45E92EB8" w14:textId="77777777" w:rsidR="001D195F" w:rsidRPr="009A1333" w:rsidRDefault="001D195F" w:rsidP="001D195F">
            <w:pPr>
              <w:keepNext/>
              <w:snapToGrid w:val="0"/>
              <w:jc w:val="center"/>
              <w:rPr>
                <w:b/>
                <w:sz w:val="16"/>
                <w:szCs w:val="16"/>
              </w:rPr>
            </w:pPr>
            <w:r w:rsidRPr="009A1333">
              <w:rPr>
                <w:b/>
                <w:sz w:val="16"/>
                <w:szCs w:val="16"/>
              </w:rPr>
              <w:t>Comments about the data</w:t>
            </w:r>
          </w:p>
        </w:tc>
      </w:tr>
      <w:tr w:rsidR="001D195F" w:rsidRPr="00B51678" w14:paraId="521FBF2B" w14:textId="77777777" w:rsidTr="006A2E32">
        <w:trPr>
          <w:cantSplit/>
        </w:trPr>
        <w:tc>
          <w:tcPr>
            <w:tcW w:w="1731" w:type="dxa"/>
            <w:tcMar>
              <w:left w:w="29" w:type="dxa"/>
              <w:right w:w="29" w:type="dxa"/>
            </w:tcMar>
          </w:tcPr>
          <w:p w14:paraId="5884473E" w14:textId="77777777" w:rsidR="001D195F" w:rsidRPr="006002DE" w:rsidRDefault="001D195F" w:rsidP="001D195F">
            <w:pPr>
              <w:snapToGrid w:val="0"/>
              <w:rPr>
                <w:b/>
                <w:bCs/>
                <w:i/>
                <w:color w:val="FF0000"/>
                <w:sz w:val="16"/>
                <w:szCs w:val="16"/>
              </w:rPr>
            </w:pPr>
            <w:r w:rsidRPr="006002DE">
              <w:rPr>
                <w:b/>
                <w:bCs/>
                <w:i/>
                <w:color w:val="FF0000"/>
                <w:sz w:val="16"/>
                <w:szCs w:val="16"/>
              </w:rPr>
              <w:t>Comments</w:t>
            </w:r>
          </w:p>
        </w:tc>
        <w:tc>
          <w:tcPr>
            <w:tcW w:w="3603" w:type="dxa"/>
            <w:tcMar>
              <w:left w:w="29" w:type="dxa"/>
              <w:right w:w="29" w:type="dxa"/>
            </w:tcMar>
          </w:tcPr>
          <w:p w14:paraId="65ADF1E8" w14:textId="77777777" w:rsidR="001D195F" w:rsidRPr="00D17CF8" w:rsidRDefault="001D195F" w:rsidP="001D195F">
            <w:pPr>
              <w:snapToGrid w:val="0"/>
              <w:rPr>
                <w:bCs/>
                <w:sz w:val="16"/>
                <w:szCs w:val="16"/>
              </w:rPr>
            </w:pPr>
            <w:r w:rsidRPr="00D17CF8">
              <w:rPr>
                <w:bCs/>
                <w:sz w:val="16"/>
                <w:szCs w:val="16"/>
              </w:rPr>
              <w:t>Any issues, problems, questions about this indicator that were not already captured in other places.</w:t>
            </w:r>
          </w:p>
        </w:tc>
        <w:tc>
          <w:tcPr>
            <w:tcW w:w="951" w:type="dxa"/>
            <w:tcMar>
              <w:left w:w="29" w:type="dxa"/>
              <w:right w:w="29" w:type="dxa"/>
            </w:tcMar>
          </w:tcPr>
          <w:p w14:paraId="5D26500F" w14:textId="6DD5024E" w:rsidR="001D195F" w:rsidRPr="006002DE" w:rsidRDefault="001D195F" w:rsidP="001D195F">
            <w:pPr>
              <w:snapToGrid w:val="0"/>
              <w:jc w:val="center"/>
              <w:rPr>
                <w:b/>
                <w:bCs/>
                <w:i/>
                <w:color w:val="FF0000"/>
                <w:sz w:val="16"/>
                <w:szCs w:val="16"/>
              </w:rPr>
            </w:pPr>
            <w:del w:id="1023" w:author="Mike Banach" w:date="2023-11-20T15:39:00Z">
              <w:r w:rsidRPr="006002DE" w:rsidDel="00541CEF">
                <w:rPr>
                  <w:b/>
                  <w:bCs/>
                  <w:i/>
                  <w:color w:val="FF0000"/>
                  <w:sz w:val="16"/>
                  <w:szCs w:val="16"/>
                </w:rPr>
                <w:delText>Memo</w:delText>
              </w:r>
              <w:r w:rsidDel="00541CEF">
                <w:rPr>
                  <w:b/>
                  <w:bCs/>
                  <w:i/>
                  <w:color w:val="FF0000"/>
                  <w:sz w:val="16"/>
                  <w:szCs w:val="16"/>
                </w:rPr>
                <w:delText>*</w:delText>
              </w:r>
            </w:del>
            <w:ins w:id="1024" w:author="Mike Banach" w:date="2023-11-20T15:39:00Z">
              <w:r w:rsidR="00541CEF">
                <w:rPr>
                  <w:b/>
                  <w:bCs/>
                  <w:i/>
                  <w:color w:val="FF0000"/>
                  <w:sz w:val="16"/>
                  <w:szCs w:val="16"/>
                </w:rPr>
                <w:t>Text ∞</w:t>
              </w:r>
            </w:ins>
          </w:p>
        </w:tc>
        <w:tc>
          <w:tcPr>
            <w:tcW w:w="8403" w:type="dxa"/>
            <w:gridSpan w:val="7"/>
          </w:tcPr>
          <w:p w14:paraId="21DA362E" w14:textId="77777777" w:rsidR="001D195F" w:rsidRDefault="001D195F" w:rsidP="001D195F">
            <w:pPr>
              <w:snapToGrid w:val="0"/>
              <w:rPr>
                <w:sz w:val="16"/>
                <w:szCs w:val="16"/>
              </w:rPr>
            </w:pPr>
            <w:r>
              <w:rPr>
                <w:sz w:val="16"/>
                <w:szCs w:val="16"/>
              </w:rPr>
              <w:t>If possible, it is useful to briefly explain any null "metrics" or "age" fields.</w:t>
            </w:r>
          </w:p>
          <w:p w14:paraId="4B5D374F" w14:textId="77777777" w:rsidR="001D195F" w:rsidRPr="00D17CF8" w:rsidRDefault="001D195F" w:rsidP="001D195F">
            <w:pPr>
              <w:snapToGrid w:val="0"/>
              <w:rPr>
                <w:sz w:val="16"/>
                <w:szCs w:val="16"/>
              </w:rPr>
            </w:pPr>
            <w:r w:rsidRPr="00DD66FB">
              <w:rPr>
                <w:color w:val="FF0000"/>
                <w:sz w:val="16"/>
                <w:szCs w:val="16"/>
              </w:rPr>
              <w:t>Required if NullRecord = "Yes", to explain why the indicators are not available.</w:t>
            </w:r>
          </w:p>
        </w:tc>
      </w:tr>
      <w:tr w:rsidR="001D195F" w:rsidRPr="009A1333" w14:paraId="3C5D7D94" w14:textId="77777777" w:rsidTr="006A2E32">
        <w:trPr>
          <w:cantSplit/>
          <w:trHeight w:val="327"/>
        </w:trPr>
        <w:tc>
          <w:tcPr>
            <w:tcW w:w="14688" w:type="dxa"/>
            <w:gridSpan w:val="10"/>
            <w:shd w:val="clear" w:color="auto" w:fill="DBE5F1"/>
            <w:tcMar>
              <w:left w:w="29" w:type="dxa"/>
              <w:right w:w="29" w:type="dxa"/>
            </w:tcMar>
            <w:vAlign w:val="center"/>
          </w:tcPr>
          <w:p w14:paraId="26F5BCEC" w14:textId="77777777" w:rsidR="001D195F" w:rsidRPr="009A1333" w:rsidRDefault="001D195F" w:rsidP="001D195F">
            <w:pPr>
              <w:keepNext/>
              <w:snapToGrid w:val="0"/>
              <w:jc w:val="center"/>
              <w:rPr>
                <w:b/>
                <w:sz w:val="16"/>
                <w:szCs w:val="16"/>
              </w:rPr>
            </w:pPr>
            <w:r w:rsidRPr="009A1333">
              <w:rPr>
                <w:b/>
                <w:sz w:val="16"/>
                <w:szCs w:val="16"/>
              </w:rPr>
              <w:t>Supporting information</w:t>
            </w:r>
          </w:p>
        </w:tc>
      </w:tr>
      <w:tr w:rsidR="001D195F" w:rsidRPr="00B51678" w14:paraId="167E8FD5" w14:textId="77777777" w:rsidTr="006A2E32">
        <w:trPr>
          <w:cantSplit/>
        </w:trPr>
        <w:tc>
          <w:tcPr>
            <w:tcW w:w="1731" w:type="dxa"/>
            <w:tcMar>
              <w:left w:w="29" w:type="dxa"/>
              <w:right w:w="29" w:type="dxa"/>
            </w:tcMar>
          </w:tcPr>
          <w:p w14:paraId="69A77A6B" w14:textId="77777777" w:rsidR="001D195F" w:rsidRPr="00AE2D9E" w:rsidRDefault="001D195F" w:rsidP="001D195F">
            <w:pPr>
              <w:snapToGrid w:val="0"/>
              <w:rPr>
                <w:b/>
                <w:bCs/>
                <w:color w:val="FF0000"/>
                <w:sz w:val="16"/>
                <w:szCs w:val="16"/>
              </w:rPr>
            </w:pPr>
            <w:r w:rsidRPr="00AE2D9E">
              <w:rPr>
                <w:b/>
                <w:bCs/>
                <w:color w:val="FF0000"/>
                <w:sz w:val="16"/>
                <w:szCs w:val="16"/>
              </w:rPr>
              <w:t>NullRecord</w:t>
            </w:r>
          </w:p>
        </w:tc>
        <w:tc>
          <w:tcPr>
            <w:tcW w:w="3603" w:type="dxa"/>
            <w:tcMar>
              <w:left w:w="29" w:type="dxa"/>
              <w:right w:w="29" w:type="dxa"/>
            </w:tcMar>
          </w:tcPr>
          <w:p w14:paraId="59104B0A" w14:textId="77777777" w:rsidR="001D195F" w:rsidRPr="00D17CF8" w:rsidRDefault="001D195F" w:rsidP="001D195F">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1" w:type="dxa"/>
            <w:tcMar>
              <w:left w:w="29" w:type="dxa"/>
              <w:right w:w="29" w:type="dxa"/>
            </w:tcMar>
          </w:tcPr>
          <w:p w14:paraId="611B9540" w14:textId="77777777" w:rsidR="001D195F" w:rsidRPr="00AE2D9E" w:rsidRDefault="001D195F" w:rsidP="001D195F">
            <w:pPr>
              <w:snapToGrid w:val="0"/>
              <w:jc w:val="center"/>
              <w:rPr>
                <w:b/>
                <w:bCs/>
                <w:color w:val="FF0000"/>
                <w:sz w:val="16"/>
                <w:szCs w:val="16"/>
              </w:rPr>
            </w:pPr>
            <w:r w:rsidRPr="00AE2D9E">
              <w:rPr>
                <w:b/>
                <w:bCs/>
                <w:color w:val="FF0000"/>
                <w:sz w:val="16"/>
                <w:szCs w:val="16"/>
              </w:rPr>
              <w:t>Text 3</w:t>
            </w:r>
          </w:p>
        </w:tc>
        <w:tc>
          <w:tcPr>
            <w:tcW w:w="8403" w:type="dxa"/>
            <w:gridSpan w:val="7"/>
          </w:tcPr>
          <w:p w14:paraId="7A399130" w14:textId="77777777" w:rsidR="001D195F" w:rsidRDefault="001D195F" w:rsidP="001D195F">
            <w:pPr>
              <w:snapToGrid w:val="0"/>
              <w:rPr>
                <w:sz w:val="16"/>
                <w:szCs w:val="16"/>
              </w:rPr>
            </w:pPr>
            <w:r>
              <w:rPr>
                <w:sz w:val="16"/>
                <w:szCs w:val="16"/>
              </w:rPr>
              <w:t>Normally "No".</w:t>
            </w:r>
          </w:p>
          <w:p w14:paraId="0D83CF95" w14:textId="77777777" w:rsidR="001D195F" w:rsidRDefault="001D195F" w:rsidP="001D195F">
            <w:pPr>
              <w:snapToGrid w:val="0"/>
              <w:rPr>
                <w:sz w:val="16"/>
                <w:szCs w:val="16"/>
              </w:rPr>
            </w:pPr>
            <w:r>
              <w:rPr>
                <w:sz w:val="16"/>
                <w:szCs w:val="16"/>
              </w:rPr>
              <w:t xml:space="preserve">A value of "Yes" in this field is a positive statement that the data do not exist to calculate the </w:t>
            </w:r>
            <w:r w:rsidRPr="00331E9B">
              <w:rPr>
                <w:sz w:val="16"/>
                <w:szCs w:val="16"/>
                <w:u w:val="single"/>
              </w:rPr>
              <w:t>indicator</w:t>
            </w:r>
            <w:r>
              <w:rPr>
                <w:sz w:val="16"/>
                <w:szCs w:val="16"/>
              </w:rPr>
              <w:t xml:space="preserve"> for the population and time period specified.  Metric data and age data may still exist when NullRecord = "Yes".</w:t>
            </w:r>
          </w:p>
          <w:p w14:paraId="14BF4566" w14:textId="77777777" w:rsidR="001D195F" w:rsidRDefault="001D195F" w:rsidP="001D195F">
            <w:pPr>
              <w:snapToGrid w:val="0"/>
              <w:rPr>
                <w:sz w:val="16"/>
                <w:szCs w:val="16"/>
              </w:rPr>
            </w:pPr>
          </w:p>
          <w:p w14:paraId="08D60B5C" w14:textId="77777777" w:rsidR="001D195F" w:rsidRPr="00D17CF8" w:rsidRDefault="001D195F" w:rsidP="001D195F">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1D195F" w:rsidRPr="00B51678" w14:paraId="0CE9D680" w14:textId="77777777" w:rsidTr="006A2E32">
        <w:trPr>
          <w:cantSplit/>
        </w:trPr>
        <w:tc>
          <w:tcPr>
            <w:tcW w:w="1731" w:type="dxa"/>
            <w:tcMar>
              <w:left w:w="29" w:type="dxa"/>
              <w:right w:w="29" w:type="dxa"/>
            </w:tcMar>
          </w:tcPr>
          <w:p w14:paraId="106095D4" w14:textId="77777777" w:rsidR="001D195F" w:rsidRPr="00AE2D9E" w:rsidRDefault="001D195F" w:rsidP="001D195F">
            <w:pPr>
              <w:snapToGrid w:val="0"/>
              <w:rPr>
                <w:b/>
                <w:bCs/>
                <w:color w:val="FF0000"/>
                <w:sz w:val="16"/>
                <w:szCs w:val="16"/>
              </w:rPr>
            </w:pPr>
            <w:r w:rsidRPr="00AE2D9E">
              <w:rPr>
                <w:b/>
                <w:bCs/>
                <w:color w:val="FF0000"/>
                <w:sz w:val="16"/>
                <w:szCs w:val="16"/>
              </w:rPr>
              <w:t>DataStatus</w:t>
            </w:r>
          </w:p>
        </w:tc>
        <w:tc>
          <w:tcPr>
            <w:tcW w:w="3603" w:type="dxa"/>
            <w:tcMar>
              <w:left w:w="29" w:type="dxa"/>
              <w:right w:w="29" w:type="dxa"/>
            </w:tcMar>
          </w:tcPr>
          <w:p w14:paraId="6460A960" w14:textId="77777777" w:rsidR="001D195F" w:rsidRPr="00D17CF8" w:rsidRDefault="001D195F" w:rsidP="001D195F">
            <w:pPr>
              <w:snapToGrid w:val="0"/>
              <w:rPr>
                <w:bCs/>
                <w:sz w:val="16"/>
                <w:szCs w:val="16"/>
              </w:rPr>
            </w:pPr>
            <w:r>
              <w:rPr>
                <w:bCs/>
                <w:sz w:val="16"/>
                <w:szCs w:val="16"/>
              </w:rPr>
              <w:t>Status of the data in the current record.</w:t>
            </w:r>
          </w:p>
        </w:tc>
        <w:tc>
          <w:tcPr>
            <w:tcW w:w="951" w:type="dxa"/>
            <w:tcMar>
              <w:left w:w="29" w:type="dxa"/>
              <w:right w:w="29" w:type="dxa"/>
            </w:tcMar>
          </w:tcPr>
          <w:p w14:paraId="6B4EAD07" w14:textId="77777777" w:rsidR="001D195F" w:rsidRPr="00AE2D9E" w:rsidRDefault="001D195F" w:rsidP="001D195F">
            <w:pPr>
              <w:snapToGrid w:val="0"/>
              <w:jc w:val="center"/>
              <w:rPr>
                <w:b/>
                <w:bCs/>
                <w:color w:val="FF0000"/>
                <w:sz w:val="16"/>
                <w:szCs w:val="16"/>
              </w:rPr>
            </w:pPr>
            <w:r w:rsidRPr="00AE2D9E">
              <w:rPr>
                <w:b/>
                <w:bCs/>
                <w:color w:val="FF0000"/>
                <w:sz w:val="16"/>
                <w:szCs w:val="16"/>
              </w:rPr>
              <w:t>Text 255</w:t>
            </w:r>
          </w:p>
        </w:tc>
        <w:tc>
          <w:tcPr>
            <w:tcW w:w="8403" w:type="dxa"/>
            <w:gridSpan w:val="7"/>
          </w:tcPr>
          <w:p w14:paraId="4450C7A0" w14:textId="77777777" w:rsidR="001D195F" w:rsidRDefault="001D195F" w:rsidP="001D195F">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6A07161F" w14:textId="77777777" w:rsidR="001D195F" w:rsidRDefault="001D195F" w:rsidP="001D195F">
            <w:pPr>
              <w:numPr>
                <w:ilvl w:val="0"/>
                <w:numId w:val="2"/>
              </w:numPr>
              <w:snapToGrid w:val="0"/>
              <w:ind w:left="173" w:hanging="144"/>
              <w:rPr>
                <w:sz w:val="16"/>
                <w:szCs w:val="16"/>
              </w:rPr>
            </w:pPr>
            <w:r>
              <w:rPr>
                <w:sz w:val="16"/>
                <w:szCs w:val="16"/>
              </w:rPr>
              <w:t>Draft   [</w:t>
            </w:r>
            <w:r w:rsidRPr="00A33F26">
              <w:rPr>
                <w:i/>
                <w:sz w:val="16"/>
                <w:szCs w:val="16"/>
              </w:rPr>
              <w:t>Values in this record are preliminary and have not been thoroughly reviewed.</w:t>
            </w:r>
            <w:r>
              <w:rPr>
                <w:sz w:val="16"/>
                <w:szCs w:val="16"/>
              </w:rPr>
              <w:t>]</w:t>
            </w:r>
          </w:p>
          <w:p w14:paraId="2CE88AAA" w14:textId="77777777" w:rsidR="001D195F" w:rsidRDefault="001D195F" w:rsidP="001D195F">
            <w:pPr>
              <w:numPr>
                <w:ilvl w:val="0"/>
                <w:numId w:val="2"/>
              </w:numPr>
              <w:snapToGrid w:val="0"/>
              <w:ind w:left="173" w:hanging="144"/>
              <w:rPr>
                <w:sz w:val="16"/>
                <w:szCs w:val="16"/>
              </w:rPr>
            </w:pPr>
            <w:r>
              <w:rPr>
                <w:sz w:val="16"/>
                <w:szCs w:val="16"/>
              </w:rPr>
              <w:t>Reviewed   [</w:t>
            </w:r>
            <w:r w:rsidRPr="00A33F26">
              <w:rPr>
                <w:i/>
                <w:sz w:val="16"/>
                <w:szCs w:val="16"/>
              </w:rPr>
              <w:t>Values in this record have been reviewed but are not yet approved as "final".</w:t>
            </w:r>
            <w:r>
              <w:rPr>
                <w:sz w:val="16"/>
                <w:szCs w:val="16"/>
              </w:rPr>
              <w:t>]</w:t>
            </w:r>
          </w:p>
          <w:p w14:paraId="701C68B5" w14:textId="77777777" w:rsidR="001D195F" w:rsidRPr="006002DE" w:rsidRDefault="001D195F" w:rsidP="001D195F">
            <w:pPr>
              <w:numPr>
                <w:ilvl w:val="0"/>
                <w:numId w:val="2"/>
              </w:numPr>
              <w:snapToGrid w:val="0"/>
              <w:ind w:left="173" w:hanging="144"/>
              <w:rPr>
                <w:sz w:val="16"/>
                <w:szCs w:val="16"/>
              </w:rPr>
            </w:pPr>
            <w:r>
              <w:rPr>
                <w:sz w:val="16"/>
                <w:szCs w:val="16"/>
              </w:rPr>
              <w:t>Final   [</w:t>
            </w:r>
            <w:r w:rsidRPr="00A33F26">
              <w:rPr>
                <w:i/>
                <w:sz w:val="16"/>
                <w:szCs w:val="16"/>
              </w:rPr>
              <w:t>Values in this record have been thoroughly reviewed and are considered "final".</w:t>
            </w:r>
            <w:r>
              <w:rPr>
                <w:sz w:val="16"/>
                <w:szCs w:val="16"/>
              </w:rPr>
              <w:t>]</w:t>
            </w:r>
          </w:p>
        </w:tc>
      </w:tr>
      <w:tr w:rsidR="001D195F" w:rsidRPr="00B51678" w14:paraId="2166E0A8" w14:textId="77777777" w:rsidTr="006A2E32">
        <w:trPr>
          <w:cantSplit/>
        </w:trPr>
        <w:tc>
          <w:tcPr>
            <w:tcW w:w="1731" w:type="dxa"/>
            <w:tcMar>
              <w:left w:w="29" w:type="dxa"/>
              <w:right w:w="29" w:type="dxa"/>
            </w:tcMar>
          </w:tcPr>
          <w:p w14:paraId="01D6B1F6" w14:textId="77777777" w:rsidR="001D195F" w:rsidRPr="00F50165" w:rsidRDefault="001D195F" w:rsidP="001D195F">
            <w:pPr>
              <w:snapToGrid w:val="0"/>
              <w:rPr>
                <w:bCs/>
                <w:color w:val="FF0000"/>
                <w:sz w:val="16"/>
                <w:szCs w:val="16"/>
              </w:rPr>
            </w:pPr>
            <w:r>
              <w:rPr>
                <w:bCs/>
                <w:sz w:val="16"/>
                <w:szCs w:val="16"/>
              </w:rPr>
              <w:t>I</w:t>
            </w:r>
            <w:r w:rsidRPr="00D17CF8">
              <w:rPr>
                <w:bCs/>
                <w:sz w:val="16"/>
                <w:szCs w:val="16"/>
              </w:rPr>
              <w:t>ndicatorLocation</w:t>
            </w:r>
          </w:p>
        </w:tc>
        <w:tc>
          <w:tcPr>
            <w:tcW w:w="3603" w:type="dxa"/>
            <w:tcMar>
              <w:left w:w="29" w:type="dxa"/>
              <w:right w:w="29" w:type="dxa"/>
            </w:tcMar>
          </w:tcPr>
          <w:p w14:paraId="2475EC75" w14:textId="77777777" w:rsidR="001D195F" w:rsidRPr="00D17CF8" w:rsidRDefault="001D195F" w:rsidP="001D195F">
            <w:pPr>
              <w:snapToGrid w:val="0"/>
              <w:rPr>
                <w:bCs/>
                <w:sz w:val="16"/>
                <w:szCs w:val="16"/>
              </w:rPr>
            </w:pPr>
            <w:r w:rsidRPr="00D17CF8">
              <w:rPr>
                <w:bCs/>
                <w:sz w:val="16"/>
                <w:szCs w:val="16"/>
              </w:rPr>
              <w:t>Where this indicator is maintained at the source.</w:t>
            </w:r>
          </w:p>
        </w:tc>
        <w:tc>
          <w:tcPr>
            <w:tcW w:w="951" w:type="dxa"/>
            <w:tcMar>
              <w:left w:w="29" w:type="dxa"/>
              <w:right w:w="29" w:type="dxa"/>
            </w:tcMar>
          </w:tcPr>
          <w:p w14:paraId="5AFCFFEC" w14:textId="31EA4F28" w:rsidR="001D195F" w:rsidRPr="00D17CF8" w:rsidRDefault="001D195F" w:rsidP="001D195F">
            <w:pPr>
              <w:snapToGrid w:val="0"/>
              <w:jc w:val="center"/>
              <w:rPr>
                <w:bCs/>
                <w:sz w:val="16"/>
                <w:szCs w:val="16"/>
              </w:rPr>
            </w:pPr>
            <w:del w:id="1025" w:author="Mike Banach" w:date="2023-11-20T15:40:00Z">
              <w:r w:rsidRPr="00D17CF8" w:rsidDel="00541CEF">
                <w:rPr>
                  <w:bCs/>
                  <w:sz w:val="16"/>
                  <w:szCs w:val="16"/>
                </w:rPr>
                <w:delText>Memo</w:delText>
              </w:r>
            </w:del>
            <w:ins w:id="1026" w:author="Mike Banach" w:date="2023-11-20T15:40:00Z">
              <w:r w:rsidR="00541CEF">
                <w:rPr>
                  <w:bCs/>
                  <w:sz w:val="16"/>
                  <w:szCs w:val="16"/>
                </w:rPr>
                <w:t>Text ∞</w:t>
              </w:r>
            </w:ins>
          </w:p>
        </w:tc>
        <w:tc>
          <w:tcPr>
            <w:tcW w:w="8403" w:type="dxa"/>
            <w:gridSpan w:val="7"/>
          </w:tcPr>
          <w:p w14:paraId="36F2F327" w14:textId="77777777" w:rsidR="001D195F" w:rsidRPr="00D17CF8" w:rsidRDefault="001D195F" w:rsidP="001D195F">
            <w:pPr>
              <w:snapToGrid w:val="0"/>
              <w:rPr>
                <w:sz w:val="16"/>
                <w:szCs w:val="16"/>
              </w:rPr>
            </w:pPr>
            <w:r w:rsidRPr="00D17CF8">
              <w:rPr>
                <w:bCs/>
                <w:sz w:val="16"/>
                <w:szCs w:val="16"/>
              </w:rPr>
              <w:t>If online, provide URL(s).</w:t>
            </w:r>
          </w:p>
        </w:tc>
      </w:tr>
      <w:tr w:rsidR="001D195F" w:rsidRPr="00B51678" w14:paraId="43897B8F" w14:textId="77777777" w:rsidTr="006A2E32">
        <w:trPr>
          <w:cantSplit/>
        </w:trPr>
        <w:tc>
          <w:tcPr>
            <w:tcW w:w="1731" w:type="dxa"/>
            <w:tcMar>
              <w:left w:w="29" w:type="dxa"/>
              <w:right w:w="29" w:type="dxa"/>
            </w:tcMar>
          </w:tcPr>
          <w:p w14:paraId="02C55D6F" w14:textId="77777777" w:rsidR="001D195F" w:rsidRPr="00F50165" w:rsidRDefault="001D195F" w:rsidP="001D195F">
            <w:pPr>
              <w:snapToGrid w:val="0"/>
              <w:rPr>
                <w:bCs/>
                <w:color w:val="FF0000"/>
                <w:sz w:val="16"/>
                <w:szCs w:val="16"/>
              </w:rPr>
            </w:pPr>
            <w:r>
              <w:rPr>
                <w:bCs/>
                <w:sz w:val="16"/>
                <w:szCs w:val="16"/>
              </w:rPr>
              <w:t>M</w:t>
            </w:r>
            <w:r w:rsidRPr="00D17CF8">
              <w:rPr>
                <w:bCs/>
                <w:sz w:val="16"/>
                <w:szCs w:val="16"/>
              </w:rPr>
              <w:t>etricLocation</w:t>
            </w:r>
          </w:p>
        </w:tc>
        <w:tc>
          <w:tcPr>
            <w:tcW w:w="3603" w:type="dxa"/>
            <w:tcMar>
              <w:left w:w="29" w:type="dxa"/>
              <w:right w:w="29" w:type="dxa"/>
            </w:tcMar>
          </w:tcPr>
          <w:p w14:paraId="689E1AFA" w14:textId="77777777" w:rsidR="001D195F" w:rsidRPr="00D17CF8" w:rsidRDefault="001D195F" w:rsidP="001D195F">
            <w:pPr>
              <w:snapToGrid w:val="0"/>
              <w:rPr>
                <w:bCs/>
                <w:sz w:val="16"/>
                <w:szCs w:val="16"/>
              </w:rPr>
            </w:pPr>
            <w:r w:rsidRPr="00D17CF8">
              <w:rPr>
                <w:bCs/>
                <w:sz w:val="16"/>
                <w:szCs w:val="16"/>
              </w:rPr>
              <w:t>Where the supporting metrics are maintained at the source.</w:t>
            </w:r>
          </w:p>
        </w:tc>
        <w:tc>
          <w:tcPr>
            <w:tcW w:w="951" w:type="dxa"/>
            <w:tcMar>
              <w:left w:w="29" w:type="dxa"/>
              <w:right w:w="29" w:type="dxa"/>
            </w:tcMar>
          </w:tcPr>
          <w:p w14:paraId="147DD6BF" w14:textId="5A8B15FA" w:rsidR="001D195F" w:rsidRPr="00D17CF8" w:rsidRDefault="001D195F" w:rsidP="001D195F">
            <w:pPr>
              <w:snapToGrid w:val="0"/>
              <w:jc w:val="center"/>
              <w:rPr>
                <w:bCs/>
                <w:sz w:val="16"/>
                <w:szCs w:val="16"/>
              </w:rPr>
            </w:pPr>
            <w:del w:id="1027" w:author="Mike Banach" w:date="2023-11-20T15:40:00Z">
              <w:r w:rsidRPr="00D17CF8" w:rsidDel="00541CEF">
                <w:rPr>
                  <w:bCs/>
                  <w:sz w:val="16"/>
                  <w:szCs w:val="16"/>
                </w:rPr>
                <w:delText>Memo</w:delText>
              </w:r>
            </w:del>
            <w:ins w:id="1028" w:author="Mike Banach" w:date="2023-11-20T15:40:00Z">
              <w:r w:rsidR="00541CEF">
                <w:rPr>
                  <w:bCs/>
                  <w:sz w:val="16"/>
                  <w:szCs w:val="16"/>
                </w:rPr>
                <w:t>Text ∞</w:t>
              </w:r>
            </w:ins>
          </w:p>
        </w:tc>
        <w:tc>
          <w:tcPr>
            <w:tcW w:w="8403" w:type="dxa"/>
            <w:gridSpan w:val="7"/>
          </w:tcPr>
          <w:p w14:paraId="3AA41369" w14:textId="77777777" w:rsidR="001D195F" w:rsidRPr="00D17CF8" w:rsidRDefault="001D195F" w:rsidP="001D195F">
            <w:pPr>
              <w:snapToGrid w:val="0"/>
              <w:rPr>
                <w:sz w:val="16"/>
                <w:szCs w:val="16"/>
              </w:rPr>
            </w:pPr>
            <w:r w:rsidRPr="00D17CF8">
              <w:rPr>
                <w:bCs/>
                <w:sz w:val="16"/>
                <w:szCs w:val="16"/>
              </w:rPr>
              <w:t>If online, provide URL(s).</w:t>
            </w:r>
          </w:p>
        </w:tc>
      </w:tr>
      <w:tr w:rsidR="001D195F" w:rsidRPr="00B51678" w14:paraId="6B1EC314" w14:textId="77777777" w:rsidTr="006A2E32">
        <w:trPr>
          <w:cantSplit/>
        </w:trPr>
        <w:tc>
          <w:tcPr>
            <w:tcW w:w="1731" w:type="dxa"/>
            <w:tcMar>
              <w:left w:w="29" w:type="dxa"/>
              <w:right w:w="29" w:type="dxa"/>
            </w:tcMar>
          </w:tcPr>
          <w:p w14:paraId="0C5603AE" w14:textId="77777777" w:rsidR="001D195F" w:rsidRPr="00F50165" w:rsidRDefault="001D195F" w:rsidP="001D195F">
            <w:pPr>
              <w:snapToGrid w:val="0"/>
              <w:rPr>
                <w:bCs/>
                <w:color w:val="FF0000"/>
                <w:sz w:val="16"/>
                <w:szCs w:val="16"/>
              </w:rPr>
            </w:pPr>
            <w:r>
              <w:rPr>
                <w:bCs/>
                <w:sz w:val="16"/>
                <w:szCs w:val="16"/>
              </w:rPr>
              <w:t>M</w:t>
            </w:r>
            <w:r w:rsidRPr="00D17CF8">
              <w:rPr>
                <w:bCs/>
                <w:sz w:val="16"/>
                <w:szCs w:val="16"/>
              </w:rPr>
              <w:t>easureLocation</w:t>
            </w:r>
          </w:p>
        </w:tc>
        <w:tc>
          <w:tcPr>
            <w:tcW w:w="3603" w:type="dxa"/>
            <w:tcMar>
              <w:left w:w="29" w:type="dxa"/>
              <w:right w:w="29" w:type="dxa"/>
            </w:tcMar>
          </w:tcPr>
          <w:p w14:paraId="5AD7DECF" w14:textId="77777777" w:rsidR="001D195F" w:rsidRPr="00D17CF8" w:rsidRDefault="001D195F" w:rsidP="001D195F">
            <w:pPr>
              <w:snapToGrid w:val="0"/>
              <w:rPr>
                <w:bCs/>
                <w:sz w:val="16"/>
                <w:szCs w:val="16"/>
              </w:rPr>
            </w:pPr>
            <w:r w:rsidRPr="00D17CF8">
              <w:rPr>
                <w:bCs/>
                <w:sz w:val="16"/>
                <w:szCs w:val="16"/>
              </w:rPr>
              <w:t>Where the measurements are maintained that were used for these calculations.</w:t>
            </w:r>
          </w:p>
        </w:tc>
        <w:tc>
          <w:tcPr>
            <w:tcW w:w="951" w:type="dxa"/>
            <w:tcMar>
              <w:left w:w="29" w:type="dxa"/>
              <w:right w:w="29" w:type="dxa"/>
            </w:tcMar>
          </w:tcPr>
          <w:p w14:paraId="268B98AC" w14:textId="66B0DEAA" w:rsidR="001D195F" w:rsidRPr="00D17CF8" w:rsidRDefault="001D195F" w:rsidP="001D195F">
            <w:pPr>
              <w:snapToGrid w:val="0"/>
              <w:jc w:val="center"/>
              <w:rPr>
                <w:bCs/>
                <w:sz w:val="16"/>
                <w:szCs w:val="16"/>
              </w:rPr>
            </w:pPr>
            <w:del w:id="1029" w:author="Mike Banach" w:date="2023-11-20T15:40:00Z">
              <w:r w:rsidRPr="00D17CF8" w:rsidDel="00541CEF">
                <w:rPr>
                  <w:bCs/>
                  <w:sz w:val="16"/>
                  <w:szCs w:val="16"/>
                </w:rPr>
                <w:delText>Memo</w:delText>
              </w:r>
            </w:del>
            <w:ins w:id="1030" w:author="Mike Banach" w:date="2023-11-20T15:40:00Z">
              <w:r w:rsidR="00541CEF">
                <w:rPr>
                  <w:bCs/>
                  <w:sz w:val="16"/>
                  <w:szCs w:val="16"/>
                </w:rPr>
                <w:t>Text ∞</w:t>
              </w:r>
            </w:ins>
          </w:p>
        </w:tc>
        <w:tc>
          <w:tcPr>
            <w:tcW w:w="8403" w:type="dxa"/>
            <w:gridSpan w:val="7"/>
          </w:tcPr>
          <w:p w14:paraId="546CC06C" w14:textId="77777777" w:rsidR="001D195F" w:rsidRPr="00D17CF8" w:rsidRDefault="001D195F" w:rsidP="001D195F">
            <w:pPr>
              <w:snapToGrid w:val="0"/>
              <w:rPr>
                <w:sz w:val="16"/>
                <w:szCs w:val="16"/>
              </w:rPr>
            </w:pPr>
            <w:r w:rsidRPr="00D17CF8">
              <w:rPr>
                <w:bCs/>
                <w:sz w:val="16"/>
                <w:szCs w:val="16"/>
              </w:rPr>
              <w:t>If online, provide URL(s).</w:t>
            </w:r>
          </w:p>
        </w:tc>
      </w:tr>
      <w:tr w:rsidR="001D195F" w:rsidRPr="00B51678" w14:paraId="0913C77D" w14:textId="77777777" w:rsidTr="006A2E32">
        <w:trPr>
          <w:cantSplit/>
        </w:trPr>
        <w:tc>
          <w:tcPr>
            <w:tcW w:w="1731" w:type="dxa"/>
            <w:tcMar>
              <w:left w:w="29" w:type="dxa"/>
              <w:right w:w="29" w:type="dxa"/>
            </w:tcMar>
          </w:tcPr>
          <w:p w14:paraId="162EB9EC" w14:textId="77777777" w:rsidR="001D195F" w:rsidRPr="00AE2D9E" w:rsidRDefault="001D195F" w:rsidP="001D195F">
            <w:pPr>
              <w:snapToGrid w:val="0"/>
              <w:rPr>
                <w:b/>
                <w:bCs/>
                <w:color w:val="FF0000"/>
                <w:sz w:val="16"/>
                <w:szCs w:val="16"/>
              </w:rPr>
            </w:pPr>
            <w:r w:rsidRPr="00AE2D9E">
              <w:rPr>
                <w:b/>
                <w:bCs/>
                <w:color w:val="FF0000"/>
                <w:sz w:val="16"/>
                <w:szCs w:val="16"/>
              </w:rPr>
              <w:t>ContactPersonFirst</w:t>
            </w:r>
          </w:p>
        </w:tc>
        <w:tc>
          <w:tcPr>
            <w:tcW w:w="3603" w:type="dxa"/>
            <w:tcMar>
              <w:left w:w="29" w:type="dxa"/>
              <w:right w:w="29" w:type="dxa"/>
            </w:tcMar>
          </w:tcPr>
          <w:p w14:paraId="199F5CB1" w14:textId="77777777" w:rsidR="001D195F" w:rsidRPr="00D17CF8" w:rsidRDefault="001D195F" w:rsidP="001D195F">
            <w:pPr>
              <w:snapToGrid w:val="0"/>
              <w:rPr>
                <w:bCs/>
                <w:sz w:val="16"/>
                <w:szCs w:val="16"/>
              </w:rPr>
            </w:pPr>
            <w:r w:rsidRPr="00D17CF8">
              <w:rPr>
                <w:bCs/>
                <w:sz w:val="16"/>
                <w:szCs w:val="16"/>
              </w:rPr>
              <w:t>First name of person who is the best contact for questions that may arise about this data record.</w:t>
            </w:r>
          </w:p>
        </w:tc>
        <w:tc>
          <w:tcPr>
            <w:tcW w:w="951" w:type="dxa"/>
            <w:tcMar>
              <w:left w:w="29" w:type="dxa"/>
              <w:right w:w="29" w:type="dxa"/>
            </w:tcMar>
          </w:tcPr>
          <w:p w14:paraId="11B3B07F" w14:textId="77777777" w:rsidR="001D195F" w:rsidRPr="00AE2D9E" w:rsidRDefault="001D195F" w:rsidP="001D195F">
            <w:pPr>
              <w:snapToGrid w:val="0"/>
              <w:jc w:val="center"/>
              <w:rPr>
                <w:b/>
                <w:bCs/>
                <w:color w:val="FF0000"/>
                <w:sz w:val="16"/>
                <w:szCs w:val="16"/>
              </w:rPr>
            </w:pPr>
            <w:r w:rsidRPr="00AE2D9E">
              <w:rPr>
                <w:b/>
                <w:bCs/>
                <w:color w:val="FF0000"/>
                <w:sz w:val="16"/>
                <w:szCs w:val="16"/>
              </w:rPr>
              <w:t>Text 30</w:t>
            </w:r>
          </w:p>
        </w:tc>
        <w:tc>
          <w:tcPr>
            <w:tcW w:w="8403" w:type="dxa"/>
            <w:gridSpan w:val="7"/>
          </w:tcPr>
          <w:p w14:paraId="3586A279" w14:textId="77777777" w:rsidR="001D195F" w:rsidRPr="00D17CF8" w:rsidRDefault="001D195F" w:rsidP="001D195F">
            <w:pPr>
              <w:snapToGrid w:val="0"/>
              <w:rPr>
                <w:sz w:val="16"/>
                <w:szCs w:val="16"/>
              </w:rPr>
            </w:pPr>
          </w:p>
        </w:tc>
      </w:tr>
      <w:tr w:rsidR="001D195F" w:rsidRPr="00B51678" w14:paraId="6E16C7BB" w14:textId="77777777" w:rsidTr="006A2E32">
        <w:trPr>
          <w:cantSplit/>
        </w:trPr>
        <w:tc>
          <w:tcPr>
            <w:tcW w:w="1731" w:type="dxa"/>
            <w:tcMar>
              <w:left w:w="29" w:type="dxa"/>
              <w:right w:w="29" w:type="dxa"/>
            </w:tcMar>
          </w:tcPr>
          <w:p w14:paraId="56D8BD7B" w14:textId="77777777" w:rsidR="001D195F" w:rsidRPr="00AE2D9E" w:rsidRDefault="001D195F" w:rsidP="001D195F">
            <w:pPr>
              <w:snapToGrid w:val="0"/>
              <w:rPr>
                <w:b/>
                <w:bCs/>
                <w:color w:val="FF0000"/>
                <w:sz w:val="16"/>
                <w:szCs w:val="16"/>
              </w:rPr>
            </w:pPr>
            <w:r w:rsidRPr="00AE2D9E">
              <w:rPr>
                <w:b/>
                <w:bCs/>
                <w:color w:val="FF0000"/>
                <w:sz w:val="16"/>
                <w:szCs w:val="16"/>
              </w:rPr>
              <w:t>ContactPersonLast</w:t>
            </w:r>
          </w:p>
        </w:tc>
        <w:tc>
          <w:tcPr>
            <w:tcW w:w="3603" w:type="dxa"/>
            <w:tcMar>
              <w:left w:w="29" w:type="dxa"/>
              <w:right w:w="29" w:type="dxa"/>
            </w:tcMar>
          </w:tcPr>
          <w:p w14:paraId="53EA04EE" w14:textId="77777777" w:rsidR="001D195F" w:rsidRPr="00D17CF8" w:rsidRDefault="001D195F" w:rsidP="001D195F">
            <w:pPr>
              <w:snapToGrid w:val="0"/>
              <w:rPr>
                <w:bCs/>
                <w:sz w:val="16"/>
                <w:szCs w:val="16"/>
              </w:rPr>
            </w:pPr>
            <w:r w:rsidRPr="00D17CF8">
              <w:rPr>
                <w:bCs/>
                <w:sz w:val="16"/>
                <w:szCs w:val="16"/>
              </w:rPr>
              <w:t>Last name of person who is the best contact for questions that may arise about this data record.</w:t>
            </w:r>
          </w:p>
        </w:tc>
        <w:tc>
          <w:tcPr>
            <w:tcW w:w="951" w:type="dxa"/>
            <w:tcMar>
              <w:left w:w="29" w:type="dxa"/>
              <w:right w:w="29" w:type="dxa"/>
            </w:tcMar>
          </w:tcPr>
          <w:p w14:paraId="53CBF1DB" w14:textId="77777777" w:rsidR="001D195F" w:rsidRPr="00AE2D9E" w:rsidRDefault="001D195F" w:rsidP="001D195F">
            <w:pPr>
              <w:snapToGrid w:val="0"/>
              <w:jc w:val="center"/>
              <w:rPr>
                <w:b/>
                <w:bCs/>
                <w:color w:val="FF0000"/>
                <w:sz w:val="16"/>
                <w:szCs w:val="16"/>
              </w:rPr>
            </w:pPr>
            <w:r w:rsidRPr="00AE2D9E">
              <w:rPr>
                <w:b/>
                <w:bCs/>
                <w:color w:val="FF0000"/>
                <w:sz w:val="16"/>
                <w:szCs w:val="16"/>
              </w:rPr>
              <w:t>Text 30</w:t>
            </w:r>
          </w:p>
        </w:tc>
        <w:tc>
          <w:tcPr>
            <w:tcW w:w="8403" w:type="dxa"/>
            <w:gridSpan w:val="7"/>
          </w:tcPr>
          <w:p w14:paraId="520A3EC4" w14:textId="77777777" w:rsidR="001D195F" w:rsidRPr="00D17CF8" w:rsidRDefault="001D195F" w:rsidP="001D195F">
            <w:pPr>
              <w:snapToGrid w:val="0"/>
              <w:rPr>
                <w:sz w:val="16"/>
                <w:szCs w:val="16"/>
              </w:rPr>
            </w:pPr>
          </w:p>
        </w:tc>
      </w:tr>
      <w:tr w:rsidR="001D195F" w:rsidRPr="00B51678" w14:paraId="41F0B141" w14:textId="77777777" w:rsidTr="006A2E32">
        <w:trPr>
          <w:cantSplit/>
        </w:trPr>
        <w:tc>
          <w:tcPr>
            <w:tcW w:w="1731" w:type="dxa"/>
            <w:tcMar>
              <w:left w:w="29" w:type="dxa"/>
              <w:right w:w="29" w:type="dxa"/>
            </w:tcMar>
          </w:tcPr>
          <w:p w14:paraId="7AF94BAA" w14:textId="77777777" w:rsidR="001D195F" w:rsidRPr="00AE2D9E" w:rsidRDefault="001D195F" w:rsidP="001D195F">
            <w:pPr>
              <w:snapToGrid w:val="0"/>
              <w:rPr>
                <w:b/>
                <w:bCs/>
                <w:color w:val="FF0000"/>
                <w:sz w:val="16"/>
                <w:szCs w:val="16"/>
              </w:rPr>
            </w:pPr>
            <w:r w:rsidRPr="00AE2D9E">
              <w:rPr>
                <w:b/>
                <w:bCs/>
                <w:color w:val="FF0000"/>
                <w:sz w:val="16"/>
                <w:szCs w:val="16"/>
              </w:rPr>
              <w:t>ContactPhone</w:t>
            </w:r>
          </w:p>
        </w:tc>
        <w:tc>
          <w:tcPr>
            <w:tcW w:w="3603" w:type="dxa"/>
            <w:tcMar>
              <w:left w:w="29" w:type="dxa"/>
              <w:right w:w="29" w:type="dxa"/>
            </w:tcMar>
          </w:tcPr>
          <w:p w14:paraId="48D8A6FA" w14:textId="77777777" w:rsidR="001D195F" w:rsidRPr="00D17CF8" w:rsidRDefault="001D195F" w:rsidP="001D195F">
            <w:pPr>
              <w:snapToGrid w:val="0"/>
              <w:rPr>
                <w:bCs/>
                <w:sz w:val="16"/>
                <w:szCs w:val="16"/>
              </w:rPr>
            </w:pPr>
            <w:r w:rsidRPr="00D17CF8">
              <w:rPr>
                <w:bCs/>
                <w:sz w:val="16"/>
                <w:szCs w:val="16"/>
              </w:rPr>
              <w:t>Phone number of person who is the best contact for questions that may arise about this data record.</w:t>
            </w:r>
          </w:p>
        </w:tc>
        <w:tc>
          <w:tcPr>
            <w:tcW w:w="951" w:type="dxa"/>
            <w:tcMar>
              <w:left w:w="29" w:type="dxa"/>
              <w:right w:w="29" w:type="dxa"/>
            </w:tcMar>
          </w:tcPr>
          <w:p w14:paraId="3A8AA627" w14:textId="77777777" w:rsidR="001D195F" w:rsidRPr="00AE2D9E" w:rsidRDefault="001D195F" w:rsidP="001D195F">
            <w:pPr>
              <w:snapToGrid w:val="0"/>
              <w:jc w:val="center"/>
              <w:rPr>
                <w:b/>
                <w:bCs/>
                <w:color w:val="FF0000"/>
                <w:sz w:val="16"/>
                <w:szCs w:val="16"/>
              </w:rPr>
            </w:pPr>
            <w:r w:rsidRPr="00AE2D9E">
              <w:rPr>
                <w:b/>
                <w:bCs/>
                <w:color w:val="FF0000"/>
                <w:sz w:val="16"/>
                <w:szCs w:val="16"/>
              </w:rPr>
              <w:t>Text 30</w:t>
            </w:r>
          </w:p>
        </w:tc>
        <w:tc>
          <w:tcPr>
            <w:tcW w:w="8403" w:type="dxa"/>
            <w:gridSpan w:val="7"/>
          </w:tcPr>
          <w:p w14:paraId="7414FE22" w14:textId="77777777" w:rsidR="001D195F" w:rsidRDefault="001D195F" w:rsidP="001D195F">
            <w:pPr>
              <w:snapToGrid w:val="0"/>
              <w:rPr>
                <w:sz w:val="16"/>
                <w:szCs w:val="16"/>
              </w:rPr>
            </w:pPr>
            <w:r>
              <w:rPr>
                <w:sz w:val="16"/>
                <w:szCs w:val="16"/>
              </w:rPr>
              <w:t>Preferred format is "</w:t>
            </w:r>
            <w:r w:rsidRPr="00BD3449">
              <w:rPr>
                <w:sz w:val="16"/>
                <w:szCs w:val="16"/>
              </w:rPr>
              <w:t>123-456-7890</w:t>
            </w:r>
            <w:r>
              <w:rPr>
                <w:sz w:val="16"/>
                <w:szCs w:val="16"/>
              </w:rPr>
              <w:t>".</w:t>
            </w:r>
          </w:p>
          <w:p w14:paraId="646641A1" w14:textId="77777777" w:rsidR="001D195F" w:rsidRPr="00D17CF8" w:rsidRDefault="001D195F" w:rsidP="001D195F">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1D195F" w:rsidRPr="00B51678" w14:paraId="21882B67" w14:textId="77777777" w:rsidTr="006A2E32">
        <w:trPr>
          <w:cantSplit/>
        </w:trPr>
        <w:tc>
          <w:tcPr>
            <w:tcW w:w="1731" w:type="dxa"/>
            <w:tcMar>
              <w:left w:w="29" w:type="dxa"/>
              <w:right w:w="29" w:type="dxa"/>
            </w:tcMar>
          </w:tcPr>
          <w:p w14:paraId="49CCD671" w14:textId="77777777" w:rsidR="001D195F" w:rsidRPr="00AE2D9E" w:rsidRDefault="001D195F" w:rsidP="001D195F">
            <w:pPr>
              <w:snapToGrid w:val="0"/>
              <w:rPr>
                <w:b/>
                <w:bCs/>
                <w:color w:val="FF0000"/>
                <w:sz w:val="16"/>
                <w:szCs w:val="16"/>
              </w:rPr>
            </w:pPr>
            <w:r w:rsidRPr="00AE2D9E">
              <w:rPr>
                <w:b/>
                <w:bCs/>
                <w:color w:val="FF0000"/>
                <w:sz w:val="16"/>
                <w:szCs w:val="16"/>
              </w:rPr>
              <w:t>ContactEmail</w:t>
            </w:r>
          </w:p>
        </w:tc>
        <w:tc>
          <w:tcPr>
            <w:tcW w:w="3603" w:type="dxa"/>
            <w:tcMar>
              <w:left w:w="29" w:type="dxa"/>
              <w:right w:w="29" w:type="dxa"/>
            </w:tcMar>
          </w:tcPr>
          <w:p w14:paraId="524B7FFF" w14:textId="77777777" w:rsidR="001D195F" w:rsidRPr="00D17CF8" w:rsidRDefault="001D195F" w:rsidP="001D195F">
            <w:pPr>
              <w:snapToGrid w:val="0"/>
              <w:rPr>
                <w:bCs/>
                <w:sz w:val="16"/>
                <w:szCs w:val="16"/>
              </w:rPr>
            </w:pPr>
            <w:r w:rsidRPr="00D17CF8">
              <w:rPr>
                <w:bCs/>
                <w:sz w:val="16"/>
                <w:szCs w:val="16"/>
              </w:rPr>
              <w:t>Email address of person who is the best contact for questions that may arise about this data record.</w:t>
            </w:r>
          </w:p>
        </w:tc>
        <w:tc>
          <w:tcPr>
            <w:tcW w:w="951" w:type="dxa"/>
            <w:tcMar>
              <w:left w:w="29" w:type="dxa"/>
              <w:right w:w="29" w:type="dxa"/>
            </w:tcMar>
          </w:tcPr>
          <w:p w14:paraId="357A3666" w14:textId="77777777" w:rsidR="001D195F" w:rsidRPr="00AE2D9E" w:rsidRDefault="001D195F" w:rsidP="001D195F">
            <w:pPr>
              <w:snapToGrid w:val="0"/>
              <w:jc w:val="center"/>
              <w:rPr>
                <w:b/>
                <w:bCs/>
                <w:color w:val="FF0000"/>
                <w:sz w:val="16"/>
                <w:szCs w:val="16"/>
              </w:rPr>
            </w:pPr>
            <w:r w:rsidRPr="00AE2D9E">
              <w:rPr>
                <w:b/>
                <w:bCs/>
                <w:color w:val="FF0000"/>
                <w:sz w:val="16"/>
                <w:szCs w:val="16"/>
              </w:rPr>
              <w:t>Text 50</w:t>
            </w:r>
          </w:p>
        </w:tc>
        <w:tc>
          <w:tcPr>
            <w:tcW w:w="8403" w:type="dxa"/>
            <w:gridSpan w:val="7"/>
          </w:tcPr>
          <w:p w14:paraId="2C85BBF3" w14:textId="77777777" w:rsidR="001D195F" w:rsidRPr="00D17CF8" w:rsidRDefault="001D195F" w:rsidP="001D195F">
            <w:pPr>
              <w:snapToGrid w:val="0"/>
              <w:rPr>
                <w:sz w:val="16"/>
                <w:szCs w:val="16"/>
              </w:rPr>
            </w:pPr>
          </w:p>
        </w:tc>
      </w:tr>
      <w:tr w:rsidR="001D195F" w:rsidRPr="00B51678" w14:paraId="05C93833" w14:textId="77777777" w:rsidTr="006A2E32">
        <w:trPr>
          <w:cantSplit/>
        </w:trPr>
        <w:tc>
          <w:tcPr>
            <w:tcW w:w="1731" w:type="dxa"/>
            <w:tcMar>
              <w:left w:w="29" w:type="dxa"/>
              <w:right w:w="29" w:type="dxa"/>
            </w:tcMar>
          </w:tcPr>
          <w:p w14:paraId="7FF5C4E3" w14:textId="77777777" w:rsidR="001D195F" w:rsidRPr="00F50165" w:rsidRDefault="001D195F" w:rsidP="001D195F">
            <w:pPr>
              <w:snapToGrid w:val="0"/>
              <w:rPr>
                <w:bCs/>
                <w:color w:val="FF0000"/>
                <w:sz w:val="16"/>
                <w:szCs w:val="16"/>
              </w:rPr>
            </w:pPr>
            <w:r>
              <w:rPr>
                <w:bCs/>
                <w:sz w:val="16"/>
                <w:szCs w:val="16"/>
              </w:rPr>
              <w:t>M</w:t>
            </w:r>
            <w:r w:rsidRPr="00D17CF8">
              <w:rPr>
                <w:bCs/>
                <w:sz w:val="16"/>
                <w:szCs w:val="16"/>
              </w:rPr>
              <w:t>etaComments</w:t>
            </w:r>
          </w:p>
        </w:tc>
        <w:tc>
          <w:tcPr>
            <w:tcW w:w="3603" w:type="dxa"/>
            <w:tcMar>
              <w:left w:w="29" w:type="dxa"/>
              <w:right w:w="29" w:type="dxa"/>
            </w:tcMar>
          </w:tcPr>
          <w:p w14:paraId="128F3AB1" w14:textId="77777777" w:rsidR="001D195F" w:rsidRPr="00D17CF8" w:rsidRDefault="001D195F" w:rsidP="001D195F">
            <w:pPr>
              <w:snapToGrid w:val="0"/>
              <w:rPr>
                <w:bCs/>
                <w:sz w:val="16"/>
                <w:szCs w:val="16"/>
              </w:rPr>
            </w:pPr>
            <w:r w:rsidRPr="00D17CF8">
              <w:rPr>
                <w:bCs/>
                <w:sz w:val="16"/>
                <w:szCs w:val="16"/>
              </w:rPr>
              <w:t>Comments regarding the supporting information.</w:t>
            </w:r>
          </w:p>
        </w:tc>
        <w:tc>
          <w:tcPr>
            <w:tcW w:w="951" w:type="dxa"/>
            <w:tcMar>
              <w:left w:w="29" w:type="dxa"/>
              <w:right w:w="29" w:type="dxa"/>
            </w:tcMar>
          </w:tcPr>
          <w:p w14:paraId="1BCB6674" w14:textId="496E72D6" w:rsidR="001D195F" w:rsidRPr="00D17CF8" w:rsidRDefault="001D195F" w:rsidP="001D195F">
            <w:pPr>
              <w:snapToGrid w:val="0"/>
              <w:jc w:val="center"/>
              <w:rPr>
                <w:bCs/>
                <w:sz w:val="16"/>
                <w:szCs w:val="16"/>
              </w:rPr>
            </w:pPr>
            <w:del w:id="1031" w:author="Mike Banach" w:date="2023-11-20T15:39:00Z">
              <w:r w:rsidRPr="00D17CF8" w:rsidDel="00541CEF">
                <w:rPr>
                  <w:bCs/>
                  <w:sz w:val="16"/>
                  <w:szCs w:val="16"/>
                </w:rPr>
                <w:delText>Memo</w:delText>
              </w:r>
              <w:r w:rsidDel="00541CEF">
                <w:rPr>
                  <w:bCs/>
                  <w:sz w:val="16"/>
                  <w:szCs w:val="16"/>
                </w:rPr>
                <w:delText>*</w:delText>
              </w:r>
            </w:del>
            <w:ins w:id="1032" w:author="Mike Banach" w:date="2023-11-20T15:39:00Z">
              <w:r w:rsidR="00541CEF">
                <w:rPr>
                  <w:bCs/>
                  <w:sz w:val="16"/>
                  <w:szCs w:val="16"/>
                </w:rPr>
                <w:t>Text ∞</w:t>
              </w:r>
            </w:ins>
          </w:p>
        </w:tc>
        <w:tc>
          <w:tcPr>
            <w:tcW w:w="8403" w:type="dxa"/>
            <w:gridSpan w:val="7"/>
          </w:tcPr>
          <w:p w14:paraId="652634EC" w14:textId="77777777" w:rsidR="001D195F" w:rsidRPr="00D17CF8" w:rsidRDefault="001D195F" w:rsidP="001D195F">
            <w:pPr>
              <w:snapToGrid w:val="0"/>
              <w:rPr>
                <w:sz w:val="16"/>
                <w:szCs w:val="16"/>
              </w:rPr>
            </w:pPr>
          </w:p>
        </w:tc>
      </w:tr>
      <w:tr w:rsidR="001D195F" w:rsidRPr="00B51678" w14:paraId="58D5BC86" w14:textId="77777777" w:rsidTr="006A2E32">
        <w:trPr>
          <w:cantSplit/>
        </w:trPr>
        <w:tc>
          <w:tcPr>
            <w:tcW w:w="14688" w:type="dxa"/>
            <w:gridSpan w:val="10"/>
            <w:shd w:val="clear" w:color="auto" w:fill="DBE5F1"/>
          </w:tcPr>
          <w:p w14:paraId="137DB6AD" w14:textId="77777777" w:rsidR="001D195F" w:rsidRPr="00B707BC" w:rsidRDefault="001D195F" w:rsidP="001D195F">
            <w:pPr>
              <w:snapToGrid w:val="0"/>
              <w:jc w:val="center"/>
              <w:rPr>
                <w:b/>
                <w:sz w:val="16"/>
                <w:szCs w:val="16"/>
              </w:rPr>
            </w:pPr>
            <w:r w:rsidRPr="00B707BC">
              <w:rPr>
                <w:b/>
                <w:sz w:val="16"/>
                <w:szCs w:val="16"/>
              </w:rPr>
              <w:t>Fields needed by people programming the Exchange Network</w:t>
            </w:r>
          </w:p>
        </w:tc>
      </w:tr>
      <w:tr w:rsidR="001D195F" w:rsidRPr="00B51678" w14:paraId="2B7D55AB" w14:textId="77777777" w:rsidTr="006A2E32">
        <w:trPr>
          <w:cantSplit/>
        </w:trPr>
        <w:tc>
          <w:tcPr>
            <w:tcW w:w="14688" w:type="dxa"/>
            <w:gridSpan w:val="10"/>
            <w:tcMar>
              <w:left w:w="29" w:type="dxa"/>
              <w:right w:w="29" w:type="dxa"/>
            </w:tcMar>
          </w:tcPr>
          <w:p w14:paraId="1AAE4AEE" w14:textId="77777777" w:rsidR="001D195F" w:rsidRPr="00325D88" w:rsidRDefault="001D195F" w:rsidP="001D195F">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024C465C" w14:textId="77777777" w:rsidR="00F7074C" w:rsidRDefault="00F7074C" w:rsidP="00B6259A"/>
    <w:p w14:paraId="4333E49B" w14:textId="77777777" w:rsidR="00F7074C" w:rsidRDefault="00F7074C" w:rsidP="00F7074C">
      <w:pPr>
        <w:rPr>
          <w:snapToGrid w:val="0"/>
        </w:rPr>
      </w:pPr>
      <w:bookmarkStart w:id="1033" w:name="_A4.__JuvenileOutmigrants"/>
      <w:bookmarkEnd w:id="1033"/>
    </w:p>
    <w:p w14:paraId="38D5D618" w14:textId="77777777" w:rsidR="00F7074C" w:rsidRDefault="00F7074C" w:rsidP="00F7074C">
      <w:pPr>
        <w:pStyle w:val="Heading3"/>
      </w:pPr>
      <w:bookmarkStart w:id="1034" w:name="_A4.1.__JuvenileOutmigrants"/>
      <w:bookmarkStart w:id="1035" w:name="_Toc409616805"/>
      <w:bookmarkStart w:id="1036" w:name="_Toc166846918"/>
      <w:bookmarkEnd w:id="1034"/>
      <w:r>
        <w:lastRenderedPageBreak/>
        <w:t>A4</w:t>
      </w:r>
      <w:r w:rsidR="005F1392">
        <w:t>.1</w:t>
      </w:r>
      <w:r>
        <w:t>.  JuvenileOutmigrants Table</w:t>
      </w:r>
      <w:bookmarkEnd w:id="1035"/>
      <w:bookmarkEnd w:id="1036"/>
    </w:p>
    <w:p w14:paraId="7E8321A5" w14:textId="77777777" w:rsidR="00F7074C" w:rsidRDefault="00F7074C" w:rsidP="001D4D0F">
      <w:pPr>
        <w:keepNext/>
        <w:tabs>
          <w:tab w:val="right" w:pos="14310"/>
        </w:tabs>
      </w:pPr>
      <w:r>
        <w:t xml:space="preserve">This table stores information concerning </w:t>
      </w:r>
      <w:r w:rsidR="00E92629">
        <w:t xml:space="preserve">the number of </w:t>
      </w:r>
      <w:r>
        <w:t>natural origin juvenile outmigrants</w:t>
      </w:r>
      <w:r w:rsidR="00E92629">
        <w:t xml:space="preserve"> to the location defined in each data record</w:t>
      </w:r>
      <w:r>
        <w:t xml:space="preserve">.  </w:t>
      </w:r>
      <w:r w:rsidR="00BC1139">
        <w:t xml:space="preserve">The definition of </w:t>
      </w:r>
      <w:r>
        <w:t>"</w:t>
      </w:r>
      <w:r w:rsidR="00BC1139">
        <w:t>j</w:t>
      </w:r>
      <w:r>
        <w:t>uvenile outmigrant"</w:t>
      </w:r>
      <w:r w:rsidR="00BC1139">
        <w:t xml:space="preserve"> varies by species, run, and </w:t>
      </w:r>
      <w:r w:rsidR="00DD5293">
        <w:t>geographic area</w:t>
      </w:r>
      <w:r w:rsidR="00BC1139">
        <w:t>.</w:t>
      </w:r>
      <w:r w:rsidR="008C1116">
        <w:tab/>
      </w:r>
      <w:r w:rsidR="008C1116" w:rsidRPr="009F1ADE">
        <w:rPr>
          <w:sz w:val="12"/>
        </w:rPr>
        <w:t>(</w:t>
      </w:r>
      <w:hyperlink w:anchor="_A5.__JuvenileOutmigrantsDetail" w:history="1">
        <w:r w:rsidR="00C2396E" w:rsidRPr="009F1ADE">
          <w:rPr>
            <w:rStyle w:val="Hyperlink"/>
            <w:sz w:val="12"/>
          </w:rPr>
          <w:t>Down to JuvenileOutmigrantsDetail table</w:t>
        </w:r>
      </w:hyperlink>
      <w:r w:rsidR="00C2396E" w:rsidRPr="009F1ADE">
        <w:rPr>
          <w:sz w:val="12"/>
        </w:rPr>
        <w:t xml:space="preserve">) </w:t>
      </w:r>
      <w:r w:rsidR="0059536C">
        <w:rPr>
          <w:sz w:val="12"/>
        </w:rPr>
        <w:t xml:space="preserve"> </w:t>
      </w:r>
      <w:r w:rsidR="00C2396E" w:rsidRPr="009F1ADE">
        <w:rPr>
          <w:sz w:val="12"/>
        </w:rPr>
        <w:t>(</w:t>
      </w:r>
      <w:hyperlink w:anchor="Table_of_Contents" w:history="1">
        <w:r w:rsidR="008C1116" w:rsidRPr="009F1ADE">
          <w:rPr>
            <w:rStyle w:val="Hyperlink"/>
            <w:sz w:val="12"/>
          </w:rPr>
          <w:t>Back to Table of Contents</w:t>
        </w:r>
      </w:hyperlink>
      <w:r w:rsidR="008C1116" w:rsidRPr="009F1ADE">
        <w:rPr>
          <w:sz w:val="12"/>
        </w:rPr>
        <w:t>)</w:t>
      </w:r>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4"/>
        <w:gridCol w:w="3615"/>
        <w:gridCol w:w="954"/>
        <w:gridCol w:w="1846"/>
        <w:gridCol w:w="418"/>
        <w:gridCol w:w="1442"/>
        <w:gridCol w:w="244"/>
        <w:gridCol w:w="242"/>
        <w:gridCol w:w="675"/>
        <w:gridCol w:w="3518"/>
      </w:tblGrid>
      <w:tr w:rsidR="00F7074C" w:rsidRPr="00B51678" w14:paraId="60793B49" w14:textId="77777777" w:rsidTr="006A2E32">
        <w:trPr>
          <w:cantSplit/>
          <w:tblHeader/>
        </w:trPr>
        <w:tc>
          <w:tcPr>
            <w:tcW w:w="1734" w:type="dxa"/>
            <w:shd w:val="pct10" w:color="auto" w:fill="auto"/>
          </w:tcPr>
          <w:p w14:paraId="07AEA95C" w14:textId="77777777" w:rsidR="00F7074C" w:rsidRPr="007B4862" w:rsidRDefault="00F7074C" w:rsidP="009B5184">
            <w:pPr>
              <w:keepNext/>
              <w:keepLines/>
              <w:jc w:val="center"/>
              <w:rPr>
                <w:b/>
                <w:sz w:val="16"/>
                <w:szCs w:val="16"/>
              </w:rPr>
            </w:pPr>
            <w:r w:rsidRPr="007B4862">
              <w:rPr>
                <w:b/>
                <w:sz w:val="16"/>
                <w:szCs w:val="16"/>
              </w:rPr>
              <w:t>Field Name</w:t>
            </w:r>
          </w:p>
        </w:tc>
        <w:tc>
          <w:tcPr>
            <w:tcW w:w="3615" w:type="dxa"/>
            <w:shd w:val="pct10" w:color="auto" w:fill="auto"/>
          </w:tcPr>
          <w:p w14:paraId="52A3EFFC" w14:textId="77777777" w:rsidR="00F7074C" w:rsidRPr="007B4862" w:rsidRDefault="00F7074C" w:rsidP="00AC4F88">
            <w:pPr>
              <w:keepNext/>
              <w:keepLines/>
              <w:jc w:val="center"/>
              <w:rPr>
                <w:b/>
                <w:sz w:val="16"/>
                <w:szCs w:val="16"/>
              </w:rPr>
            </w:pPr>
            <w:r w:rsidRPr="007B4862">
              <w:rPr>
                <w:b/>
                <w:sz w:val="16"/>
                <w:szCs w:val="16"/>
              </w:rPr>
              <w:t>Field Description</w:t>
            </w:r>
          </w:p>
        </w:tc>
        <w:tc>
          <w:tcPr>
            <w:tcW w:w="954" w:type="dxa"/>
            <w:shd w:val="pct10" w:color="auto" w:fill="auto"/>
          </w:tcPr>
          <w:p w14:paraId="763A6DE9" w14:textId="77777777" w:rsidR="00F7074C" w:rsidRPr="007B4862" w:rsidRDefault="00F7074C" w:rsidP="009B5184">
            <w:pPr>
              <w:keepNext/>
              <w:keepLines/>
              <w:jc w:val="center"/>
              <w:rPr>
                <w:b/>
                <w:sz w:val="16"/>
                <w:szCs w:val="16"/>
              </w:rPr>
            </w:pPr>
            <w:r w:rsidRPr="007B4862">
              <w:rPr>
                <w:b/>
                <w:sz w:val="16"/>
                <w:szCs w:val="16"/>
              </w:rPr>
              <w:t>Data Type</w:t>
            </w:r>
          </w:p>
        </w:tc>
        <w:tc>
          <w:tcPr>
            <w:tcW w:w="8385" w:type="dxa"/>
            <w:gridSpan w:val="7"/>
            <w:shd w:val="pct10" w:color="auto" w:fill="auto"/>
          </w:tcPr>
          <w:p w14:paraId="3A977BE8" w14:textId="77777777" w:rsidR="00F7074C" w:rsidRPr="007B4862" w:rsidRDefault="00F7074C" w:rsidP="009B5184">
            <w:pPr>
              <w:keepNext/>
              <w:keepLines/>
              <w:jc w:val="center"/>
              <w:rPr>
                <w:b/>
                <w:sz w:val="16"/>
                <w:szCs w:val="16"/>
              </w:rPr>
            </w:pPr>
            <w:r w:rsidRPr="007B4862">
              <w:rPr>
                <w:b/>
                <w:sz w:val="16"/>
                <w:szCs w:val="16"/>
              </w:rPr>
              <w:t>Codes/Conventions</w:t>
            </w:r>
            <w:r>
              <w:rPr>
                <w:b/>
                <w:sz w:val="16"/>
                <w:szCs w:val="16"/>
              </w:rPr>
              <w:t xml:space="preserve"> for JuvenileOutmigrants Table</w:t>
            </w:r>
          </w:p>
        </w:tc>
      </w:tr>
      <w:tr w:rsidR="00F7074C" w:rsidRPr="009A1333" w14:paraId="42AC8B3C" w14:textId="77777777" w:rsidTr="006A2E32">
        <w:trPr>
          <w:cantSplit/>
          <w:trHeight w:val="318"/>
        </w:trPr>
        <w:tc>
          <w:tcPr>
            <w:tcW w:w="14688" w:type="dxa"/>
            <w:gridSpan w:val="10"/>
            <w:shd w:val="clear" w:color="auto" w:fill="DBE5F1"/>
            <w:tcMar>
              <w:left w:w="29" w:type="dxa"/>
              <w:right w:w="29" w:type="dxa"/>
            </w:tcMar>
            <w:vAlign w:val="center"/>
          </w:tcPr>
          <w:p w14:paraId="25E44EB7" w14:textId="77777777" w:rsidR="00F7074C" w:rsidRPr="009A1333" w:rsidRDefault="00F7074C" w:rsidP="009B5184">
            <w:pPr>
              <w:keepNext/>
              <w:snapToGrid w:val="0"/>
              <w:jc w:val="center"/>
              <w:rPr>
                <w:b/>
                <w:sz w:val="16"/>
                <w:szCs w:val="16"/>
              </w:rPr>
            </w:pPr>
            <w:r>
              <w:rPr>
                <w:b/>
                <w:sz w:val="16"/>
                <w:szCs w:val="16"/>
              </w:rPr>
              <w:t>Fields for defining a unique record</w:t>
            </w:r>
          </w:p>
        </w:tc>
      </w:tr>
      <w:tr w:rsidR="00F7074C" w:rsidRPr="00B51678" w14:paraId="4AF046E3" w14:textId="77777777" w:rsidTr="006A2E32">
        <w:trPr>
          <w:cantSplit/>
          <w:trHeight w:val="255"/>
        </w:trPr>
        <w:tc>
          <w:tcPr>
            <w:tcW w:w="1734" w:type="dxa"/>
            <w:tcMar>
              <w:left w:w="29" w:type="dxa"/>
              <w:right w:w="29" w:type="dxa"/>
            </w:tcMar>
          </w:tcPr>
          <w:p w14:paraId="706664F2" w14:textId="77777777" w:rsidR="00F7074C" w:rsidRPr="00172432" w:rsidRDefault="00F7074C" w:rsidP="009B5184">
            <w:pPr>
              <w:snapToGrid w:val="0"/>
              <w:rPr>
                <w:bCs/>
                <w:color w:val="FF0000"/>
                <w:sz w:val="16"/>
                <w:szCs w:val="16"/>
              </w:rPr>
            </w:pPr>
            <w:r w:rsidRPr="00833095">
              <w:rPr>
                <w:b/>
                <w:bCs/>
                <w:i/>
                <w:color w:val="FF0000"/>
                <w:sz w:val="16"/>
                <w:szCs w:val="16"/>
                <w:rPrChange w:id="1037" w:author="Mike Banach" w:date="2023-11-20T13:56:00Z">
                  <w:rPr>
                    <w:b/>
                    <w:bCs/>
                    <w:color w:val="FF0000"/>
                    <w:sz w:val="16"/>
                    <w:szCs w:val="16"/>
                    <w:u w:val="single"/>
                  </w:rPr>
                </w:rPrChange>
              </w:rPr>
              <w:t>ID</w:t>
            </w:r>
          </w:p>
          <w:p w14:paraId="233B8430" w14:textId="77777777" w:rsidR="00CC7BD5" w:rsidRPr="00C96D64" w:rsidRDefault="00CC7BD5" w:rsidP="009B5184">
            <w:pPr>
              <w:snapToGrid w:val="0"/>
              <w:rPr>
                <w:bCs/>
                <w:color w:val="FF0000"/>
                <w:sz w:val="16"/>
                <w:szCs w:val="16"/>
                <w:u w:val="single"/>
              </w:rPr>
            </w:pPr>
            <w:r w:rsidRPr="00446270">
              <w:rPr>
                <w:bCs/>
                <w:color w:val="FF0000"/>
                <w:sz w:val="16"/>
                <w:szCs w:val="16"/>
              </w:rPr>
              <w:t>(unique)</w:t>
            </w:r>
          </w:p>
        </w:tc>
        <w:tc>
          <w:tcPr>
            <w:tcW w:w="3615" w:type="dxa"/>
            <w:tcMar>
              <w:left w:w="29" w:type="dxa"/>
              <w:right w:w="29" w:type="dxa"/>
            </w:tcMar>
          </w:tcPr>
          <w:p w14:paraId="3D4AEB0C" w14:textId="77777777" w:rsidR="00F7074C" w:rsidRPr="00EB010A" w:rsidRDefault="00F7074C" w:rsidP="009B5184">
            <w:pPr>
              <w:rPr>
                <w:sz w:val="16"/>
                <w:szCs w:val="16"/>
              </w:rPr>
            </w:pPr>
            <w:r>
              <w:rPr>
                <w:sz w:val="16"/>
                <w:szCs w:val="16"/>
              </w:rPr>
              <w:t>Value used by computer to identify a record.</w:t>
            </w:r>
          </w:p>
        </w:tc>
        <w:tc>
          <w:tcPr>
            <w:tcW w:w="954" w:type="dxa"/>
            <w:tcMar>
              <w:left w:w="29" w:type="dxa"/>
              <w:right w:w="29" w:type="dxa"/>
            </w:tcMar>
          </w:tcPr>
          <w:p w14:paraId="7E27FB61" w14:textId="65271D09" w:rsidR="00F7074C" w:rsidRPr="008E77DC" w:rsidRDefault="00F7074C" w:rsidP="009B5184">
            <w:pPr>
              <w:jc w:val="center"/>
              <w:rPr>
                <w:bCs/>
                <w:i/>
                <w:color w:val="FF0000"/>
                <w:sz w:val="16"/>
                <w:szCs w:val="16"/>
                <w:rPrChange w:id="1038" w:author="Mike Banach" w:date="2023-03-10T09:46:00Z">
                  <w:rPr>
                    <w:bCs/>
                    <w:color w:val="FF0000"/>
                    <w:sz w:val="16"/>
                    <w:szCs w:val="16"/>
                  </w:rPr>
                </w:rPrChange>
              </w:rPr>
            </w:pPr>
            <w:del w:id="1039" w:author="Mike Banach" w:date="2023-11-20T16:00:00Z">
              <w:r w:rsidRPr="00172432" w:rsidDel="00E76D71">
                <w:rPr>
                  <w:b/>
                  <w:bCs/>
                  <w:color w:val="FF0000"/>
                  <w:sz w:val="16"/>
                  <w:szCs w:val="16"/>
                </w:rPr>
                <w:delText>Text 36</w:delText>
              </w:r>
            </w:del>
            <w:ins w:id="1040" w:author="Mike Banach" w:date="2023-11-20T16:00:00Z">
              <w:r w:rsidR="00E76D71">
                <w:rPr>
                  <w:b/>
                  <w:bCs/>
                  <w:i/>
                  <w:color w:val="FF0000"/>
                  <w:sz w:val="16"/>
                  <w:szCs w:val="16"/>
                </w:rPr>
                <w:t>GUID</w:t>
              </w:r>
            </w:ins>
          </w:p>
        </w:tc>
        <w:tc>
          <w:tcPr>
            <w:tcW w:w="8385" w:type="dxa"/>
            <w:gridSpan w:val="7"/>
          </w:tcPr>
          <w:p w14:paraId="5EE3B824" w14:textId="77777777" w:rsidR="00E62C28" w:rsidRDefault="00E62C28" w:rsidP="00E62C28">
            <w:pPr>
              <w:snapToGrid w:val="0"/>
              <w:rPr>
                <w:sz w:val="16"/>
                <w:szCs w:val="16"/>
              </w:rPr>
            </w:pPr>
            <w:r>
              <w:rPr>
                <w:sz w:val="16"/>
                <w:szCs w:val="16"/>
              </w:rPr>
              <w:t>This value is a globally unique identifier (GUID) exactly 36 characters long.</w:t>
            </w:r>
          </w:p>
          <w:p w14:paraId="611C1950" w14:textId="77777777" w:rsidR="00E62C28" w:rsidRDefault="00E62C28" w:rsidP="000A286A">
            <w:pPr>
              <w:numPr>
                <w:ilvl w:val="0"/>
                <w:numId w:val="19"/>
              </w:numPr>
              <w:snapToGrid w:val="0"/>
              <w:ind w:left="173" w:hanging="144"/>
              <w:rPr>
                <w:sz w:val="16"/>
                <w:szCs w:val="16"/>
              </w:rPr>
            </w:pPr>
            <w:r w:rsidRPr="008E77DC">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0E0402E8" w14:textId="77777777" w:rsidR="00F7074C" w:rsidRDefault="00E62C28" w:rsidP="000A286A">
            <w:pPr>
              <w:numPr>
                <w:ilvl w:val="0"/>
                <w:numId w:val="19"/>
              </w:numPr>
              <w:snapToGrid w:val="0"/>
              <w:ind w:left="173" w:hanging="144"/>
              <w:rPr>
                <w:sz w:val="16"/>
                <w:szCs w:val="16"/>
              </w:rPr>
            </w:pPr>
            <w:r w:rsidRPr="008E77DC">
              <w:rPr>
                <w:color w:val="FF0000"/>
                <w:sz w:val="16"/>
                <w:szCs w:val="16"/>
              </w:rPr>
              <w:t>When updating or deleting records this value must be included.</w:t>
            </w:r>
          </w:p>
        </w:tc>
      </w:tr>
      <w:tr w:rsidR="000B5011" w:rsidRPr="00B51678" w14:paraId="4AF7BF35" w14:textId="77777777" w:rsidTr="006A2E32">
        <w:trPr>
          <w:cantSplit/>
          <w:trHeight w:val="255"/>
        </w:trPr>
        <w:tc>
          <w:tcPr>
            <w:tcW w:w="1734" w:type="dxa"/>
            <w:tcMar>
              <w:left w:w="29" w:type="dxa"/>
              <w:right w:w="29" w:type="dxa"/>
            </w:tcMar>
          </w:tcPr>
          <w:p w14:paraId="395D89B6" w14:textId="29653ADA" w:rsidR="000B5011" w:rsidRPr="00833095" w:rsidRDefault="000B5011" w:rsidP="000B5011">
            <w:pPr>
              <w:snapToGrid w:val="0"/>
              <w:rPr>
                <w:bCs/>
                <w:color w:val="FF0000"/>
                <w:sz w:val="16"/>
                <w:szCs w:val="16"/>
                <w:u w:val="single"/>
                <w:rPrChange w:id="1041" w:author="Mike Banach" w:date="2023-11-20T13:57:00Z">
                  <w:rPr>
                    <w:bCs/>
                    <w:color w:val="FF0000"/>
                    <w:sz w:val="16"/>
                    <w:szCs w:val="16"/>
                  </w:rPr>
                </w:rPrChange>
              </w:rPr>
            </w:pPr>
            <w:ins w:id="1042" w:author="Mike Banach" w:date="2021-06-04T11:01:00Z">
              <w:r w:rsidRPr="00833095">
                <w:rPr>
                  <w:b/>
                  <w:bCs/>
                  <w:color w:val="FF0000"/>
                  <w:sz w:val="16"/>
                  <w:u w:val="single"/>
                  <w:rPrChange w:id="1043" w:author="Mike Banach" w:date="2023-11-20T13:57:00Z">
                    <w:rPr>
                      <w:b/>
                      <w:bCs/>
                      <w:color w:val="FF0000"/>
                      <w:sz w:val="16"/>
                    </w:rPr>
                  </w:rPrChange>
                </w:rPr>
                <w:t>T</w:t>
              </w:r>
            </w:ins>
            <w:ins w:id="1044" w:author="Mike Banach" w:date="2022-01-19T15:00:00Z">
              <w:r w:rsidRPr="00833095">
                <w:rPr>
                  <w:b/>
                  <w:bCs/>
                  <w:color w:val="FF0000"/>
                  <w:sz w:val="16"/>
                  <w:u w:val="single"/>
                  <w:rPrChange w:id="1045" w:author="Mike Banach" w:date="2023-11-20T13:57:00Z">
                    <w:rPr>
                      <w:b/>
                      <w:bCs/>
                      <w:color w:val="FF0000"/>
                      <w:sz w:val="16"/>
                    </w:rPr>
                  </w:rPrChange>
                </w:rPr>
                <w:t>im</w:t>
              </w:r>
            </w:ins>
            <w:ins w:id="1046" w:author="Mike Banach" w:date="2021-06-04T11:01:00Z">
              <w:r w:rsidRPr="00833095">
                <w:rPr>
                  <w:b/>
                  <w:bCs/>
                  <w:color w:val="FF0000"/>
                  <w:sz w:val="16"/>
                  <w:u w:val="single"/>
                  <w:rPrChange w:id="1047" w:author="Mike Banach" w:date="2023-11-20T13:57:00Z">
                    <w:rPr>
                      <w:b/>
                      <w:bCs/>
                      <w:color w:val="FF0000"/>
                      <w:sz w:val="16"/>
                    </w:rPr>
                  </w:rPrChange>
                </w:rPr>
                <w:t>e</w:t>
              </w:r>
            </w:ins>
            <w:ins w:id="1048" w:author="Mike Banach" w:date="2022-01-19T15:00:00Z">
              <w:r w:rsidRPr="00833095">
                <w:rPr>
                  <w:b/>
                  <w:bCs/>
                  <w:color w:val="FF0000"/>
                  <w:sz w:val="16"/>
                  <w:u w:val="single"/>
                  <w:rPrChange w:id="1049" w:author="Mike Banach" w:date="2023-11-20T13:57:00Z">
                    <w:rPr>
                      <w:b/>
                      <w:bCs/>
                      <w:color w:val="FF0000"/>
                      <w:sz w:val="16"/>
                    </w:rPr>
                  </w:rPrChange>
                </w:rPr>
                <w:t>Series</w:t>
              </w:r>
            </w:ins>
            <w:ins w:id="1050" w:author="Mike Banach" w:date="2021-06-04T11:01:00Z">
              <w:r w:rsidRPr="00833095">
                <w:rPr>
                  <w:b/>
                  <w:bCs/>
                  <w:color w:val="FF0000"/>
                  <w:sz w:val="16"/>
                  <w:u w:val="single"/>
                  <w:rPrChange w:id="1051" w:author="Mike Banach" w:date="2023-11-20T13:57:00Z">
                    <w:rPr>
                      <w:b/>
                      <w:bCs/>
                      <w:color w:val="FF0000"/>
                      <w:sz w:val="16"/>
                    </w:rPr>
                  </w:rPrChange>
                </w:rPr>
                <w:t>ID</w:t>
              </w:r>
            </w:ins>
          </w:p>
        </w:tc>
        <w:tc>
          <w:tcPr>
            <w:tcW w:w="3615" w:type="dxa"/>
            <w:tcMar>
              <w:left w:w="29" w:type="dxa"/>
              <w:right w:w="29" w:type="dxa"/>
            </w:tcMar>
          </w:tcPr>
          <w:p w14:paraId="5478E016" w14:textId="3FAED2EB" w:rsidR="000B5011" w:rsidRPr="006A2E32" w:rsidRDefault="000B5011" w:rsidP="0082427A">
            <w:pPr>
              <w:rPr>
                <w:sz w:val="16"/>
                <w:szCs w:val="16"/>
              </w:rPr>
            </w:pPr>
            <w:ins w:id="1052" w:author="Mike Banach" w:date="2021-06-04T11:01:00Z">
              <w:r>
                <w:rPr>
                  <w:sz w:val="16"/>
                </w:rPr>
                <w:t>This field identifies the time series</w:t>
              </w:r>
            </w:ins>
            <w:ins w:id="1053" w:author="Mike Banach" w:date="2021-06-04T11:08:00Z">
              <w:r>
                <w:rPr>
                  <w:sz w:val="16"/>
                </w:rPr>
                <w:t xml:space="preserve"> a record belongs to</w:t>
              </w:r>
            </w:ins>
            <w:ins w:id="1054" w:author="Mike Banach" w:date="2021-06-04T11:01:00Z">
              <w:r>
                <w:rPr>
                  <w:sz w:val="16"/>
                </w:rPr>
                <w:t>.</w:t>
              </w:r>
            </w:ins>
            <w:ins w:id="1055" w:author="Mike Banach" w:date="2021-06-04T11:08:00Z">
              <w:r>
                <w:rPr>
                  <w:sz w:val="16"/>
                </w:rPr>
                <w:t xml:space="preserve">  </w:t>
              </w:r>
            </w:ins>
            <w:ins w:id="1056" w:author="Mike Banach" w:date="2021-06-04T11:09:00Z">
              <w:r>
                <w:rPr>
                  <w:sz w:val="16"/>
                </w:rPr>
                <w:t>R</w:t>
              </w:r>
            </w:ins>
            <w:ins w:id="1057" w:author="Mike Banach" w:date="2021-06-04T11:08:00Z">
              <w:r>
                <w:rPr>
                  <w:sz w:val="16"/>
                </w:rPr>
                <w:t>ecords with the same T</w:t>
              </w:r>
            </w:ins>
            <w:ins w:id="1058" w:author="Mike Banach" w:date="2022-01-19T15:00:00Z">
              <w:r>
                <w:rPr>
                  <w:sz w:val="16"/>
                </w:rPr>
                <w:t>im</w:t>
              </w:r>
            </w:ins>
            <w:ins w:id="1059" w:author="Mike Banach" w:date="2021-06-04T11:08:00Z">
              <w:r>
                <w:rPr>
                  <w:sz w:val="16"/>
                </w:rPr>
                <w:t>e</w:t>
              </w:r>
            </w:ins>
            <w:ins w:id="1060" w:author="Mike Banach" w:date="2022-01-19T15:00:00Z">
              <w:r>
                <w:rPr>
                  <w:sz w:val="16"/>
                </w:rPr>
                <w:t>Series</w:t>
              </w:r>
            </w:ins>
            <w:ins w:id="1061" w:author="Mike Banach" w:date="2021-06-04T11:08:00Z">
              <w:r>
                <w:rPr>
                  <w:sz w:val="16"/>
                </w:rPr>
                <w:t xml:space="preserve">ID are </w:t>
              </w:r>
            </w:ins>
            <w:ins w:id="1062" w:author="Mike Banach" w:date="2021-06-04T11:09:00Z">
              <w:r>
                <w:rPr>
                  <w:sz w:val="16"/>
                </w:rPr>
                <w:t>grouped and presented together on the CAX</w:t>
              </w:r>
            </w:ins>
            <w:ins w:id="1063" w:author="Mike Banach" w:date="2024-04-11T13:51:00Z">
              <w:r w:rsidR="00986E2A">
                <w:rPr>
                  <w:sz w:val="16"/>
                </w:rPr>
                <w:t xml:space="preserve"> query systems</w:t>
              </w:r>
            </w:ins>
            <w:ins w:id="1064" w:author="Mike Banach" w:date="2021-06-04T11:09:00Z">
              <w:r>
                <w:rPr>
                  <w:sz w:val="16"/>
                </w:rPr>
                <w:t>.</w:t>
              </w:r>
            </w:ins>
            <w:ins w:id="1065" w:author="Mike Banach" w:date="2021-06-04T11:01:00Z">
              <w:r>
                <w:rPr>
                  <w:sz w:val="16"/>
                </w:rPr>
                <w:t xml:space="preserve">  </w:t>
              </w:r>
            </w:ins>
            <w:ins w:id="1066" w:author="Mike Banach" w:date="2021-06-04T11:04:00Z">
              <w:r>
                <w:rPr>
                  <w:sz w:val="16"/>
                </w:rPr>
                <w:t>A</w:t>
              </w:r>
            </w:ins>
            <w:ins w:id="1067" w:author="Mike Banach" w:date="2021-06-04T11:01:00Z">
              <w:r>
                <w:rPr>
                  <w:sz w:val="16"/>
                </w:rPr>
                <w:t>ssigned by data compilers or regional data assemblers as appropriate.</w:t>
              </w:r>
            </w:ins>
          </w:p>
        </w:tc>
        <w:tc>
          <w:tcPr>
            <w:tcW w:w="954" w:type="dxa"/>
            <w:tcMar>
              <w:left w:w="29" w:type="dxa"/>
              <w:right w:w="29" w:type="dxa"/>
            </w:tcMar>
          </w:tcPr>
          <w:p w14:paraId="3C398515" w14:textId="7264DFDD" w:rsidR="000B5011" w:rsidRPr="006A2E32" w:rsidRDefault="00BB00D7" w:rsidP="000B5011">
            <w:pPr>
              <w:jc w:val="center"/>
              <w:rPr>
                <w:bCs/>
                <w:color w:val="FF0000"/>
                <w:sz w:val="16"/>
                <w:szCs w:val="16"/>
              </w:rPr>
            </w:pPr>
            <w:ins w:id="1068" w:author="Mike Banach" w:date="2023-11-20T15:34:00Z">
              <w:r>
                <w:rPr>
                  <w:b/>
                  <w:bCs/>
                  <w:color w:val="FF0000"/>
                  <w:sz w:val="16"/>
                </w:rPr>
                <w:t>Integer</w:t>
              </w:r>
            </w:ins>
          </w:p>
        </w:tc>
        <w:tc>
          <w:tcPr>
            <w:tcW w:w="4192" w:type="dxa"/>
            <w:gridSpan w:val="5"/>
          </w:tcPr>
          <w:p w14:paraId="66BB842A" w14:textId="77777777" w:rsidR="000B5011" w:rsidRDefault="000B5011" w:rsidP="000B5011">
            <w:pPr>
              <w:rPr>
                <w:ins w:id="1069" w:author="Mike Banach" w:date="2021-06-04T11:12:00Z"/>
                <w:sz w:val="16"/>
              </w:rPr>
            </w:pPr>
            <w:ins w:id="1070" w:author="Mike Banach" w:date="2022-12-16T12:12:00Z">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ins>
          </w:p>
          <w:p w14:paraId="42CA1A98" w14:textId="77777777" w:rsidR="000B5011" w:rsidRDefault="000B5011" w:rsidP="000B5011">
            <w:pPr>
              <w:rPr>
                <w:ins w:id="1071" w:author="Mike Banach" w:date="2021-06-04T11:23:00Z"/>
                <w:sz w:val="16"/>
              </w:rPr>
            </w:pPr>
          </w:p>
          <w:p w14:paraId="5E6B232A" w14:textId="3BB7F46A" w:rsidR="000B5011" w:rsidRDefault="000B5011" w:rsidP="000B5011">
            <w:pPr>
              <w:rPr>
                <w:ins w:id="1072" w:author="Mike Banach" w:date="2021-06-04T11:28:00Z"/>
                <w:sz w:val="16"/>
              </w:rPr>
            </w:pPr>
            <w:ins w:id="1073" w:author="Mike Banach" w:date="2021-06-04T11:28:00Z">
              <w:r>
                <w:rPr>
                  <w:sz w:val="16"/>
                </w:rPr>
                <w:t>For records</w:t>
              </w:r>
            </w:ins>
            <w:ins w:id="1074" w:author="Mike Banach" w:date="2024-04-12T09:08:00Z">
              <w:r w:rsidR="002B7739">
                <w:rPr>
                  <w:sz w:val="16"/>
                </w:rPr>
                <w:t xml:space="preserve"> in this table</w:t>
              </w:r>
            </w:ins>
            <w:ins w:id="1075" w:author="Mike Banach" w:date="2021-06-04T11:28:00Z">
              <w:r>
                <w:rPr>
                  <w:sz w:val="16"/>
                </w:rPr>
                <w:t xml:space="preserve"> with the same T</w:t>
              </w:r>
            </w:ins>
            <w:ins w:id="1076" w:author="Mike Banach" w:date="2022-01-19T15:01:00Z">
              <w:r>
                <w:rPr>
                  <w:sz w:val="16"/>
                </w:rPr>
                <w:t>im</w:t>
              </w:r>
            </w:ins>
            <w:ins w:id="1077" w:author="Mike Banach" w:date="2021-06-04T11:28:00Z">
              <w:r>
                <w:rPr>
                  <w:sz w:val="16"/>
                </w:rPr>
                <w:t>e</w:t>
              </w:r>
            </w:ins>
            <w:ins w:id="1078" w:author="Mike Banach" w:date="2022-01-19T15:01:00Z">
              <w:r>
                <w:rPr>
                  <w:sz w:val="16"/>
                </w:rPr>
                <w:t>Series</w:t>
              </w:r>
            </w:ins>
            <w:ins w:id="1079" w:author="Mike Banach" w:date="2021-06-04T11:28:00Z">
              <w:r>
                <w:rPr>
                  <w:sz w:val="16"/>
                </w:rPr>
                <w:t>ID:</w:t>
              </w:r>
            </w:ins>
          </w:p>
          <w:p w14:paraId="4F30FC51" w14:textId="77777777" w:rsidR="000B5011" w:rsidRDefault="000B5011" w:rsidP="000B5011">
            <w:pPr>
              <w:numPr>
                <w:ilvl w:val="0"/>
                <w:numId w:val="45"/>
              </w:numPr>
              <w:ind w:left="203" w:hanging="180"/>
              <w:rPr>
                <w:ins w:id="1080" w:author="Mike Banach" w:date="2021-06-04T11:29:00Z"/>
                <w:sz w:val="16"/>
              </w:rPr>
            </w:pPr>
            <w:ins w:id="1081" w:author="Mike Banach" w:date="2021-06-04T11:28:00Z">
              <w:r>
                <w:rPr>
                  <w:sz w:val="16"/>
                </w:rPr>
                <w:t xml:space="preserve">All </w:t>
              </w:r>
            </w:ins>
            <w:ins w:id="1082" w:author="Mike Banach" w:date="2021-06-04T11:10:00Z">
              <w:r>
                <w:rPr>
                  <w:sz w:val="16"/>
                </w:rPr>
                <w:t>PopID</w:t>
              </w:r>
            </w:ins>
            <w:ins w:id="1083" w:author="Mike Banach" w:date="2021-06-04T11:28:00Z">
              <w:r>
                <w:rPr>
                  <w:sz w:val="16"/>
                </w:rPr>
                <w:t xml:space="preserve"> values must be the same</w:t>
              </w:r>
            </w:ins>
            <w:ins w:id="1084" w:author="Mike Banach" w:date="2021-06-04T11:29:00Z">
              <w:r>
                <w:rPr>
                  <w:sz w:val="16"/>
                </w:rPr>
                <w:t>.</w:t>
              </w:r>
            </w:ins>
          </w:p>
          <w:p w14:paraId="039CAE7E" w14:textId="08FC65C4" w:rsidR="000B5011" w:rsidRDefault="000B5011" w:rsidP="007509B9">
            <w:pPr>
              <w:numPr>
                <w:ilvl w:val="0"/>
                <w:numId w:val="45"/>
              </w:numPr>
              <w:ind w:left="203" w:hanging="180"/>
              <w:rPr>
                <w:ins w:id="1085" w:author="Mike Banach" w:date="2024-04-25T17:06:00Z"/>
                <w:sz w:val="16"/>
              </w:rPr>
            </w:pPr>
            <w:ins w:id="1086" w:author="Mike Banach" w:date="2021-06-04T11:29:00Z">
              <w:r>
                <w:rPr>
                  <w:sz w:val="16"/>
                </w:rPr>
                <w:t xml:space="preserve">All </w:t>
              </w:r>
            </w:ins>
            <w:ins w:id="1087" w:author="Mike Banach" w:date="2024-04-11T14:31:00Z">
              <w:r w:rsidR="00BE6237">
                <w:rPr>
                  <w:sz w:val="16"/>
                </w:rPr>
                <w:t>SmoltEqLocation</w:t>
              </w:r>
            </w:ins>
            <w:ins w:id="1088" w:author="Mike Banach" w:date="2021-06-04T11:29:00Z">
              <w:r>
                <w:rPr>
                  <w:sz w:val="16"/>
                </w:rPr>
                <w:t xml:space="preserve"> values must be the same.</w:t>
              </w:r>
            </w:ins>
          </w:p>
          <w:p w14:paraId="55D8B4C4" w14:textId="2DECF191" w:rsidR="00A15359" w:rsidRDefault="00A15359" w:rsidP="007509B9">
            <w:pPr>
              <w:numPr>
                <w:ilvl w:val="0"/>
                <w:numId w:val="45"/>
              </w:numPr>
              <w:ind w:left="203" w:hanging="180"/>
              <w:rPr>
                <w:ins w:id="1089" w:author="Mike Banach" w:date="2021-06-04T11:29:00Z"/>
                <w:sz w:val="16"/>
              </w:rPr>
            </w:pPr>
            <w:ins w:id="1090" w:author="Mike Banach" w:date="2024-04-25T17:06:00Z">
              <w:r>
                <w:rPr>
                  <w:sz w:val="16"/>
                </w:rPr>
                <w:t xml:space="preserve">All </w:t>
              </w:r>
              <w:r w:rsidRPr="00A15359">
                <w:rPr>
                  <w:sz w:val="16"/>
                </w:rPr>
                <w:t>SmoltEqLocationCategory</w:t>
              </w:r>
              <w:r>
                <w:rPr>
                  <w:sz w:val="16"/>
                </w:rPr>
                <w:t xml:space="preserve"> values mu</w:t>
              </w:r>
            </w:ins>
            <w:ins w:id="1091" w:author="Mike Banach" w:date="2024-04-25T17:07:00Z">
              <w:r>
                <w:rPr>
                  <w:sz w:val="16"/>
                </w:rPr>
                <w:t>st be the same.</w:t>
              </w:r>
            </w:ins>
          </w:p>
          <w:p w14:paraId="1CFC75EC" w14:textId="0BD33033" w:rsidR="000B5011" w:rsidRDefault="000B5011" w:rsidP="000B5011">
            <w:pPr>
              <w:numPr>
                <w:ilvl w:val="0"/>
                <w:numId w:val="45"/>
              </w:numPr>
              <w:ind w:left="203" w:hanging="180"/>
              <w:rPr>
                <w:ins w:id="1092" w:author="Mike Banach" w:date="2021-06-04T11:10:00Z"/>
                <w:sz w:val="16"/>
              </w:rPr>
            </w:pPr>
            <w:ins w:id="1093" w:author="Mike Banach" w:date="2021-06-04T11:50:00Z">
              <w:r>
                <w:rPr>
                  <w:sz w:val="16"/>
                </w:rPr>
                <w:t xml:space="preserve">The </w:t>
              </w:r>
            </w:ins>
            <w:ins w:id="1094" w:author="Mike Banach" w:date="2024-04-11T14:32:00Z">
              <w:r w:rsidR="00BE6237">
                <w:rPr>
                  <w:sz w:val="16"/>
                </w:rPr>
                <w:t>Outmigration</w:t>
              </w:r>
            </w:ins>
            <w:ins w:id="1095" w:author="Mike Banach" w:date="2021-06-04T11:50:00Z">
              <w:r>
                <w:rPr>
                  <w:sz w:val="16"/>
                </w:rPr>
                <w:t xml:space="preserve">Year may </w:t>
              </w:r>
            </w:ins>
            <w:ins w:id="1096" w:author="Mike Banach" w:date="2021-06-04T11:53:00Z">
              <w:r>
                <w:rPr>
                  <w:sz w:val="16"/>
                </w:rPr>
                <w:t>NOT</w:t>
              </w:r>
            </w:ins>
            <w:ins w:id="1097" w:author="Mike Banach" w:date="2021-06-04T11:50:00Z">
              <w:r>
                <w:rPr>
                  <w:sz w:val="16"/>
                </w:rPr>
                <w:t xml:space="preserve"> be repeated.</w:t>
              </w:r>
            </w:ins>
          </w:p>
          <w:p w14:paraId="00137A70" w14:textId="77777777" w:rsidR="000B5011" w:rsidRDefault="000B5011" w:rsidP="000B5011">
            <w:pPr>
              <w:snapToGrid w:val="0"/>
              <w:rPr>
                <w:ins w:id="1098" w:author="Mike Banach" w:date="2024-03-06T10:41:00Z"/>
                <w:sz w:val="16"/>
                <w:szCs w:val="16"/>
              </w:rPr>
            </w:pPr>
          </w:p>
          <w:p w14:paraId="358FAD67" w14:textId="44932F54" w:rsidR="00812573" w:rsidRPr="006A2E32" w:rsidRDefault="00CC17EE" w:rsidP="000B5011">
            <w:pPr>
              <w:snapToGrid w:val="0"/>
              <w:rPr>
                <w:sz w:val="16"/>
                <w:szCs w:val="16"/>
              </w:rPr>
            </w:pPr>
            <w:ins w:id="1099" w:author="Mike Banach" w:date="2024-04-11T14:00:00Z">
              <w:r>
                <w:rPr>
                  <w:sz w:val="16"/>
                  <w:szCs w:val="16"/>
                </w:rPr>
                <w:t>If ownership</w:t>
              </w:r>
            </w:ins>
            <w:ins w:id="1100" w:author="Mike Banach" w:date="2024-03-06T10:41:00Z">
              <w:r w:rsidR="00812573" w:rsidRPr="0044322B">
                <w:rPr>
                  <w:sz w:val="16"/>
                  <w:szCs w:val="16"/>
                </w:rPr>
                <w:t xml:space="preserve"> of a time series is transferred between organizations, the T</w:t>
              </w:r>
              <w:r w:rsidR="00812573">
                <w:rPr>
                  <w:sz w:val="16"/>
                  <w:szCs w:val="16"/>
                </w:rPr>
                <w:t>imeSeries</w:t>
              </w:r>
              <w:r w:rsidR="00812573" w:rsidRPr="0044322B">
                <w:rPr>
                  <w:sz w:val="16"/>
                  <w:szCs w:val="16"/>
                </w:rPr>
                <w:t>ID is not changed.</w:t>
              </w:r>
            </w:ins>
          </w:p>
        </w:tc>
        <w:tc>
          <w:tcPr>
            <w:tcW w:w="4193" w:type="dxa"/>
            <w:gridSpan w:val="2"/>
          </w:tcPr>
          <w:p w14:paraId="1C44991B" w14:textId="77777777" w:rsidR="000B5011" w:rsidRDefault="000B5011" w:rsidP="000B5011">
            <w:pPr>
              <w:rPr>
                <w:ins w:id="1101" w:author="Mike Banach" w:date="2021-06-04T11:55:00Z"/>
                <w:sz w:val="16"/>
              </w:rPr>
            </w:pPr>
            <w:ins w:id="1102" w:author="Mike Banach" w:date="2021-06-04T11:55:00Z">
              <w:r>
                <w:rPr>
                  <w:sz w:val="16"/>
                </w:rPr>
                <w:t xml:space="preserve">Assigned </w:t>
              </w:r>
            </w:ins>
            <w:ins w:id="1103" w:author="Mike Banach" w:date="2022-01-19T15:03:00Z">
              <w:r>
                <w:rPr>
                  <w:sz w:val="16"/>
                </w:rPr>
                <w:t xml:space="preserve">TimeSeriesID ranges are the same as assigned </w:t>
              </w:r>
            </w:ins>
            <w:ins w:id="1104" w:author="Mike Banach" w:date="2021-06-04T11:55:00Z">
              <w:r>
                <w:rPr>
                  <w:sz w:val="16"/>
                </w:rPr>
                <w:t>TrendID ranges</w:t>
              </w:r>
            </w:ins>
            <w:ins w:id="1105" w:author="Mike Banach" w:date="2022-01-19T15:03:00Z">
              <w:r>
                <w:rPr>
                  <w:sz w:val="16"/>
                </w:rPr>
                <w:t xml:space="preserve"> in the StreamNet DES</w:t>
              </w:r>
            </w:ins>
            <w:ins w:id="1106" w:author="Mike Banach" w:date="2021-06-04T11:55:00Z">
              <w:r>
                <w:rPr>
                  <w:sz w:val="16"/>
                </w:rPr>
                <w:t xml:space="preserve">.  Coordinate with </w:t>
              </w:r>
            </w:ins>
            <w:ins w:id="1107" w:author="Mike Banach" w:date="2022-01-19T15:03:00Z">
              <w:r>
                <w:rPr>
                  <w:sz w:val="16"/>
                </w:rPr>
                <w:t>ot</w:t>
              </w:r>
            </w:ins>
            <w:ins w:id="1108" w:author="Mike Banach" w:date="2022-01-19T15:04:00Z">
              <w:r>
                <w:rPr>
                  <w:sz w:val="16"/>
                </w:rPr>
                <w:t xml:space="preserve">her </w:t>
              </w:r>
            </w:ins>
            <w:ins w:id="1109" w:author="Mike Banach" w:date="2021-06-04T11:55:00Z">
              <w:r>
                <w:rPr>
                  <w:sz w:val="16"/>
                </w:rPr>
                <w:t>personnel</w:t>
              </w:r>
            </w:ins>
            <w:ins w:id="1110" w:author="Mike Banach" w:date="2022-01-19T15:04:00Z">
              <w:r>
                <w:rPr>
                  <w:sz w:val="16"/>
                </w:rPr>
                <w:t xml:space="preserve"> in your organization</w:t>
              </w:r>
            </w:ins>
            <w:ins w:id="1111" w:author="Mike Banach" w:date="2021-06-04T11:55:00Z">
              <w:r>
                <w:rPr>
                  <w:sz w:val="16"/>
                </w:rPr>
                <w:t xml:space="preserve"> assigning </w:t>
              </w:r>
            </w:ins>
            <w:ins w:id="1112" w:author="Mike Banach" w:date="2022-01-19T15:04:00Z">
              <w:r>
                <w:rPr>
                  <w:sz w:val="16"/>
                </w:rPr>
                <w:t xml:space="preserve">TimeSeriesID and </w:t>
              </w:r>
            </w:ins>
            <w:ins w:id="1113" w:author="Mike Banach" w:date="2021-06-04T11:55:00Z">
              <w:r>
                <w:rPr>
                  <w:sz w:val="16"/>
                </w:rPr>
                <w:t>TrendID values.</w:t>
              </w:r>
            </w:ins>
          </w:p>
          <w:p w14:paraId="0EB26765" w14:textId="77777777" w:rsidR="000B5011" w:rsidRDefault="000B5011" w:rsidP="000B5011">
            <w:pPr>
              <w:rPr>
                <w:ins w:id="1114" w:author="Mike Banach" w:date="2021-06-04T11:41:00Z"/>
                <w:sz w:val="16"/>
              </w:rPr>
            </w:pPr>
            <w:ins w:id="1115" w:author="Mike Banach" w:date="2021-06-04T11:41:00Z">
              <w:r>
                <w:rPr>
                  <w:sz w:val="16"/>
                </w:rPr>
                <w:t>10,000-19,999 = MFWP</w:t>
              </w:r>
            </w:ins>
          </w:p>
          <w:p w14:paraId="6D354536" w14:textId="77777777" w:rsidR="000B5011" w:rsidRDefault="000B5011" w:rsidP="000B5011">
            <w:pPr>
              <w:rPr>
                <w:ins w:id="1116" w:author="Mike Banach" w:date="2021-06-04T11:41:00Z"/>
                <w:sz w:val="16"/>
              </w:rPr>
            </w:pPr>
            <w:ins w:id="1117" w:author="Mike Banach" w:date="2021-06-04T11:41:00Z">
              <w:r>
                <w:rPr>
                  <w:sz w:val="16"/>
                </w:rPr>
                <w:t>20,000-22,499 = CRITFC</w:t>
              </w:r>
            </w:ins>
          </w:p>
          <w:p w14:paraId="2FAD1950" w14:textId="77777777" w:rsidR="000B5011" w:rsidRDefault="000B5011" w:rsidP="000B5011">
            <w:pPr>
              <w:rPr>
                <w:ins w:id="1118" w:author="Mike Banach" w:date="2021-06-04T11:41:00Z"/>
                <w:sz w:val="16"/>
              </w:rPr>
            </w:pPr>
            <w:ins w:id="1119" w:author="Mike Banach" w:date="2021-06-04T11:41:00Z">
              <w:r>
                <w:rPr>
                  <w:sz w:val="16"/>
                </w:rPr>
                <w:t>22,500-24,999 = NPT</w:t>
              </w:r>
            </w:ins>
          </w:p>
          <w:p w14:paraId="1EB0CCBC" w14:textId="77777777" w:rsidR="000B5011" w:rsidRDefault="000B5011" w:rsidP="000B5011">
            <w:pPr>
              <w:rPr>
                <w:ins w:id="1120" w:author="Mike Banach" w:date="2021-06-04T11:41:00Z"/>
                <w:sz w:val="16"/>
              </w:rPr>
            </w:pPr>
            <w:ins w:id="1121" w:author="Mike Banach" w:date="2021-06-04T11:41:00Z">
              <w:r>
                <w:rPr>
                  <w:sz w:val="16"/>
                </w:rPr>
                <w:t>25,000-27,499=</w:t>
              </w:r>
            </w:ins>
            <w:ins w:id="1122" w:author="Mike Banach" w:date="2022-03-14T13:57:00Z">
              <w:r>
                <w:rPr>
                  <w:sz w:val="16"/>
                </w:rPr>
                <w:t>CT</w:t>
              </w:r>
            </w:ins>
            <w:ins w:id="1123" w:author="Mike Banach" w:date="2021-06-04T11:41:00Z">
              <w:r>
                <w:rPr>
                  <w:sz w:val="16"/>
                </w:rPr>
                <w:t>WS</w:t>
              </w:r>
            </w:ins>
          </w:p>
          <w:p w14:paraId="7FAB0463" w14:textId="77777777" w:rsidR="000B5011" w:rsidRDefault="000B5011" w:rsidP="000B5011">
            <w:pPr>
              <w:rPr>
                <w:ins w:id="1124" w:author="Mike Banach" w:date="2021-06-04T11:41:00Z"/>
                <w:sz w:val="16"/>
              </w:rPr>
            </w:pPr>
            <w:ins w:id="1125" w:author="Mike Banach" w:date="2021-06-04T11:41:00Z">
              <w:r>
                <w:rPr>
                  <w:sz w:val="16"/>
                </w:rPr>
                <w:t>27,500-29,999=YN</w:t>
              </w:r>
            </w:ins>
          </w:p>
          <w:p w14:paraId="5ED43DBA" w14:textId="77777777" w:rsidR="000B5011" w:rsidRDefault="000B5011" w:rsidP="000B5011">
            <w:pPr>
              <w:rPr>
                <w:ins w:id="1126" w:author="Mike Banach" w:date="2021-06-04T11:41:00Z"/>
                <w:sz w:val="16"/>
              </w:rPr>
            </w:pPr>
            <w:ins w:id="1127" w:author="Mike Banach" w:date="2021-06-04T11:41:00Z">
              <w:r>
                <w:rPr>
                  <w:sz w:val="16"/>
                </w:rPr>
                <w:t>200,000-209,999 = CTUIR</w:t>
              </w:r>
            </w:ins>
          </w:p>
          <w:p w14:paraId="0F50FAD7" w14:textId="77777777" w:rsidR="000B5011" w:rsidRDefault="000B5011" w:rsidP="000B5011">
            <w:pPr>
              <w:ind w:left="1075" w:hanging="1075"/>
              <w:rPr>
                <w:ins w:id="1128" w:author="Mike Banach" w:date="2021-06-04T11:41:00Z"/>
                <w:sz w:val="16"/>
              </w:rPr>
            </w:pPr>
            <w:ins w:id="1129" w:author="Mike Banach" w:date="2021-06-04T11:41:00Z">
              <w:r>
                <w:rPr>
                  <w:sz w:val="16"/>
                </w:rPr>
                <w:t>30,000-39,999 = USFWS</w:t>
              </w:r>
            </w:ins>
          </w:p>
          <w:p w14:paraId="30B3BDA8" w14:textId="77777777" w:rsidR="000B5011" w:rsidRDefault="000B5011" w:rsidP="000B5011">
            <w:pPr>
              <w:ind w:left="1075" w:hanging="1075"/>
              <w:rPr>
                <w:ins w:id="1130" w:author="Mike Banach" w:date="2021-06-04T11:01:00Z"/>
                <w:sz w:val="16"/>
              </w:rPr>
            </w:pPr>
            <w:ins w:id="1131" w:author="Mike Banach" w:date="2021-06-04T11:01:00Z">
              <w:r>
                <w:rPr>
                  <w:sz w:val="16"/>
                </w:rPr>
                <w:t>40,000-49,999 = IDFG</w:t>
              </w:r>
            </w:ins>
          </w:p>
          <w:p w14:paraId="7A7FAEAB" w14:textId="77777777" w:rsidR="000B5011" w:rsidRDefault="000B5011" w:rsidP="000B5011">
            <w:pPr>
              <w:ind w:left="1075" w:hanging="1075"/>
              <w:rPr>
                <w:ins w:id="1132" w:author="Mike Banach" w:date="2021-06-04T11:01:00Z"/>
                <w:sz w:val="16"/>
              </w:rPr>
            </w:pPr>
            <w:ins w:id="1133" w:author="Mike Banach" w:date="2021-06-04T11:01:00Z">
              <w:r>
                <w:rPr>
                  <w:sz w:val="16"/>
                </w:rPr>
                <w:t>50,000-59,999; 500,000-599,999 = ODFW</w:t>
              </w:r>
            </w:ins>
          </w:p>
          <w:p w14:paraId="0F5CD1C2" w14:textId="77777777" w:rsidR="000B5011" w:rsidRDefault="000B5011" w:rsidP="000B5011">
            <w:pPr>
              <w:rPr>
                <w:ins w:id="1134" w:author="Mike Banach" w:date="2021-06-04T11:01:00Z"/>
                <w:sz w:val="16"/>
              </w:rPr>
            </w:pPr>
            <w:ins w:id="1135" w:author="Mike Banach" w:date="2021-06-04T11:01:00Z">
              <w:r>
                <w:rPr>
                  <w:sz w:val="16"/>
                </w:rPr>
                <w:t>100,000-199,999 = WDFW</w:t>
              </w:r>
            </w:ins>
          </w:p>
          <w:p w14:paraId="05B34F59" w14:textId="76E7A7DC" w:rsidR="000B5011" w:rsidRPr="006A2E32" w:rsidRDefault="000B5011" w:rsidP="000B5011">
            <w:pPr>
              <w:snapToGrid w:val="0"/>
              <w:rPr>
                <w:sz w:val="16"/>
                <w:szCs w:val="16"/>
              </w:rPr>
            </w:pPr>
            <w:ins w:id="1136" w:author="Mike Banach" w:date="2021-06-04T11:01:00Z">
              <w:r>
                <w:rPr>
                  <w:sz w:val="16"/>
                </w:rPr>
                <w:t>(CCT range jointly managed by WDFW and CCT)</w:t>
              </w:r>
            </w:ins>
          </w:p>
        </w:tc>
      </w:tr>
      <w:tr w:rsidR="00631224" w:rsidRPr="00B51678" w14:paraId="00A267B1" w14:textId="77777777" w:rsidTr="006A2E32">
        <w:trPr>
          <w:cantSplit/>
          <w:trHeight w:val="255"/>
        </w:trPr>
        <w:tc>
          <w:tcPr>
            <w:tcW w:w="1734" w:type="dxa"/>
            <w:tcMar>
              <w:left w:w="29" w:type="dxa"/>
              <w:right w:w="29" w:type="dxa"/>
            </w:tcMar>
          </w:tcPr>
          <w:p w14:paraId="7EDC4CAD" w14:textId="77777777" w:rsidR="00631224" w:rsidRPr="006002DE" w:rsidRDefault="00631224" w:rsidP="00631224">
            <w:pPr>
              <w:snapToGrid w:val="0"/>
              <w:rPr>
                <w:b/>
                <w:bCs/>
                <w:color w:val="FF0000"/>
                <w:sz w:val="16"/>
                <w:szCs w:val="16"/>
              </w:rPr>
            </w:pPr>
            <w:r w:rsidRPr="006002DE">
              <w:rPr>
                <w:b/>
                <w:bCs/>
                <w:color w:val="FF0000"/>
                <w:sz w:val="16"/>
                <w:szCs w:val="16"/>
              </w:rPr>
              <w:t>CommonName</w:t>
            </w:r>
          </w:p>
        </w:tc>
        <w:tc>
          <w:tcPr>
            <w:tcW w:w="3615" w:type="dxa"/>
            <w:tcMar>
              <w:left w:w="29" w:type="dxa"/>
              <w:right w:w="29" w:type="dxa"/>
            </w:tcMar>
          </w:tcPr>
          <w:p w14:paraId="64767D5C" w14:textId="77777777" w:rsidR="00631224" w:rsidRPr="00EB010A" w:rsidRDefault="00631224" w:rsidP="00631224">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4" w:type="dxa"/>
            <w:tcMar>
              <w:left w:w="29" w:type="dxa"/>
              <w:right w:w="29" w:type="dxa"/>
            </w:tcMar>
          </w:tcPr>
          <w:p w14:paraId="30B41DA5" w14:textId="77777777" w:rsidR="00631224" w:rsidRPr="006002DE" w:rsidRDefault="00631224" w:rsidP="00631224">
            <w:pPr>
              <w:jc w:val="center"/>
              <w:rPr>
                <w:b/>
                <w:bCs/>
                <w:color w:val="FF0000"/>
                <w:sz w:val="16"/>
                <w:szCs w:val="16"/>
              </w:rPr>
            </w:pPr>
            <w:r w:rsidRPr="006002DE">
              <w:rPr>
                <w:b/>
                <w:bCs/>
                <w:color w:val="FF0000"/>
                <w:sz w:val="16"/>
                <w:szCs w:val="16"/>
              </w:rPr>
              <w:t>Text 50</w:t>
            </w:r>
          </w:p>
        </w:tc>
        <w:tc>
          <w:tcPr>
            <w:tcW w:w="2264" w:type="dxa"/>
            <w:gridSpan w:val="2"/>
          </w:tcPr>
          <w:p w14:paraId="08E21A03" w14:textId="4A9B0834" w:rsidR="00631224" w:rsidRDefault="00631224" w:rsidP="00631224">
            <w:pPr>
              <w:snapToGrid w:val="0"/>
              <w:rPr>
                <w:sz w:val="16"/>
                <w:szCs w:val="16"/>
              </w:rPr>
            </w:pPr>
            <w:del w:id="1137" w:author="Mike Banach" w:date="2022-12-09T10:10:00Z">
              <w:r w:rsidDel="00447124">
                <w:rPr>
                  <w:sz w:val="16"/>
                  <w:szCs w:val="16"/>
                </w:rPr>
                <w:delText xml:space="preserve">Enter the name of the taxon here, even if taxon name is included in the name of the population. </w:delText>
              </w:r>
            </w:del>
            <w:r>
              <w:rPr>
                <w:sz w:val="16"/>
                <w:szCs w:val="16"/>
              </w:rPr>
              <w:t>Select from the following:</w:t>
            </w:r>
          </w:p>
        </w:tc>
        <w:tc>
          <w:tcPr>
            <w:tcW w:w="1442" w:type="dxa"/>
          </w:tcPr>
          <w:p w14:paraId="650C9B1C" w14:textId="77777777" w:rsidR="00631224" w:rsidRDefault="00631224" w:rsidP="000A286A">
            <w:pPr>
              <w:numPr>
                <w:ilvl w:val="0"/>
                <w:numId w:val="18"/>
              </w:numPr>
              <w:snapToGrid w:val="0"/>
              <w:ind w:left="173" w:hanging="144"/>
              <w:rPr>
                <w:sz w:val="16"/>
                <w:szCs w:val="16"/>
              </w:rPr>
            </w:pPr>
            <w:r>
              <w:rPr>
                <w:sz w:val="16"/>
                <w:szCs w:val="16"/>
              </w:rPr>
              <w:t>Bull trout</w:t>
            </w:r>
          </w:p>
          <w:p w14:paraId="2FA77FF4" w14:textId="77777777" w:rsidR="00631224" w:rsidRDefault="00631224" w:rsidP="000A286A">
            <w:pPr>
              <w:numPr>
                <w:ilvl w:val="0"/>
                <w:numId w:val="18"/>
              </w:numPr>
              <w:snapToGrid w:val="0"/>
              <w:ind w:left="173" w:hanging="144"/>
              <w:rPr>
                <w:sz w:val="16"/>
                <w:szCs w:val="16"/>
              </w:rPr>
            </w:pPr>
            <w:r>
              <w:rPr>
                <w:sz w:val="16"/>
                <w:szCs w:val="16"/>
              </w:rPr>
              <w:t>Chinook salmon</w:t>
            </w:r>
          </w:p>
          <w:p w14:paraId="47E47401" w14:textId="77777777" w:rsidR="00631224" w:rsidRDefault="00631224" w:rsidP="000A286A">
            <w:pPr>
              <w:numPr>
                <w:ilvl w:val="0"/>
                <w:numId w:val="18"/>
              </w:numPr>
              <w:snapToGrid w:val="0"/>
              <w:ind w:left="173" w:hanging="144"/>
              <w:rPr>
                <w:sz w:val="16"/>
                <w:szCs w:val="16"/>
              </w:rPr>
            </w:pPr>
            <w:r>
              <w:rPr>
                <w:sz w:val="16"/>
                <w:szCs w:val="16"/>
              </w:rPr>
              <w:t>Chum salmon</w:t>
            </w:r>
          </w:p>
          <w:p w14:paraId="22432554" w14:textId="77777777" w:rsidR="00631224" w:rsidRDefault="00631224" w:rsidP="000A286A">
            <w:pPr>
              <w:numPr>
                <w:ilvl w:val="0"/>
                <w:numId w:val="18"/>
              </w:numPr>
              <w:snapToGrid w:val="0"/>
              <w:ind w:left="173" w:hanging="144"/>
              <w:rPr>
                <w:sz w:val="16"/>
                <w:szCs w:val="16"/>
              </w:rPr>
            </w:pPr>
            <w:r>
              <w:rPr>
                <w:sz w:val="16"/>
                <w:szCs w:val="16"/>
              </w:rPr>
              <w:t>Coho salmon</w:t>
            </w:r>
          </w:p>
          <w:p w14:paraId="04FBCEA0" w14:textId="77777777" w:rsidR="00631224" w:rsidRDefault="00631224" w:rsidP="000A286A">
            <w:pPr>
              <w:numPr>
                <w:ilvl w:val="0"/>
                <w:numId w:val="18"/>
              </w:numPr>
              <w:snapToGrid w:val="0"/>
              <w:ind w:left="173" w:hanging="144"/>
              <w:rPr>
                <w:sz w:val="16"/>
                <w:szCs w:val="16"/>
              </w:rPr>
            </w:pPr>
            <w:r>
              <w:rPr>
                <w:sz w:val="16"/>
                <w:szCs w:val="16"/>
              </w:rPr>
              <w:t>Sockeye salmon</w:t>
            </w:r>
          </w:p>
          <w:p w14:paraId="4B329210" w14:textId="77777777" w:rsidR="00631224" w:rsidRDefault="00631224" w:rsidP="000A286A">
            <w:pPr>
              <w:numPr>
                <w:ilvl w:val="0"/>
                <w:numId w:val="18"/>
              </w:numPr>
              <w:snapToGrid w:val="0"/>
              <w:ind w:left="173" w:hanging="144"/>
              <w:rPr>
                <w:sz w:val="16"/>
                <w:szCs w:val="16"/>
              </w:rPr>
            </w:pPr>
            <w:r>
              <w:rPr>
                <w:sz w:val="16"/>
                <w:szCs w:val="16"/>
              </w:rPr>
              <w:t>Steelhead</w:t>
            </w:r>
          </w:p>
        </w:tc>
        <w:tc>
          <w:tcPr>
            <w:tcW w:w="4679" w:type="dxa"/>
            <w:gridSpan w:val="4"/>
          </w:tcPr>
          <w:p w14:paraId="6E1A43A8" w14:textId="77777777" w:rsidR="00631224" w:rsidRDefault="00631224" w:rsidP="00631224">
            <w:pPr>
              <w:snapToGrid w:val="0"/>
              <w:rPr>
                <w:sz w:val="16"/>
                <w:szCs w:val="16"/>
              </w:rPr>
            </w:pPr>
            <w:del w:id="1138" w:author="Mike Banach" w:date="2021-09-03T09:32:00Z">
              <w:r w:rsidDel="005D20F7">
                <w:rPr>
                  <w:sz w:val="16"/>
                  <w:szCs w:val="16"/>
                </w:rPr>
                <w:delText xml:space="preserve">Additional species may be added in the future: refer to </w:delText>
              </w:r>
              <w:r w:rsidDel="005D20F7">
                <w:rPr>
                  <w:sz w:val="16"/>
                  <w:szCs w:val="16"/>
                </w:rPr>
                <w:fldChar w:fldCharType="begin"/>
              </w:r>
              <w:r w:rsidDel="005D20F7">
                <w:rPr>
                  <w:sz w:val="16"/>
                  <w:szCs w:val="16"/>
                </w:rPr>
                <w:delInstrText>HYPERLINK "http://old.streamnet.org/SpeciesInFW.html"</w:delInstrText>
              </w:r>
              <w:r w:rsidDel="005D20F7">
                <w:rPr>
                  <w:sz w:val="16"/>
                  <w:szCs w:val="16"/>
                </w:rPr>
                <w:fldChar w:fldCharType="separate"/>
              </w:r>
              <w:r w:rsidRPr="000C4373" w:rsidDel="005D20F7">
                <w:rPr>
                  <w:rStyle w:val="Hyperlink"/>
                  <w:sz w:val="16"/>
                  <w:szCs w:val="16"/>
                </w:rPr>
                <w:delText>http://</w:delText>
              </w:r>
              <w:r w:rsidDel="005D20F7">
                <w:rPr>
                  <w:rStyle w:val="Hyperlink"/>
                  <w:sz w:val="16"/>
                  <w:szCs w:val="16"/>
                </w:rPr>
                <w:delText>old</w:delText>
              </w:r>
              <w:r w:rsidRPr="000C4373" w:rsidDel="005D20F7">
                <w:rPr>
                  <w:rStyle w:val="Hyperlink"/>
                  <w:sz w:val="16"/>
                  <w:szCs w:val="16"/>
                </w:rPr>
                <w:delText>.streamnet.org/SpeciesInFW.html</w:delText>
              </w:r>
              <w:r w:rsidDel="005D20F7">
                <w:rPr>
                  <w:sz w:val="16"/>
                  <w:szCs w:val="16"/>
                </w:rPr>
                <w:fldChar w:fldCharType="end"/>
              </w:r>
              <w:r w:rsidDel="005D20F7">
                <w:rPr>
                  <w:sz w:val="16"/>
                  <w:szCs w:val="16"/>
                </w:rPr>
                <w:delText xml:space="preserve"> for common names.</w:delText>
              </w:r>
            </w:del>
            <w:ins w:id="1139" w:author="Mike Banach" w:date="2021-09-03T09:32:00Z">
              <w:r w:rsidR="005D20F7">
                <w:rPr>
                  <w:sz w:val="16"/>
                  <w:szCs w:val="16"/>
                </w:rPr>
                <w:t xml:space="preserve">Additional species may be added in the future: refer to </w:t>
              </w:r>
              <w:r w:rsidR="005D20F7">
                <w:rPr>
                  <w:sz w:val="16"/>
                  <w:szCs w:val="16"/>
                </w:rPr>
                <w:fldChar w:fldCharType="begin"/>
              </w:r>
              <w:r w:rsidR="005D20F7">
                <w:rPr>
                  <w:sz w:val="16"/>
                  <w:szCs w:val="16"/>
                </w:rPr>
                <w:instrText xml:space="preserve"> HYPERLINK "https://www.streamnet.org/resources/nw-fish/fish-species/" </w:instrText>
              </w:r>
              <w:r w:rsidR="005D20F7">
                <w:rPr>
                  <w:sz w:val="16"/>
                  <w:szCs w:val="16"/>
                </w:rPr>
                <w:fldChar w:fldCharType="separate"/>
              </w:r>
              <w:r w:rsidR="005D20F7" w:rsidRPr="00AA3251">
                <w:rPr>
                  <w:rStyle w:val="Hyperlink"/>
                  <w:sz w:val="16"/>
                  <w:szCs w:val="16"/>
                </w:rPr>
                <w:t>https://www.streamnet.org/resources/nw-fish/fish-species/</w:t>
              </w:r>
              <w:r w:rsidR="005D20F7">
                <w:rPr>
                  <w:sz w:val="16"/>
                  <w:szCs w:val="16"/>
                </w:rPr>
                <w:fldChar w:fldCharType="end"/>
              </w:r>
              <w:r w:rsidR="005D20F7">
                <w:rPr>
                  <w:sz w:val="16"/>
                  <w:szCs w:val="16"/>
                </w:rPr>
                <w:t xml:space="preserve"> for common names.</w:t>
              </w:r>
            </w:ins>
          </w:p>
        </w:tc>
      </w:tr>
      <w:tr w:rsidR="000725A0" w:rsidRPr="00B51678" w14:paraId="73950BD2" w14:textId="77777777" w:rsidTr="006A2E32">
        <w:trPr>
          <w:cantSplit/>
        </w:trPr>
        <w:tc>
          <w:tcPr>
            <w:tcW w:w="1734" w:type="dxa"/>
            <w:tcMar>
              <w:left w:w="29" w:type="dxa"/>
              <w:right w:w="29" w:type="dxa"/>
            </w:tcMar>
          </w:tcPr>
          <w:p w14:paraId="717094E4" w14:textId="77777777" w:rsidR="000725A0" w:rsidRPr="006002DE" w:rsidRDefault="000725A0" w:rsidP="000725A0">
            <w:pPr>
              <w:snapToGrid w:val="0"/>
              <w:rPr>
                <w:b/>
                <w:bCs/>
                <w:color w:val="FF0000"/>
                <w:sz w:val="16"/>
              </w:rPr>
            </w:pPr>
            <w:r w:rsidRPr="006002DE">
              <w:rPr>
                <w:b/>
                <w:bCs/>
                <w:color w:val="FF0000"/>
                <w:sz w:val="16"/>
              </w:rPr>
              <w:t>Run</w:t>
            </w:r>
          </w:p>
        </w:tc>
        <w:tc>
          <w:tcPr>
            <w:tcW w:w="3615" w:type="dxa"/>
            <w:tcMar>
              <w:left w:w="29" w:type="dxa"/>
              <w:right w:w="29" w:type="dxa"/>
            </w:tcMar>
          </w:tcPr>
          <w:p w14:paraId="070CD363" w14:textId="77777777" w:rsidR="000725A0" w:rsidRPr="00202B00" w:rsidRDefault="000725A0" w:rsidP="000725A0">
            <w:pPr>
              <w:rPr>
                <w:sz w:val="16"/>
              </w:rPr>
            </w:pPr>
            <w:r>
              <w:rPr>
                <w:sz w:val="16"/>
              </w:rPr>
              <w:t>Run of fish.</w:t>
            </w:r>
          </w:p>
        </w:tc>
        <w:tc>
          <w:tcPr>
            <w:tcW w:w="954" w:type="dxa"/>
            <w:tcMar>
              <w:left w:w="29" w:type="dxa"/>
              <w:right w:w="29" w:type="dxa"/>
            </w:tcMar>
          </w:tcPr>
          <w:p w14:paraId="121632D7" w14:textId="77777777" w:rsidR="000725A0" w:rsidRPr="006002DE" w:rsidRDefault="000725A0" w:rsidP="000725A0">
            <w:pPr>
              <w:jc w:val="center"/>
              <w:rPr>
                <w:b/>
                <w:bCs/>
                <w:color w:val="FF0000"/>
                <w:sz w:val="16"/>
              </w:rPr>
            </w:pPr>
            <w:r w:rsidRPr="006002DE">
              <w:rPr>
                <w:b/>
                <w:bCs/>
                <w:color w:val="FF0000"/>
                <w:sz w:val="16"/>
              </w:rPr>
              <w:t>Text 20</w:t>
            </w:r>
          </w:p>
        </w:tc>
        <w:tc>
          <w:tcPr>
            <w:tcW w:w="2264" w:type="dxa"/>
            <w:gridSpan w:val="2"/>
          </w:tcPr>
          <w:p w14:paraId="78A92C95" w14:textId="77777777" w:rsidR="000725A0" w:rsidRDefault="000725A0" w:rsidP="000725A0">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442" w:type="dxa"/>
          </w:tcPr>
          <w:p w14:paraId="0D203F1A" w14:textId="77777777" w:rsidR="000725A0" w:rsidRDefault="000725A0" w:rsidP="000A286A">
            <w:pPr>
              <w:numPr>
                <w:ilvl w:val="0"/>
                <w:numId w:val="11"/>
              </w:numPr>
              <w:snapToGrid w:val="0"/>
              <w:ind w:left="173" w:hanging="144"/>
              <w:rPr>
                <w:sz w:val="16"/>
                <w:szCs w:val="16"/>
              </w:rPr>
            </w:pPr>
            <w:r>
              <w:rPr>
                <w:sz w:val="16"/>
                <w:szCs w:val="16"/>
              </w:rPr>
              <w:t>Spring</w:t>
            </w:r>
          </w:p>
          <w:p w14:paraId="29217C5F" w14:textId="77777777" w:rsidR="000725A0" w:rsidRDefault="000725A0" w:rsidP="000A286A">
            <w:pPr>
              <w:numPr>
                <w:ilvl w:val="0"/>
                <w:numId w:val="11"/>
              </w:numPr>
              <w:snapToGrid w:val="0"/>
              <w:ind w:left="173" w:hanging="144"/>
              <w:rPr>
                <w:sz w:val="16"/>
                <w:szCs w:val="16"/>
              </w:rPr>
            </w:pPr>
            <w:r>
              <w:rPr>
                <w:sz w:val="16"/>
                <w:szCs w:val="16"/>
              </w:rPr>
              <w:t>Summer</w:t>
            </w:r>
          </w:p>
          <w:p w14:paraId="04AD1DA2" w14:textId="77777777" w:rsidR="000725A0" w:rsidRDefault="000725A0" w:rsidP="000A286A">
            <w:pPr>
              <w:numPr>
                <w:ilvl w:val="0"/>
                <w:numId w:val="11"/>
              </w:numPr>
              <w:snapToGrid w:val="0"/>
              <w:ind w:left="173" w:hanging="144"/>
              <w:rPr>
                <w:sz w:val="16"/>
                <w:szCs w:val="16"/>
              </w:rPr>
            </w:pPr>
            <w:r>
              <w:rPr>
                <w:sz w:val="16"/>
                <w:szCs w:val="16"/>
              </w:rPr>
              <w:t>Fall</w:t>
            </w:r>
          </w:p>
          <w:p w14:paraId="00569085" w14:textId="77777777" w:rsidR="000725A0" w:rsidRDefault="000725A0" w:rsidP="000A286A">
            <w:pPr>
              <w:numPr>
                <w:ilvl w:val="0"/>
                <w:numId w:val="11"/>
              </w:numPr>
              <w:snapToGrid w:val="0"/>
              <w:ind w:left="173" w:hanging="144"/>
              <w:rPr>
                <w:sz w:val="16"/>
                <w:szCs w:val="16"/>
              </w:rPr>
            </w:pPr>
            <w:r>
              <w:rPr>
                <w:sz w:val="16"/>
                <w:szCs w:val="16"/>
              </w:rPr>
              <w:t>Late fall</w:t>
            </w:r>
          </w:p>
          <w:p w14:paraId="13F2E86E" w14:textId="77777777" w:rsidR="000725A0" w:rsidRDefault="000725A0" w:rsidP="000A286A">
            <w:pPr>
              <w:numPr>
                <w:ilvl w:val="0"/>
                <w:numId w:val="11"/>
              </w:numPr>
              <w:snapToGrid w:val="0"/>
              <w:ind w:left="173" w:hanging="144"/>
              <w:rPr>
                <w:sz w:val="16"/>
                <w:szCs w:val="16"/>
              </w:rPr>
            </w:pPr>
            <w:r>
              <w:rPr>
                <w:sz w:val="16"/>
                <w:szCs w:val="16"/>
              </w:rPr>
              <w:t>Winter</w:t>
            </w:r>
          </w:p>
          <w:p w14:paraId="68CB7A95" w14:textId="77777777" w:rsidR="000725A0" w:rsidRDefault="000725A0" w:rsidP="000A286A">
            <w:pPr>
              <w:numPr>
                <w:ilvl w:val="0"/>
                <w:numId w:val="11"/>
              </w:numPr>
              <w:snapToGrid w:val="0"/>
              <w:ind w:left="173" w:hanging="144"/>
              <w:rPr>
                <w:sz w:val="16"/>
                <w:szCs w:val="16"/>
              </w:rPr>
            </w:pPr>
            <w:r>
              <w:rPr>
                <w:sz w:val="16"/>
                <w:szCs w:val="16"/>
              </w:rPr>
              <w:t>Spring/summer</w:t>
            </w:r>
          </w:p>
        </w:tc>
        <w:tc>
          <w:tcPr>
            <w:tcW w:w="4679" w:type="dxa"/>
            <w:gridSpan w:val="4"/>
          </w:tcPr>
          <w:p w14:paraId="612A9E4B" w14:textId="77777777" w:rsidR="000725A0" w:rsidRDefault="000725A0" w:rsidP="000A286A">
            <w:pPr>
              <w:numPr>
                <w:ilvl w:val="0"/>
                <w:numId w:val="11"/>
              </w:numPr>
              <w:snapToGrid w:val="0"/>
              <w:ind w:left="173" w:hanging="144"/>
              <w:rPr>
                <w:sz w:val="16"/>
                <w:szCs w:val="16"/>
              </w:rPr>
            </w:pPr>
            <w:r>
              <w:rPr>
                <w:sz w:val="16"/>
                <w:szCs w:val="16"/>
              </w:rPr>
              <w:t>Both summer &amp; winter</w:t>
            </w:r>
          </w:p>
          <w:p w14:paraId="3B079271" w14:textId="77777777" w:rsidR="000725A0" w:rsidRDefault="000725A0" w:rsidP="000A286A">
            <w:pPr>
              <w:numPr>
                <w:ilvl w:val="0"/>
                <w:numId w:val="11"/>
              </w:numPr>
              <w:snapToGrid w:val="0"/>
              <w:ind w:left="173" w:hanging="144"/>
              <w:rPr>
                <w:sz w:val="16"/>
                <w:szCs w:val="16"/>
              </w:rPr>
            </w:pPr>
            <w:r>
              <w:rPr>
                <w:sz w:val="16"/>
                <w:szCs w:val="16"/>
              </w:rPr>
              <w:t>Early</w:t>
            </w:r>
          </w:p>
          <w:p w14:paraId="2C89C1CF" w14:textId="77777777" w:rsidR="000725A0" w:rsidRDefault="000725A0" w:rsidP="000A286A">
            <w:pPr>
              <w:numPr>
                <w:ilvl w:val="0"/>
                <w:numId w:val="11"/>
              </w:numPr>
              <w:snapToGrid w:val="0"/>
              <w:ind w:left="173" w:hanging="144"/>
              <w:rPr>
                <w:sz w:val="16"/>
                <w:szCs w:val="16"/>
              </w:rPr>
            </w:pPr>
            <w:r>
              <w:rPr>
                <w:sz w:val="16"/>
                <w:szCs w:val="16"/>
              </w:rPr>
              <w:t>Late</w:t>
            </w:r>
          </w:p>
          <w:p w14:paraId="3BDCE3FD" w14:textId="77777777" w:rsidR="0039141B" w:rsidRPr="008931B4" w:rsidRDefault="000725A0" w:rsidP="000A286A">
            <w:pPr>
              <w:numPr>
                <w:ilvl w:val="0"/>
                <w:numId w:val="11"/>
              </w:numPr>
              <w:snapToGrid w:val="0"/>
              <w:ind w:left="173" w:hanging="144"/>
              <w:rPr>
                <w:sz w:val="16"/>
                <w:szCs w:val="16"/>
              </w:rPr>
            </w:pPr>
            <w:r>
              <w:rPr>
                <w:sz w:val="16"/>
                <w:szCs w:val="16"/>
              </w:rPr>
              <w:t>Both early &amp; late</w:t>
            </w:r>
          </w:p>
          <w:p w14:paraId="242326D2" w14:textId="77777777" w:rsidR="000725A0" w:rsidRDefault="000725A0"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4C4AA9FC" w14:textId="77777777" w:rsidTr="006A2E32">
        <w:trPr>
          <w:cantSplit/>
        </w:trPr>
        <w:tc>
          <w:tcPr>
            <w:tcW w:w="1734" w:type="dxa"/>
            <w:tcMar>
              <w:left w:w="29" w:type="dxa"/>
              <w:right w:w="29" w:type="dxa"/>
            </w:tcMar>
          </w:tcPr>
          <w:p w14:paraId="37F366B5" w14:textId="77777777" w:rsidR="009F0E8E" w:rsidRPr="00DD4D1E" w:rsidRDefault="009F0E8E" w:rsidP="009F0E8E">
            <w:pPr>
              <w:snapToGrid w:val="0"/>
              <w:rPr>
                <w:bCs/>
                <w:sz w:val="16"/>
                <w:szCs w:val="16"/>
              </w:rPr>
            </w:pPr>
            <w:r>
              <w:rPr>
                <w:bCs/>
                <w:sz w:val="16"/>
                <w:szCs w:val="16"/>
              </w:rPr>
              <w:t>R</w:t>
            </w:r>
            <w:r w:rsidRPr="003D514E">
              <w:rPr>
                <w:bCs/>
                <w:sz w:val="16"/>
                <w:szCs w:val="16"/>
              </w:rPr>
              <w:t>ecoveryDomain</w:t>
            </w:r>
          </w:p>
        </w:tc>
        <w:tc>
          <w:tcPr>
            <w:tcW w:w="3615" w:type="dxa"/>
            <w:tcMar>
              <w:left w:w="29" w:type="dxa"/>
              <w:right w:w="29" w:type="dxa"/>
            </w:tcMar>
          </w:tcPr>
          <w:p w14:paraId="0FB80B7E"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in which the population falls</w:t>
            </w:r>
            <w:r>
              <w:rPr>
                <w:bCs/>
                <w:sz w:val="16"/>
                <w:szCs w:val="16"/>
              </w:rPr>
              <w:t xml:space="preserve"> geographically.</w:t>
            </w:r>
          </w:p>
        </w:tc>
        <w:tc>
          <w:tcPr>
            <w:tcW w:w="954" w:type="dxa"/>
            <w:tcMar>
              <w:left w:w="29" w:type="dxa"/>
              <w:right w:w="29" w:type="dxa"/>
            </w:tcMar>
          </w:tcPr>
          <w:p w14:paraId="229D9D2B" w14:textId="77777777" w:rsidR="009F0E8E" w:rsidRPr="00B53E29" w:rsidRDefault="009F0E8E" w:rsidP="009F0E8E">
            <w:pPr>
              <w:snapToGrid w:val="0"/>
              <w:jc w:val="center"/>
              <w:rPr>
                <w:bCs/>
                <w:sz w:val="16"/>
                <w:szCs w:val="16"/>
              </w:rPr>
            </w:pPr>
            <w:r w:rsidRPr="00B53E29">
              <w:rPr>
                <w:bCs/>
                <w:sz w:val="16"/>
                <w:szCs w:val="16"/>
              </w:rPr>
              <w:t>Text 255</w:t>
            </w:r>
          </w:p>
        </w:tc>
        <w:tc>
          <w:tcPr>
            <w:tcW w:w="1846" w:type="dxa"/>
          </w:tcPr>
          <w:p w14:paraId="13A33D89"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021" w:type="dxa"/>
            <w:gridSpan w:val="5"/>
          </w:tcPr>
          <w:p w14:paraId="787C6C1C" w14:textId="77777777" w:rsidR="009F0E8E" w:rsidRDefault="009F0E8E" w:rsidP="000A286A">
            <w:pPr>
              <w:numPr>
                <w:ilvl w:val="0"/>
                <w:numId w:val="10"/>
              </w:numPr>
              <w:snapToGrid w:val="0"/>
              <w:ind w:left="173" w:hanging="144"/>
              <w:rPr>
                <w:sz w:val="16"/>
                <w:szCs w:val="16"/>
              </w:rPr>
            </w:pPr>
            <w:r>
              <w:rPr>
                <w:sz w:val="16"/>
                <w:szCs w:val="16"/>
              </w:rPr>
              <w:t>Puget Sound</w:t>
            </w:r>
          </w:p>
          <w:p w14:paraId="584C68FA"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066433F0" w14:textId="77777777" w:rsidR="009F0E8E" w:rsidRDefault="009F0E8E" w:rsidP="000A286A">
            <w:pPr>
              <w:numPr>
                <w:ilvl w:val="0"/>
                <w:numId w:val="10"/>
              </w:numPr>
              <w:snapToGrid w:val="0"/>
              <w:ind w:left="173" w:hanging="144"/>
              <w:rPr>
                <w:sz w:val="16"/>
                <w:szCs w:val="16"/>
              </w:rPr>
            </w:pPr>
            <w:r>
              <w:rPr>
                <w:sz w:val="16"/>
                <w:szCs w:val="16"/>
              </w:rPr>
              <w:t>Interior Columbia</w:t>
            </w:r>
          </w:p>
          <w:p w14:paraId="4D292DFE" w14:textId="77777777" w:rsidR="009F0E8E" w:rsidRDefault="009F0E8E" w:rsidP="000A286A">
            <w:pPr>
              <w:numPr>
                <w:ilvl w:val="0"/>
                <w:numId w:val="10"/>
              </w:numPr>
              <w:snapToGrid w:val="0"/>
              <w:ind w:left="173" w:hanging="144"/>
              <w:rPr>
                <w:sz w:val="16"/>
                <w:szCs w:val="16"/>
              </w:rPr>
            </w:pPr>
            <w:r>
              <w:rPr>
                <w:sz w:val="16"/>
                <w:szCs w:val="16"/>
              </w:rPr>
              <w:t>Oregon Coast</w:t>
            </w:r>
          </w:p>
          <w:p w14:paraId="3FD63EC4"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3518" w:type="dxa"/>
          </w:tcPr>
          <w:p w14:paraId="1932C8B6"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16" w:history="1">
              <w:r w:rsidR="00352B7B" w:rsidRPr="00747B4C">
                <w:rPr>
                  <w:rStyle w:val="Hyperlink"/>
                  <w:sz w:val="16"/>
                  <w:szCs w:val="16"/>
                </w:rPr>
                <w:t>https://web.archive.org/web/20161215214935/http://www.nwfsc.noaa.gov/trt/</w:t>
              </w:r>
            </w:hyperlink>
            <w:r w:rsidR="00352B7B">
              <w:rPr>
                <w:sz w:val="16"/>
                <w:szCs w:val="16"/>
              </w:rPr>
              <w:t>.</w:t>
            </w:r>
          </w:p>
        </w:tc>
      </w:tr>
      <w:tr w:rsidR="00AB024C" w:rsidRPr="00B51678" w14:paraId="672C743E" w14:textId="77777777" w:rsidTr="006A2E32">
        <w:trPr>
          <w:cantSplit/>
        </w:trPr>
        <w:tc>
          <w:tcPr>
            <w:tcW w:w="1734" w:type="dxa"/>
            <w:tcMar>
              <w:left w:w="29" w:type="dxa"/>
              <w:right w:w="29" w:type="dxa"/>
            </w:tcMar>
          </w:tcPr>
          <w:p w14:paraId="67680767" w14:textId="77777777" w:rsidR="00AB024C" w:rsidRPr="00DD4D1E" w:rsidRDefault="00AB024C" w:rsidP="00AB024C">
            <w:pPr>
              <w:snapToGrid w:val="0"/>
              <w:rPr>
                <w:bCs/>
                <w:sz w:val="16"/>
                <w:szCs w:val="16"/>
              </w:rPr>
            </w:pPr>
            <w:r>
              <w:rPr>
                <w:bCs/>
                <w:sz w:val="16"/>
                <w:szCs w:val="16"/>
              </w:rPr>
              <w:lastRenderedPageBreak/>
              <w:t>ESU_</w:t>
            </w:r>
            <w:r w:rsidRPr="003D514E">
              <w:rPr>
                <w:bCs/>
                <w:sz w:val="16"/>
                <w:szCs w:val="16"/>
              </w:rPr>
              <w:t>DPS</w:t>
            </w:r>
          </w:p>
        </w:tc>
        <w:tc>
          <w:tcPr>
            <w:tcW w:w="3615" w:type="dxa"/>
            <w:tcMar>
              <w:left w:w="29" w:type="dxa"/>
              <w:right w:w="29" w:type="dxa"/>
            </w:tcMar>
          </w:tcPr>
          <w:p w14:paraId="1CF0F8F9" w14:textId="77777777" w:rsidR="00AB024C" w:rsidRPr="00E72D25" w:rsidRDefault="00AB024C" w:rsidP="00AB024C">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For non-listed populations this is the DPS or other name.</w:t>
            </w:r>
          </w:p>
        </w:tc>
        <w:tc>
          <w:tcPr>
            <w:tcW w:w="954" w:type="dxa"/>
            <w:tcMar>
              <w:left w:w="29" w:type="dxa"/>
              <w:right w:w="29" w:type="dxa"/>
            </w:tcMar>
          </w:tcPr>
          <w:p w14:paraId="638C3A47" w14:textId="77777777" w:rsidR="00AB024C" w:rsidRPr="00B53E29" w:rsidRDefault="00AB024C" w:rsidP="00AB024C">
            <w:pPr>
              <w:snapToGrid w:val="0"/>
              <w:jc w:val="center"/>
              <w:rPr>
                <w:sz w:val="16"/>
                <w:szCs w:val="16"/>
              </w:rPr>
            </w:pPr>
            <w:r w:rsidRPr="00B53E29">
              <w:rPr>
                <w:bCs/>
                <w:sz w:val="16"/>
                <w:szCs w:val="16"/>
              </w:rPr>
              <w:t>Text 255</w:t>
            </w:r>
          </w:p>
        </w:tc>
        <w:tc>
          <w:tcPr>
            <w:tcW w:w="8385" w:type="dxa"/>
            <w:gridSpan w:val="7"/>
          </w:tcPr>
          <w:p w14:paraId="15A49D1F" w14:textId="77777777" w:rsidR="00AB024C" w:rsidRPr="00E72D25" w:rsidRDefault="00AB024C" w:rsidP="00AB024C">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17" w:history="1">
              <w:r w:rsidR="00837F3E" w:rsidRPr="00747B4C">
                <w:rPr>
                  <w:rStyle w:val="Hyperlink"/>
                  <w:sz w:val="16"/>
                  <w:szCs w:val="16"/>
                </w:rPr>
                <w:t>https://web.archive.org/web/20161215214935/http://www.nwfsc.noaa.gov/trt/</w:t>
              </w:r>
            </w:hyperlink>
            <w:r w:rsidR="00837F3E">
              <w:rPr>
                <w:sz w:val="16"/>
                <w:szCs w:val="16"/>
              </w:rPr>
              <w:t>.</w:t>
            </w:r>
          </w:p>
        </w:tc>
      </w:tr>
      <w:tr w:rsidR="00F7074C" w:rsidRPr="00B51678" w14:paraId="3F59CADE" w14:textId="77777777" w:rsidTr="006A2E32">
        <w:trPr>
          <w:cantSplit/>
        </w:trPr>
        <w:tc>
          <w:tcPr>
            <w:tcW w:w="1734" w:type="dxa"/>
            <w:tcMar>
              <w:left w:w="29" w:type="dxa"/>
              <w:right w:w="29" w:type="dxa"/>
            </w:tcMar>
          </w:tcPr>
          <w:p w14:paraId="2F746164" w14:textId="77777777" w:rsidR="00F7074C" w:rsidRPr="00DD4D1E" w:rsidRDefault="00F7074C" w:rsidP="009B5184">
            <w:pPr>
              <w:snapToGrid w:val="0"/>
              <w:rPr>
                <w:bCs/>
                <w:sz w:val="16"/>
                <w:szCs w:val="16"/>
              </w:rPr>
            </w:pPr>
            <w:r>
              <w:rPr>
                <w:bCs/>
                <w:sz w:val="16"/>
                <w:szCs w:val="16"/>
              </w:rPr>
              <w:t>M</w:t>
            </w:r>
            <w:r w:rsidRPr="003D514E">
              <w:rPr>
                <w:bCs/>
                <w:sz w:val="16"/>
                <w:szCs w:val="16"/>
              </w:rPr>
              <w:t>ajorPopGroup</w:t>
            </w:r>
          </w:p>
        </w:tc>
        <w:tc>
          <w:tcPr>
            <w:tcW w:w="3615" w:type="dxa"/>
            <w:tcMar>
              <w:left w:w="29" w:type="dxa"/>
              <w:right w:w="29" w:type="dxa"/>
            </w:tcMar>
          </w:tcPr>
          <w:p w14:paraId="1EC8FE44" w14:textId="77777777" w:rsidR="00F7074C" w:rsidRDefault="00F7074C" w:rsidP="009B5184">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  Enter “N/A” if not applicable.</w:t>
            </w:r>
          </w:p>
        </w:tc>
        <w:tc>
          <w:tcPr>
            <w:tcW w:w="954" w:type="dxa"/>
            <w:tcMar>
              <w:left w:w="29" w:type="dxa"/>
              <w:right w:w="29" w:type="dxa"/>
            </w:tcMar>
          </w:tcPr>
          <w:p w14:paraId="1FCF2E61" w14:textId="77777777" w:rsidR="00F7074C" w:rsidRPr="00B53E29" w:rsidRDefault="00F7074C" w:rsidP="009B5184">
            <w:pPr>
              <w:snapToGrid w:val="0"/>
              <w:jc w:val="center"/>
              <w:rPr>
                <w:bCs/>
                <w:sz w:val="16"/>
                <w:szCs w:val="16"/>
              </w:rPr>
            </w:pPr>
            <w:r w:rsidRPr="00B53E29">
              <w:rPr>
                <w:bCs/>
                <w:sz w:val="16"/>
                <w:szCs w:val="16"/>
              </w:rPr>
              <w:t>Text 255</w:t>
            </w:r>
          </w:p>
        </w:tc>
        <w:tc>
          <w:tcPr>
            <w:tcW w:w="8385" w:type="dxa"/>
            <w:gridSpan w:val="7"/>
          </w:tcPr>
          <w:p w14:paraId="6A32F123" w14:textId="5D4F5C76" w:rsidR="00F7074C" w:rsidRDefault="00F7074C" w:rsidP="009B5184">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del w:id="1140" w:author="Mike Banach" w:date="2024-04-11T14:51:00Z">
              <w:r w:rsidDel="00B80D4B">
                <w:rPr>
                  <w:sz w:val="16"/>
                  <w:szCs w:val="16"/>
                </w:rPr>
                <w:delText xml:space="preserve">  See </w:delText>
              </w:r>
              <w:r w:rsidR="00416C19" w:rsidDel="00B80D4B">
                <w:rPr>
                  <w:sz w:val="16"/>
                  <w:szCs w:val="16"/>
                </w:rPr>
                <w:fldChar w:fldCharType="begin"/>
              </w:r>
              <w:r w:rsidR="00D57EBC" w:rsidDel="00B80D4B">
                <w:rPr>
                  <w:sz w:val="16"/>
                  <w:szCs w:val="16"/>
                </w:rPr>
                <w:delInstrText>HYPERLINK  \l "_Appendix_E.__1"</w:delInstrText>
              </w:r>
              <w:r w:rsidR="00416C19" w:rsidDel="00B80D4B">
                <w:rPr>
                  <w:sz w:val="16"/>
                  <w:szCs w:val="16"/>
                </w:rPr>
                <w:fldChar w:fldCharType="separate"/>
              </w:r>
              <w:r w:rsidRPr="00416C19" w:rsidDel="00B80D4B">
                <w:rPr>
                  <w:rStyle w:val="Hyperlink"/>
                  <w:sz w:val="16"/>
                  <w:szCs w:val="16"/>
                </w:rPr>
                <w:delText xml:space="preserve">Appendix </w:delText>
              </w:r>
              <w:r w:rsidR="00416C19" w:rsidDel="00B80D4B">
                <w:rPr>
                  <w:sz w:val="16"/>
                  <w:szCs w:val="16"/>
                </w:rPr>
                <w:fldChar w:fldCharType="end"/>
              </w:r>
            </w:del>
            <w:del w:id="1141" w:author="Mike Banach" w:date="2022-04-20T10:03:00Z">
              <w:r w:rsidRPr="00416C19" w:rsidDel="00F0590A">
                <w:rPr>
                  <w:sz w:val="16"/>
                  <w:szCs w:val="16"/>
                </w:rPr>
                <w:delText>B</w:delText>
              </w:r>
            </w:del>
            <w:del w:id="1142" w:author="Mike Banach" w:date="2024-04-11T14:51:00Z">
              <w:r w:rsidDel="00B80D4B">
                <w:rPr>
                  <w:sz w:val="16"/>
                  <w:szCs w:val="16"/>
                </w:rPr>
                <w:delText xml:space="preserve"> for the list of MPGs / strata.</w:delText>
              </w:r>
            </w:del>
          </w:p>
        </w:tc>
      </w:tr>
      <w:tr w:rsidR="00315FD1" w:rsidRPr="00B51678" w14:paraId="32A712C4" w14:textId="77777777" w:rsidTr="006A2E32">
        <w:trPr>
          <w:cantSplit/>
        </w:trPr>
        <w:tc>
          <w:tcPr>
            <w:tcW w:w="1734" w:type="dxa"/>
            <w:tcMar>
              <w:left w:w="29" w:type="dxa"/>
              <w:right w:w="29" w:type="dxa"/>
            </w:tcMar>
          </w:tcPr>
          <w:p w14:paraId="72C889DA" w14:textId="77777777" w:rsidR="00315FD1" w:rsidRPr="006002DE" w:rsidRDefault="00315FD1" w:rsidP="00315FD1">
            <w:pPr>
              <w:snapToGrid w:val="0"/>
              <w:rPr>
                <w:b/>
                <w:bCs/>
                <w:color w:val="FF0000"/>
                <w:sz w:val="16"/>
                <w:szCs w:val="16"/>
              </w:rPr>
            </w:pPr>
            <w:r w:rsidRPr="006002DE">
              <w:rPr>
                <w:b/>
                <w:bCs/>
                <w:color w:val="FF0000"/>
                <w:sz w:val="16"/>
                <w:szCs w:val="16"/>
              </w:rPr>
              <w:t>PopID</w:t>
            </w:r>
          </w:p>
        </w:tc>
        <w:tc>
          <w:tcPr>
            <w:tcW w:w="3615" w:type="dxa"/>
            <w:tcMar>
              <w:left w:w="29" w:type="dxa"/>
              <w:right w:w="29" w:type="dxa"/>
            </w:tcMar>
          </w:tcPr>
          <w:p w14:paraId="125D5CEB" w14:textId="77777777" w:rsidR="00315FD1" w:rsidRPr="00E72D25" w:rsidRDefault="00315FD1" w:rsidP="00315FD1">
            <w:pPr>
              <w:snapToGrid w:val="0"/>
              <w:rPr>
                <w:bCs/>
                <w:sz w:val="16"/>
                <w:szCs w:val="16"/>
              </w:rPr>
            </w:pPr>
            <w:r>
              <w:rPr>
                <w:bCs/>
                <w:sz w:val="16"/>
                <w:szCs w:val="16"/>
              </w:rPr>
              <w:t>Code for the</w:t>
            </w:r>
            <w:r w:rsidRPr="0014384A">
              <w:rPr>
                <w:bCs/>
                <w:sz w:val="16"/>
                <w:szCs w:val="16"/>
              </w:rPr>
              <w:t xml:space="preserve"> population</w:t>
            </w:r>
            <w:r>
              <w:rPr>
                <w:bCs/>
                <w:sz w:val="16"/>
                <w:szCs w:val="16"/>
              </w:rPr>
              <w:t>(s) of fish represented by this record.</w:t>
            </w:r>
          </w:p>
        </w:tc>
        <w:tc>
          <w:tcPr>
            <w:tcW w:w="954" w:type="dxa"/>
            <w:tcMar>
              <w:left w:w="29" w:type="dxa"/>
              <w:right w:w="29" w:type="dxa"/>
            </w:tcMar>
          </w:tcPr>
          <w:p w14:paraId="22C26C6E" w14:textId="77777777" w:rsidR="00315FD1" w:rsidRPr="006002DE" w:rsidRDefault="00315FD1" w:rsidP="00315FD1">
            <w:pPr>
              <w:snapToGrid w:val="0"/>
              <w:jc w:val="center"/>
              <w:rPr>
                <w:b/>
                <w:bCs/>
                <w:color w:val="FF0000"/>
                <w:sz w:val="16"/>
                <w:szCs w:val="16"/>
              </w:rPr>
            </w:pPr>
            <w:r w:rsidRPr="006002DE">
              <w:rPr>
                <w:b/>
                <w:bCs/>
                <w:color w:val="FF0000"/>
                <w:sz w:val="16"/>
                <w:szCs w:val="16"/>
              </w:rPr>
              <w:t>Integer</w:t>
            </w:r>
          </w:p>
        </w:tc>
        <w:tc>
          <w:tcPr>
            <w:tcW w:w="8385" w:type="dxa"/>
            <w:gridSpan w:val="7"/>
          </w:tcPr>
          <w:p w14:paraId="17C66F43" w14:textId="42F27467" w:rsidR="00315FD1" w:rsidRPr="00A00340" w:rsidRDefault="00315FD1" w:rsidP="00315FD1">
            <w:pPr>
              <w:snapToGrid w:val="0"/>
              <w:rPr>
                <w:sz w:val="16"/>
                <w:szCs w:val="16"/>
              </w:rPr>
            </w:pPr>
            <w:del w:id="1143" w:author="Mike Banach" w:date="2022-06-10T10:23:00Z">
              <w:r w:rsidDel="006E567C">
                <w:rPr>
                  <w:sz w:val="16"/>
                  <w:szCs w:val="16"/>
                </w:rPr>
                <w:delText xml:space="preserve">See </w:delText>
              </w:r>
              <w:r w:rsidR="00D74687" w:rsidDel="006E567C">
                <w:fldChar w:fldCharType="begin"/>
              </w:r>
              <w:r w:rsidR="00D57EBC" w:rsidDel="006E567C">
                <w:delInstrText>HYPERLINK  \l "_Appendix_E.__1"</w:delInstrText>
              </w:r>
              <w:r w:rsidR="00D74687" w:rsidDel="006E567C">
                <w:fldChar w:fldCharType="separate"/>
              </w:r>
              <w:r w:rsidRPr="000C4373" w:rsidDel="006E567C">
                <w:rPr>
                  <w:rStyle w:val="Hyperlink"/>
                  <w:sz w:val="16"/>
                  <w:szCs w:val="16"/>
                </w:rPr>
                <w:delText xml:space="preserve">Appendix </w:delText>
              </w:r>
              <w:r w:rsidDel="006E567C">
                <w:rPr>
                  <w:rStyle w:val="Hyperlink"/>
                  <w:sz w:val="16"/>
                  <w:szCs w:val="16"/>
                </w:rPr>
                <w:delText>C</w:delText>
              </w:r>
              <w:r w:rsidR="00D74687" w:rsidDel="006E567C">
                <w:rPr>
                  <w:rStyle w:val="Hyperlink"/>
                  <w:sz w:val="16"/>
                  <w:szCs w:val="16"/>
                </w:rPr>
                <w:fldChar w:fldCharType="end"/>
              </w:r>
              <w:r w:rsidDel="006E567C">
                <w:rPr>
                  <w:sz w:val="16"/>
                  <w:szCs w:val="16"/>
                </w:rPr>
                <w:delText xml:space="preserve"> for the list of population codes</w:delText>
              </w:r>
              <w:r w:rsidDel="006E567C">
                <w:rPr>
                  <w:bCs/>
                  <w:sz w:val="16"/>
                  <w:szCs w:val="16"/>
                </w:rPr>
                <w:delText xml:space="preserve">.  See </w:delText>
              </w:r>
              <w:r w:rsidR="00D74687" w:rsidDel="006E567C">
                <w:fldChar w:fldCharType="begin"/>
              </w:r>
              <w:r w:rsidR="00D74687" w:rsidDel="006E567C">
                <w:delInstrText xml:space="preserve"> HYPERLINK \l "_Appendix_E.__1" </w:delInstrText>
              </w:r>
              <w:r w:rsidR="00D74687" w:rsidDel="006E567C">
                <w:fldChar w:fldCharType="separate"/>
              </w:r>
              <w:r w:rsidRPr="00787D4B" w:rsidDel="006E567C">
                <w:rPr>
                  <w:rStyle w:val="Hyperlink"/>
                  <w:bCs/>
                  <w:sz w:val="16"/>
                  <w:szCs w:val="16"/>
                </w:rPr>
                <w:delText>Appendix E</w:delText>
              </w:r>
              <w:r w:rsidR="00D74687" w:rsidDel="006E567C">
                <w:rPr>
                  <w:rStyle w:val="Hyperlink"/>
                  <w:bCs/>
                  <w:sz w:val="16"/>
                  <w:szCs w:val="16"/>
                </w:rPr>
                <w:fldChar w:fldCharType="end"/>
              </w:r>
              <w:r w:rsidDel="006E567C">
                <w:rPr>
                  <w:bCs/>
                  <w:sz w:val="16"/>
                  <w:szCs w:val="16"/>
                </w:rPr>
                <w:delText xml:space="preserve"> if you need a code for a population (or superpopulation) not already in the list.</w:delText>
              </w:r>
            </w:del>
            <w:ins w:id="1144" w:author="Mike Banach" w:date="2022-06-10T10:23:00Z">
              <w:r w:rsidR="006E567C">
                <w:rPr>
                  <w:sz w:val="16"/>
                  <w:szCs w:val="16"/>
                </w:rPr>
                <w:t xml:space="preserve">See </w:t>
              </w:r>
              <w:r w:rsidR="006E567C">
                <w:fldChar w:fldCharType="begin"/>
              </w:r>
              <w:r w:rsidR="006E567C">
                <w:instrText>HYPERLINK  \l "_Appendix_E.__1"</w:instrText>
              </w:r>
              <w:r w:rsidR="006E567C">
                <w:fldChar w:fldCharType="separate"/>
              </w:r>
              <w:r w:rsidR="006E567C" w:rsidRPr="000C4373">
                <w:rPr>
                  <w:rStyle w:val="Hyperlink"/>
                  <w:sz w:val="16"/>
                  <w:szCs w:val="16"/>
                </w:rPr>
                <w:t xml:space="preserve">Appendix </w:t>
              </w:r>
              <w:r w:rsidR="006E567C">
                <w:rPr>
                  <w:rStyle w:val="Hyperlink"/>
                  <w:sz w:val="16"/>
                  <w:szCs w:val="16"/>
                </w:rPr>
                <w:t>C</w:t>
              </w:r>
              <w:r w:rsidR="006E567C">
                <w:rPr>
                  <w:rStyle w:val="Hyperlink"/>
                  <w:sz w:val="16"/>
                  <w:szCs w:val="16"/>
                </w:rPr>
                <w:fldChar w:fldCharType="end"/>
              </w:r>
              <w:r w:rsidR="006E567C">
                <w:rPr>
                  <w:sz w:val="16"/>
                  <w:szCs w:val="16"/>
                </w:rPr>
                <w:t xml:space="preserve"> </w:t>
              </w:r>
            </w:ins>
            <w:ins w:id="1145" w:author="Mike Banach" w:date="2024-04-11T14:51:00Z">
              <w:r w:rsidR="00B80D4B">
                <w:rPr>
                  <w:bCs/>
                  <w:sz w:val="16"/>
                  <w:szCs w:val="16"/>
                </w:rPr>
                <w:t>if you need a code for a population (or superpopulation) not already in the list.</w:t>
              </w:r>
            </w:ins>
          </w:p>
        </w:tc>
      </w:tr>
      <w:tr w:rsidR="00315FD1" w:rsidRPr="00B51678" w14:paraId="10EC9D8E" w14:textId="77777777" w:rsidTr="006A2E32">
        <w:trPr>
          <w:cantSplit/>
        </w:trPr>
        <w:tc>
          <w:tcPr>
            <w:tcW w:w="1734" w:type="dxa"/>
            <w:tcMar>
              <w:left w:w="29" w:type="dxa"/>
              <w:right w:w="29" w:type="dxa"/>
            </w:tcMar>
          </w:tcPr>
          <w:p w14:paraId="4E87B03C" w14:textId="6CE84EBD" w:rsidR="00315FD1" w:rsidRPr="00DD4D1E" w:rsidRDefault="00315FD1" w:rsidP="00315FD1">
            <w:pPr>
              <w:snapToGrid w:val="0"/>
              <w:rPr>
                <w:bCs/>
                <w:sz w:val="16"/>
                <w:szCs w:val="16"/>
              </w:rPr>
            </w:pPr>
            <w:del w:id="1146" w:author="Mike Banach" w:date="2022-04-19T14:08:00Z">
              <w:r w:rsidDel="00DD6A35">
                <w:rPr>
                  <w:bCs/>
                  <w:sz w:val="16"/>
                  <w:szCs w:val="16"/>
                </w:rPr>
                <w:delText>CBFWAp</w:delText>
              </w:r>
              <w:r w:rsidRPr="003D514E" w:rsidDel="00DD6A35">
                <w:rPr>
                  <w:bCs/>
                  <w:sz w:val="16"/>
                  <w:szCs w:val="16"/>
                </w:rPr>
                <w:delText>opName</w:delText>
              </w:r>
            </w:del>
          </w:p>
        </w:tc>
        <w:tc>
          <w:tcPr>
            <w:tcW w:w="3615" w:type="dxa"/>
            <w:tcMar>
              <w:left w:w="29" w:type="dxa"/>
              <w:right w:w="29" w:type="dxa"/>
            </w:tcMar>
          </w:tcPr>
          <w:p w14:paraId="4680CF21" w14:textId="634554EB" w:rsidR="00315FD1" w:rsidRPr="00E72D25" w:rsidRDefault="00315FD1" w:rsidP="00315FD1">
            <w:pPr>
              <w:snapToGrid w:val="0"/>
              <w:rPr>
                <w:bCs/>
                <w:sz w:val="16"/>
                <w:szCs w:val="16"/>
              </w:rPr>
            </w:pPr>
            <w:del w:id="1147" w:author="Mike Banach" w:date="2022-04-19T14:08:00Z">
              <w:r w:rsidDel="00DD6A35">
                <w:rPr>
                  <w:bCs/>
                  <w:sz w:val="16"/>
                  <w:szCs w:val="16"/>
                </w:rPr>
                <w:delText>Population name as defined by CBFWA for subbasin planning purposes, from subbasin plans and agencies.</w:delText>
              </w:r>
            </w:del>
          </w:p>
        </w:tc>
        <w:tc>
          <w:tcPr>
            <w:tcW w:w="954" w:type="dxa"/>
            <w:tcMar>
              <w:left w:w="29" w:type="dxa"/>
              <w:right w:w="29" w:type="dxa"/>
            </w:tcMar>
          </w:tcPr>
          <w:p w14:paraId="5696FCF4" w14:textId="3FF20B2A" w:rsidR="00315FD1" w:rsidRPr="00B53E29" w:rsidRDefault="00315FD1" w:rsidP="00315FD1">
            <w:pPr>
              <w:snapToGrid w:val="0"/>
              <w:jc w:val="center"/>
              <w:rPr>
                <w:bCs/>
                <w:sz w:val="16"/>
                <w:szCs w:val="16"/>
              </w:rPr>
            </w:pPr>
            <w:del w:id="1148" w:author="Mike Banach" w:date="2022-04-19T14:08:00Z">
              <w:r w:rsidRPr="00B53E29" w:rsidDel="00DD6A35">
                <w:rPr>
                  <w:bCs/>
                  <w:sz w:val="16"/>
                  <w:szCs w:val="16"/>
                </w:rPr>
                <w:delText>Text 255</w:delText>
              </w:r>
            </w:del>
          </w:p>
        </w:tc>
        <w:tc>
          <w:tcPr>
            <w:tcW w:w="8385" w:type="dxa"/>
            <w:gridSpan w:val="7"/>
          </w:tcPr>
          <w:p w14:paraId="7972FFEB" w14:textId="71256F4C" w:rsidR="00315FD1" w:rsidRPr="005F315A" w:rsidDel="00DD6A35" w:rsidRDefault="00315FD1" w:rsidP="00315FD1">
            <w:pPr>
              <w:snapToGrid w:val="0"/>
              <w:rPr>
                <w:del w:id="1149" w:author="Mike Banach" w:date="2022-04-19T14:08:00Z"/>
                <w:sz w:val="16"/>
                <w:szCs w:val="16"/>
              </w:rPr>
            </w:pPr>
            <w:del w:id="1150" w:author="Mike Banach" w:date="2022-04-19T14:08:00Z">
              <w:r w:rsidRPr="00EB1F22" w:rsidDel="00DD6A35">
                <w:rPr>
                  <w:sz w:val="16"/>
                  <w:szCs w:val="16"/>
                </w:rPr>
                <w:delText>This may include non-listed populations</w:delText>
              </w:r>
              <w:r w:rsidDel="00DD6A35">
                <w:rPr>
                  <w:sz w:val="16"/>
                  <w:szCs w:val="16"/>
                </w:rPr>
                <w:delText>, or</w:delText>
              </w:r>
              <w:r w:rsidRPr="00EB1F22" w:rsidDel="00DD6A35">
                <w:rPr>
                  <w:sz w:val="16"/>
                  <w:szCs w:val="16"/>
                </w:rPr>
                <w:delText xml:space="preserve"> cases where </w:delText>
              </w:r>
              <w:r w:rsidDel="00DD6A35">
                <w:rPr>
                  <w:sz w:val="16"/>
                  <w:szCs w:val="16"/>
                </w:rPr>
                <w:delText xml:space="preserve">geographic </w:delText>
              </w:r>
              <w:r w:rsidRPr="00EB1F22" w:rsidDel="00DD6A35">
                <w:rPr>
                  <w:sz w:val="16"/>
                  <w:szCs w:val="16"/>
                </w:rPr>
                <w:delText>area</w:delText>
              </w:r>
              <w:r w:rsidDel="00DD6A35">
                <w:rPr>
                  <w:sz w:val="16"/>
                  <w:szCs w:val="16"/>
                </w:rPr>
                <w:delText xml:space="preserve"> </w:delText>
              </w:r>
              <w:r w:rsidRPr="00EB1F22" w:rsidDel="00DD6A35">
                <w:rPr>
                  <w:sz w:val="16"/>
                  <w:szCs w:val="16"/>
                </w:rPr>
                <w:delText xml:space="preserve">does not </w:delText>
              </w:r>
              <w:r w:rsidDel="00DD6A35">
                <w:rPr>
                  <w:sz w:val="16"/>
                  <w:szCs w:val="16"/>
                </w:rPr>
                <w:delText xml:space="preserve">match a </w:delText>
              </w:r>
              <w:r w:rsidRPr="00EB1F22" w:rsidDel="00DD6A35">
                <w:rPr>
                  <w:sz w:val="16"/>
                  <w:szCs w:val="16"/>
                </w:rPr>
                <w:delText>defined</w:delText>
              </w:r>
              <w:r w:rsidDel="00DD6A35">
                <w:rPr>
                  <w:sz w:val="16"/>
                  <w:szCs w:val="16"/>
                </w:rPr>
                <w:delText xml:space="preserve"> </w:delText>
              </w:r>
              <w:r w:rsidRPr="00EB1F22" w:rsidDel="00DD6A35">
                <w:rPr>
                  <w:sz w:val="16"/>
                  <w:szCs w:val="16"/>
                </w:rPr>
                <w:delText xml:space="preserve">population of </w:delText>
              </w:r>
              <w:r w:rsidDel="00DD6A35">
                <w:rPr>
                  <w:sz w:val="16"/>
                  <w:szCs w:val="16"/>
                </w:rPr>
                <w:delText xml:space="preserve">a </w:delText>
              </w:r>
              <w:r w:rsidRPr="00EB1F22" w:rsidDel="00DD6A35">
                <w:rPr>
                  <w:sz w:val="16"/>
                  <w:szCs w:val="16"/>
                </w:rPr>
                <w:delText>listed species.</w:delText>
              </w:r>
              <w:r w:rsidDel="00DD6A35">
                <w:rPr>
                  <w:sz w:val="16"/>
                  <w:szCs w:val="16"/>
                </w:rPr>
                <w:delText xml:space="preserve"> </w:delText>
              </w:r>
              <w:r w:rsidRPr="00EB1F22" w:rsidDel="00DD6A35">
                <w:rPr>
                  <w:sz w:val="16"/>
                  <w:szCs w:val="16"/>
                </w:rPr>
                <w:delText xml:space="preserve"> </w:delText>
              </w:r>
              <w:r w:rsidDel="00DD6A35">
                <w:rPr>
                  <w:sz w:val="16"/>
                  <w:szCs w:val="16"/>
                </w:rPr>
                <w:delText>See Appendix C for the list of these population names.</w:delText>
              </w:r>
            </w:del>
          </w:p>
          <w:p w14:paraId="4BD0CE0F" w14:textId="442BA2F5" w:rsidR="00315FD1" w:rsidRPr="00EB1F22" w:rsidDel="00DD6A35" w:rsidRDefault="00315FD1" w:rsidP="00315FD1">
            <w:pPr>
              <w:snapToGrid w:val="0"/>
              <w:rPr>
                <w:del w:id="1151" w:author="Mike Banach" w:date="2022-04-19T14:08:00Z"/>
                <w:sz w:val="16"/>
                <w:szCs w:val="16"/>
              </w:rPr>
            </w:pPr>
          </w:p>
          <w:p w14:paraId="247E00AC" w14:textId="3B40CC80" w:rsidR="00315FD1" w:rsidRDefault="00315FD1" w:rsidP="00315FD1">
            <w:pPr>
              <w:snapToGrid w:val="0"/>
              <w:rPr>
                <w:sz w:val="16"/>
                <w:szCs w:val="16"/>
              </w:rPr>
            </w:pPr>
            <w:del w:id="1152" w:author="Mike Banach" w:date="2022-04-19T14:08:00Z">
              <w:r w:rsidDel="00DD6A35">
                <w:rPr>
                  <w:sz w:val="16"/>
                  <w:szCs w:val="16"/>
                </w:rPr>
                <w:delText xml:space="preserve">Fill this field even </w:delText>
              </w:r>
              <w:r w:rsidRPr="00EB1F22" w:rsidDel="00DD6A35">
                <w:rPr>
                  <w:sz w:val="16"/>
                  <w:szCs w:val="16"/>
                </w:rPr>
                <w:delText xml:space="preserve">when </w:delText>
              </w:r>
              <w:r w:rsidDel="00DD6A35">
                <w:rPr>
                  <w:sz w:val="16"/>
                  <w:szCs w:val="16"/>
                </w:rPr>
                <w:delText xml:space="preserve">a </w:delText>
              </w:r>
              <w:r w:rsidRPr="00EB1F22" w:rsidDel="00DD6A35">
                <w:rPr>
                  <w:sz w:val="16"/>
                  <w:szCs w:val="16"/>
                </w:rPr>
                <w:delText>population</w:delText>
              </w:r>
              <w:r w:rsidDel="00DD6A35">
                <w:rPr>
                  <w:sz w:val="16"/>
                  <w:szCs w:val="16"/>
                </w:rPr>
                <w:delText>'s geographic</w:delText>
              </w:r>
              <w:r w:rsidRPr="00EB1F22" w:rsidDel="00DD6A35">
                <w:rPr>
                  <w:sz w:val="16"/>
                  <w:szCs w:val="16"/>
                </w:rPr>
                <w:delText xml:space="preserve"> extent coincides with NWR name for</w:delText>
              </w:r>
              <w:r w:rsidDel="00DD6A35">
                <w:rPr>
                  <w:sz w:val="16"/>
                  <w:szCs w:val="16"/>
                </w:rPr>
                <w:delText xml:space="preserve"> a</w:delText>
              </w:r>
              <w:r w:rsidRPr="00EB1F22" w:rsidDel="00DD6A35">
                <w:rPr>
                  <w:sz w:val="16"/>
                  <w:szCs w:val="16"/>
                </w:rPr>
                <w:delText xml:space="preserve"> listed pop</w:delText>
              </w:r>
              <w:r w:rsidDel="00DD6A35">
                <w:rPr>
                  <w:sz w:val="16"/>
                  <w:szCs w:val="16"/>
                </w:rPr>
                <w:delText>ulation</w:delText>
              </w:r>
              <w:r w:rsidRPr="00EB1F22" w:rsidDel="00DD6A35">
                <w:rPr>
                  <w:sz w:val="16"/>
                  <w:szCs w:val="16"/>
                </w:rPr>
                <w:delText>.</w:delText>
              </w:r>
            </w:del>
          </w:p>
        </w:tc>
      </w:tr>
      <w:tr w:rsidR="00315FD1" w:rsidRPr="00B51678" w14:paraId="62CBAA4E" w14:textId="77777777" w:rsidTr="006A2E32">
        <w:trPr>
          <w:cantSplit/>
        </w:trPr>
        <w:tc>
          <w:tcPr>
            <w:tcW w:w="1734" w:type="dxa"/>
            <w:tcMar>
              <w:left w:w="29" w:type="dxa"/>
              <w:right w:w="29" w:type="dxa"/>
            </w:tcMar>
          </w:tcPr>
          <w:p w14:paraId="6065069C" w14:textId="18D7C9A8" w:rsidR="00315FD1" w:rsidRPr="00DD4D1E" w:rsidRDefault="00315FD1" w:rsidP="00315FD1">
            <w:pPr>
              <w:snapToGrid w:val="0"/>
              <w:rPr>
                <w:bCs/>
                <w:sz w:val="16"/>
                <w:szCs w:val="16"/>
              </w:rPr>
            </w:pPr>
            <w:r>
              <w:rPr>
                <w:bCs/>
                <w:sz w:val="16"/>
                <w:szCs w:val="16"/>
              </w:rPr>
              <w:t>C</w:t>
            </w:r>
            <w:r w:rsidRPr="003D514E">
              <w:rPr>
                <w:bCs/>
                <w:sz w:val="16"/>
                <w:szCs w:val="16"/>
              </w:rPr>
              <w:t>ommonPopName</w:t>
            </w:r>
          </w:p>
        </w:tc>
        <w:tc>
          <w:tcPr>
            <w:tcW w:w="3615" w:type="dxa"/>
            <w:tcMar>
              <w:left w:w="29" w:type="dxa"/>
              <w:right w:w="29" w:type="dxa"/>
            </w:tcMar>
          </w:tcPr>
          <w:p w14:paraId="1EBB6717" w14:textId="7BA7F510" w:rsidR="00315FD1" w:rsidRPr="00E72D25" w:rsidRDefault="00315FD1" w:rsidP="00315FD1">
            <w:pPr>
              <w:snapToGrid w:val="0"/>
              <w:rPr>
                <w:bCs/>
                <w:sz w:val="16"/>
                <w:szCs w:val="16"/>
              </w:rPr>
            </w:pPr>
            <w:r>
              <w:rPr>
                <w:bCs/>
                <w:sz w:val="16"/>
                <w:szCs w:val="16"/>
              </w:rPr>
              <w:t>Population name used by local biologists.</w:t>
            </w:r>
          </w:p>
        </w:tc>
        <w:tc>
          <w:tcPr>
            <w:tcW w:w="954" w:type="dxa"/>
            <w:tcMar>
              <w:left w:w="29" w:type="dxa"/>
              <w:right w:w="29" w:type="dxa"/>
            </w:tcMar>
          </w:tcPr>
          <w:p w14:paraId="166E9DB9" w14:textId="520A994D" w:rsidR="00315FD1" w:rsidRPr="00B53E29" w:rsidRDefault="00315FD1" w:rsidP="00315FD1">
            <w:pPr>
              <w:snapToGrid w:val="0"/>
              <w:jc w:val="center"/>
              <w:rPr>
                <w:bCs/>
                <w:sz w:val="16"/>
                <w:szCs w:val="16"/>
              </w:rPr>
            </w:pPr>
            <w:r w:rsidRPr="00B53E29">
              <w:rPr>
                <w:bCs/>
                <w:sz w:val="16"/>
                <w:szCs w:val="16"/>
              </w:rPr>
              <w:t>Text 255</w:t>
            </w:r>
          </w:p>
        </w:tc>
        <w:tc>
          <w:tcPr>
            <w:tcW w:w="8385" w:type="dxa"/>
            <w:gridSpan w:val="7"/>
          </w:tcPr>
          <w:p w14:paraId="2CA576CF" w14:textId="5281A102" w:rsidR="00315FD1" w:rsidRDefault="00315FD1" w:rsidP="00315FD1">
            <w:pPr>
              <w:snapToGrid w:val="0"/>
              <w:rPr>
                <w:sz w:val="16"/>
                <w:szCs w:val="16"/>
              </w:rPr>
            </w:pPr>
            <w:r>
              <w:rPr>
                <w:sz w:val="16"/>
                <w:szCs w:val="16"/>
              </w:rPr>
              <w:t>O</w:t>
            </w:r>
            <w:r w:rsidRPr="00074E2E">
              <w:rPr>
                <w:sz w:val="16"/>
                <w:szCs w:val="16"/>
              </w:rPr>
              <w:t>ften t</w:t>
            </w:r>
            <w:r>
              <w:rPr>
                <w:sz w:val="16"/>
                <w:szCs w:val="16"/>
              </w:rPr>
              <w:t>his</w:t>
            </w:r>
            <w:r w:rsidRPr="00074E2E">
              <w:rPr>
                <w:sz w:val="16"/>
                <w:szCs w:val="16"/>
              </w:rPr>
              <w:t xml:space="preserve"> is simply the name of the population</w:t>
            </w:r>
            <w:r w:rsidRPr="00164DC1">
              <w:rPr>
                <w:sz w:val="16"/>
                <w:szCs w:val="16"/>
              </w:rPr>
              <w:t>(s)</w:t>
            </w:r>
            <w:r w:rsidRPr="00074E2E">
              <w:rPr>
                <w:sz w:val="16"/>
                <w:szCs w:val="16"/>
              </w:rPr>
              <w:t xml:space="preserve"> </w:t>
            </w:r>
            <w:r>
              <w:rPr>
                <w:sz w:val="16"/>
                <w:szCs w:val="16"/>
              </w:rPr>
              <w:t>as written</w:t>
            </w:r>
            <w:r w:rsidRPr="00074E2E">
              <w:rPr>
                <w:sz w:val="16"/>
                <w:szCs w:val="16"/>
              </w:rPr>
              <w:t xml:space="preserve"> on the original time series spreadsheets</w:t>
            </w:r>
            <w:r>
              <w:rPr>
                <w:sz w:val="16"/>
                <w:szCs w:val="16"/>
              </w:rPr>
              <w:t>.</w:t>
            </w:r>
          </w:p>
        </w:tc>
      </w:tr>
      <w:tr w:rsidR="00315FD1" w:rsidRPr="00B51678" w14:paraId="06C0BB14" w14:textId="77777777" w:rsidTr="006A2E32">
        <w:trPr>
          <w:cantSplit/>
        </w:trPr>
        <w:tc>
          <w:tcPr>
            <w:tcW w:w="1734" w:type="dxa"/>
            <w:tcMar>
              <w:left w:w="29" w:type="dxa"/>
              <w:right w:w="29" w:type="dxa"/>
            </w:tcMar>
          </w:tcPr>
          <w:p w14:paraId="3A515AA3" w14:textId="77777777" w:rsidR="00315FD1" w:rsidRPr="00043CC2" w:rsidRDefault="00315FD1" w:rsidP="00315FD1">
            <w:pPr>
              <w:snapToGrid w:val="0"/>
              <w:rPr>
                <w:b/>
                <w:bCs/>
                <w:color w:val="FF0000"/>
                <w:sz w:val="16"/>
                <w:szCs w:val="16"/>
              </w:rPr>
            </w:pPr>
            <w:r w:rsidRPr="00043CC2">
              <w:rPr>
                <w:b/>
                <w:bCs/>
                <w:color w:val="FF0000"/>
                <w:sz w:val="16"/>
                <w:szCs w:val="16"/>
              </w:rPr>
              <w:t>PopFit</w:t>
            </w:r>
          </w:p>
        </w:tc>
        <w:tc>
          <w:tcPr>
            <w:tcW w:w="3615" w:type="dxa"/>
            <w:tcMar>
              <w:left w:w="29" w:type="dxa"/>
              <w:right w:w="29" w:type="dxa"/>
            </w:tcMar>
          </w:tcPr>
          <w:p w14:paraId="5E0EF30F" w14:textId="77777777" w:rsidR="00315FD1" w:rsidRPr="00E72D25" w:rsidRDefault="00315FD1" w:rsidP="00315FD1">
            <w:pPr>
              <w:snapToGrid w:val="0"/>
              <w:rPr>
                <w:bCs/>
                <w:sz w:val="16"/>
                <w:szCs w:val="16"/>
              </w:rPr>
            </w:pPr>
            <w:r>
              <w:rPr>
                <w:bCs/>
                <w:sz w:val="16"/>
                <w:szCs w:val="16"/>
              </w:rPr>
              <w:t>Categorization of how well the geographic extent of the juvenile outmigrants estimate corresponds to the geographic definition of the population.</w:t>
            </w:r>
          </w:p>
        </w:tc>
        <w:tc>
          <w:tcPr>
            <w:tcW w:w="954" w:type="dxa"/>
            <w:tcMar>
              <w:left w:w="29" w:type="dxa"/>
              <w:right w:w="29" w:type="dxa"/>
            </w:tcMar>
          </w:tcPr>
          <w:p w14:paraId="7E8F6A1A" w14:textId="77777777" w:rsidR="00315FD1" w:rsidRPr="00043CC2" w:rsidRDefault="00315FD1" w:rsidP="00315FD1">
            <w:pPr>
              <w:snapToGrid w:val="0"/>
              <w:jc w:val="center"/>
              <w:rPr>
                <w:b/>
                <w:bCs/>
                <w:color w:val="FF0000"/>
                <w:sz w:val="16"/>
                <w:szCs w:val="16"/>
              </w:rPr>
            </w:pPr>
            <w:r w:rsidRPr="00043CC2">
              <w:rPr>
                <w:b/>
                <w:bCs/>
                <w:color w:val="FF0000"/>
                <w:sz w:val="16"/>
                <w:szCs w:val="16"/>
              </w:rPr>
              <w:t>Text 8</w:t>
            </w:r>
          </w:p>
        </w:tc>
        <w:tc>
          <w:tcPr>
            <w:tcW w:w="8385" w:type="dxa"/>
            <w:gridSpan w:val="7"/>
          </w:tcPr>
          <w:p w14:paraId="5EE6579D" w14:textId="77777777" w:rsidR="00315FD1" w:rsidRDefault="00315FD1" w:rsidP="00315FD1">
            <w:pPr>
              <w:snapToGrid w:val="0"/>
              <w:rPr>
                <w:sz w:val="16"/>
                <w:szCs w:val="16"/>
              </w:rPr>
            </w:pPr>
            <w:r>
              <w:rPr>
                <w:sz w:val="16"/>
                <w:szCs w:val="16"/>
              </w:rPr>
              <w:t>This value must be "Multiple" if PopID represents a superpopulation.</w:t>
            </w:r>
          </w:p>
          <w:p w14:paraId="45BBF8BA"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5741D77A" w14:textId="77777777" w:rsidR="00315FD1" w:rsidRDefault="00315FD1" w:rsidP="00315FD1">
            <w:pPr>
              <w:numPr>
                <w:ilvl w:val="0"/>
                <w:numId w:val="3"/>
              </w:numPr>
              <w:snapToGrid w:val="0"/>
              <w:ind w:left="173" w:hanging="144"/>
              <w:rPr>
                <w:sz w:val="16"/>
                <w:szCs w:val="16"/>
              </w:rPr>
            </w:pPr>
            <w:r>
              <w:rPr>
                <w:sz w:val="16"/>
                <w:szCs w:val="16"/>
              </w:rPr>
              <w:t xml:space="preserve">Same   </w:t>
            </w:r>
            <w:r w:rsidRPr="00EE759E">
              <w:rPr>
                <w:sz w:val="16"/>
                <w:szCs w:val="16"/>
              </w:rPr>
              <w:t>[</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D613BE">
              <w:rPr>
                <w:sz w:val="16"/>
                <w:szCs w:val="16"/>
              </w:rPr>
              <w:t>]</w:t>
            </w:r>
          </w:p>
          <w:p w14:paraId="13F45058" w14:textId="77777777" w:rsidR="00315FD1" w:rsidRDefault="00315FD1" w:rsidP="00315FD1">
            <w:pPr>
              <w:numPr>
                <w:ilvl w:val="0"/>
                <w:numId w:val="3"/>
              </w:numPr>
              <w:snapToGrid w:val="0"/>
              <w:ind w:left="173" w:hanging="144"/>
              <w:rPr>
                <w:sz w:val="16"/>
                <w:szCs w:val="16"/>
              </w:rPr>
            </w:pPr>
            <w:r>
              <w:rPr>
                <w:sz w:val="16"/>
                <w:szCs w:val="16"/>
              </w:rPr>
              <w:t xml:space="preserve">Portion   </w:t>
            </w:r>
            <w:r w:rsidRPr="00D613BE">
              <w:rPr>
                <w:sz w:val="16"/>
                <w:szCs w:val="16"/>
              </w:rPr>
              <w:t>[</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D613BE">
              <w:rPr>
                <w:sz w:val="16"/>
                <w:szCs w:val="16"/>
              </w:rPr>
              <w:t>]</w:t>
            </w:r>
          </w:p>
          <w:p w14:paraId="1EBAFE76" w14:textId="77777777" w:rsidR="00315FD1" w:rsidRDefault="00315FD1" w:rsidP="00315FD1">
            <w:pPr>
              <w:numPr>
                <w:ilvl w:val="0"/>
                <w:numId w:val="3"/>
              </w:numPr>
              <w:snapToGrid w:val="0"/>
              <w:ind w:left="173" w:hanging="144"/>
              <w:rPr>
                <w:sz w:val="16"/>
                <w:szCs w:val="16"/>
              </w:rPr>
            </w:pPr>
            <w:r>
              <w:rPr>
                <w:sz w:val="16"/>
                <w:szCs w:val="16"/>
              </w:rPr>
              <w:t xml:space="preserve">Multiple   </w:t>
            </w:r>
            <w:r w:rsidRPr="00D613BE">
              <w:rPr>
                <w:sz w:val="16"/>
                <w:szCs w:val="16"/>
              </w:rPr>
              <w:t>[</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D613BE">
              <w:rPr>
                <w:sz w:val="16"/>
                <w:szCs w:val="16"/>
              </w:rPr>
              <w:t>]</w:t>
            </w:r>
          </w:p>
        </w:tc>
      </w:tr>
      <w:tr w:rsidR="00315FD1" w:rsidRPr="00B51678" w14:paraId="25669F75" w14:textId="77777777" w:rsidTr="006A2E32">
        <w:trPr>
          <w:cantSplit/>
        </w:trPr>
        <w:tc>
          <w:tcPr>
            <w:tcW w:w="1734" w:type="dxa"/>
            <w:tcMar>
              <w:left w:w="29" w:type="dxa"/>
              <w:right w:w="29" w:type="dxa"/>
            </w:tcMar>
          </w:tcPr>
          <w:p w14:paraId="2AD5A950" w14:textId="77777777" w:rsidR="00315FD1" w:rsidRPr="006002DE" w:rsidRDefault="00315FD1" w:rsidP="00315FD1">
            <w:pPr>
              <w:snapToGrid w:val="0"/>
              <w:rPr>
                <w:b/>
                <w:bCs/>
                <w:i/>
                <w:color w:val="FF0000"/>
                <w:sz w:val="16"/>
                <w:szCs w:val="16"/>
              </w:rPr>
            </w:pPr>
            <w:r w:rsidRPr="006002DE">
              <w:rPr>
                <w:b/>
                <w:bCs/>
                <w:i/>
                <w:color w:val="FF0000"/>
                <w:sz w:val="16"/>
                <w:szCs w:val="16"/>
              </w:rPr>
              <w:t>PopFitNotes</w:t>
            </w:r>
          </w:p>
        </w:tc>
        <w:tc>
          <w:tcPr>
            <w:tcW w:w="3615" w:type="dxa"/>
            <w:tcMar>
              <w:left w:w="29" w:type="dxa"/>
              <w:right w:w="29" w:type="dxa"/>
            </w:tcMar>
          </w:tcPr>
          <w:p w14:paraId="61CD1AA2" w14:textId="77777777" w:rsidR="00315FD1" w:rsidRPr="00E72D25" w:rsidRDefault="00315FD1" w:rsidP="00315FD1">
            <w:pPr>
              <w:snapToGrid w:val="0"/>
              <w:rPr>
                <w:bCs/>
                <w:sz w:val="16"/>
                <w:szCs w:val="16"/>
              </w:rPr>
            </w:pPr>
            <w:r>
              <w:rPr>
                <w:bCs/>
                <w:sz w:val="16"/>
                <w:szCs w:val="16"/>
              </w:rPr>
              <w:t>Text description of how well the juvenile outmigrants value corresponds to the defined population, and why the data are not at the scale of a single population.</w:t>
            </w:r>
          </w:p>
        </w:tc>
        <w:tc>
          <w:tcPr>
            <w:tcW w:w="954" w:type="dxa"/>
            <w:tcMar>
              <w:left w:w="29" w:type="dxa"/>
              <w:right w:w="29" w:type="dxa"/>
            </w:tcMar>
          </w:tcPr>
          <w:p w14:paraId="14839803" w14:textId="042DFA52" w:rsidR="00315FD1" w:rsidRPr="006002DE" w:rsidRDefault="00315FD1" w:rsidP="00315FD1">
            <w:pPr>
              <w:snapToGrid w:val="0"/>
              <w:jc w:val="center"/>
              <w:rPr>
                <w:b/>
                <w:bCs/>
                <w:i/>
                <w:color w:val="FF0000"/>
                <w:sz w:val="16"/>
                <w:szCs w:val="16"/>
              </w:rPr>
            </w:pPr>
            <w:del w:id="1153" w:author="Mike Banach" w:date="2023-11-20T15:40:00Z">
              <w:r w:rsidRPr="006002DE" w:rsidDel="00541CEF">
                <w:rPr>
                  <w:b/>
                  <w:bCs/>
                  <w:i/>
                  <w:color w:val="FF0000"/>
                  <w:sz w:val="16"/>
                  <w:szCs w:val="16"/>
                </w:rPr>
                <w:delText>Memo</w:delText>
              </w:r>
            </w:del>
            <w:ins w:id="1154" w:author="Mike Banach" w:date="2023-11-20T15:40:00Z">
              <w:r w:rsidR="00541CEF">
                <w:rPr>
                  <w:b/>
                  <w:bCs/>
                  <w:i/>
                  <w:color w:val="FF0000"/>
                  <w:sz w:val="16"/>
                  <w:szCs w:val="16"/>
                </w:rPr>
                <w:t>Text ∞</w:t>
              </w:r>
            </w:ins>
          </w:p>
        </w:tc>
        <w:tc>
          <w:tcPr>
            <w:tcW w:w="8385" w:type="dxa"/>
            <w:gridSpan w:val="7"/>
          </w:tcPr>
          <w:p w14:paraId="176B78CB" w14:textId="77777777" w:rsidR="00315FD1" w:rsidRDefault="00315FD1" w:rsidP="00315FD1">
            <w:pPr>
              <w:snapToGrid w:val="0"/>
              <w:rPr>
                <w:sz w:val="16"/>
                <w:szCs w:val="16"/>
              </w:rPr>
            </w:pPr>
            <w:r w:rsidRPr="00DD66FB">
              <w:rPr>
                <w:color w:val="FF0000"/>
                <w:sz w:val="16"/>
                <w:szCs w:val="16"/>
              </w:rPr>
              <w:t>This field is required if the PopFit field is "Portion" or "Multiple".</w:t>
            </w:r>
          </w:p>
          <w:p w14:paraId="1105C516" w14:textId="77777777" w:rsidR="00315FD1" w:rsidRDefault="00315FD1" w:rsidP="00315FD1">
            <w:pPr>
              <w:snapToGrid w:val="0"/>
              <w:rPr>
                <w:sz w:val="16"/>
                <w:szCs w:val="16"/>
              </w:rPr>
            </w:pPr>
            <w:r>
              <w:rPr>
                <w:sz w:val="16"/>
                <w:szCs w:val="16"/>
              </w:rPr>
              <w:t xml:space="preserve">If the PopFit field is "Portion" or "Multiple", describe the lack of correspondence between the defined population and the fish for which the juvenile outmigrants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315FD1" w:rsidRPr="00B51678" w14:paraId="134EC2EA" w14:textId="77777777" w:rsidTr="006A2E32">
        <w:trPr>
          <w:cantSplit/>
        </w:trPr>
        <w:tc>
          <w:tcPr>
            <w:tcW w:w="1734" w:type="dxa"/>
            <w:tcMar>
              <w:left w:w="29" w:type="dxa"/>
              <w:right w:w="29" w:type="dxa"/>
            </w:tcMar>
          </w:tcPr>
          <w:p w14:paraId="6D000366" w14:textId="77777777" w:rsidR="00315FD1" w:rsidRPr="004742F3" w:rsidDel="00296C20" w:rsidRDefault="00315FD1" w:rsidP="00315FD1">
            <w:pPr>
              <w:snapToGrid w:val="0"/>
              <w:rPr>
                <w:bCs/>
                <w:sz w:val="16"/>
                <w:szCs w:val="16"/>
              </w:rPr>
            </w:pPr>
            <w:r w:rsidRPr="004742F3">
              <w:rPr>
                <w:b/>
                <w:bCs/>
                <w:color w:val="FF0000"/>
                <w:sz w:val="16"/>
                <w:szCs w:val="16"/>
              </w:rPr>
              <w:t>Smolt</w:t>
            </w:r>
            <w:r>
              <w:rPr>
                <w:b/>
                <w:bCs/>
                <w:color w:val="FF0000"/>
                <w:sz w:val="16"/>
                <w:szCs w:val="16"/>
              </w:rPr>
              <w:t>Eq</w:t>
            </w:r>
            <w:r w:rsidRPr="004742F3">
              <w:rPr>
                <w:b/>
                <w:bCs/>
                <w:color w:val="FF0000"/>
                <w:sz w:val="16"/>
                <w:szCs w:val="16"/>
              </w:rPr>
              <w:t>Location</w:t>
            </w:r>
          </w:p>
        </w:tc>
        <w:tc>
          <w:tcPr>
            <w:tcW w:w="3615" w:type="dxa"/>
            <w:tcMar>
              <w:left w:w="29" w:type="dxa"/>
              <w:right w:w="29" w:type="dxa"/>
            </w:tcMar>
          </w:tcPr>
          <w:p w14:paraId="318C0366" w14:textId="77777777" w:rsidR="00315FD1" w:rsidRDefault="00315FD1" w:rsidP="00F45A56">
            <w:pPr>
              <w:snapToGrid w:val="0"/>
              <w:rPr>
                <w:ins w:id="1155" w:author="Mike Banach" w:date="2024-04-11T15:24:00Z"/>
                <w:bCs/>
                <w:sz w:val="16"/>
                <w:szCs w:val="16"/>
              </w:rPr>
            </w:pPr>
            <w:r>
              <w:rPr>
                <w:bCs/>
                <w:sz w:val="16"/>
                <w:szCs w:val="16"/>
              </w:rPr>
              <w:t xml:space="preserve">The specific location(s) </w:t>
            </w:r>
            <w:del w:id="1156" w:author="Mike Banach" w:date="2021-05-14T08:31:00Z">
              <w:r w:rsidDel="00F45A56">
                <w:rPr>
                  <w:bCs/>
                  <w:sz w:val="16"/>
                  <w:szCs w:val="16"/>
                </w:rPr>
                <w:delText xml:space="preserve">for </w:delText>
              </w:r>
            </w:del>
            <w:r>
              <w:rPr>
                <w:bCs/>
                <w:sz w:val="16"/>
                <w:szCs w:val="16"/>
              </w:rPr>
              <w:t xml:space="preserve">where the </w:t>
            </w:r>
            <w:del w:id="1157" w:author="Mike Banach" w:date="2021-10-05T09:00:00Z">
              <w:r w:rsidDel="00B6702D">
                <w:rPr>
                  <w:bCs/>
                  <w:sz w:val="16"/>
                  <w:szCs w:val="16"/>
                </w:rPr>
                <w:delText>smolt equivalent</w:delText>
              </w:r>
            </w:del>
            <w:ins w:id="1158" w:author="Mike Banach" w:date="2021-10-05T09:00:00Z">
              <w:r w:rsidR="004F362E">
                <w:rPr>
                  <w:bCs/>
                  <w:sz w:val="16"/>
                  <w:szCs w:val="16"/>
                </w:rPr>
                <w:t>outmigrant</w:t>
              </w:r>
            </w:ins>
            <w:r>
              <w:rPr>
                <w:bCs/>
                <w:sz w:val="16"/>
                <w:szCs w:val="16"/>
              </w:rPr>
              <w:t xml:space="preserve"> abundance numbers were determined.</w:t>
            </w:r>
          </w:p>
          <w:p w14:paraId="1AE66F0B" w14:textId="77777777" w:rsidR="00F411F9" w:rsidRDefault="00F411F9" w:rsidP="00F45A56">
            <w:pPr>
              <w:snapToGrid w:val="0"/>
              <w:rPr>
                <w:ins w:id="1159" w:author="Mike Banach" w:date="2024-04-11T15:24:00Z"/>
                <w:bCs/>
                <w:sz w:val="16"/>
                <w:szCs w:val="16"/>
              </w:rPr>
            </w:pPr>
          </w:p>
          <w:p w14:paraId="348F4D3A" w14:textId="6CD827D0" w:rsidR="00F411F9" w:rsidRPr="003105F9" w:rsidRDefault="00F411F9" w:rsidP="00F45A56">
            <w:pPr>
              <w:snapToGrid w:val="0"/>
              <w:rPr>
                <w:bCs/>
                <w:sz w:val="16"/>
                <w:szCs w:val="16"/>
              </w:rPr>
            </w:pPr>
            <w:ins w:id="1160" w:author="Mike Banach" w:date="2024-04-11T15:24:00Z">
              <w:r>
                <w:rPr>
                  <w:bCs/>
                  <w:sz w:val="16"/>
                  <w:szCs w:val="16"/>
                </w:rPr>
                <w:t>[T</w:t>
              </w:r>
            </w:ins>
            <w:ins w:id="1161" w:author="Mike Banach" w:date="2024-04-11T15:25:00Z">
              <w:r>
                <w:rPr>
                  <w:bCs/>
                  <w:sz w:val="16"/>
                  <w:szCs w:val="16"/>
                </w:rPr>
                <w:t>his table was originally designed for only "smolt equivalents".  Later it was modified for other units of measure.  Th</w:t>
              </w:r>
            </w:ins>
            <w:ins w:id="1162" w:author="Mike Banach" w:date="2024-04-11T15:28:00Z">
              <w:r w:rsidR="007133E0">
                <w:rPr>
                  <w:bCs/>
                  <w:sz w:val="16"/>
                  <w:szCs w:val="16"/>
                </w:rPr>
                <w:t>is</w:t>
              </w:r>
            </w:ins>
            <w:ins w:id="1163" w:author="Mike Banach" w:date="2024-04-11T15:26:00Z">
              <w:r>
                <w:rPr>
                  <w:bCs/>
                  <w:sz w:val="16"/>
                  <w:szCs w:val="16"/>
                </w:rPr>
                <w:t xml:space="preserve"> field name</w:t>
              </w:r>
            </w:ins>
            <w:ins w:id="1164" w:author="Mike Banach" w:date="2024-04-11T15:27:00Z">
              <w:r>
                <w:rPr>
                  <w:bCs/>
                  <w:sz w:val="16"/>
                  <w:szCs w:val="16"/>
                </w:rPr>
                <w:t xml:space="preserve"> </w:t>
              </w:r>
            </w:ins>
            <w:ins w:id="1165" w:author="Mike Banach" w:date="2024-04-11T15:26:00Z">
              <w:r>
                <w:rPr>
                  <w:bCs/>
                  <w:sz w:val="16"/>
                  <w:szCs w:val="16"/>
                </w:rPr>
                <w:t>stays the same</w:t>
              </w:r>
            </w:ins>
            <w:ins w:id="1166" w:author="Mike Banach" w:date="2024-04-11T15:27:00Z">
              <w:r>
                <w:rPr>
                  <w:bCs/>
                  <w:sz w:val="16"/>
                  <w:szCs w:val="16"/>
                </w:rPr>
                <w:t xml:space="preserve"> despite the widening of it</w:t>
              </w:r>
            </w:ins>
            <w:ins w:id="1167" w:author="Mike Banach" w:date="2024-04-11T15:28:00Z">
              <w:r w:rsidR="007133E0">
                <w:rPr>
                  <w:bCs/>
                  <w:sz w:val="16"/>
                  <w:szCs w:val="16"/>
                </w:rPr>
                <w:t>s</w:t>
              </w:r>
            </w:ins>
            <w:ins w:id="1168" w:author="Mike Banach" w:date="2024-04-11T15:27:00Z">
              <w:r>
                <w:rPr>
                  <w:bCs/>
                  <w:sz w:val="16"/>
                  <w:szCs w:val="16"/>
                </w:rPr>
                <w:t xml:space="preserve"> meaning</w:t>
              </w:r>
            </w:ins>
            <w:ins w:id="1169" w:author="Mike Banach" w:date="2024-04-11T15:26:00Z">
              <w:r>
                <w:rPr>
                  <w:bCs/>
                  <w:sz w:val="16"/>
                  <w:szCs w:val="16"/>
                </w:rPr>
                <w:t>.]</w:t>
              </w:r>
            </w:ins>
          </w:p>
        </w:tc>
        <w:tc>
          <w:tcPr>
            <w:tcW w:w="954" w:type="dxa"/>
            <w:tcMar>
              <w:left w:w="29" w:type="dxa"/>
              <w:right w:w="29" w:type="dxa"/>
            </w:tcMar>
          </w:tcPr>
          <w:p w14:paraId="78927692" w14:textId="77777777" w:rsidR="00315FD1" w:rsidRPr="00B53E29" w:rsidRDefault="00315FD1" w:rsidP="00315FD1">
            <w:pPr>
              <w:snapToGrid w:val="0"/>
              <w:jc w:val="center"/>
              <w:rPr>
                <w:bCs/>
                <w:sz w:val="16"/>
                <w:szCs w:val="16"/>
              </w:rPr>
            </w:pPr>
            <w:r w:rsidRPr="00AF73F1">
              <w:rPr>
                <w:b/>
                <w:bCs/>
                <w:color w:val="FF0000"/>
                <w:sz w:val="16"/>
                <w:szCs w:val="16"/>
              </w:rPr>
              <w:t>Text 255</w:t>
            </w:r>
          </w:p>
        </w:tc>
        <w:tc>
          <w:tcPr>
            <w:tcW w:w="8385" w:type="dxa"/>
            <w:gridSpan w:val="7"/>
          </w:tcPr>
          <w:p w14:paraId="25DBAA57" w14:textId="77777777" w:rsidR="00315FD1" w:rsidRPr="003D514E" w:rsidRDefault="00315FD1" w:rsidP="00315FD1">
            <w:pPr>
              <w:snapToGrid w:val="0"/>
              <w:rPr>
                <w:sz w:val="16"/>
                <w:szCs w:val="16"/>
              </w:rPr>
            </w:pPr>
            <w:r w:rsidRPr="003D514E">
              <w:rPr>
                <w:sz w:val="16"/>
                <w:szCs w:val="16"/>
              </w:rPr>
              <w:t>This may be any of the following:</w:t>
            </w:r>
          </w:p>
          <w:p w14:paraId="77228346" w14:textId="77777777" w:rsidR="00315FD1" w:rsidRPr="003D514E" w:rsidRDefault="00315FD1" w:rsidP="00315FD1">
            <w:pPr>
              <w:numPr>
                <w:ilvl w:val="0"/>
                <w:numId w:val="1"/>
              </w:numPr>
              <w:snapToGrid w:val="0"/>
              <w:ind w:left="173" w:hanging="144"/>
              <w:rPr>
                <w:sz w:val="16"/>
                <w:szCs w:val="16"/>
              </w:rPr>
            </w:pPr>
            <w:r w:rsidRPr="003D514E">
              <w:rPr>
                <w:sz w:val="16"/>
                <w:szCs w:val="16"/>
              </w:rPr>
              <w:t>the name of a fluvial water body</w:t>
            </w:r>
            <w:ins w:id="1170" w:author="Mike Banach" w:date="2021-12-29T16:36:00Z">
              <w:r w:rsidR="003F7C75">
                <w:rPr>
                  <w:sz w:val="16"/>
                  <w:szCs w:val="16"/>
                </w:rPr>
                <w:t>,</w:t>
              </w:r>
            </w:ins>
            <w:r>
              <w:rPr>
                <w:sz w:val="16"/>
                <w:szCs w:val="16"/>
              </w:rPr>
              <w:t xml:space="preserve"> and text description of where on that stream or river (river mile preferred, but river kilometer, lat/long, or other characterization allowable).</w:t>
            </w:r>
          </w:p>
          <w:p w14:paraId="02131310" w14:textId="77777777" w:rsidR="00315FD1" w:rsidRPr="003D514E" w:rsidRDefault="00315FD1" w:rsidP="00315FD1">
            <w:pPr>
              <w:numPr>
                <w:ilvl w:val="0"/>
                <w:numId w:val="1"/>
              </w:numPr>
              <w:snapToGrid w:val="0"/>
              <w:ind w:left="173" w:hanging="144"/>
              <w:rPr>
                <w:sz w:val="16"/>
                <w:szCs w:val="16"/>
              </w:rPr>
            </w:pPr>
            <w:r w:rsidRPr="003D514E">
              <w:rPr>
                <w:sz w:val="16"/>
                <w:szCs w:val="16"/>
              </w:rPr>
              <w:t>the name of an impounded fluvial water body (reservoir)</w:t>
            </w:r>
            <w:ins w:id="1171" w:author="Mike Banach" w:date="2021-12-29T16:37:00Z">
              <w:r w:rsidR="003F7C75">
                <w:rPr>
                  <w:sz w:val="16"/>
                  <w:szCs w:val="16"/>
                </w:rPr>
                <w:t>,</w:t>
              </w:r>
            </w:ins>
            <w:r>
              <w:rPr>
                <w:sz w:val="16"/>
                <w:szCs w:val="16"/>
              </w:rPr>
              <w:t xml:space="preserve"> and description of where on that reservoir.</w:t>
            </w:r>
          </w:p>
          <w:p w14:paraId="30CEFF64" w14:textId="77777777" w:rsidR="00315FD1" w:rsidRPr="003D514E" w:rsidRDefault="00315FD1" w:rsidP="00315FD1">
            <w:pPr>
              <w:numPr>
                <w:ilvl w:val="0"/>
                <w:numId w:val="1"/>
              </w:numPr>
              <w:snapToGrid w:val="0"/>
              <w:ind w:left="173" w:hanging="144"/>
              <w:rPr>
                <w:sz w:val="16"/>
                <w:szCs w:val="16"/>
              </w:rPr>
            </w:pPr>
            <w:r w:rsidRPr="003D514E">
              <w:rPr>
                <w:sz w:val="16"/>
                <w:szCs w:val="16"/>
              </w:rPr>
              <w:t>the name of a lentic water body</w:t>
            </w:r>
            <w:r>
              <w:rPr>
                <w:sz w:val="16"/>
                <w:szCs w:val="16"/>
              </w:rPr>
              <w:t>, and description of where on that lake.</w:t>
            </w:r>
          </w:p>
          <w:p w14:paraId="10286A1D" w14:textId="77777777" w:rsidR="00315FD1" w:rsidRDefault="00315FD1" w:rsidP="00315FD1">
            <w:pPr>
              <w:numPr>
                <w:ilvl w:val="0"/>
                <w:numId w:val="1"/>
              </w:numPr>
              <w:snapToGrid w:val="0"/>
              <w:ind w:left="173" w:hanging="144"/>
              <w:rPr>
                <w:sz w:val="16"/>
                <w:szCs w:val="16"/>
              </w:rPr>
            </w:pPr>
            <w:r w:rsidRPr="003D514E">
              <w:rPr>
                <w:sz w:val="16"/>
                <w:szCs w:val="16"/>
              </w:rPr>
              <w:t>a description of multiple water bodies if appropriate for the time series</w:t>
            </w:r>
            <w:r>
              <w:rPr>
                <w:sz w:val="16"/>
                <w:szCs w:val="16"/>
              </w:rPr>
              <w:t>, with descriptions of specific locations</w:t>
            </w:r>
            <w:r w:rsidRPr="003D514E">
              <w:rPr>
                <w:sz w:val="16"/>
                <w:szCs w:val="16"/>
              </w:rPr>
              <w:t>.</w:t>
            </w:r>
          </w:p>
          <w:p w14:paraId="797B894A" w14:textId="77777777" w:rsidR="00315FD1" w:rsidRDefault="00315FD1" w:rsidP="00315FD1">
            <w:pPr>
              <w:numPr>
                <w:ilvl w:val="0"/>
                <w:numId w:val="1"/>
              </w:numPr>
              <w:snapToGrid w:val="0"/>
              <w:ind w:left="173" w:hanging="144"/>
              <w:rPr>
                <w:sz w:val="16"/>
                <w:szCs w:val="16"/>
              </w:rPr>
            </w:pPr>
            <w:r>
              <w:rPr>
                <w:sz w:val="16"/>
                <w:szCs w:val="16"/>
              </w:rPr>
              <w:t>the name of a dam</w:t>
            </w:r>
            <w:ins w:id="1172" w:author="Mike Banach" w:date="2021-12-29T16:08:00Z">
              <w:r w:rsidR="00A67792" w:rsidRPr="00A67792">
                <w:rPr>
                  <w:sz w:val="16"/>
                  <w:szCs w:val="16"/>
                </w:rPr>
                <w:t>, or weir, or trap, etc</w:t>
              </w:r>
            </w:ins>
            <w:r>
              <w:rPr>
                <w:sz w:val="16"/>
                <w:szCs w:val="16"/>
              </w:rPr>
              <w:t>.</w:t>
            </w:r>
          </w:p>
        </w:tc>
      </w:tr>
      <w:tr w:rsidR="00413D6E" w:rsidRPr="00B51678" w14:paraId="4CD4CF34" w14:textId="77777777" w:rsidTr="006A2E32">
        <w:trPr>
          <w:cantSplit/>
          <w:ins w:id="1173" w:author="Mike Banach" w:date="2021-11-05T09:55:00Z"/>
        </w:trPr>
        <w:tc>
          <w:tcPr>
            <w:tcW w:w="1734" w:type="dxa"/>
            <w:tcMar>
              <w:left w:w="29" w:type="dxa"/>
              <w:right w:w="29" w:type="dxa"/>
            </w:tcMar>
          </w:tcPr>
          <w:p w14:paraId="4F983531" w14:textId="77777777" w:rsidR="00413D6E" w:rsidRPr="004742F3" w:rsidRDefault="00CA20F8" w:rsidP="00315FD1">
            <w:pPr>
              <w:snapToGrid w:val="0"/>
              <w:rPr>
                <w:ins w:id="1174" w:author="Mike Banach" w:date="2021-11-05T09:55:00Z"/>
                <w:b/>
                <w:bCs/>
                <w:color w:val="FF0000"/>
                <w:sz w:val="16"/>
                <w:szCs w:val="16"/>
              </w:rPr>
            </w:pPr>
            <w:ins w:id="1175" w:author="Mike Banach" w:date="2021-11-05T09:55:00Z">
              <w:r>
                <w:rPr>
                  <w:b/>
                  <w:bCs/>
                  <w:color w:val="FF0000"/>
                  <w:sz w:val="16"/>
                  <w:szCs w:val="16"/>
                </w:rPr>
                <w:t>SmoltEqLocationCategory</w:t>
              </w:r>
            </w:ins>
          </w:p>
        </w:tc>
        <w:tc>
          <w:tcPr>
            <w:tcW w:w="3615" w:type="dxa"/>
            <w:tcMar>
              <w:left w:w="29" w:type="dxa"/>
              <w:right w:w="29" w:type="dxa"/>
            </w:tcMar>
          </w:tcPr>
          <w:p w14:paraId="1D3D7CC2" w14:textId="0FF044FA" w:rsidR="00413D6E" w:rsidRDefault="00CA20F8" w:rsidP="00F45A56">
            <w:pPr>
              <w:snapToGrid w:val="0"/>
              <w:rPr>
                <w:ins w:id="1176" w:author="Mike Banach" w:date="2021-11-05T09:55:00Z"/>
                <w:bCs/>
                <w:sz w:val="16"/>
                <w:szCs w:val="16"/>
              </w:rPr>
            </w:pPr>
            <w:ins w:id="1177" w:author="Mike Banach" w:date="2021-11-05T09:55:00Z">
              <w:r>
                <w:rPr>
                  <w:bCs/>
                  <w:sz w:val="16"/>
                  <w:szCs w:val="16"/>
                </w:rPr>
                <w:t xml:space="preserve">Categorization of the location given in the </w:t>
              </w:r>
            </w:ins>
            <w:ins w:id="1178" w:author="Mike Banach" w:date="2021-11-05T09:56:00Z">
              <w:r>
                <w:rPr>
                  <w:bCs/>
                  <w:sz w:val="16"/>
                  <w:szCs w:val="16"/>
                </w:rPr>
                <w:t>SmoltEqLocation field relative to the population</w:t>
              </w:r>
            </w:ins>
            <w:ins w:id="1179" w:author="Mike Banach" w:date="2024-04-11T15:30:00Z">
              <w:r w:rsidR="008F19BC">
                <w:rPr>
                  <w:bCs/>
                  <w:sz w:val="16"/>
                  <w:szCs w:val="16"/>
                </w:rPr>
                <w:t xml:space="preserve">'s </w:t>
              </w:r>
            </w:ins>
            <w:ins w:id="1180" w:author="Mike Banach" w:date="2024-04-11T15:31:00Z">
              <w:r w:rsidR="008F19BC">
                <w:rPr>
                  <w:bCs/>
                  <w:sz w:val="16"/>
                  <w:szCs w:val="16"/>
                </w:rPr>
                <w:t>hydrologic</w:t>
              </w:r>
            </w:ins>
            <w:ins w:id="1181" w:author="Mike Banach" w:date="2024-04-11T15:30:00Z">
              <w:r w:rsidR="008F19BC">
                <w:rPr>
                  <w:bCs/>
                  <w:sz w:val="16"/>
                  <w:szCs w:val="16"/>
                </w:rPr>
                <w:t xml:space="preserve"> extent</w:t>
              </w:r>
            </w:ins>
            <w:ins w:id="1182" w:author="Mike Banach" w:date="2021-11-05T09:56:00Z">
              <w:r>
                <w:rPr>
                  <w:bCs/>
                  <w:sz w:val="16"/>
                  <w:szCs w:val="16"/>
                </w:rPr>
                <w:t>.</w:t>
              </w:r>
            </w:ins>
          </w:p>
        </w:tc>
        <w:tc>
          <w:tcPr>
            <w:tcW w:w="954" w:type="dxa"/>
            <w:tcMar>
              <w:left w:w="29" w:type="dxa"/>
              <w:right w:w="29" w:type="dxa"/>
            </w:tcMar>
          </w:tcPr>
          <w:p w14:paraId="5AE7DDCA" w14:textId="77777777" w:rsidR="00413D6E" w:rsidRPr="00AF73F1" w:rsidRDefault="00CA20F8" w:rsidP="00315FD1">
            <w:pPr>
              <w:snapToGrid w:val="0"/>
              <w:jc w:val="center"/>
              <w:rPr>
                <w:ins w:id="1183" w:author="Mike Banach" w:date="2021-11-05T09:55:00Z"/>
                <w:b/>
                <w:bCs/>
                <w:color w:val="FF0000"/>
                <w:sz w:val="16"/>
                <w:szCs w:val="16"/>
              </w:rPr>
            </w:pPr>
            <w:ins w:id="1184" w:author="Mike Banach" w:date="2021-11-05T09:56:00Z">
              <w:r>
                <w:rPr>
                  <w:b/>
                  <w:bCs/>
                  <w:color w:val="FF0000"/>
                  <w:sz w:val="16"/>
                  <w:szCs w:val="16"/>
                </w:rPr>
                <w:t>Text 33</w:t>
              </w:r>
            </w:ins>
          </w:p>
        </w:tc>
        <w:tc>
          <w:tcPr>
            <w:tcW w:w="8385" w:type="dxa"/>
            <w:gridSpan w:val="7"/>
          </w:tcPr>
          <w:p w14:paraId="0C347AE2" w14:textId="77777777" w:rsidR="00413D6E" w:rsidRDefault="00592857" w:rsidP="00315FD1">
            <w:pPr>
              <w:snapToGrid w:val="0"/>
              <w:rPr>
                <w:ins w:id="1185" w:author="Mike Banach" w:date="2021-11-05T09:58:00Z"/>
                <w:sz w:val="16"/>
                <w:szCs w:val="16"/>
              </w:rPr>
            </w:pPr>
            <w:ins w:id="1186" w:author="Mike Banach" w:date="2021-11-05T09:58:00Z">
              <w:r>
                <w:rPr>
                  <w:sz w:val="16"/>
                  <w:szCs w:val="16"/>
                </w:rPr>
                <w:t>Must be one of the following:</w:t>
              </w:r>
            </w:ins>
          </w:p>
          <w:p w14:paraId="545AE42D" w14:textId="77777777" w:rsidR="00592857" w:rsidRDefault="00592857" w:rsidP="007F0F33">
            <w:pPr>
              <w:numPr>
                <w:ilvl w:val="0"/>
                <w:numId w:val="46"/>
              </w:numPr>
              <w:snapToGrid w:val="0"/>
              <w:ind w:left="208" w:hanging="180"/>
              <w:rPr>
                <w:ins w:id="1187" w:author="Mike Banach" w:date="2021-11-05T10:01:00Z"/>
                <w:sz w:val="16"/>
                <w:szCs w:val="16"/>
              </w:rPr>
            </w:pPr>
            <w:ins w:id="1188" w:author="Mike Banach" w:date="2021-11-05T09:59:00Z">
              <w:r>
                <w:rPr>
                  <w:sz w:val="16"/>
                  <w:szCs w:val="16"/>
                </w:rPr>
                <w:t>Within population boundary</w:t>
              </w:r>
            </w:ins>
            <w:ins w:id="1189" w:author="Mike Banach" w:date="2021-11-05T10:02:00Z">
              <w:r w:rsidR="00F64136">
                <w:rPr>
                  <w:sz w:val="16"/>
                  <w:szCs w:val="16"/>
                </w:rPr>
                <w:t xml:space="preserve"> </w:t>
              </w:r>
            </w:ins>
            <w:ins w:id="1190" w:author="Mike Banach" w:date="2021-11-05T10:07:00Z">
              <w:r w:rsidR="00612FB6">
                <w:rPr>
                  <w:sz w:val="16"/>
                  <w:szCs w:val="16"/>
                </w:rPr>
                <w:t xml:space="preserve"> </w:t>
              </w:r>
            </w:ins>
            <w:ins w:id="1191" w:author="Mike Banach" w:date="2021-11-05T10:02:00Z">
              <w:r w:rsidR="00F64136">
                <w:rPr>
                  <w:sz w:val="16"/>
                  <w:szCs w:val="16"/>
                </w:rPr>
                <w:t xml:space="preserve"> </w:t>
              </w:r>
            </w:ins>
            <w:ins w:id="1192" w:author="Mike Banach" w:date="2021-11-05T10:03:00Z">
              <w:r w:rsidR="00F64136">
                <w:rPr>
                  <w:sz w:val="16"/>
                  <w:szCs w:val="16"/>
                </w:rPr>
                <w:t>[</w:t>
              </w:r>
            </w:ins>
            <w:ins w:id="1193" w:author="Mike Banach" w:date="2021-11-23T12:12:00Z">
              <w:r w:rsidR="006164D7">
                <w:rPr>
                  <w:i/>
                  <w:sz w:val="16"/>
                  <w:szCs w:val="16"/>
                </w:rPr>
                <w:t>Outmigra</w:t>
              </w:r>
            </w:ins>
            <w:ins w:id="1194" w:author="Mike Banach" w:date="2021-11-23T12:00:00Z">
              <w:r w:rsidR="000B0044" w:rsidRPr="000B0044">
                <w:rPr>
                  <w:i/>
                  <w:sz w:val="16"/>
                  <w:szCs w:val="16"/>
                </w:rPr>
                <w:t xml:space="preserve">nts value calculated for location within the population boundary or at the downstream-most boundary of the population.  </w:t>
              </w:r>
            </w:ins>
            <w:ins w:id="1195" w:author="Mike Banach" w:date="2021-11-05T10:03:00Z">
              <w:r w:rsidR="00F64136" w:rsidRPr="000B0044">
                <w:rPr>
                  <w:i/>
                  <w:sz w:val="16"/>
                  <w:szCs w:val="16"/>
                </w:rPr>
                <w:t>This selection requires PopFit=</w:t>
              </w:r>
            </w:ins>
            <w:ins w:id="1196" w:author="Mike Banach" w:date="2021-11-23T12:01:00Z">
              <w:r w:rsidR="000B0044">
                <w:rPr>
                  <w:i/>
                  <w:sz w:val="16"/>
                  <w:szCs w:val="16"/>
                </w:rPr>
                <w:t>"Same" or "</w:t>
              </w:r>
            </w:ins>
            <w:ins w:id="1197" w:author="Mike Banach" w:date="2021-11-05T10:03:00Z">
              <w:r w:rsidR="00F64136" w:rsidRPr="000B0044">
                <w:rPr>
                  <w:i/>
                  <w:sz w:val="16"/>
                  <w:szCs w:val="16"/>
                </w:rPr>
                <w:t>Portion</w:t>
              </w:r>
            </w:ins>
            <w:ins w:id="1198" w:author="Mike Banach" w:date="2021-11-23T12:01:00Z">
              <w:r w:rsidR="000B0044">
                <w:rPr>
                  <w:i/>
                  <w:sz w:val="16"/>
                  <w:szCs w:val="16"/>
                </w:rPr>
                <w:t>"</w:t>
              </w:r>
            </w:ins>
            <w:ins w:id="1199" w:author="Mike Banach" w:date="2021-11-05T10:03:00Z">
              <w:r w:rsidR="00F64136" w:rsidRPr="000B0044">
                <w:rPr>
                  <w:i/>
                  <w:sz w:val="16"/>
                  <w:szCs w:val="16"/>
                </w:rPr>
                <w:t>.</w:t>
              </w:r>
              <w:r w:rsidR="00F64136">
                <w:rPr>
                  <w:sz w:val="16"/>
                  <w:szCs w:val="16"/>
                </w:rPr>
                <w:t>]</w:t>
              </w:r>
            </w:ins>
          </w:p>
          <w:p w14:paraId="3DF07567" w14:textId="77777777" w:rsidR="00592857" w:rsidRPr="003D514E" w:rsidRDefault="00592857" w:rsidP="004443B4">
            <w:pPr>
              <w:numPr>
                <w:ilvl w:val="0"/>
                <w:numId w:val="46"/>
              </w:numPr>
              <w:snapToGrid w:val="0"/>
              <w:ind w:left="208" w:hanging="180"/>
              <w:rPr>
                <w:ins w:id="1200" w:author="Mike Banach" w:date="2021-11-05T09:55:00Z"/>
                <w:sz w:val="16"/>
                <w:szCs w:val="16"/>
              </w:rPr>
            </w:pPr>
            <w:ins w:id="1201" w:author="Mike Banach" w:date="2021-11-05T10:01:00Z">
              <w:r>
                <w:rPr>
                  <w:sz w:val="16"/>
                  <w:szCs w:val="16"/>
                </w:rPr>
                <w:t xml:space="preserve">Downstream </w:t>
              </w:r>
            </w:ins>
            <w:ins w:id="1202" w:author="Mike Banach" w:date="2021-11-23T12:01:00Z">
              <w:r w:rsidR="006B0CB4">
                <w:rPr>
                  <w:sz w:val="16"/>
                  <w:szCs w:val="16"/>
                </w:rPr>
                <w:t>of</w:t>
              </w:r>
            </w:ins>
            <w:ins w:id="1203" w:author="Mike Banach" w:date="2021-11-05T10:01:00Z">
              <w:r>
                <w:rPr>
                  <w:sz w:val="16"/>
                  <w:szCs w:val="16"/>
                </w:rPr>
                <w:t xml:space="preserve"> population</w:t>
              </w:r>
            </w:ins>
            <w:ins w:id="1204" w:author="Mike Banach" w:date="2021-11-23T12:01:00Z">
              <w:r w:rsidR="006B0CB4">
                <w:rPr>
                  <w:sz w:val="16"/>
                  <w:szCs w:val="16"/>
                </w:rPr>
                <w:t xml:space="preserve"> boundary</w:t>
              </w:r>
            </w:ins>
            <w:ins w:id="1205" w:author="Mike Banach" w:date="2021-11-05T10:07:00Z">
              <w:r w:rsidR="00612FB6">
                <w:rPr>
                  <w:sz w:val="16"/>
                  <w:szCs w:val="16"/>
                </w:rPr>
                <w:t xml:space="preserve"> </w:t>
              </w:r>
            </w:ins>
            <w:r w:rsidR="00612FB6">
              <w:rPr>
                <w:sz w:val="16"/>
                <w:szCs w:val="16"/>
              </w:rPr>
              <w:t xml:space="preserve"> </w:t>
            </w:r>
            <w:ins w:id="1206" w:author="Mike Banach" w:date="2021-11-05T10:07:00Z">
              <w:r w:rsidR="00612FB6">
                <w:rPr>
                  <w:sz w:val="16"/>
                  <w:szCs w:val="16"/>
                </w:rPr>
                <w:t xml:space="preserve"> [</w:t>
              </w:r>
            </w:ins>
            <w:ins w:id="1207" w:author="Mike Banach" w:date="2021-11-23T12:12:00Z">
              <w:r w:rsidR="005D378B">
                <w:rPr>
                  <w:i/>
                  <w:sz w:val="16"/>
                  <w:szCs w:val="16"/>
                </w:rPr>
                <w:t>Outmigra</w:t>
              </w:r>
            </w:ins>
            <w:ins w:id="1208" w:author="Mike Banach" w:date="2021-11-23T12:02:00Z">
              <w:r w:rsidR="006B0CB4" w:rsidRPr="006B0CB4">
                <w:rPr>
                  <w:i/>
                  <w:sz w:val="16"/>
                  <w:szCs w:val="16"/>
                </w:rPr>
                <w:t xml:space="preserve">nts value calculated for location </w:t>
              </w:r>
              <w:r w:rsidR="006B0CB4">
                <w:rPr>
                  <w:i/>
                  <w:sz w:val="16"/>
                  <w:szCs w:val="16"/>
                </w:rPr>
                <w:t xml:space="preserve">significantly </w:t>
              </w:r>
              <w:r w:rsidR="006B0CB4" w:rsidRPr="006B0CB4">
                <w:rPr>
                  <w:i/>
                  <w:sz w:val="16"/>
                  <w:szCs w:val="16"/>
                </w:rPr>
                <w:t>downstream of the population boundary</w:t>
              </w:r>
            </w:ins>
            <w:ins w:id="1209" w:author="Mike Banach" w:date="2021-11-05T10:15:00Z">
              <w:r w:rsidR="001C14CD" w:rsidRPr="001C14CD">
                <w:rPr>
                  <w:i/>
                  <w:sz w:val="16"/>
                  <w:szCs w:val="16"/>
                </w:rPr>
                <w:t>.</w:t>
              </w:r>
            </w:ins>
            <w:ins w:id="1210" w:author="Mike Banach" w:date="2021-11-05T10:16:00Z">
              <w:r w:rsidR="001C14CD">
                <w:rPr>
                  <w:sz w:val="16"/>
                  <w:szCs w:val="16"/>
                </w:rPr>
                <w:t>]</w:t>
              </w:r>
            </w:ins>
          </w:p>
        </w:tc>
      </w:tr>
      <w:tr w:rsidR="00315FD1" w:rsidRPr="00B51678" w14:paraId="281CEBEF" w14:textId="77777777" w:rsidTr="006A2E32">
        <w:trPr>
          <w:cantSplit/>
        </w:trPr>
        <w:tc>
          <w:tcPr>
            <w:tcW w:w="1734" w:type="dxa"/>
            <w:tcMar>
              <w:left w:w="29" w:type="dxa"/>
              <w:right w:w="29" w:type="dxa"/>
            </w:tcMar>
          </w:tcPr>
          <w:p w14:paraId="1B1DCF1E" w14:textId="77777777" w:rsidR="00315FD1" w:rsidRPr="00AF73F1" w:rsidRDefault="00315FD1" w:rsidP="00315FD1">
            <w:pPr>
              <w:snapToGrid w:val="0"/>
              <w:rPr>
                <w:b/>
                <w:bCs/>
                <w:color w:val="FF0000"/>
                <w:sz w:val="16"/>
                <w:szCs w:val="16"/>
              </w:rPr>
            </w:pPr>
            <w:r>
              <w:rPr>
                <w:bCs/>
                <w:sz w:val="16"/>
                <w:szCs w:val="16"/>
              </w:rPr>
              <w:t>SmoltEqLocPTcode</w:t>
            </w:r>
          </w:p>
        </w:tc>
        <w:tc>
          <w:tcPr>
            <w:tcW w:w="3615" w:type="dxa"/>
            <w:tcMar>
              <w:left w:w="29" w:type="dxa"/>
              <w:right w:w="29" w:type="dxa"/>
            </w:tcMar>
          </w:tcPr>
          <w:p w14:paraId="619F617A" w14:textId="77777777" w:rsidR="00315FD1" w:rsidRDefault="00315FD1" w:rsidP="00315FD1">
            <w:pPr>
              <w:snapToGrid w:val="0"/>
              <w:rPr>
                <w:bCs/>
                <w:sz w:val="16"/>
                <w:szCs w:val="16"/>
              </w:rPr>
            </w:pPr>
            <w:r>
              <w:rPr>
                <w:bCs/>
                <w:sz w:val="16"/>
                <w:szCs w:val="16"/>
              </w:rPr>
              <w:t>PTAGIS code for the SmoltEqLocation field.</w:t>
            </w:r>
          </w:p>
        </w:tc>
        <w:tc>
          <w:tcPr>
            <w:tcW w:w="954" w:type="dxa"/>
            <w:tcMar>
              <w:left w:w="29" w:type="dxa"/>
              <w:right w:w="29" w:type="dxa"/>
            </w:tcMar>
          </w:tcPr>
          <w:p w14:paraId="3A6B6C46" w14:textId="77777777" w:rsidR="00315FD1" w:rsidRPr="00AF73F1" w:rsidRDefault="00315FD1" w:rsidP="00315FD1">
            <w:pPr>
              <w:snapToGrid w:val="0"/>
              <w:jc w:val="center"/>
              <w:rPr>
                <w:b/>
                <w:bCs/>
                <w:color w:val="FF0000"/>
                <w:sz w:val="16"/>
                <w:szCs w:val="16"/>
              </w:rPr>
            </w:pPr>
            <w:r>
              <w:rPr>
                <w:bCs/>
                <w:sz w:val="16"/>
                <w:szCs w:val="16"/>
              </w:rPr>
              <w:t>Text 255</w:t>
            </w:r>
          </w:p>
        </w:tc>
        <w:tc>
          <w:tcPr>
            <w:tcW w:w="8385" w:type="dxa"/>
            <w:gridSpan w:val="7"/>
          </w:tcPr>
          <w:p w14:paraId="462582EF" w14:textId="77777777" w:rsidR="00315FD1" w:rsidRPr="003D514E" w:rsidRDefault="00315FD1" w:rsidP="00315FD1">
            <w:pPr>
              <w:snapToGrid w:val="0"/>
              <w:rPr>
                <w:sz w:val="16"/>
                <w:szCs w:val="16"/>
              </w:rPr>
            </w:pPr>
            <w:r>
              <w:rPr>
                <w:sz w:val="16"/>
                <w:szCs w:val="16"/>
              </w:rPr>
              <w:t xml:space="preserve">There should be a PTAGIS code for most locations where </w:t>
            </w:r>
            <w:del w:id="1211" w:author="Mike Banach" w:date="2021-10-05T09:32:00Z">
              <w:r w:rsidDel="00BA48FC">
                <w:rPr>
                  <w:sz w:val="16"/>
                  <w:szCs w:val="16"/>
                </w:rPr>
                <w:delText>smolt equivalents are</w:delText>
              </w:r>
            </w:del>
            <w:ins w:id="1212" w:author="Mike Banach" w:date="2021-10-05T09:32:00Z">
              <w:r w:rsidR="00BA48FC">
                <w:rPr>
                  <w:sz w:val="16"/>
                  <w:szCs w:val="16"/>
                </w:rPr>
                <w:t>outmigrant abundance is</w:t>
              </w:r>
            </w:ins>
            <w:r>
              <w:rPr>
                <w:sz w:val="16"/>
                <w:szCs w:val="16"/>
              </w:rPr>
              <w:t xml:space="preserve"> estimated.  Provide that code if available.  Provide multiple codes if </w:t>
            </w:r>
            <w:del w:id="1213" w:author="Mike Banach" w:date="2021-10-05T09:34:00Z">
              <w:r w:rsidDel="00C0126F">
                <w:rPr>
                  <w:sz w:val="16"/>
                  <w:szCs w:val="16"/>
                </w:rPr>
                <w:delText>smolt equivalents were</w:delText>
              </w:r>
            </w:del>
            <w:ins w:id="1214" w:author="Mike Banach" w:date="2021-10-05T09:34:00Z">
              <w:r w:rsidR="00C0126F">
                <w:rPr>
                  <w:sz w:val="16"/>
                  <w:szCs w:val="16"/>
                </w:rPr>
                <w:t>outmigrant abundance was</w:t>
              </w:r>
            </w:ins>
            <w:r>
              <w:rPr>
                <w:sz w:val="16"/>
                <w:szCs w:val="16"/>
              </w:rPr>
              <w:t xml:space="preserve"> determined by summing estimates at multiple locations for this population.</w:t>
            </w:r>
          </w:p>
        </w:tc>
      </w:tr>
      <w:tr w:rsidR="00315FD1" w:rsidRPr="00B51678" w14:paraId="18E0AC19" w14:textId="77777777" w:rsidTr="006A2E32">
        <w:trPr>
          <w:cantSplit/>
        </w:trPr>
        <w:tc>
          <w:tcPr>
            <w:tcW w:w="1734" w:type="dxa"/>
            <w:tcMar>
              <w:left w:w="29" w:type="dxa"/>
              <w:right w:w="29" w:type="dxa"/>
            </w:tcMar>
          </w:tcPr>
          <w:p w14:paraId="7893F2E2" w14:textId="77777777" w:rsidR="00315FD1" w:rsidRPr="00833095" w:rsidRDefault="00315FD1" w:rsidP="00315FD1">
            <w:pPr>
              <w:snapToGrid w:val="0"/>
              <w:rPr>
                <w:b/>
                <w:bCs/>
                <w:color w:val="FF0000"/>
                <w:sz w:val="16"/>
                <w:szCs w:val="16"/>
                <w:u w:val="single"/>
                <w:rPrChange w:id="1215" w:author="Mike Banach" w:date="2023-11-20T13:57:00Z">
                  <w:rPr>
                    <w:b/>
                    <w:bCs/>
                    <w:color w:val="FF0000"/>
                    <w:sz w:val="16"/>
                    <w:szCs w:val="16"/>
                  </w:rPr>
                </w:rPrChange>
              </w:rPr>
            </w:pPr>
            <w:r w:rsidRPr="00833095">
              <w:rPr>
                <w:b/>
                <w:bCs/>
                <w:color w:val="FF0000"/>
                <w:sz w:val="16"/>
                <w:szCs w:val="16"/>
                <w:u w:val="single"/>
                <w:rPrChange w:id="1216" w:author="Mike Banach" w:date="2023-11-20T13:57:00Z">
                  <w:rPr>
                    <w:b/>
                    <w:bCs/>
                    <w:color w:val="FF0000"/>
                    <w:sz w:val="16"/>
                    <w:szCs w:val="16"/>
                  </w:rPr>
                </w:rPrChange>
              </w:rPr>
              <w:lastRenderedPageBreak/>
              <w:t>OutmigrationYear</w:t>
            </w:r>
          </w:p>
        </w:tc>
        <w:tc>
          <w:tcPr>
            <w:tcW w:w="3615" w:type="dxa"/>
            <w:tcMar>
              <w:left w:w="29" w:type="dxa"/>
              <w:right w:w="29" w:type="dxa"/>
            </w:tcMar>
          </w:tcPr>
          <w:p w14:paraId="5ED9B7BE" w14:textId="77777777" w:rsidR="00315FD1" w:rsidRPr="00325D88" w:rsidRDefault="00315FD1" w:rsidP="00315FD1">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year</w:t>
            </w:r>
            <w:r>
              <w:rPr>
                <w:bCs/>
                <w:sz w:val="16"/>
                <w:szCs w:val="16"/>
              </w:rPr>
              <w:t xml:space="preserve"> of the spring/summer</w:t>
            </w:r>
            <w:r w:rsidRPr="0099077A">
              <w:rPr>
                <w:bCs/>
                <w:sz w:val="16"/>
                <w:szCs w:val="16"/>
              </w:rPr>
              <w:t xml:space="preserve"> in which </w:t>
            </w:r>
            <w:r>
              <w:rPr>
                <w:bCs/>
                <w:sz w:val="16"/>
                <w:szCs w:val="16"/>
              </w:rPr>
              <w:t>outmigration</w:t>
            </w:r>
            <w:r w:rsidRPr="0099077A">
              <w:rPr>
                <w:bCs/>
                <w:sz w:val="16"/>
                <w:szCs w:val="16"/>
              </w:rPr>
              <w:t xml:space="preserve"> of this species</w:t>
            </w:r>
            <w:r>
              <w:rPr>
                <w:bCs/>
                <w:sz w:val="16"/>
                <w:szCs w:val="16"/>
              </w:rPr>
              <w:t xml:space="preserve"> occurred</w:t>
            </w:r>
            <w:r w:rsidRPr="0099077A">
              <w:rPr>
                <w:bCs/>
                <w:sz w:val="16"/>
                <w:szCs w:val="16"/>
              </w:rPr>
              <w:t>.</w:t>
            </w:r>
          </w:p>
        </w:tc>
        <w:tc>
          <w:tcPr>
            <w:tcW w:w="954" w:type="dxa"/>
            <w:tcMar>
              <w:left w:w="29" w:type="dxa"/>
              <w:right w:w="29" w:type="dxa"/>
            </w:tcMar>
          </w:tcPr>
          <w:p w14:paraId="616AE6BD" w14:textId="77777777" w:rsidR="00315FD1" w:rsidRPr="001814AF" w:rsidRDefault="00315FD1" w:rsidP="00315FD1">
            <w:pPr>
              <w:snapToGrid w:val="0"/>
              <w:jc w:val="center"/>
              <w:rPr>
                <w:b/>
                <w:bCs/>
                <w:color w:val="FF0000"/>
                <w:sz w:val="16"/>
                <w:szCs w:val="16"/>
              </w:rPr>
            </w:pPr>
            <w:r w:rsidRPr="001814AF">
              <w:rPr>
                <w:b/>
                <w:bCs/>
                <w:color w:val="FF0000"/>
                <w:sz w:val="16"/>
                <w:szCs w:val="16"/>
              </w:rPr>
              <w:t>Integer</w:t>
            </w:r>
          </w:p>
        </w:tc>
        <w:tc>
          <w:tcPr>
            <w:tcW w:w="8385" w:type="dxa"/>
            <w:gridSpan w:val="7"/>
          </w:tcPr>
          <w:p w14:paraId="5D22BE05" w14:textId="77777777" w:rsidR="00315FD1" w:rsidRPr="00325D88" w:rsidRDefault="00315FD1" w:rsidP="00315FD1">
            <w:pPr>
              <w:snapToGrid w:val="0"/>
              <w:rPr>
                <w:sz w:val="16"/>
                <w:szCs w:val="16"/>
              </w:rPr>
            </w:pPr>
            <w:r>
              <w:rPr>
                <w:bCs/>
                <w:sz w:val="16"/>
                <w:szCs w:val="16"/>
              </w:rPr>
              <w:t>Juvenile anadromous fishes generally migrate to the ocean in the spring.  However, a significant portion of the migration may occur in the fall or winter before, or continue into summer.  Enter here the year of the spring migration even if the migration begins earlier.</w:t>
            </w:r>
          </w:p>
        </w:tc>
      </w:tr>
      <w:tr w:rsidR="00315FD1" w:rsidRPr="00B51678" w14:paraId="5BB4023B" w14:textId="77777777" w:rsidTr="006A2E32">
        <w:trPr>
          <w:cantSplit/>
        </w:trPr>
        <w:tc>
          <w:tcPr>
            <w:tcW w:w="1734" w:type="dxa"/>
            <w:tcMar>
              <w:left w:w="29" w:type="dxa"/>
              <w:right w:w="29" w:type="dxa"/>
            </w:tcMar>
          </w:tcPr>
          <w:p w14:paraId="7E36EC3B" w14:textId="77777777" w:rsidR="00315FD1" w:rsidRPr="00C96D64" w:rsidRDefault="00315FD1" w:rsidP="00315FD1">
            <w:pPr>
              <w:snapToGrid w:val="0"/>
              <w:rPr>
                <w:b/>
                <w:bCs/>
                <w:color w:val="FF0000"/>
                <w:sz w:val="16"/>
                <w:szCs w:val="16"/>
              </w:rPr>
            </w:pPr>
            <w:r w:rsidRPr="00C96D64">
              <w:rPr>
                <w:b/>
                <w:bCs/>
                <w:color w:val="FF0000"/>
                <w:sz w:val="16"/>
                <w:szCs w:val="16"/>
              </w:rPr>
              <w:t>ContactAgency</w:t>
            </w:r>
          </w:p>
        </w:tc>
        <w:tc>
          <w:tcPr>
            <w:tcW w:w="3615" w:type="dxa"/>
            <w:tcMar>
              <w:left w:w="29" w:type="dxa"/>
              <w:right w:w="29" w:type="dxa"/>
            </w:tcMar>
          </w:tcPr>
          <w:p w14:paraId="1C1199A2" w14:textId="77777777" w:rsidR="00315FD1" w:rsidRDefault="00315FD1" w:rsidP="00315FD1">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4" w:type="dxa"/>
            <w:tcMar>
              <w:left w:w="29" w:type="dxa"/>
              <w:right w:w="29" w:type="dxa"/>
            </w:tcMar>
          </w:tcPr>
          <w:p w14:paraId="6A3F9B9D" w14:textId="77777777" w:rsidR="00315FD1" w:rsidRPr="00C96D64" w:rsidRDefault="00315FD1" w:rsidP="00315FD1">
            <w:pPr>
              <w:snapToGrid w:val="0"/>
              <w:jc w:val="center"/>
              <w:rPr>
                <w:b/>
                <w:bCs/>
                <w:color w:val="FF0000"/>
                <w:sz w:val="16"/>
                <w:szCs w:val="16"/>
              </w:rPr>
            </w:pPr>
            <w:r w:rsidRPr="00C96D64">
              <w:rPr>
                <w:b/>
                <w:bCs/>
                <w:color w:val="FF0000"/>
                <w:sz w:val="16"/>
                <w:szCs w:val="16"/>
              </w:rPr>
              <w:t>Text 255</w:t>
            </w:r>
          </w:p>
        </w:tc>
        <w:tc>
          <w:tcPr>
            <w:tcW w:w="3950" w:type="dxa"/>
            <w:gridSpan w:val="4"/>
          </w:tcPr>
          <w:p w14:paraId="2541C5FB" w14:textId="77777777" w:rsidR="00315FD1" w:rsidRDefault="00315FD1" w:rsidP="00315FD1">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754EFE5" w14:textId="77777777" w:rsidR="00315FD1" w:rsidRDefault="00315FD1" w:rsidP="00315FD1">
            <w:pPr>
              <w:snapToGrid w:val="0"/>
              <w:rPr>
                <w:sz w:val="16"/>
                <w:szCs w:val="16"/>
              </w:rPr>
            </w:pPr>
          </w:p>
          <w:p w14:paraId="4084097F" w14:textId="77777777" w:rsidR="00315FD1" w:rsidRDefault="00315FD1" w:rsidP="00315FD1">
            <w:pPr>
              <w:numPr>
                <w:ilvl w:val="0"/>
                <w:numId w:val="16"/>
              </w:numPr>
              <w:snapToGrid w:val="0"/>
              <w:ind w:left="173" w:hanging="144"/>
              <w:rPr>
                <w:sz w:val="16"/>
                <w:szCs w:val="16"/>
              </w:rPr>
            </w:pPr>
            <w:r w:rsidRPr="00BF2C3A">
              <w:rPr>
                <w:sz w:val="16"/>
                <w:szCs w:val="16"/>
              </w:rPr>
              <w:t>Columbia River Inter-Tribal Fish Commission</w:t>
            </w:r>
          </w:p>
          <w:p w14:paraId="246D16CB" w14:textId="77777777" w:rsidR="00315FD1" w:rsidRDefault="00315FD1" w:rsidP="00315FD1">
            <w:pPr>
              <w:numPr>
                <w:ilvl w:val="0"/>
                <w:numId w:val="16"/>
              </w:numPr>
              <w:snapToGrid w:val="0"/>
              <w:ind w:left="173" w:hanging="144"/>
              <w:rPr>
                <w:sz w:val="16"/>
                <w:szCs w:val="16"/>
              </w:rPr>
            </w:pPr>
            <w:r w:rsidRPr="00BF2C3A">
              <w:rPr>
                <w:sz w:val="16"/>
                <w:szCs w:val="16"/>
              </w:rPr>
              <w:t>Confederated Tribes</w:t>
            </w:r>
            <w:r>
              <w:rPr>
                <w:sz w:val="16"/>
                <w:szCs w:val="16"/>
              </w:rPr>
              <w:t xml:space="preserve"> of the Colville Reservation</w:t>
            </w:r>
          </w:p>
          <w:p w14:paraId="0810326E" w14:textId="77777777" w:rsidR="00315FD1" w:rsidRDefault="00315FD1" w:rsidP="00315FD1">
            <w:pPr>
              <w:numPr>
                <w:ilvl w:val="0"/>
                <w:numId w:val="16"/>
              </w:numPr>
              <w:snapToGrid w:val="0"/>
              <w:ind w:left="173" w:hanging="144"/>
              <w:rPr>
                <w:sz w:val="16"/>
                <w:szCs w:val="16"/>
              </w:rPr>
            </w:pPr>
            <w:r w:rsidRPr="00BF2C3A">
              <w:rPr>
                <w:sz w:val="16"/>
                <w:szCs w:val="16"/>
              </w:rPr>
              <w:t>Confederated Tribes and Bands of the Yakama Nation</w:t>
            </w:r>
          </w:p>
          <w:p w14:paraId="706B60C7" w14:textId="77777777" w:rsidR="00315FD1" w:rsidRDefault="00315FD1" w:rsidP="00315FD1">
            <w:pPr>
              <w:numPr>
                <w:ilvl w:val="0"/>
                <w:numId w:val="16"/>
              </w:numPr>
              <w:snapToGrid w:val="0"/>
              <w:ind w:left="173" w:hanging="144"/>
              <w:rPr>
                <w:sz w:val="16"/>
                <w:szCs w:val="16"/>
              </w:rPr>
            </w:pPr>
            <w:r w:rsidRPr="00BF2C3A">
              <w:rPr>
                <w:sz w:val="16"/>
                <w:szCs w:val="16"/>
              </w:rPr>
              <w:t>Confederated Tribes of the Umatilla Indian Reservation</w:t>
            </w:r>
          </w:p>
          <w:p w14:paraId="626CA2AF" w14:textId="77777777" w:rsidR="00315FD1" w:rsidRPr="009A4EC7" w:rsidRDefault="00315FD1" w:rsidP="00315FD1">
            <w:pPr>
              <w:numPr>
                <w:ilvl w:val="0"/>
                <w:numId w:val="16"/>
              </w:numPr>
              <w:snapToGrid w:val="0"/>
              <w:ind w:left="173" w:hanging="144"/>
              <w:rPr>
                <w:sz w:val="16"/>
                <w:szCs w:val="16"/>
              </w:rPr>
            </w:pPr>
            <w:r w:rsidRPr="00BF2C3A">
              <w:rPr>
                <w:sz w:val="16"/>
                <w:szCs w:val="16"/>
              </w:rPr>
              <w:t>Confederated Tribes of the Warm Springs Reservation of Oregon</w:t>
            </w:r>
          </w:p>
        </w:tc>
        <w:tc>
          <w:tcPr>
            <w:tcW w:w="4435" w:type="dxa"/>
            <w:gridSpan w:val="3"/>
          </w:tcPr>
          <w:p w14:paraId="7CA9FF18" w14:textId="77777777" w:rsidR="00315FD1" w:rsidRDefault="00315FD1" w:rsidP="00315FD1">
            <w:pPr>
              <w:numPr>
                <w:ilvl w:val="0"/>
                <w:numId w:val="16"/>
              </w:numPr>
              <w:snapToGrid w:val="0"/>
              <w:ind w:left="173" w:hanging="144"/>
              <w:rPr>
                <w:sz w:val="16"/>
                <w:szCs w:val="16"/>
              </w:rPr>
            </w:pPr>
            <w:r w:rsidRPr="00C0012B">
              <w:rPr>
                <w:sz w:val="16"/>
                <w:szCs w:val="16"/>
              </w:rPr>
              <w:t>Fish Passage Center</w:t>
            </w:r>
          </w:p>
          <w:p w14:paraId="20AC2EA9" w14:textId="77777777" w:rsidR="00315FD1" w:rsidRDefault="00315FD1" w:rsidP="00315FD1">
            <w:pPr>
              <w:numPr>
                <w:ilvl w:val="0"/>
                <w:numId w:val="16"/>
              </w:numPr>
              <w:snapToGrid w:val="0"/>
              <w:ind w:left="173" w:hanging="144"/>
              <w:rPr>
                <w:sz w:val="16"/>
                <w:szCs w:val="16"/>
              </w:rPr>
            </w:pPr>
            <w:r w:rsidRPr="00BF2C3A">
              <w:rPr>
                <w:sz w:val="16"/>
                <w:szCs w:val="16"/>
              </w:rPr>
              <w:t>Idaho Department of Fish and Game</w:t>
            </w:r>
          </w:p>
          <w:p w14:paraId="0886D573" w14:textId="77777777" w:rsidR="00315FD1" w:rsidRDefault="00315FD1" w:rsidP="00315FD1">
            <w:pPr>
              <w:numPr>
                <w:ilvl w:val="0"/>
                <w:numId w:val="16"/>
              </w:numPr>
              <w:snapToGrid w:val="0"/>
              <w:ind w:left="173" w:hanging="144"/>
              <w:rPr>
                <w:sz w:val="16"/>
                <w:szCs w:val="16"/>
              </w:rPr>
            </w:pPr>
            <w:r w:rsidRPr="00BF2C3A">
              <w:rPr>
                <w:sz w:val="16"/>
                <w:szCs w:val="16"/>
              </w:rPr>
              <w:t>Nez Perce Tribe</w:t>
            </w:r>
          </w:p>
          <w:p w14:paraId="37B75E44" w14:textId="77777777" w:rsidR="00315FD1" w:rsidRDefault="00315FD1" w:rsidP="00315FD1">
            <w:pPr>
              <w:numPr>
                <w:ilvl w:val="0"/>
                <w:numId w:val="16"/>
              </w:numPr>
              <w:snapToGrid w:val="0"/>
              <w:ind w:left="173" w:hanging="144"/>
              <w:rPr>
                <w:sz w:val="16"/>
                <w:szCs w:val="16"/>
              </w:rPr>
            </w:pPr>
            <w:r w:rsidRPr="00C0012B">
              <w:rPr>
                <w:sz w:val="16"/>
                <w:szCs w:val="16"/>
              </w:rPr>
              <w:t>Northwest Indian Fisheries Commission</w:t>
            </w:r>
          </w:p>
          <w:p w14:paraId="10A8271B" w14:textId="77777777" w:rsidR="00315FD1" w:rsidRDefault="00315FD1" w:rsidP="00315FD1">
            <w:pPr>
              <w:numPr>
                <w:ilvl w:val="0"/>
                <w:numId w:val="16"/>
              </w:numPr>
              <w:snapToGrid w:val="0"/>
              <w:ind w:left="173" w:hanging="144"/>
              <w:rPr>
                <w:sz w:val="16"/>
                <w:szCs w:val="16"/>
              </w:rPr>
            </w:pPr>
            <w:r w:rsidRPr="00BF2C3A">
              <w:rPr>
                <w:sz w:val="16"/>
                <w:szCs w:val="16"/>
              </w:rPr>
              <w:t>Oregon Department of Fish and Wildlife</w:t>
            </w:r>
          </w:p>
          <w:p w14:paraId="1DF0E677" w14:textId="77777777" w:rsidR="00315FD1" w:rsidRDefault="00315FD1" w:rsidP="00315FD1">
            <w:pPr>
              <w:numPr>
                <w:ilvl w:val="0"/>
                <w:numId w:val="16"/>
              </w:numPr>
              <w:snapToGrid w:val="0"/>
              <w:ind w:left="173" w:hanging="144"/>
              <w:rPr>
                <w:sz w:val="16"/>
                <w:szCs w:val="16"/>
              </w:rPr>
            </w:pPr>
            <w:r w:rsidRPr="004C1264">
              <w:rPr>
                <w:sz w:val="16"/>
                <w:szCs w:val="16"/>
              </w:rPr>
              <w:t>Quantitative Consultants, Inc.</w:t>
            </w:r>
          </w:p>
          <w:p w14:paraId="3DC62ACA" w14:textId="77777777" w:rsidR="00315FD1" w:rsidRDefault="00315FD1" w:rsidP="00315FD1">
            <w:pPr>
              <w:numPr>
                <w:ilvl w:val="0"/>
                <w:numId w:val="16"/>
              </w:numPr>
              <w:snapToGrid w:val="0"/>
              <w:ind w:left="173" w:hanging="144"/>
              <w:rPr>
                <w:sz w:val="16"/>
                <w:szCs w:val="16"/>
              </w:rPr>
            </w:pPr>
            <w:r w:rsidRPr="00C0012B">
              <w:rPr>
                <w:sz w:val="16"/>
                <w:szCs w:val="16"/>
              </w:rPr>
              <w:t>Shoshone-Ba</w:t>
            </w:r>
            <w:r>
              <w:rPr>
                <w:sz w:val="16"/>
                <w:szCs w:val="16"/>
              </w:rPr>
              <w:t>nnock Tribes</w:t>
            </w:r>
          </w:p>
          <w:p w14:paraId="76644CC3" w14:textId="77777777" w:rsidR="00315FD1" w:rsidRPr="00C0012B" w:rsidRDefault="00315FD1" w:rsidP="00315FD1">
            <w:pPr>
              <w:numPr>
                <w:ilvl w:val="0"/>
                <w:numId w:val="16"/>
              </w:numPr>
              <w:snapToGrid w:val="0"/>
              <w:ind w:left="173" w:hanging="144"/>
              <w:rPr>
                <w:bCs/>
                <w:sz w:val="16"/>
                <w:szCs w:val="16"/>
              </w:rPr>
            </w:pPr>
            <w:r w:rsidRPr="00BF2C3A">
              <w:rPr>
                <w:sz w:val="16"/>
                <w:szCs w:val="16"/>
              </w:rPr>
              <w:t>Spokane Tribe of Indians</w:t>
            </w:r>
          </w:p>
          <w:p w14:paraId="00E1DCB0" w14:textId="77777777" w:rsidR="00315FD1" w:rsidRPr="006642D6" w:rsidRDefault="00315FD1" w:rsidP="00315FD1">
            <w:pPr>
              <w:numPr>
                <w:ilvl w:val="0"/>
                <w:numId w:val="16"/>
              </w:numPr>
              <w:snapToGrid w:val="0"/>
              <w:ind w:left="173" w:hanging="144"/>
              <w:rPr>
                <w:bCs/>
                <w:sz w:val="16"/>
                <w:szCs w:val="16"/>
              </w:rPr>
            </w:pPr>
            <w:r w:rsidRPr="00C0012B">
              <w:rPr>
                <w:bCs/>
                <w:sz w:val="16"/>
                <w:szCs w:val="16"/>
              </w:rPr>
              <w:t>U.S. Fish and Wildlife Service</w:t>
            </w:r>
          </w:p>
          <w:p w14:paraId="73DC0B8C" w14:textId="77777777" w:rsidR="00315FD1" w:rsidRDefault="00315FD1" w:rsidP="00315FD1">
            <w:pPr>
              <w:numPr>
                <w:ilvl w:val="0"/>
                <w:numId w:val="16"/>
              </w:numPr>
              <w:snapToGrid w:val="0"/>
              <w:ind w:left="173" w:hanging="144"/>
              <w:rPr>
                <w:sz w:val="16"/>
                <w:szCs w:val="16"/>
              </w:rPr>
            </w:pPr>
            <w:r w:rsidRPr="00BF2C3A">
              <w:rPr>
                <w:sz w:val="16"/>
                <w:szCs w:val="16"/>
              </w:rPr>
              <w:t>Washington Department of Fish and Wildlife</w:t>
            </w:r>
          </w:p>
        </w:tc>
      </w:tr>
      <w:tr w:rsidR="00315FD1" w:rsidRPr="00B51678" w14:paraId="3A26E18A" w14:textId="77777777" w:rsidTr="006A2E32">
        <w:trPr>
          <w:cantSplit/>
        </w:trPr>
        <w:tc>
          <w:tcPr>
            <w:tcW w:w="1734" w:type="dxa"/>
            <w:tcMar>
              <w:left w:w="29" w:type="dxa"/>
              <w:right w:w="29" w:type="dxa"/>
            </w:tcMar>
          </w:tcPr>
          <w:p w14:paraId="23C666EE" w14:textId="77777777" w:rsidR="00315FD1" w:rsidRPr="00C96D64" w:rsidRDefault="00315FD1" w:rsidP="00315FD1">
            <w:pPr>
              <w:snapToGrid w:val="0"/>
              <w:rPr>
                <w:b/>
                <w:bCs/>
                <w:color w:val="FF0000"/>
                <w:sz w:val="16"/>
                <w:szCs w:val="16"/>
              </w:rPr>
            </w:pPr>
            <w:r w:rsidRPr="00C96D64">
              <w:rPr>
                <w:b/>
                <w:bCs/>
                <w:color w:val="FF0000"/>
                <w:sz w:val="16"/>
                <w:szCs w:val="16"/>
              </w:rPr>
              <w:t>MethodNumber</w:t>
            </w:r>
          </w:p>
        </w:tc>
        <w:tc>
          <w:tcPr>
            <w:tcW w:w="3615" w:type="dxa"/>
            <w:tcMar>
              <w:left w:w="29" w:type="dxa"/>
              <w:right w:w="29" w:type="dxa"/>
            </w:tcMar>
          </w:tcPr>
          <w:p w14:paraId="0D67759B" w14:textId="77777777" w:rsidR="00315FD1" w:rsidRPr="0099077A" w:rsidRDefault="00315FD1" w:rsidP="00315FD1">
            <w:pPr>
              <w:snapToGrid w:val="0"/>
              <w:rPr>
                <w:bCs/>
                <w:sz w:val="16"/>
                <w:szCs w:val="16"/>
              </w:rPr>
            </w:pPr>
            <w:r>
              <w:rPr>
                <w:bCs/>
                <w:sz w:val="16"/>
                <w:szCs w:val="16"/>
              </w:rPr>
              <w:t xml:space="preserve">This field represents the method(s) used to calculate the values in the "Indicators" and "Metrics" sections. </w:t>
            </w:r>
          </w:p>
        </w:tc>
        <w:tc>
          <w:tcPr>
            <w:tcW w:w="954" w:type="dxa"/>
            <w:tcMar>
              <w:left w:w="29" w:type="dxa"/>
              <w:right w:w="29" w:type="dxa"/>
            </w:tcMar>
          </w:tcPr>
          <w:p w14:paraId="5517772D" w14:textId="354F547B" w:rsidR="00315FD1" w:rsidRPr="00C96D64" w:rsidRDefault="00315FD1" w:rsidP="00315FD1">
            <w:pPr>
              <w:snapToGrid w:val="0"/>
              <w:jc w:val="center"/>
              <w:rPr>
                <w:b/>
                <w:bCs/>
                <w:color w:val="FF0000"/>
                <w:sz w:val="16"/>
                <w:szCs w:val="16"/>
              </w:rPr>
            </w:pPr>
            <w:del w:id="1217" w:author="Mike Banach" w:date="2023-11-20T15:57:00Z">
              <w:r w:rsidRPr="00C96D64" w:rsidDel="00C04F87">
                <w:rPr>
                  <w:b/>
                  <w:bCs/>
                  <w:color w:val="FF0000"/>
                  <w:sz w:val="16"/>
                  <w:szCs w:val="16"/>
                </w:rPr>
                <w:delText>Byte</w:delText>
              </w:r>
            </w:del>
            <w:ins w:id="1218" w:author="Mike Banach" w:date="2023-11-20T15:57:00Z">
              <w:r w:rsidR="00C04F87">
                <w:rPr>
                  <w:b/>
                  <w:bCs/>
                  <w:color w:val="FF0000"/>
                  <w:sz w:val="16"/>
                  <w:szCs w:val="16"/>
                </w:rPr>
                <w:t>Integer</w:t>
              </w:r>
            </w:ins>
          </w:p>
        </w:tc>
        <w:tc>
          <w:tcPr>
            <w:tcW w:w="8385" w:type="dxa"/>
            <w:gridSpan w:val="7"/>
          </w:tcPr>
          <w:p w14:paraId="0043D836" w14:textId="77777777" w:rsidR="00315FD1" w:rsidRDefault="00315FD1" w:rsidP="00315FD1">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 or for different locations, life stages, etc.</w:t>
            </w:r>
          </w:p>
          <w:p w14:paraId="45CA4172" w14:textId="77777777" w:rsidR="00315FD1" w:rsidRDefault="00315FD1" w:rsidP="00315FD1">
            <w:pPr>
              <w:snapToGrid w:val="0"/>
              <w:rPr>
                <w:bCs/>
                <w:sz w:val="16"/>
                <w:szCs w:val="16"/>
              </w:rPr>
            </w:pPr>
          </w:p>
          <w:p w14:paraId="7B3D843C" w14:textId="77777777" w:rsidR="00315FD1" w:rsidRDefault="00315FD1" w:rsidP="00315FD1">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0206E783" w14:textId="77777777" w:rsidR="00315FD1" w:rsidRDefault="00315FD1" w:rsidP="00315FD1">
            <w:pPr>
              <w:snapToGrid w:val="0"/>
              <w:rPr>
                <w:bCs/>
                <w:sz w:val="16"/>
                <w:szCs w:val="16"/>
              </w:rPr>
            </w:pPr>
          </w:p>
          <w:p w14:paraId="5DEC4DDA" w14:textId="77777777" w:rsidR="00315FD1" w:rsidRDefault="00315FD1" w:rsidP="00315FD1">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w:t>
            </w:r>
            <w:r w:rsidRPr="00C97DE6">
              <w:rPr>
                <w:bCs/>
                <w:sz w:val="16"/>
                <w:szCs w:val="16"/>
              </w:rPr>
              <w:t xml:space="preserve">  This lets a data user know which records belong together.</w:t>
            </w:r>
          </w:p>
          <w:p w14:paraId="4D73860E" w14:textId="77777777" w:rsidR="00315FD1" w:rsidRDefault="00315FD1" w:rsidP="00315FD1">
            <w:pPr>
              <w:snapToGrid w:val="0"/>
              <w:rPr>
                <w:bCs/>
                <w:sz w:val="16"/>
                <w:szCs w:val="16"/>
              </w:rPr>
            </w:pPr>
          </w:p>
          <w:p w14:paraId="63EA9A1B" w14:textId="77777777" w:rsidR="00315FD1" w:rsidRPr="0099077A" w:rsidRDefault="00315FD1" w:rsidP="00315FD1">
            <w:pPr>
              <w:snapToGrid w:val="0"/>
              <w:rPr>
                <w:bCs/>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315FD1" w:rsidRPr="00B51678" w14:paraId="18B80F33" w14:textId="77777777" w:rsidTr="006A2E32">
        <w:trPr>
          <w:cantSplit/>
        </w:trPr>
        <w:tc>
          <w:tcPr>
            <w:tcW w:w="1734" w:type="dxa"/>
            <w:tcMar>
              <w:left w:w="29" w:type="dxa"/>
              <w:right w:w="29" w:type="dxa"/>
            </w:tcMar>
          </w:tcPr>
          <w:p w14:paraId="00A73BE9" w14:textId="77777777" w:rsidR="00315FD1" w:rsidRPr="003B785E" w:rsidRDefault="00315FD1" w:rsidP="00315FD1">
            <w:pPr>
              <w:snapToGrid w:val="0"/>
              <w:rPr>
                <w:b/>
                <w:bCs/>
                <w:color w:val="FF0000"/>
                <w:sz w:val="16"/>
                <w:szCs w:val="16"/>
              </w:rPr>
            </w:pPr>
            <w:r w:rsidRPr="00043CC2">
              <w:rPr>
                <w:b/>
                <w:bCs/>
                <w:color w:val="FF0000"/>
                <w:sz w:val="16"/>
                <w:szCs w:val="16"/>
              </w:rPr>
              <w:t>BestValue</w:t>
            </w:r>
          </w:p>
        </w:tc>
        <w:tc>
          <w:tcPr>
            <w:tcW w:w="3615" w:type="dxa"/>
            <w:tcMar>
              <w:left w:w="29" w:type="dxa"/>
              <w:right w:w="29" w:type="dxa"/>
            </w:tcMar>
          </w:tcPr>
          <w:p w14:paraId="2AB205C7" w14:textId="1452D9D1" w:rsidR="00315FD1" w:rsidRDefault="00315FD1" w:rsidP="00315FD1">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w:t>
            </w:r>
            <w:ins w:id="1219" w:author="Mike Banach" w:date="2024-04-11T13:37:00Z">
              <w:r w:rsidR="009946F9">
                <w:rPr>
                  <w:bCs/>
                  <w:sz w:val="16"/>
                  <w:szCs w:val="16"/>
                  <w:u w:val="single"/>
                </w:rPr>
                <w:t>, PopFit,</w:t>
              </w:r>
            </w:ins>
            <w:r w:rsidRPr="00A10D3B">
              <w:rPr>
                <w:bCs/>
                <w:sz w:val="16"/>
                <w:szCs w:val="16"/>
                <w:u w:val="single"/>
              </w:rPr>
              <w:t xml:space="preserve"> and OutmigrationYear</w:t>
            </w:r>
            <w:r>
              <w:rPr>
                <w:bCs/>
                <w:sz w:val="16"/>
                <w:szCs w:val="16"/>
              </w:rPr>
              <w:t>.</w:t>
            </w:r>
          </w:p>
          <w:p w14:paraId="0A947C9D" w14:textId="77777777" w:rsidR="00315FD1" w:rsidRDefault="00315FD1" w:rsidP="00315FD1">
            <w:pPr>
              <w:snapToGrid w:val="0"/>
              <w:rPr>
                <w:bCs/>
                <w:sz w:val="16"/>
                <w:szCs w:val="16"/>
              </w:rPr>
            </w:pPr>
          </w:p>
          <w:p w14:paraId="7D7D3F6D" w14:textId="19A03834" w:rsidR="00315FD1" w:rsidRDefault="00315FD1" w:rsidP="00315FD1">
            <w:pPr>
              <w:snapToGrid w:val="0"/>
              <w:rPr>
                <w:bCs/>
                <w:sz w:val="16"/>
                <w:szCs w:val="16"/>
              </w:rPr>
            </w:pPr>
            <w:r>
              <w:rPr>
                <w:bCs/>
                <w:sz w:val="16"/>
                <w:szCs w:val="16"/>
              </w:rPr>
              <w:t xml:space="preserve">When a ContactAgency provides &gt;1 record for that combination </w:t>
            </w:r>
            <w:del w:id="1220" w:author="Mike Banach" w:date="2022-05-23T13:54:00Z">
              <w:r w:rsidDel="00F43BCE">
                <w:rPr>
                  <w:bCs/>
                  <w:sz w:val="16"/>
                  <w:szCs w:val="16"/>
                </w:rPr>
                <w:delText xml:space="preserve">each record will have a different value in the MethodNumber field. </w:delText>
              </w:r>
            </w:del>
            <w:ins w:id="1221" w:author="Mike Banach" w:date="2022-05-23T13:54:00Z">
              <w:r w:rsidR="00F43BCE">
                <w:rPr>
                  <w:bCs/>
                  <w:sz w:val="16"/>
                  <w:szCs w:val="16"/>
                </w:rPr>
                <w:t>then</w:t>
              </w:r>
            </w:ins>
            <w:r>
              <w:rPr>
                <w:bCs/>
                <w:sz w:val="16"/>
                <w:szCs w:val="16"/>
              </w:rPr>
              <w:t xml:space="preserve"> "Yes" in this BestValue field indicates this record contains the indicator value the agency recognizes as their best estimate.</w:t>
            </w:r>
          </w:p>
        </w:tc>
        <w:tc>
          <w:tcPr>
            <w:tcW w:w="954" w:type="dxa"/>
            <w:tcMar>
              <w:left w:w="29" w:type="dxa"/>
              <w:right w:w="29" w:type="dxa"/>
            </w:tcMar>
          </w:tcPr>
          <w:p w14:paraId="48F73D7C" w14:textId="77777777" w:rsidR="00315FD1" w:rsidRPr="003B785E" w:rsidRDefault="00315FD1" w:rsidP="00315FD1">
            <w:pPr>
              <w:snapToGrid w:val="0"/>
              <w:jc w:val="center"/>
              <w:rPr>
                <w:b/>
                <w:bCs/>
                <w:color w:val="FF0000"/>
                <w:sz w:val="16"/>
                <w:szCs w:val="16"/>
              </w:rPr>
            </w:pPr>
            <w:r w:rsidRPr="00043CC2">
              <w:rPr>
                <w:b/>
                <w:bCs/>
                <w:color w:val="FF0000"/>
                <w:sz w:val="16"/>
                <w:szCs w:val="16"/>
              </w:rPr>
              <w:t>Text 13</w:t>
            </w:r>
          </w:p>
        </w:tc>
        <w:tc>
          <w:tcPr>
            <w:tcW w:w="8385" w:type="dxa"/>
            <w:gridSpan w:val="7"/>
          </w:tcPr>
          <w:p w14:paraId="4FFE8A19" w14:textId="77777777" w:rsidR="00315FD1" w:rsidRDefault="00315FD1" w:rsidP="00315FD1">
            <w:pPr>
              <w:snapToGrid w:val="0"/>
              <w:rPr>
                <w:sz w:val="16"/>
                <w:szCs w:val="16"/>
              </w:rPr>
            </w:pPr>
            <w:r w:rsidRPr="00CB3CA8">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7304C8EE" w14:textId="77777777" w:rsidR="00315FD1" w:rsidRPr="00043CC2" w:rsidRDefault="00315FD1" w:rsidP="00315FD1">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199D493A" w14:textId="77777777" w:rsidR="00315FD1" w:rsidRDefault="00315FD1" w:rsidP="00315FD1">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420EE5CD" w14:textId="77777777" w:rsidR="00315FD1" w:rsidRPr="00F87F67" w:rsidRDefault="00315FD1" w:rsidP="00315FD1">
            <w:pPr>
              <w:numPr>
                <w:ilvl w:val="0"/>
                <w:numId w:val="4"/>
              </w:numPr>
              <w:snapToGrid w:val="0"/>
              <w:ind w:left="173" w:hanging="144"/>
              <w:rPr>
                <w:sz w:val="16"/>
                <w:szCs w:val="16"/>
              </w:rPr>
            </w:pPr>
            <w:r>
              <w:rPr>
                <w:sz w:val="16"/>
                <w:szCs w:val="16"/>
              </w:rPr>
              <w:t>Not specified</w:t>
            </w:r>
          </w:p>
          <w:p w14:paraId="5092B7FF" w14:textId="77777777" w:rsidR="00315FD1" w:rsidRDefault="00315FD1" w:rsidP="00315FD1">
            <w:pPr>
              <w:snapToGrid w:val="0"/>
              <w:rPr>
                <w:bCs/>
                <w:sz w:val="16"/>
                <w:szCs w:val="16"/>
              </w:rPr>
            </w:pPr>
          </w:p>
          <w:p w14:paraId="27A99944" w14:textId="77777777" w:rsidR="00315FD1" w:rsidRDefault="00315FD1" w:rsidP="00315FD1">
            <w:pPr>
              <w:snapToGrid w:val="0"/>
              <w:rPr>
                <w:bCs/>
                <w:sz w:val="16"/>
                <w:szCs w:val="16"/>
              </w:rPr>
            </w:pPr>
            <w:r>
              <w:rPr>
                <w:bCs/>
                <w:sz w:val="16"/>
                <w:szCs w:val="16"/>
              </w:rPr>
              <w:t>Notes regarding the combination of fields specified in the "Field Description" column:</w:t>
            </w:r>
          </w:p>
          <w:p w14:paraId="30698133" w14:textId="77777777" w:rsidR="00315FD1" w:rsidRDefault="00315FD1" w:rsidP="00315FD1">
            <w:pPr>
              <w:numPr>
                <w:ilvl w:val="0"/>
                <w:numId w:val="40"/>
              </w:numPr>
              <w:snapToGrid w:val="0"/>
              <w:ind w:left="173" w:hanging="144"/>
              <w:rPr>
                <w:bCs/>
                <w:sz w:val="16"/>
                <w:szCs w:val="16"/>
              </w:rPr>
            </w:pPr>
            <w:r>
              <w:rPr>
                <w:bCs/>
                <w:sz w:val="16"/>
                <w:szCs w:val="16"/>
              </w:rPr>
              <w:t>When only one record exists for the combination, BestValue generally should be "Yes".  ("Should be", but not "must be".)</w:t>
            </w:r>
          </w:p>
          <w:p w14:paraId="5A8E3D8B" w14:textId="77777777" w:rsidR="00315FD1" w:rsidRDefault="00315FD1" w:rsidP="00315FD1">
            <w:pPr>
              <w:numPr>
                <w:ilvl w:val="0"/>
                <w:numId w:val="40"/>
              </w:numPr>
              <w:snapToGrid w:val="0"/>
              <w:ind w:left="173" w:hanging="144"/>
              <w:rPr>
                <w:bCs/>
                <w:sz w:val="16"/>
                <w:szCs w:val="16"/>
              </w:rPr>
            </w:pPr>
            <w:r>
              <w:rPr>
                <w:bCs/>
                <w:sz w:val="16"/>
                <w:szCs w:val="16"/>
              </w:rPr>
              <w:t>It is acceptable for all alternatives to have "No".  "Yes" can be used a maximum of once per agency for the combination.</w:t>
            </w:r>
          </w:p>
          <w:p w14:paraId="1DDBEA4B" w14:textId="77777777" w:rsidR="00315FD1" w:rsidRDefault="00315FD1" w:rsidP="00315FD1">
            <w:pPr>
              <w:numPr>
                <w:ilvl w:val="0"/>
                <w:numId w:val="40"/>
              </w:numPr>
              <w:snapToGrid w:val="0"/>
              <w:ind w:left="173" w:hanging="144"/>
              <w:rPr>
                <w:bCs/>
                <w:sz w:val="16"/>
                <w:szCs w:val="16"/>
              </w:rPr>
            </w:pPr>
            <w:r>
              <w:rPr>
                <w:bCs/>
                <w:sz w:val="16"/>
                <w:szCs w:val="16"/>
              </w:rPr>
              <w:t>Different contact agencies can each specify "Yes" for the same combination.</w:t>
            </w:r>
          </w:p>
        </w:tc>
      </w:tr>
      <w:tr w:rsidR="00315FD1" w:rsidRPr="009A1333" w14:paraId="7200E394" w14:textId="77777777" w:rsidTr="006A2E32">
        <w:trPr>
          <w:cantSplit/>
          <w:trHeight w:val="363"/>
        </w:trPr>
        <w:tc>
          <w:tcPr>
            <w:tcW w:w="14688" w:type="dxa"/>
            <w:gridSpan w:val="10"/>
            <w:shd w:val="clear" w:color="auto" w:fill="DBE5F1"/>
            <w:vAlign w:val="center"/>
          </w:tcPr>
          <w:p w14:paraId="682BC3BC" w14:textId="77777777" w:rsidR="00315FD1" w:rsidRPr="001729AC" w:rsidRDefault="00315FD1" w:rsidP="00315FD1">
            <w:pPr>
              <w:keepNext/>
              <w:snapToGrid w:val="0"/>
              <w:jc w:val="center"/>
              <w:rPr>
                <w:b/>
                <w:sz w:val="16"/>
                <w:szCs w:val="16"/>
              </w:rPr>
            </w:pPr>
            <w:r w:rsidRPr="001729AC">
              <w:rPr>
                <w:b/>
                <w:sz w:val="16"/>
                <w:szCs w:val="16"/>
              </w:rPr>
              <w:lastRenderedPageBreak/>
              <w:t>Indicators</w:t>
            </w:r>
          </w:p>
        </w:tc>
      </w:tr>
      <w:tr w:rsidR="00315FD1" w:rsidRPr="00B51678" w14:paraId="54F7EE50" w14:textId="77777777" w:rsidTr="006A2E32">
        <w:trPr>
          <w:cantSplit/>
        </w:trPr>
        <w:tc>
          <w:tcPr>
            <w:tcW w:w="1734" w:type="dxa"/>
            <w:tcMar>
              <w:left w:w="29" w:type="dxa"/>
              <w:right w:w="29" w:type="dxa"/>
            </w:tcMar>
          </w:tcPr>
          <w:p w14:paraId="27278E44" w14:textId="77777777" w:rsidR="00315FD1" w:rsidRPr="00331E9B" w:rsidRDefault="00315FD1" w:rsidP="00315FD1">
            <w:pPr>
              <w:snapToGrid w:val="0"/>
              <w:rPr>
                <w:b/>
                <w:bCs/>
                <w:i/>
                <w:color w:val="FF0000"/>
                <w:sz w:val="16"/>
                <w:szCs w:val="16"/>
              </w:rPr>
            </w:pPr>
            <w:r w:rsidRPr="00331E9B">
              <w:rPr>
                <w:b/>
                <w:bCs/>
                <w:i/>
                <w:color w:val="FF0000"/>
                <w:sz w:val="16"/>
                <w:szCs w:val="16"/>
              </w:rPr>
              <w:t>TotalNatural</w:t>
            </w:r>
          </w:p>
        </w:tc>
        <w:tc>
          <w:tcPr>
            <w:tcW w:w="3615" w:type="dxa"/>
            <w:tcMar>
              <w:left w:w="29" w:type="dxa"/>
              <w:right w:w="29" w:type="dxa"/>
            </w:tcMar>
          </w:tcPr>
          <w:p w14:paraId="338996F4" w14:textId="77777777" w:rsidR="00315FD1" w:rsidRDefault="00315FD1" w:rsidP="00315FD1">
            <w:pPr>
              <w:snapToGrid w:val="0"/>
              <w:rPr>
                <w:bCs/>
                <w:sz w:val="16"/>
                <w:szCs w:val="16"/>
              </w:rPr>
            </w:pPr>
            <w:r>
              <w:rPr>
                <w:bCs/>
                <w:sz w:val="16"/>
                <w:szCs w:val="16"/>
              </w:rPr>
              <w:t xml:space="preserve">The point estimate, </w:t>
            </w:r>
            <w:r w:rsidRPr="00CA6243">
              <w:rPr>
                <w:bCs/>
                <w:sz w:val="16"/>
                <w:szCs w:val="16"/>
              </w:rPr>
              <w:t>to the location defined in</w:t>
            </w:r>
            <w:r>
              <w:rPr>
                <w:bCs/>
                <w:sz w:val="16"/>
                <w:szCs w:val="16"/>
              </w:rPr>
              <w:t xml:space="preserve"> the SmoltEqLocation field, of:</w:t>
            </w:r>
          </w:p>
          <w:p w14:paraId="4070D6B9" w14:textId="77777777" w:rsidR="00315FD1" w:rsidRDefault="00315FD1" w:rsidP="00315FD1">
            <w:pPr>
              <w:numPr>
                <w:ilvl w:val="0"/>
                <w:numId w:val="25"/>
              </w:numPr>
              <w:snapToGrid w:val="0"/>
              <w:ind w:left="173" w:hanging="144"/>
              <w:rPr>
                <w:bCs/>
                <w:sz w:val="16"/>
                <w:szCs w:val="16"/>
              </w:rPr>
            </w:pPr>
            <w:r w:rsidRPr="00936815">
              <w:rPr>
                <w:bCs/>
                <w:sz w:val="16"/>
                <w:szCs w:val="16"/>
              </w:rPr>
              <w:t>the number of spring/summer smolt equivalents for</w:t>
            </w:r>
          </w:p>
          <w:p w14:paraId="43EA4701"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bull trout</w:t>
            </w:r>
          </w:p>
          <w:p w14:paraId="0DB2DC5D"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coastal cutthroat trout</w:t>
            </w:r>
          </w:p>
          <w:p w14:paraId="21BC9DF3"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coho salmon</w:t>
            </w:r>
          </w:p>
          <w:p w14:paraId="5C0435AA" w14:textId="77777777" w:rsidR="00315FD1" w:rsidRDefault="00315FD1" w:rsidP="00315FD1">
            <w:pPr>
              <w:numPr>
                <w:ilvl w:val="1"/>
                <w:numId w:val="25"/>
              </w:numPr>
              <w:snapToGrid w:val="0"/>
              <w:ind w:left="432" w:hanging="144"/>
              <w:rPr>
                <w:bCs/>
                <w:sz w:val="16"/>
                <w:szCs w:val="16"/>
              </w:rPr>
            </w:pPr>
            <w:r w:rsidRPr="00936815">
              <w:rPr>
                <w:bCs/>
                <w:sz w:val="16"/>
                <w:szCs w:val="16"/>
              </w:rPr>
              <w:t>east-side spring/summer (stream-type) Chinook salmon</w:t>
            </w:r>
          </w:p>
          <w:p w14:paraId="288B920D"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steelhead;</w:t>
            </w:r>
          </w:p>
          <w:p w14:paraId="0D6EC7A8" w14:textId="77777777" w:rsidR="00315FD1" w:rsidRDefault="00315FD1" w:rsidP="00315FD1">
            <w:pPr>
              <w:numPr>
                <w:ilvl w:val="0"/>
                <w:numId w:val="25"/>
              </w:numPr>
              <w:snapToGrid w:val="0"/>
              <w:ind w:left="173" w:hanging="144"/>
              <w:rPr>
                <w:bCs/>
                <w:sz w:val="16"/>
                <w:szCs w:val="16"/>
              </w:rPr>
            </w:pPr>
            <w:r w:rsidRPr="00936815">
              <w:rPr>
                <w:bCs/>
                <w:sz w:val="16"/>
                <w:szCs w:val="16"/>
              </w:rPr>
              <w:t>the total number of outmigrants of all types for</w:t>
            </w:r>
          </w:p>
          <w:p w14:paraId="6DEE1DB8" w14:textId="77777777" w:rsidR="00315FD1" w:rsidRDefault="00315FD1" w:rsidP="00315FD1">
            <w:pPr>
              <w:numPr>
                <w:ilvl w:val="1"/>
                <w:numId w:val="25"/>
              </w:numPr>
              <w:snapToGrid w:val="0"/>
              <w:ind w:left="432" w:hanging="144"/>
              <w:rPr>
                <w:bCs/>
                <w:sz w:val="16"/>
                <w:szCs w:val="16"/>
              </w:rPr>
            </w:pPr>
            <w:r w:rsidRPr="00936815">
              <w:rPr>
                <w:bCs/>
                <w:sz w:val="16"/>
                <w:szCs w:val="16"/>
              </w:rPr>
              <w:t>fall Chinook salmon</w:t>
            </w:r>
          </w:p>
          <w:p w14:paraId="62F703B1"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lower Columbia spring Chinook salmon</w:t>
            </w:r>
          </w:p>
          <w:p w14:paraId="39559436"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upper Columbia summer Chinook salmon</w:t>
            </w:r>
          </w:p>
          <w:p w14:paraId="2323BF93"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Willamette spring Chinook salmon;</w:t>
            </w:r>
          </w:p>
          <w:p w14:paraId="2D7929B8" w14:textId="77777777" w:rsidR="00315FD1" w:rsidRPr="00936815" w:rsidRDefault="00315FD1" w:rsidP="00315FD1">
            <w:pPr>
              <w:numPr>
                <w:ilvl w:val="0"/>
                <w:numId w:val="25"/>
              </w:numPr>
              <w:snapToGrid w:val="0"/>
              <w:ind w:left="173" w:hanging="144"/>
              <w:rPr>
                <w:bCs/>
                <w:sz w:val="16"/>
                <w:szCs w:val="16"/>
              </w:rPr>
            </w:pPr>
            <w:r w:rsidRPr="00936815">
              <w:rPr>
                <w:bCs/>
                <w:sz w:val="16"/>
                <w:szCs w:val="16"/>
              </w:rPr>
              <w:t>the number of smolts for</w:t>
            </w:r>
          </w:p>
          <w:p w14:paraId="1C423DFB" w14:textId="77777777" w:rsidR="00315FD1" w:rsidRPr="00936815" w:rsidRDefault="00315FD1" w:rsidP="00315FD1">
            <w:pPr>
              <w:numPr>
                <w:ilvl w:val="1"/>
                <w:numId w:val="25"/>
              </w:numPr>
              <w:snapToGrid w:val="0"/>
              <w:ind w:left="432" w:hanging="144"/>
              <w:rPr>
                <w:bCs/>
                <w:sz w:val="16"/>
                <w:szCs w:val="16"/>
              </w:rPr>
            </w:pPr>
            <w:r w:rsidRPr="00936815">
              <w:rPr>
                <w:bCs/>
                <w:sz w:val="16"/>
                <w:szCs w:val="16"/>
              </w:rPr>
              <w:t>chum salmon</w:t>
            </w:r>
          </w:p>
          <w:p w14:paraId="34507A43" w14:textId="77777777" w:rsidR="00315FD1" w:rsidRDefault="00315FD1" w:rsidP="00315FD1">
            <w:pPr>
              <w:numPr>
                <w:ilvl w:val="1"/>
                <w:numId w:val="25"/>
              </w:numPr>
              <w:snapToGrid w:val="0"/>
              <w:ind w:left="432" w:hanging="144"/>
              <w:rPr>
                <w:bCs/>
                <w:sz w:val="16"/>
                <w:szCs w:val="16"/>
              </w:rPr>
            </w:pPr>
            <w:r w:rsidRPr="00936815">
              <w:rPr>
                <w:bCs/>
                <w:sz w:val="16"/>
                <w:szCs w:val="16"/>
              </w:rPr>
              <w:t>pink salmon</w:t>
            </w:r>
          </w:p>
          <w:p w14:paraId="0E6F1909" w14:textId="77777777" w:rsidR="00315FD1" w:rsidRPr="00454533" w:rsidRDefault="00315FD1" w:rsidP="00315FD1">
            <w:pPr>
              <w:numPr>
                <w:ilvl w:val="1"/>
                <w:numId w:val="25"/>
              </w:numPr>
              <w:snapToGrid w:val="0"/>
              <w:ind w:left="432" w:hanging="144"/>
              <w:rPr>
                <w:bCs/>
                <w:sz w:val="16"/>
                <w:szCs w:val="16"/>
              </w:rPr>
            </w:pPr>
            <w:r w:rsidRPr="00936815">
              <w:rPr>
                <w:bCs/>
                <w:sz w:val="16"/>
                <w:szCs w:val="16"/>
              </w:rPr>
              <w:t>sockeye salmon</w:t>
            </w:r>
            <w:r>
              <w:rPr>
                <w:bCs/>
                <w:sz w:val="16"/>
                <w:szCs w:val="16"/>
              </w:rPr>
              <w:t>.</w:t>
            </w:r>
          </w:p>
        </w:tc>
        <w:tc>
          <w:tcPr>
            <w:tcW w:w="954" w:type="dxa"/>
            <w:tcMar>
              <w:left w:w="29" w:type="dxa"/>
              <w:right w:w="29" w:type="dxa"/>
            </w:tcMar>
          </w:tcPr>
          <w:p w14:paraId="572026B0" w14:textId="6389EE32" w:rsidR="00315FD1" w:rsidRPr="00331E9B" w:rsidRDefault="00315FD1" w:rsidP="00315FD1">
            <w:pPr>
              <w:snapToGrid w:val="0"/>
              <w:jc w:val="center"/>
              <w:rPr>
                <w:b/>
                <w:bCs/>
                <w:i/>
                <w:color w:val="FF0000"/>
                <w:sz w:val="16"/>
                <w:szCs w:val="16"/>
              </w:rPr>
            </w:pPr>
            <w:del w:id="1222" w:author="Mike Banach" w:date="2023-11-20T15:52:00Z">
              <w:r w:rsidRPr="00331E9B" w:rsidDel="00A21651">
                <w:rPr>
                  <w:b/>
                  <w:bCs/>
                  <w:i/>
                  <w:color w:val="FF0000"/>
                  <w:sz w:val="16"/>
                  <w:szCs w:val="16"/>
                </w:rPr>
                <w:delText>Single</w:delText>
              </w:r>
            </w:del>
            <w:ins w:id="1223" w:author="Mike Banach" w:date="2023-11-20T15:52:00Z">
              <w:r w:rsidR="00A21651">
                <w:rPr>
                  <w:b/>
                  <w:bCs/>
                  <w:i/>
                  <w:color w:val="FF0000"/>
                  <w:sz w:val="16"/>
                  <w:szCs w:val="16"/>
                </w:rPr>
                <w:t>Integer</w:t>
              </w:r>
            </w:ins>
          </w:p>
        </w:tc>
        <w:tc>
          <w:tcPr>
            <w:tcW w:w="8385" w:type="dxa"/>
            <w:gridSpan w:val="7"/>
          </w:tcPr>
          <w:p w14:paraId="07792587" w14:textId="77777777" w:rsidR="00315FD1" w:rsidRDefault="00315FD1" w:rsidP="00315FD1">
            <w:pPr>
              <w:snapToGrid w:val="0"/>
              <w:rPr>
                <w:ins w:id="1224" w:author="Mike Banach" w:date="2021-11-05T09:29:00Z"/>
                <w:sz w:val="16"/>
                <w:szCs w:val="16"/>
              </w:rPr>
            </w:pPr>
            <w:r w:rsidRPr="00FE7F24">
              <w:rPr>
                <w:sz w:val="16"/>
                <w:szCs w:val="16"/>
              </w:rPr>
              <w:t xml:space="preserve">Estimated </w:t>
            </w:r>
            <w:r>
              <w:rPr>
                <w:sz w:val="16"/>
                <w:szCs w:val="16"/>
              </w:rPr>
              <w:t xml:space="preserve">total </w:t>
            </w:r>
            <w:r w:rsidRPr="00FE7F24">
              <w:rPr>
                <w:sz w:val="16"/>
                <w:szCs w:val="16"/>
              </w:rPr>
              <w:t>number of natural origin</w:t>
            </w:r>
            <w:r>
              <w:rPr>
                <w:sz w:val="16"/>
                <w:szCs w:val="16"/>
              </w:rPr>
              <w:t xml:space="preserve"> fish that outmigrated</w:t>
            </w:r>
            <w:r w:rsidRPr="00FE7F24">
              <w:rPr>
                <w:sz w:val="16"/>
                <w:szCs w:val="16"/>
              </w:rPr>
              <w:t xml:space="preserve"> in a particular year. </w:t>
            </w:r>
            <w:r>
              <w:rPr>
                <w:sz w:val="16"/>
                <w:szCs w:val="16"/>
              </w:rPr>
              <w:t xml:space="preserve"> "Natural origin" means the fish's parents spawned in the wild.</w:t>
            </w:r>
          </w:p>
          <w:p w14:paraId="4DA15B9F" w14:textId="77777777" w:rsidR="005703A8" w:rsidRDefault="005703A8" w:rsidP="00315FD1">
            <w:pPr>
              <w:snapToGrid w:val="0"/>
              <w:rPr>
                <w:ins w:id="1225" w:author="Mike Banach" w:date="2021-11-05T09:29:00Z"/>
                <w:sz w:val="16"/>
                <w:szCs w:val="16"/>
              </w:rPr>
            </w:pPr>
          </w:p>
          <w:p w14:paraId="4244C9B7" w14:textId="04E2D844" w:rsidR="005703A8" w:rsidRDefault="005703A8" w:rsidP="00315FD1">
            <w:pPr>
              <w:snapToGrid w:val="0"/>
              <w:rPr>
                <w:sz w:val="16"/>
                <w:szCs w:val="16"/>
              </w:rPr>
            </w:pPr>
            <w:ins w:id="1226" w:author="Mike Banach" w:date="2021-11-05T09:29:00Z">
              <w:r>
                <w:rPr>
                  <w:sz w:val="16"/>
                  <w:szCs w:val="16"/>
                </w:rPr>
                <w:t>"Smolt equivalents" is a concept used to standardize outmigrant numbers</w:t>
              </w:r>
            </w:ins>
            <w:ins w:id="1227" w:author="Mike Banach" w:date="2021-11-05T09:30:00Z">
              <w:r>
                <w:rPr>
                  <w:sz w:val="16"/>
                  <w:szCs w:val="16"/>
                </w:rPr>
                <w:t xml:space="preserve"> from one or more locations and/or juvenile life stages to a single location at the smolt life stage.  See </w:t>
              </w:r>
            </w:ins>
            <w:ins w:id="1228" w:author="Mike Banach" w:date="2021-12-27T11:00:00Z">
              <w:r w:rsidR="001F28F6">
                <w:rPr>
                  <w:sz w:val="16"/>
                  <w:szCs w:val="16"/>
                </w:rPr>
                <w:fldChar w:fldCharType="begin"/>
              </w:r>
            </w:ins>
            <w:r w:rsidR="00966582">
              <w:rPr>
                <w:sz w:val="16"/>
                <w:szCs w:val="16"/>
              </w:rPr>
              <w:instrText>HYPERLINK  \l "_Appendix_G._"</w:instrText>
            </w:r>
            <w:ins w:id="1229" w:author="Mike Banach" w:date="2021-12-27T11:00:00Z">
              <w:r w:rsidR="001F28F6">
                <w:rPr>
                  <w:sz w:val="16"/>
                  <w:szCs w:val="16"/>
                </w:rPr>
                <w:fldChar w:fldCharType="separate"/>
              </w:r>
              <w:r w:rsidRPr="001F28F6">
                <w:rPr>
                  <w:rStyle w:val="Hyperlink"/>
                  <w:sz w:val="16"/>
                  <w:szCs w:val="16"/>
                </w:rPr>
                <w:t xml:space="preserve">Appendix </w:t>
              </w:r>
            </w:ins>
            <w:ins w:id="1230" w:author="Mike Banach" w:date="2022-06-10T10:29:00Z">
              <w:r w:rsidR="00966582">
                <w:rPr>
                  <w:rStyle w:val="Hyperlink"/>
                  <w:sz w:val="16"/>
                  <w:szCs w:val="16"/>
                </w:rPr>
                <w:t>E</w:t>
              </w:r>
            </w:ins>
            <w:ins w:id="1231" w:author="Mike Banach" w:date="2021-12-27T11:00:00Z">
              <w:r w:rsidR="001F28F6">
                <w:rPr>
                  <w:sz w:val="16"/>
                  <w:szCs w:val="16"/>
                </w:rPr>
                <w:fldChar w:fldCharType="end"/>
              </w:r>
            </w:ins>
            <w:ins w:id="1232" w:author="Mike Banach" w:date="2021-11-05T09:30:00Z">
              <w:r>
                <w:rPr>
                  <w:sz w:val="16"/>
                  <w:szCs w:val="16"/>
                </w:rPr>
                <w:t xml:space="preserve"> for a detailed explanation.</w:t>
              </w:r>
            </w:ins>
          </w:p>
          <w:p w14:paraId="63FB3AFC" w14:textId="77777777" w:rsidR="00315FD1" w:rsidRDefault="00315FD1" w:rsidP="00315FD1">
            <w:pPr>
              <w:snapToGrid w:val="0"/>
              <w:rPr>
                <w:sz w:val="16"/>
                <w:szCs w:val="16"/>
              </w:rPr>
            </w:pPr>
          </w:p>
          <w:p w14:paraId="3812B6A8" w14:textId="1747E09D" w:rsidR="00852E3D" w:rsidRDefault="00852E3D" w:rsidP="00315FD1">
            <w:pPr>
              <w:snapToGrid w:val="0"/>
              <w:rPr>
                <w:sz w:val="16"/>
                <w:szCs w:val="16"/>
              </w:rPr>
            </w:pPr>
            <w:r>
              <w:rPr>
                <w:sz w:val="16"/>
                <w:szCs w:val="16"/>
              </w:rPr>
              <w:t xml:space="preserve">The statistical approach used to generate the estimate should be thoroughly explained in the methods referenced in the </w:t>
            </w:r>
            <w:del w:id="1233" w:author="Mike Banach" w:date="2022-08-09T14:18:00Z">
              <w:r w:rsidDel="00700288">
                <w:rPr>
                  <w:sz w:val="16"/>
                  <w:szCs w:val="16"/>
                </w:rPr>
                <w:delText>MethodDocumentation field</w:delText>
              </w:r>
            </w:del>
            <w:ins w:id="1234" w:author="Mike Banach" w:date="2022-08-09T14:18:00Z">
              <w:r w:rsidR="00700288">
                <w:rPr>
                  <w:sz w:val="16"/>
                  <w:szCs w:val="16"/>
                </w:rPr>
                <w:t>ProtMethURL / ProtMethDocumentation fields</w:t>
              </w:r>
            </w:ins>
            <w:r>
              <w:rPr>
                <w:sz w:val="16"/>
                <w:szCs w:val="16"/>
              </w:rPr>
              <w:t>.</w:t>
            </w:r>
          </w:p>
          <w:p w14:paraId="40F60E18" w14:textId="77777777" w:rsidR="00852E3D" w:rsidRDefault="00852E3D" w:rsidP="00315FD1">
            <w:pPr>
              <w:snapToGrid w:val="0"/>
              <w:rPr>
                <w:bCs/>
                <w:sz w:val="16"/>
                <w:szCs w:val="16"/>
              </w:rPr>
            </w:pPr>
          </w:p>
          <w:p w14:paraId="3A877800" w14:textId="431C9F58" w:rsidR="00315FD1" w:rsidRDefault="00315FD1" w:rsidP="00315FD1">
            <w:pPr>
              <w:snapToGrid w:val="0"/>
              <w:rPr>
                <w:bCs/>
                <w:sz w:val="16"/>
                <w:szCs w:val="16"/>
              </w:rPr>
            </w:pPr>
            <w:r>
              <w:rPr>
                <w:bCs/>
                <w:sz w:val="16"/>
                <w:szCs w:val="16"/>
              </w:rPr>
              <w:t>Provide whole numbers only, not decimal values.</w:t>
            </w:r>
          </w:p>
          <w:p w14:paraId="3C19DABF" w14:textId="77777777" w:rsidR="00DD66FB" w:rsidRDefault="00DD66FB" w:rsidP="00315FD1">
            <w:pPr>
              <w:snapToGrid w:val="0"/>
              <w:rPr>
                <w:bCs/>
                <w:sz w:val="16"/>
                <w:szCs w:val="16"/>
              </w:rPr>
            </w:pPr>
          </w:p>
          <w:p w14:paraId="7A136433" w14:textId="77777777" w:rsidR="005703A8" w:rsidRPr="00325D88" w:rsidRDefault="005703A8" w:rsidP="00315FD1">
            <w:pPr>
              <w:snapToGrid w:val="0"/>
              <w:rPr>
                <w:sz w:val="16"/>
                <w:szCs w:val="16"/>
              </w:rPr>
            </w:pPr>
            <w:r w:rsidRPr="00DD66FB">
              <w:rPr>
                <w:bCs/>
                <w:color w:val="FF0000"/>
                <w:sz w:val="16"/>
                <w:szCs w:val="16"/>
              </w:rPr>
              <w:t>Required if NullRecord = "No".</w:t>
            </w:r>
          </w:p>
        </w:tc>
      </w:tr>
      <w:tr w:rsidR="00315FD1" w:rsidRPr="00B51678" w14:paraId="5C2D1A00" w14:textId="77777777" w:rsidTr="006A2E32">
        <w:trPr>
          <w:cantSplit/>
        </w:trPr>
        <w:tc>
          <w:tcPr>
            <w:tcW w:w="1734" w:type="dxa"/>
            <w:tcMar>
              <w:left w:w="29" w:type="dxa"/>
              <w:right w:w="29" w:type="dxa"/>
            </w:tcMar>
          </w:tcPr>
          <w:p w14:paraId="467E6195" w14:textId="77777777" w:rsidR="00315FD1" w:rsidRPr="00DD4D1E" w:rsidRDefault="00315FD1" w:rsidP="00315FD1">
            <w:pPr>
              <w:snapToGrid w:val="0"/>
              <w:rPr>
                <w:bCs/>
                <w:sz w:val="16"/>
                <w:szCs w:val="16"/>
              </w:rPr>
            </w:pPr>
            <w:r>
              <w:rPr>
                <w:bCs/>
                <w:sz w:val="16"/>
                <w:szCs w:val="16"/>
              </w:rPr>
              <w:t>TotalNaturalLowerLimit</w:t>
            </w:r>
          </w:p>
        </w:tc>
        <w:tc>
          <w:tcPr>
            <w:tcW w:w="3615" w:type="dxa"/>
            <w:tcMar>
              <w:left w:w="29" w:type="dxa"/>
              <w:right w:w="29" w:type="dxa"/>
            </w:tcMar>
          </w:tcPr>
          <w:p w14:paraId="797267E5" w14:textId="77777777" w:rsidR="00315FD1" w:rsidRPr="00325D88" w:rsidRDefault="00315FD1" w:rsidP="00315FD1">
            <w:pPr>
              <w:snapToGrid w:val="0"/>
              <w:rPr>
                <w:bCs/>
                <w:sz w:val="16"/>
                <w:szCs w:val="16"/>
              </w:rPr>
            </w:pPr>
            <w:r>
              <w:rPr>
                <w:bCs/>
                <w:sz w:val="16"/>
                <w:szCs w:val="16"/>
              </w:rPr>
              <w:t>The lower limit of the confidence interval for the TotalNatural field.</w:t>
            </w:r>
          </w:p>
        </w:tc>
        <w:tc>
          <w:tcPr>
            <w:tcW w:w="954" w:type="dxa"/>
            <w:tcMar>
              <w:left w:w="29" w:type="dxa"/>
              <w:right w:w="29" w:type="dxa"/>
            </w:tcMar>
          </w:tcPr>
          <w:p w14:paraId="3508A312" w14:textId="0693B63E" w:rsidR="00315FD1" w:rsidRPr="00325D88" w:rsidRDefault="00315FD1" w:rsidP="00315FD1">
            <w:pPr>
              <w:snapToGrid w:val="0"/>
              <w:jc w:val="center"/>
              <w:rPr>
                <w:bCs/>
                <w:sz w:val="16"/>
                <w:szCs w:val="16"/>
              </w:rPr>
            </w:pPr>
            <w:del w:id="1235" w:author="Mike Banach" w:date="2023-11-20T15:52:00Z">
              <w:r w:rsidDel="00A21651">
                <w:rPr>
                  <w:bCs/>
                  <w:sz w:val="16"/>
                  <w:szCs w:val="16"/>
                </w:rPr>
                <w:delText>Single</w:delText>
              </w:r>
            </w:del>
            <w:ins w:id="1236" w:author="Mike Banach" w:date="2023-11-20T15:52:00Z">
              <w:r w:rsidR="00A21651">
                <w:rPr>
                  <w:bCs/>
                  <w:sz w:val="16"/>
                  <w:szCs w:val="16"/>
                </w:rPr>
                <w:t>Integer</w:t>
              </w:r>
            </w:ins>
          </w:p>
        </w:tc>
        <w:tc>
          <w:tcPr>
            <w:tcW w:w="8385" w:type="dxa"/>
            <w:gridSpan w:val="7"/>
          </w:tcPr>
          <w:p w14:paraId="2764AC27" w14:textId="77777777" w:rsidR="00315FD1" w:rsidRPr="00325D88" w:rsidRDefault="00315FD1" w:rsidP="00315FD1">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315FD1" w:rsidRPr="00B51678" w14:paraId="25AD3CD7" w14:textId="77777777" w:rsidTr="006A2E32">
        <w:trPr>
          <w:cantSplit/>
        </w:trPr>
        <w:tc>
          <w:tcPr>
            <w:tcW w:w="1734" w:type="dxa"/>
            <w:tcMar>
              <w:left w:w="29" w:type="dxa"/>
              <w:right w:w="29" w:type="dxa"/>
            </w:tcMar>
          </w:tcPr>
          <w:p w14:paraId="494B56EE" w14:textId="77777777" w:rsidR="00315FD1" w:rsidRPr="00DD4D1E" w:rsidRDefault="00315FD1" w:rsidP="00315FD1">
            <w:pPr>
              <w:snapToGrid w:val="0"/>
              <w:rPr>
                <w:bCs/>
                <w:sz w:val="16"/>
                <w:szCs w:val="16"/>
              </w:rPr>
            </w:pPr>
            <w:r>
              <w:rPr>
                <w:bCs/>
                <w:sz w:val="16"/>
                <w:szCs w:val="16"/>
              </w:rPr>
              <w:t>TotalNaturalUpperLimit</w:t>
            </w:r>
          </w:p>
        </w:tc>
        <w:tc>
          <w:tcPr>
            <w:tcW w:w="3615" w:type="dxa"/>
            <w:tcMar>
              <w:left w:w="29" w:type="dxa"/>
              <w:right w:w="29" w:type="dxa"/>
            </w:tcMar>
          </w:tcPr>
          <w:p w14:paraId="6A52B5A3" w14:textId="77777777" w:rsidR="00315FD1" w:rsidRPr="00325D88" w:rsidRDefault="00315FD1" w:rsidP="00315FD1">
            <w:pPr>
              <w:snapToGrid w:val="0"/>
              <w:rPr>
                <w:bCs/>
                <w:sz w:val="16"/>
                <w:szCs w:val="16"/>
              </w:rPr>
            </w:pPr>
            <w:r>
              <w:rPr>
                <w:bCs/>
                <w:sz w:val="16"/>
                <w:szCs w:val="16"/>
              </w:rPr>
              <w:t>The upper limit of the confidence interval for the TotalNatural field.</w:t>
            </w:r>
          </w:p>
        </w:tc>
        <w:tc>
          <w:tcPr>
            <w:tcW w:w="954" w:type="dxa"/>
            <w:tcMar>
              <w:left w:w="29" w:type="dxa"/>
              <w:right w:w="29" w:type="dxa"/>
            </w:tcMar>
          </w:tcPr>
          <w:p w14:paraId="020F0B81" w14:textId="385DAEEE" w:rsidR="00315FD1" w:rsidRPr="00325D88" w:rsidRDefault="00315FD1" w:rsidP="00315FD1">
            <w:pPr>
              <w:snapToGrid w:val="0"/>
              <w:jc w:val="center"/>
              <w:rPr>
                <w:bCs/>
                <w:sz w:val="16"/>
                <w:szCs w:val="16"/>
              </w:rPr>
            </w:pPr>
            <w:del w:id="1237" w:author="Mike Banach" w:date="2023-11-20T15:52:00Z">
              <w:r w:rsidDel="00A21651">
                <w:rPr>
                  <w:bCs/>
                  <w:sz w:val="16"/>
                  <w:szCs w:val="16"/>
                </w:rPr>
                <w:delText>Single</w:delText>
              </w:r>
            </w:del>
            <w:ins w:id="1238" w:author="Mike Banach" w:date="2023-11-20T15:52:00Z">
              <w:r w:rsidR="00A21651">
                <w:rPr>
                  <w:bCs/>
                  <w:sz w:val="16"/>
                  <w:szCs w:val="16"/>
                </w:rPr>
                <w:t>Integer</w:t>
              </w:r>
            </w:ins>
          </w:p>
        </w:tc>
        <w:tc>
          <w:tcPr>
            <w:tcW w:w="8385" w:type="dxa"/>
            <w:gridSpan w:val="7"/>
          </w:tcPr>
          <w:p w14:paraId="16390CD0" w14:textId="77777777" w:rsidR="00315FD1" w:rsidRPr="00325D88" w:rsidRDefault="00315FD1" w:rsidP="00315FD1">
            <w:pPr>
              <w:snapToGrid w:val="0"/>
              <w:rPr>
                <w:sz w:val="16"/>
                <w:szCs w:val="16"/>
              </w:rPr>
            </w:pPr>
            <w:r>
              <w:rPr>
                <w:sz w:val="16"/>
                <w:szCs w:val="16"/>
              </w:rPr>
              <w:t>Minimum value = 0.</w:t>
            </w:r>
          </w:p>
        </w:tc>
      </w:tr>
      <w:tr w:rsidR="00315FD1" w:rsidRPr="00B51678" w14:paraId="60CDF998" w14:textId="77777777" w:rsidTr="006A2E32">
        <w:trPr>
          <w:cantSplit/>
        </w:trPr>
        <w:tc>
          <w:tcPr>
            <w:tcW w:w="1734" w:type="dxa"/>
            <w:tcMar>
              <w:left w:w="29" w:type="dxa"/>
              <w:right w:w="29" w:type="dxa"/>
            </w:tcMar>
          </w:tcPr>
          <w:p w14:paraId="0203D435" w14:textId="77777777" w:rsidR="00315FD1" w:rsidRPr="00DD4D1E" w:rsidRDefault="00315FD1" w:rsidP="00315FD1">
            <w:pPr>
              <w:snapToGrid w:val="0"/>
              <w:rPr>
                <w:bCs/>
                <w:sz w:val="16"/>
                <w:szCs w:val="16"/>
              </w:rPr>
            </w:pPr>
            <w:r>
              <w:rPr>
                <w:bCs/>
                <w:sz w:val="16"/>
                <w:szCs w:val="16"/>
              </w:rPr>
              <w:t>TotalNaturalAlpha</w:t>
            </w:r>
          </w:p>
        </w:tc>
        <w:tc>
          <w:tcPr>
            <w:tcW w:w="3615" w:type="dxa"/>
            <w:tcMar>
              <w:left w:w="29" w:type="dxa"/>
              <w:right w:w="29" w:type="dxa"/>
            </w:tcMar>
          </w:tcPr>
          <w:p w14:paraId="67F0AF65" w14:textId="77777777" w:rsidR="00315FD1" w:rsidRPr="00325D88" w:rsidRDefault="00315FD1" w:rsidP="00315FD1">
            <w:pPr>
              <w:snapToGrid w:val="0"/>
              <w:rPr>
                <w:bCs/>
                <w:sz w:val="16"/>
                <w:szCs w:val="16"/>
              </w:rPr>
            </w:pPr>
            <w:r>
              <w:rPr>
                <w:bCs/>
                <w:sz w:val="16"/>
                <w:szCs w:val="16"/>
              </w:rPr>
              <w:t>The significance level for the TotalNatural confidence interval, expressed as alpha.</w:t>
            </w:r>
          </w:p>
        </w:tc>
        <w:tc>
          <w:tcPr>
            <w:tcW w:w="954" w:type="dxa"/>
            <w:tcMar>
              <w:left w:w="29" w:type="dxa"/>
              <w:right w:w="29" w:type="dxa"/>
            </w:tcMar>
          </w:tcPr>
          <w:p w14:paraId="1785B41A" w14:textId="36CB67BA" w:rsidR="00315FD1" w:rsidRPr="00325D88" w:rsidRDefault="00315FD1" w:rsidP="00315FD1">
            <w:pPr>
              <w:snapToGrid w:val="0"/>
              <w:jc w:val="center"/>
              <w:rPr>
                <w:bCs/>
                <w:sz w:val="16"/>
                <w:szCs w:val="16"/>
              </w:rPr>
            </w:pPr>
            <w:del w:id="1239" w:author="Mike Banach" w:date="2023-11-20T15:47:00Z">
              <w:r w:rsidDel="000D1C32">
                <w:rPr>
                  <w:bCs/>
                  <w:sz w:val="16"/>
                  <w:szCs w:val="16"/>
                </w:rPr>
                <w:delText>Single</w:delText>
              </w:r>
            </w:del>
            <w:ins w:id="1240" w:author="Mike Banach" w:date="2023-11-20T15:47:00Z">
              <w:r w:rsidR="000D1C32">
                <w:rPr>
                  <w:bCs/>
                  <w:sz w:val="16"/>
                  <w:szCs w:val="16"/>
                </w:rPr>
                <w:t>Real</w:t>
              </w:r>
            </w:ins>
          </w:p>
        </w:tc>
        <w:tc>
          <w:tcPr>
            <w:tcW w:w="8385" w:type="dxa"/>
            <w:gridSpan w:val="7"/>
          </w:tcPr>
          <w:p w14:paraId="7F5AFDF7" w14:textId="77777777" w:rsidR="00315FD1" w:rsidRPr="00325D88"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9A1333" w14:paraId="1D3CEF0D" w14:textId="77777777" w:rsidTr="006A2E32">
        <w:trPr>
          <w:cantSplit/>
          <w:trHeight w:val="720"/>
        </w:trPr>
        <w:tc>
          <w:tcPr>
            <w:tcW w:w="14688" w:type="dxa"/>
            <w:gridSpan w:val="10"/>
            <w:shd w:val="clear" w:color="auto" w:fill="DBE5F1"/>
            <w:vAlign w:val="center"/>
          </w:tcPr>
          <w:p w14:paraId="58ED28A4" w14:textId="77777777" w:rsidR="00315FD1" w:rsidRPr="009A1333" w:rsidRDefault="00315FD1" w:rsidP="00315FD1">
            <w:pPr>
              <w:keepNext/>
              <w:snapToGrid w:val="0"/>
              <w:jc w:val="center"/>
              <w:rPr>
                <w:b/>
                <w:sz w:val="16"/>
                <w:szCs w:val="16"/>
              </w:rPr>
            </w:pPr>
            <w:r w:rsidRPr="009A1333">
              <w:rPr>
                <w:b/>
                <w:sz w:val="16"/>
                <w:szCs w:val="16"/>
              </w:rPr>
              <w:lastRenderedPageBreak/>
              <w:t xml:space="preserve">Metrics supporting the </w:t>
            </w:r>
            <w:r>
              <w:rPr>
                <w:b/>
                <w:sz w:val="16"/>
                <w:szCs w:val="16"/>
              </w:rPr>
              <w:t>"Indicators"</w:t>
            </w:r>
            <w:r w:rsidRPr="009A1333">
              <w:rPr>
                <w:b/>
                <w:sz w:val="16"/>
                <w:szCs w:val="16"/>
              </w:rPr>
              <w:t xml:space="preserve"> fields above</w:t>
            </w:r>
            <w:r>
              <w:rPr>
                <w:b/>
                <w:sz w:val="16"/>
                <w:szCs w:val="16"/>
              </w:rPr>
              <w:t xml:space="preserve"> can be found in the </w:t>
            </w:r>
            <w:hyperlink w:anchor="_A5.__JuvenileOutmigrantsDetail" w:history="1">
              <w:r w:rsidRPr="00D31850">
                <w:rPr>
                  <w:rStyle w:val="Hyperlink"/>
                  <w:b/>
                  <w:sz w:val="16"/>
                  <w:szCs w:val="16"/>
                </w:rPr>
                <w:t>JuvenileOutmigrantDetail table (below)</w:t>
              </w:r>
            </w:hyperlink>
            <w:r>
              <w:rPr>
                <w:b/>
                <w:sz w:val="16"/>
                <w:szCs w:val="16"/>
              </w:rPr>
              <w:t>, which is a child of this table.</w:t>
            </w:r>
          </w:p>
        </w:tc>
      </w:tr>
      <w:tr w:rsidR="00315FD1" w:rsidRPr="009A1333" w14:paraId="6055142D" w14:textId="77777777" w:rsidTr="006A2E32">
        <w:trPr>
          <w:cantSplit/>
          <w:trHeight w:val="363"/>
        </w:trPr>
        <w:tc>
          <w:tcPr>
            <w:tcW w:w="14688" w:type="dxa"/>
            <w:gridSpan w:val="10"/>
            <w:shd w:val="clear" w:color="auto" w:fill="DBE5F1"/>
            <w:vAlign w:val="center"/>
          </w:tcPr>
          <w:p w14:paraId="45AB8689" w14:textId="5E99B733" w:rsidR="00315FD1" w:rsidRPr="009A1333" w:rsidRDefault="00315FD1" w:rsidP="00315FD1">
            <w:pPr>
              <w:keepNext/>
              <w:snapToGrid w:val="0"/>
              <w:jc w:val="center"/>
              <w:rPr>
                <w:b/>
                <w:sz w:val="16"/>
                <w:szCs w:val="16"/>
              </w:rPr>
            </w:pPr>
            <w:r>
              <w:rPr>
                <w:b/>
                <w:sz w:val="16"/>
                <w:szCs w:val="16"/>
              </w:rPr>
              <w:t xml:space="preserve">Age </w:t>
            </w:r>
            <w:del w:id="1241" w:author="Mike Banach" w:date="2022-12-16T09:39:00Z">
              <w:r w:rsidDel="00EC0EB1">
                <w:rPr>
                  <w:b/>
                  <w:sz w:val="16"/>
                  <w:szCs w:val="16"/>
                </w:rPr>
                <w:delText>determination</w:delText>
              </w:r>
            </w:del>
            <w:ins w:id="1242" w:author="Mike Banach" w:date="2022-12-16T09:39:00Z">
              <w:r w:rsidR="00EC0EB1">
                <w:rPr>
                  <w:b/>
                  <w:sz w:val="16"/>
                  <w:szCs w:val="16"/>
                </w:rPr>
                <w:t>distribution</w:t>
              </w:r>
            </w:ins>
          </w:p>
        </w:tc>
      </w:tr>
      <w:tr w:rsidR="00315FD1" w:rsidRPr="00B51678" w14:paraId="31B3FDBF" w14:textId="77777777" w:rsidTr="006A2E32">
        <w:trPr>
          <w:cantSplit/>
        </w:trPr>
        <w:tc>
          <w:tcPr>
            <w:tcW w:w="1734" w:type="dxa"/>
            <w:tcMar>
              <w:left w:w="29" w:type="dxa"/>
              <w:right w:w="29" w:type="dxa"/>
            </w:tcMar>
          </w:tcPr>
          <w:p w14:paraId="3AF3FD75" w14:textId="77777777" w:rsidR="00315FD1" w:rsidRPr="00D36B56" w:rsidRDefault="00315FD1" w:rsidP="00315FD1">
            <w:pPr>
              <w:snapToGrid w:val="0"/>
              <w:rPr>
                <w:bCs/>
                <w:sz w:val="16"/>
                <w:szCs w:val="16"/>
              </w:rPr>
            </w:pPr>
            <w:r w:rsidRPr="00D36B56">
              <w:rPr>
                <w:bCs/>
                <w:sz w:val="16"/>
                <w:szCs w:val="16"/>
              </w:rPr>
              <w:t>Age0Prop</w:t>
            </w:r>
          </w:p>
        </w:tc>
        <w:tc>
          <w:tcPr>
            <w:tcW w:w="3615" w:type="dxa"/>
            <w:tcMar>
              <w:left w:w="29" w:type="dxa"/>
              <w:right w:w="29" w:type="dxa"/>
            </w:tcMar>
          </w:tcPr>
          <w:p w14:paraId="3D4F35B0" w14:textId="77777777" w:rsidR="00315FD1" w:rsidRDefault="00315FD1" w:rsidP="00315FD1">
            <w:pPr>
              <w:snapToGrid w:val="0"/>
              <w:rPr>
                <w:bCs/>
                <w:sz w:val="16"/>
                <w:szCs w:val="16"/>
              </w:rPr>
            </w:pPr>
            <w:r>
              <w:rPr>
                <w:bCs/>
                <w:sz w:val="16"/>
                <w:szCs w:val="16"/>
              </w:rPr>
              <w:t>The proportion of natural origin fish that were age 0 (brood year +0</w:t>
            </w:r>
            <w:r w:rsidRPr="00906C01">
              <w:rPr>
                <w:bCs/>
                <w:sz w:val="16"/>
                <w:szCs w:val="16"/>
              </w:rPr>
              <w:t>).</w:t>
            </w:r>
          </w:p>
        </w:tc>
        <w:tc>
          <w:tcPr>
            <w:tcW w:w="954" w:type="dxa"/>
            <w:tcMar>
              <w:left w:w="29" w:type="dxa"/>
              <w:right w:w="29" w:type="dxa"/>
            </w:tcMar>
          </w:tcPr>
          <w:p w14:paraId="22CB8605" w14:textId="0CC97115" w:rsidR="00315FD1" w:rsidRPr="00D36B56" w:rsidRDefault="00315FD1" w:rsidP="00315FD1">
            <w:pPr>
              <w:snapToGrid w:val="0"/>
              <w:jc w:val="center"/>
              <w:rPr>
                <w:bCs/>
                <w:sz w:val="16"/>
                <w:szCs w:val="16"/>
              </w:rPr>
            </w:pPr>
            <w:del w:id="1243" w:author="Mike Banach" w:date="2023-11-20T15:47:00Z">
              <w:r w:rsidRPr="00D36B56" w:rsidDel="000D1C32">
                <w:rPr>
                  <w:bCs/>
                  <w:sz w:val="16"/>
                  <w:szCs w:val="16"/>
                </w:rPr>
                <w:delText>Single</w:delText>
              </w:r>
            </w:del>
            <w:ins w:id="1244" w:author="Mike Banach" w:date="2023-11-20T15:47:00Z">
              <w:r w:rsidR="000D1C32">
                <w:rPr>
                  <w:bCs/>
                  <w:sz w:val="16"/>
                  <w:szCs w:val="16"/>
                </w:rPr>
                <w:t>Real</w:t>
              </w:r>
            </w:ins>
          </w:p>
        </w:tc>
        <w:tc>
          <w:tcPr>
            <w:tcW w:w="8385" w:type="dxa"/>
            <w:gridSpan w:val="7"/>
          </w:tcPr>
          <w:p w14:paraId="74E12290" w14:textId="77777777" w:rsidR="00315FD1" w:rsidRPr="001F012F" w:rsidRDefault="00315FD1" w:rsidP="00315FD1">
            <w:pPr>
              <w:snapToGrid w:val="0"/>
              <w:rPr>
                <w:sz w:val="16"/>
                <w:szCs w:val="16"/>
              </w:rPr>
            </w:pPr>
            <w:r w:rsidRPr="001F012F">
              <w:rPr>
                <w:sz w:val="16"/>
                <w:szCs w:val="16"/>
              </w:rPr>
              <w:t>Values must be between 0 and 1.  Express with 3 digits to the right of the decimal point.</w:t>
            </w:r>
          </w:p>
          <w:p w14:paraId="7BF7E9B7" w14:textId="77777777" w:rsidR="00315FD1" w:rsidRPr="001F012F" w:rsidRDefault="00315FD1" w:rsidP="00315FD1">
            <w:pPr>
              <w:snapToGrid w:val="0"/>
              <w:rPr>
                <w:sz w:val="16"/>
                <w:szCs w:val="16"/>
              </w:rPr>
            </w:pPr>
          </w:p>
          <w:p w14:paraId="70CE17F9" w14:textId="77777777" w:rsidR="00315FD1" w:rsidRPr="001F012F" w:rsidRDefault="00315FD1" w:rsidP="00315FD1">
            <w:pPr>
              <w:snapToGrid w:val="0"/>
              <w:rPr>
                <w:sz w:val="16"/>
                <w:szCs w:val="16"/>
              </w:rPr>
            </w:pPr>
            <w:r w:rsidRPr="001F012F">
              <w:rPr>
                <w:sz w:val="16"/>
                <w:szCs w:val="16"/>
              </w:rPr>
              <w:t>Ages in this table are based on the year spawning occurred, not necessarily the year eggs hatched, so care must be taken in reporting ages.</w:t>
            </w:r>
          </w:p>
          <w:p w14:paraId="2D7AAD76" w14:textId="77777777" w:rsidR="00315FD1" w:rsidRPr="001F012F" w:rsidRDefault="00315FD1" w:rsidP="00315FD1">
            <w:pPr>
              <w:snapToGrid w:val="0"/>
              <w:rPr>
                <w:sz w:val="16"/>
                <w:szCs w:val="16"/>
              </w:rPr>
            </w:pPr>
          </w:p>
          <w:p w14:paraId="565D4109" w14:textId="77777777" w:rsidR="00315FD1" w:rsidRPr="001F012F" w:rsidRDefault="00315FD1" w:rsidP="00315FD1">
            <w:pPr>
              <w:snapToGrid w:val="0"/>
              <w:rPr>
                <w:sz w:val="16"/>
                <w:szCs w:val="16"/>
              </w:rPr>
            </w:pPr>
            <w:r w:rsidRPr="001F012F">
              <w:rPr>
                <w:sz w:val="16"/>
                <w:szCs w:val="16"/>
              </w:rPr>
              <w:t>Assigning age can be complicated based on the life history (generally, salmon return and spawn in one year but hatch in the next, steelhead spawn and hatch in the same year).  Make sure these details are accounted for in assigning ages.   [ Note – This means we would never refer to age 0 salmon, because they hatch in the year after the eggs are laid, but for steelhead and other spring spawners age 0 is a valid age we would expect to see. ]</w:t>
            </w:r>
          </w:p>
          <w:p w14:paraId="5294E6D0" w14:textId="77777777" w:rsidR="00315FD1" w:rsidRPr="001F012F" w:rsidRDefault="00315FD1" w:rsidP="00315FD1">
            <w:pPr>
              <w:snapToGrid w:val="0"/>
              <w:rPr>
                <w:sz w:val="16"/>
                <w:szCs w:val="16"/>
              </w:rPr>
            </w:pPr>
          </w:p>
          <w:p w14:paraId="35678CA9" w14:textId="77777777" w:rsidR="00315FD1" w:rsidRPr="001F012F" w:rsidRDefault="00315FD1" w:rsidP="00315FD1">
            <w:pPr>
              <w:snapToGrid w:val="0"/>
              <w:rPr>
                <w:sz w:val="16"/>
                <w:szCs w:val="16"/>
              </w:rPr>
            </w:pPr>
            <w:r w:rsidRPr="001F012F">
              <w:rPr>
                <w:sz w:val="16"/>
                <w:szCs w:val="16"/>
              </w:rPr>
              <w:t>The age distribution numbers reported here must meet three criteria.  If these criteria are not met then do not report ages.</w:t>
            </w:r>
          </w:p>
          <w:p w14:paraId="608BF3BA" w14:textId="77777777" w:rsidR="00315FD1" w:rsidRPr="001F012F" w:rsidRDefault="00315FD1" w:rsidP="00315FD1">
            <w:pPr>
              <w:numPr>
                <w:ilvl w:val="0"/>
                <w:numId w:val="21"/>
              </w:numPr>
              <w:snapToGrid w:val="0"/>
              <w:ind w:left="173" w:hanging="144"/>
              <w:rPr>
                <w:sz w:val="16"/>
                <w:szCs w:val="16"/>
              </w:rPr>
            </w:pPr>
            <w:r w:rsidRPr="001F012F">
              <w:rPr>
                <w:sz w:val="16"/>
                <w:szCs w:val="16"/>
              </w:rPr>
              <w:t>These age fields contain proportions by age for the natural origin fish.  They are not the numbers of fish actually aged, nor are they the expanded numbers for a population.  Consider this scenario:</w:t>
            </w:r>
          </w:p>
          <w:p w14:paraId="74121995" w14:textId="77777777" w:rsidR="00315FD1" w:rsidRPr="001F012F" w:rsidRDefault="00315FD1" w:rsidP="00315FD1">
            <w:pPr>
              <w:numPr>
                <w:ilvl w:val="1"/>
                <w:numId w:val="21"/>
              </w:numPr>
              <w:snapToGrid w:val="0"/>
              <w:ind w:left="432" w:hanging="144"/>
              <w:rPr>
                <w:sz w:val="16"/>
                <w:szCs w:val="16"/>
              </w:rPr>
            </w:pPr>
            <w:r w:rsidRPr="001F012F">
              <w:rPr>
                <w:sz w:val="16"/>
                <w:szCs w:val="16"/>
              </w:rPr>
              <w:t xml:space="preserve">The </w:t>
            </w:r>
            <w:r>
              <w:rPr>
                <w:sz w:val="16"/>
                <w:szCs w:val="16"/>
              </w:rPr>
              <w:t>juvenile outmigrants</w:t>
            </w:r>
            <w:r w:rsidRPr="001F012F">
              <w:rPr>
                <w:sz w:val="16"/>
                <w:szCs w:val="16"/>
              </w:rPr>
              <w:t xml:space="preserve"> estimate is 100,000 fish (as reported in the </w:t>
            </w:r>
            <w:r>
              <w:rPr>
                <w:bCs/>
                <w:sz w:val="16"/>
                <w:szCs w:val="16"/>
              </w:rPr>
              <w:t>TotalNatural</w:t>
            </w:r>
            <w:r w:rsidRPr="001F012F">
              <w:rPr>
                <w:bCs/>
                <w:sz w:val="16"/>
                <w:szCs w:val="16"/>
              </w:rPr>
              <w:t xml:space="preserve"> field)</w:t>
            </w:r>
          </w:p>
          <w:p w14:paraId="756C625C" w14:textId="77777777" w:rsidR="00315FD1" w:rsidRPr="001F012F" w:rsidRDefault="00315FD1" w:rsidP="00315FD1">
            <w:pPr>
              <w:numPr>
                <w:ilvl w:val="1"/>
                <w:numId w:val="21"/>
              </w:numPr>
              <w:snapToGrid w:val="0"/>
              <w:ind w:left="432" w:hanging="144"/>
              <w:rPr>
                <w:sz w:val="16"/>
                <w:szCs w:val="16"/>
              </w:rPr>
            </w:pPr>
            <w:r w:rsidRPr="001F012F">
              <w:rPr>
                <w:bCs/>
                <w:sz w:val="16"/>
                <w:szCs w:val="16"/>
              </w:rPr>
              <w:t>500 fish were aged</w:t>
            </w:r>
          </w:p>
          <w:p w14:paraId="5A065FBA" w14:textId="77777777" w:rsidR="00315FD1" w:rsidRPr="001F012F" w:rsidRDefault="00315FD1" w:rsidP="00315FD1">
            <w:pPr>
              <w:numPr>
                <w:ilvl w:val="1"/>
                <w:numId w:val="21"/>
              </w:numPr>
              <w:snapToGrid w:val="0"/>
              <w:ind w:left="432" w:hanging="144"/>
              <w:rPr>
                <w:sz w:val="16"/>
                <w:szCs w:val="16"/>
              </w:rPr>
            </w:pPr>
            <w:r w:rsidRPr="001F012F">
              <w:rPr>
                <w:bCs/>
                <w:sz w:val="16"/>
                <w:szCs w:val="16"/>
              </w:rPr>
              <w:t>After age analysis is completed it is determined that</w:t>
            </w:r>
            <w:r>
              <w:rPr>
                <w:bCs/>
                <w:sz w:val="16"/>
                <w:szCs w:val="16"/>
              </w:rPr>
              <w:t xml:space="preserve"> 45% of the fish (meaning</w:t>
            </w:r>
            <w:r w:rsidRPr="001F012F">
              <w:rPr>
                <w:bCs/>
                <w:sz w:val="16"/>
                <w:szCs w:val="16"/>
              </w:rPr>
              <w:t xml:space="preserve"> 45,000 of the 100,000</w:t>
            </w:r>
            <w:r>
              <w:rPr>
                <w:bCs/>
                <w:sz w:val="16"/>
                <w:szCs w:val="16"/>
              </w:rPr>
              <w:t>)</w:t>
            </w:r>
            <w:r w:rsidRPr="001F012F">
              <w:rPr>
                <w:bCs/>
                <w:sz w:val="16"/>
                <w:szCs w:val="16"/>
              </w:rPr>
              <w:t xml:space="preserve"> were age 0.</w:t>
            </w:r>
          </w:p>
          <w:p w14:paraId="41934999" w14:textId="77777777" w:rsidR="00315FD1" w:rsidRPr="001F012F" w:rsidRDefault="00315FD1" w:rsidP="00315FD1">
            <w:pPr>
              <w:numPr>
                <w:ilvl w:val="1"/>
                <w:numId w:val="21"/>
              </w:numPr>
              <w:snapToGrid w:val="0"/>
              <w:ind w:left="432" w:hanging="144"/>
              <w:rPr>
                <w:sz w:val="16"/>
                <w:szCs w:val="16"/>
              </w:rPr>
            </w:pPr>
            <w:r w:rsidRPr="001F012F">
              <w:rPr>
                <w:bCs/>
                <w:sz w:val="16"/>
                <w:szCs w:val="16"/>
              </w:rPr>
              <w:t>In this case the value in this field should be 0.45 (45,000/100,000) not 45,000, 500, or 100,000.</w:t>
            </w:r>
          </w:p>
          <w:p w14:paraId="4A7B430E" w14:textId="77777777" w:rsidR="00315FD1" w:rsidRDefault="00315FD1" w:rsidP="00315FD1">
            <w:pPr>
              <w:numPr>
                <w:ilvl w:val="0"/>
                <w:numId w:val="21"/>
              </w:numPr>
              <w:snapToGrid w:val="0"/>
              <w:ind w:left="173" w:hanging="144"/>
              <w:rPr>
                <w:sz w:val="16"/>
                <w:szCs w:val="16"/>
              </w:rPr>
            </w:pPr>
            <w:r w:rsidRPr="001F012F">
              <w:rPr>
                <w:sz w:val="16"/>
                <w:szCs w:val="16"/>
              </w:rPr>
              <w:t>The values of the Age</w:t>
            </w:r>
            <w:r>
              <w:rPr>
                <w:sz w:val="16"/>
                <w:szCs w:val="16"/>
              </w:rPr>
              <w:t>0</w:t>
            </w:r>
            <w:r w:rsidRPr="001F012F">
              <w:rPr>
                <w:sz w:val="16"/>
                <w:szCs w:val="16"/>
              </w:rPr>
              <w:t>Prop through Age</w:t>
            </w:r>
            <w:r>
              <w:rPr>
                <w:sz w:val="16"/>
                <w:szCs w:val="16"/>
              </w:rPr>
              <w:t>4P</w:t>
            </w:r>
            <w:r w:rsidRPr="001F012F">
              <w:rPr>
                <w:sz w:val="16"/>
                <w:szCs w:val="16"/>
              </w:rPr>
              <w:t>lusProp fields must sum to 1</w:t>
            </w:r>
            <w:r>
              <w:rPr>
                <w:sz w:val="16"/>
                <w:szCs w:val="16"/>
              </w:rPr>
              <w:t>.00</w:t>
            </w:r>
            <w:r w:rsidRPr="001F012F">
              <w:rPr>
                <w:sz w:val="16"/>
                <w:szCs w:val="16"/>
              </w:rPr>
              <w:t xml:space="preserve"> ± 0.</w:t>
            </w:r>
            <w:r>
              <w:rPr>
                <w:sz w:val="16"/>
                <w:szCs w:val="16"/>
              </w:rPr>
              <w:t>02</w:t>
            </w:r>
            <w:r w:rsidRPr="001F012F">
              <w:rPr>
                <w:sz w:val="16"/>
                <w:szCs w:val="16"/>
              </w:rPr>
              <w:t>.</w:t>
            </w:r>
          </w:p>
          <w:p w14:paraId="75C84D12" w14:textId="77777777" w:rsidR="00315FD1" w:rsidRPr="004F3334" w:rsidRDefault="00315FD1" w:rsidP="00315FD1">
            <w:pPr>
              <w:numPr>
                <w:ilvl w:val="0"/>
                <w:numId w:val="21"/>
              </w:numPr>
              <w:snapToGrid w:val="0"/>
              <w:ind w:left="173" w:hanging="144"/>
              <w:rPr>
                <w:sz w:val="16"/>
                <w:szCs w:val="16"/>
              </w:rPr>
            </w:pPr>
            <w:r w:rsidRPr="004F3334">
              <w:rPr>
                <w:sz w:val="16"/>
                <w:szCs w:val="16"/>
              </w:rPr>
              <w:t>The age distribution must be derived only from the natural origin fish of the specific population and year this record represents.  Therefore, do not include age data that are derived in part or in whole from any other group of fish.</w:t>
            </w:r>
          </w:p>
          <w:p w14:paraId="20419557" w14:textId="77777777" w:rsidR="00315FD1" w:rsidRDefault="00315FD1" w:rsidP="00315FD1">
            <w:pPr>
              <w:snapToGrid w:val="0"/>
              <w:rPr>
                <w:sz w:val="16"/>
                <w:szCs w:val="16"/>
              </w:rPr>
            </w:pPr>
          </w:p>
          <w:p w14:paraId="0F0AF05E" w14:textId="77777777" w:rsidR="00315FD1" w:rsidRDefault="00315FD1" w:rsidP="00315FD1">
            <w:pPr>
              <w:snapToGrid w:val="0"/>
              <w:rPr>
                <w:sz w:val="16"/>
                <w:szCs w:val="16"/>
              </w:rPr>
            </w:pPr>
            <w:r>
              <w:rPr>
                <w:sz w:val="16"/>
                <w:szCs w:val="16"/>
              </w:rPr>
              <w:t>The age information may represent the exact group of fish indicated in the Abundance field, or a somewhat different group of fish.  For example, the ages may have been taken from a geographic or temporal subset of the population.  Whatever may be the case, ensure this information is included in the protocol and method documentation section below.</w:t>
            </w:r>
          </w:p>
        </w:tc>
      </w:tr>
      <w:tr w:rsidR="00315FD1" w:rsidRPr="00B51678" w14:paraId="62CDB15D" w14:textId="77777777" w:rsidTr="006A2E32">
        <w:trPr>
          <w:cantSplit/>
        </w:trPr>
        <w:tc>
          <w:tcPr>
            <w:tcW w:w="1734" w:type="dxa"/>
            <w:tcMar>
              <w:left w:w="29" w:type="dxa"/>
              <w:right w:w="29" w:type="dxa"/>
            </w:tcMar>
          </w:tcPr>
          <w:p w14:paraId="611A59AF" w14:textId="77777777" w:rsidR="00315FD1" w:rsidRDefault="00315FD1" w:rsidP="00315FD1">
            <w:pPr>
              <w:snapToGrid w:val="0"/>
              <w:rPr>
                <w:bCs/>
                <w:sz w:val="16"/>
                <w:szCs w:val="16"/>
              </w:rPr>
            </w:pPr>
            <w:r>
              <w:rPr>
                <w:bCs/>
                <w:sz w:val="16"/>
                <w:szCs w:val="16"/>
              </w:rPr>
              <w:t>Age0PropLowerLimit</w:t>
            </w:r>
          </w:p>
        </w:tc>
        <w:tc>
          <w:tcPr>
            <w:tcW w:w="3615" w:type="dxa"/>
            <w:tcMar>
              <w:left w:w="29" w:type="dxa"/>
              <w:right w:w="29" w:type="dxa"/>
            </w:tcMar>
          </w:tcPr>
          <w:p w14:paraId="4AEF6B7C" w14:textId="77777777" w:rsidR="00315FD1" w:rsidRDefault="00315FD1" w:rsidP="00315FD1">
            <w:pPr>
              <w:snapToGrid w:val="0"/>
              <w:rPr>
                <w:bCs/>
                <w:sz w:val="16"/>
                <w:szCs w:val="16"/>
              </w:rPr>
            </w:pPr>
            <w:r>
              <w:rPr>
                <w:bCs/>
                <w:sz w:val="16"/>
                <w:szCs w:val="16"/>
              </w:rPr>
              <w:t>The lower limit of the confidence interval for the Age0Prop field.</w:t>
            </w:r>
          </w:p>
        </w:tc>
        <w:tc>
          <w:tcPr>
            <w:tcW w:w="954" w:type="dxa"/>
            <w:tcMar>
              <w:left w:w="29" w:type="dxa"/>
              <w:right w:w="29" w:type="dxa"/>
            </w:tcMar>
          </w:tcPr>
          <w:p w14:paraId="5DFB56E0" w14:textId="59B101B9" w:rsidR="00315FD1" w:rsidRPr="00906C01" w:rsidRDefault="00315FD1" w:rsidP="00315FD1">
            <w:pPr>
              <w:snapToGrid w:val="0"/>
              <w:jc w:val="center"/>
              <w:rPr>
                <w:bCs/>
                <w:sz w:val="16"/>
                <w:szCs w:val="16"/>
              </w:rPr>
            </w:pPr>
            <w:del w:id="1245" w:author="Mike Banach" w:date="2023-11-20T15:47:00Z">
              <w:r w:rsidDel="000D1C32">
                <w:rPr>
                  <w:bCs/>
                  <w:sz w:val="16"/>
                  <w:szCs w:val="16"/>
                </w:rPr>
                <w:delText>Single</w:delText>
              </w:r>
            </w:del>
            <w:ins w:id="1246" w:author="Mike Banach" w:date="2023-11-20T15:47:00Z">
              <w:r w:rsidR="000D1C32">
                <w:rPr>
                  <w:bCs/>
                  <w:sz w:val="16"/>
                  <w:szCs w:val="16"/>
                </w:rPr>
                <w:t>Real</w:t>
              </w:r>
            </w:ins>
          </w:p>
        </w:tc>
        <w:tc>
          <w:tcPr>
            <w:tcW w:w="8385" w:type="dxa"/>
            <w:gridSpan w:val="7"/>
          </w:tcPr>
          <w:p w14:paraId="0E40BF9F" w14:textId="77777777" w:rsidR="00315FD1" w:rsidRDefault="00315FD1" w:rsidP="00315FD1">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p w14:paraId="6503EDFB" w14:textId="77777777" w:rsidR="00315FD1" w:rsidRDefault="00315FD1" w:rsidP="00315FD1">
            <w:pPr>
              <w:snapToGrid w:val="0"/>
              <w:rPr>
                <w:sz w:val="16"/>
                <w:szCs w:val="16"/>
              </w:rPr>
            </w:pPr>
            <w:r>
              <w:rPr>
                <w:sz w:val="16"/>
                <w:szCs w:val="16"/>
              </w:rPr>
              <w:t xml:space="preserve">The associated alpha value is in the </w:t>
            </w:r>
            <w:r>
              <w:rPr>
                <w:bCs/>
                <w:sz w:val="16"/>
                <w:szCs w:val="16"/>
              </w:rPr>
              <w:t>AgePropAlpha field, which is found below after the fields for age 4+.</w:t>
            </w:r>
          </w:p>
        </w:tc>
      </w:tr>
      <w:tr w:rsidR="00315FD1" w:rsidRPr="00B51678" w14:paraId="0F47DFCD" w14:textId="77777777" w:rsidTr="006A2E32">
        <w:trPr>
          <w:cantSplit/>
        </w:trPr>
        <w:tc>
          <w:tcPr>
            <w:tcW w:w="1734" w:type="dxa"/>
            <w:tcMar>
              <w:left w:w="29" w:type="dxa"/>
              <w:right w:w="29" w:type="dxa"/>
            </w:tcMar>
          </w:tcPr>
          <w:p w14:paraId="081A2E4E" w14:textId="77777777" w:rsidR="00315FD1" w:rsidRDefault="00315FD1" w:rsidP="00315FD1">
            <w:pPr>
              <w:snapToGrid w:val="0"/>
              <w:rPr>
                <w:bCs/>
                <w:sz w:val="16"/>
                <w:szCs w:val="16"/>
              </w:rPr>
            </w:pPr>
            <w:r>
              <w:rPr>
                <w:bCs/>
                <w:sz w:val="16"/>
                <w:szCs w:val="16"/>
              </w:rPr>
              <w:t>Age0PropUpperLimit</w:t>
            </w:r>
          </w:p>
        </w:tc>
        <w:tc>
          <w:tcPr>
            <w:tcW w:w="3615" w:type="dxa"/>
            <w:tcMar>
              <w:left w:w="29" w:type="dxa"/>
              <w:right w:w="29" w:type="dxa"/>
            </w:tcMar>
          </w:tcPr>
          <w:p w14:paraId="6F6F20ED" w14:textId="77777777" w:rsidR="00315FD1" w:rsidRDefault="00315FD1" w:rsidP="00315FD1">
            <w:pPr>
              <w:snapToGrid w:val="0"/>
              <w:rPr>
                <w:bCs/>
                <w:sz w:val="16"/>
                <w:szCs w:val="16"/>
              </w:rPr>
            </w:pPr>
            <w:r>
              <w:rPr>
                <w:bCs/>
                <w:sz w:val="16"/>
                <w:szCs w:val="16"/>
              </w:rPr>
              <w:t>The upper limit of the confidence interval for the Age0Prop field.</w:t>
            </w:r>
          </w:p>
        </w:tc>
        <w:tc>
          <w:tcPr>
            <w:tcW w:w="954" w:type="dxa"/>
            <w:tcMar>
              <w:left w:w="29" w:type="dxa"/>
              <w:right w:w="29" w:type="dxa"/>
            </w:tcMar>
          </w:tcPr>
          <w:p w14:paraId="154F25F4" w14:textId="5A00EF40" w:rsidR="00315FD1" w:rsidRPr="00906C01" w:rsidRDefault="00315FD1" w:rsidP="00315FD1">
            <w:pPr>
              <w:snapToGrid w:val="0"/>
              <w:jc w:val="center"/>
              <w:rPr>
                <w:bCs/>
                <w:sz w:val="16"/>
                <w:szCs w:val="16"/>
              </w:rPr>
            </w:pPr>
            <w:del w:id="1247" w:author="Mike Banach" w:date="2023-11-20T15:47:00Z">
              <w:r w:rsidDel="000D1C32">
                <w:rPr>
                  <w:bCs/>
                  <w:sz w:val="16"/>
                  <w:szCs w:val="16"/>
                </w:rPr>
                <w:delText>Single</w:delText>
              </w:r>
            </w:del>
            <w:ins w:id="1248" w:author="Mike Banach" w:date="2023-11-20T15:47:00Z">
              <w:r w:rsidR="000D1C32">
                <w:rPr>
                  <w:bCs/>
                  <w:sz w:val="16"/>
                  <w:szCs w:val="16"/>
                </w:rPr>
                <w:t>Real</w:t>
              </w:r>
            </w:ins>
          </w:p>
        </w:tc>
        <w:tc>
          <w:tcPr>
            <w:tcW w:w="8385" w:type="dxa"/>
            <w:gridSpan w:val="7"/>
          </w:tcPr>
          <w:p w14:paraId="186FACE1" w14:textId="77777777" w:rsidR="00315FD1" w:rsidRDefault="00315FD1" w:rsidP="00315FD1">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315FD1" w:rsidRPr="00B51678" w14:paraId="6F8F872F" w14:textId="77777777" w:rsidTr="006A2E32">
        <w:trPr>
          <w:cantSplit/>
        </w:trPr>
        <w:tc>
          <w:tcPr>
            <w:tcW w:w="1734" w:type="dxa"/>
            <w:tcMar>
              <w:left w:w="29" w:type="dxa"/>
              <w:right w:w="29" w:type="dxa"/>
            </w:tcMar>
          </w:tcPr>
          <w:p w14:paraId="53616774" w14:textId="77777777" w:rsidR="00315FD1" w:rsidRPr="00D36B56" w:rsidRDefault="00315FD1" w:rsidP="00315FD1">
            <w:pPr>
              <w:snapToGrid w:val="0"/>
              <w:rPr>
                <w:bCs/>
                <w:sz w:val="16"/>
                <w:szCs w:val="16"/>
              </w:rPr>
            </w:pPr>
            <w:r w:rsidRPr="00D36B56">
              <w:rPr>
                <w:bCs/>
                <w:sz w:val="16"/>
                <w:szCs w:val="16"/>
              </w:rPr>
              <w:t>Age1Prop</w:t>
            </w:r>
          </w:p>
        </w:tc>
        <w:tc>
          <w:tcPr>
            <w:tcW w:w="3615" w:type="dxa"/>
            <w:tcMar>
              <w:left w:w="29" w:type="dxa"/>
              <w:right w:w="29" w:type="dxa"/>
            </w:tcMar>
          </w:tcPr>
          <w:p w14:paraId="5ACABEE1" w14:textId="77777777" w:rsidR="00315FD1" w:rsidRDefault="00315FD1" w:rsidP="00315FD1">
            <w:pPr>
              <w:snapToGrid w:val="0"/>
              <w:rPr>
                <w:bCs/>
                <w:sz w:val="16"/>
                <w:szCs w:val="16"/>
              </w:rPr>
            </w:pPr>
            <w:r>
              <w:rPr>
                <w:bCs/>
                <w:sz w:val="16"/>
                <w:szCs w:val="16"/>
              </w:rPr>
              <w:t>The proportion of natural origin fish that were age 1 (brood year +1</w:t>
            </w:r>
            <w:r w:rsidRPr="00906C01">
              <w:rPr>
                <w:bCs/>
                <w:sz w:val="16"/>
                <w:szCs w:val="16"/>
              </w:rPr>
              <w:t>).</w:t>
            </w:r>
          </w:p>
        </w:tc>
        <w:tc>
          <w:tcPr>
            <w:tcW w:w="954" w:type="dxa"/>
            <w:tcMar>
              <w:left w:w="29" w:type="dxa"/>
              <w:right w:w="29" w:type="dxa"/>
            </w:tcMar>
          </w:tcPr>
          <w:p w14:paraId="2F09B39A" w14:textId="7598DC17" w:rsidR="00315FD1" w:rsidRPr="00D36B56" w:rsidRDefault="00315FD1" w:rsidP="00315FD1">
            <w:pPr>
              <w:snapToGrid w:val="0"/>
              <w:jc w:val="center"/>
              <w:rPr>
                <w:bCs/>
                <w:sz w:val="16"/>
                <w:szCs w:val="16"/>
              </w:rPr>
            </w:pPr>
            <w:del w:id="1249" w:author="Mike Banach" w:date="2023-11-20T15:47:00Z">
              <w:r w:rsidRPr="00D36B56" w:rsidDel="000D1C32">
                <w:rPr>
                  <w:bCs/>
                  <w:sz w:val="16"/>
                  <w:szCs w:val="16"/>
                </w:rPr>
                <w:delText>Single</w:delText>
              </w:r>
            </w:del>
            <w:ins w:id="1250" w:author="Mike Banach" w:date="2023-11-20T15:47:00Z">
              <w:r w:rsidR="000D1C32">
                <w:rPr>
                  <w:bCs/>
                  <w:sz w:val="16"/>
                  <w:szCs w:val="16"/>
                </w:rPr>
                <w:t>Real</w:t>
              </w:r>
            </w:ins>
          </w:p>
        </w:tc>
        <w:tc>
          <w:tcPr>
            <w:tcW w:w="8385" w:type="dxa"/>
            <w:gridSpan w:val="7"/>
          </w:tcPr>
          <w:p w14:paraId="223BEA12" w14:textId="77777777" w:rsidR="00315FD1" w:rsidRDefault="00315FD1" w:rsidP="00315FD1">
            <w:pPr>
              <w:snapToGrid w:val="0"/>
              <w:rPr>
                <w:sz w:val="16"/>
                <w:szCs w:val="16"/>
              </w:rPr>
            </w:pPr>
            <w:r w:rsidRPr="00906C01">
              <w:rPr>
                <w:sz w:val="16"/>
                <w:szCs w:val="16"/>
              </w:rPr>
              <w:t>See the Codes/Conventions column for the Age</w:t>
            </w:r>
            <w:r>
              <w:rPr>
                <w:sz w:val="16"/>
                <w:szCs w:val="16"/>
              </w:rPr>
              <w:t>0Prop</w:t>
            </w:r>
            <w:r w:rsidRPr="00906C01">
              <w:rPr>
                <w:sz w:val="16"/>
                <w:szCs w:val="16"/>
              </w:rPr>
              <w:t xml:space="preserve"> field.</w:t>
            </w:r>
          </w:p>
        </w:tc>
      </w:tr>
      <w:tr w:rsidR="00315FD1" w:rsidRPr="00B51678" w14:paraId="4745F415" w14:textId="77777777" w:rsidTr="006A2E32">
        <w:trPr>
          <w:cantSplit/>
        </w:trPr>
        <w:tc>
          <w:tcPr>
            <w:tcW w:w="1734" w:type="dxa"/>
            <w:tcMar>
              <w:left w:w="29" w:type="dxa"/>
              <w:right w:w="29" w:type="dxa"/>
            </w:tcMar>
          </w:tcPr>
          <w:p w14:paraId="7041FD53" w14:textId="77777777" w:rsidR="00315FD1" w:rsidRDefault="00315FD1" w:rsidP="00315FD1">
            <w:pPr>
              <w:snapToGrid w:val="0"/>
              <w:rPr>
                <w:bCs/>
                <w:sz w:val="16"/>
                <w:szCs w:val="16"/>
              </w:rPr>
            </w:pPr>
            <w:r>
              <w:rPr>
                <w:bCs/>
                <w:sz w:val="16"/>
                <w:szCs w:val="16"/>
              </w:rPr>
              <w:t>Age1PropLowerLimit</w:t>
            </w:r>
          </w:p>
        </w:tc>
        <w:tc>
          <w:tcPr>
            <w:tcW w:w="3615" w:type="dxa"/>
            <w:tcMar>
              <w:left w:w="29" w:type="dxa"/>
              <w:right w:w="29" w:type="dxa"/>
            </w:tcMar>
          </w:tcPr>
          <w:p w14:paraId="2EA03EAE" w14:textId="77777777" w:rsidR="00315FD1" w:rsidRDefault="00315FD1" w:rsidP="00315FD1">
            <w:pPr>
              <w:snapToGrid w:val="0"/>
              <w:rPr>
                <w:bCs/>
                <w:sz w:val="16"/>
                <w:szCs w:val="16"/>
              </w:rPr>
            </w:pPr>
            <w:r>
              <w:rPr>
                <w:bCs/>
                <w:sz w:val="16"/>
                <w:szCs w:val="16"/>
              </w:rPr>
              <w:t>The lower limit of the confidence interval for the Age1Prop field.</w:t>
            </w:r>
          </w:p>
        </w:tc>
        <w:tc>
          <w:tcPr>
            <w:tcW w:w="954" w:type="dxa"/>
            <w:tcMar>
              <w:left w:w="29" w:type="dxa"/>
              <w:right w:w="29" w:type="dxa"/>
            </w:tcMar>
          </w:tcPr>
          <w:p w14:paraId="549177D8" w14:textId="3341F3AA" w:rsidR="00315FD1" w:rsidRPr="00906C01" w:rsidRDefault="00315FD1" w:rsidP="00315FD1">
            <w:pPr>
              <w:snapToGrid w:val="0"/>
              <w:jc w:val="center"/>
              <w:rPr>
                <w:bCs/>
                <w:sz w:val="16"/>
                <w:szCs w:val="16"/>
              </w:rPr>
            </w:pPr>
            <w:del w:id="1251" w:author="Mike Banach" w:date="2023-11-20T15:47:00Z">
              <w:r w:rsidDel="000D1C32">
                <w:rPr>
                  <w:bCs/>
                  <w:sz w:val="16"/>
                  <w:szCs w:val="16"/>
                </w:rPr>
                <w:delText>Single</w:delText>
              </w:r>
            </w:del>
            <w:ins w:id="1252" w:author="Mike Banach" w:date="2023-11-20T15:47:00Z">
              <w:r w:rsidR="000D1C32">
                <w:rPr>
                  <w:bCs/>
                  <w:sz w:val="16"/>
                  <w:szCs w:val="16"/>
                </w:rPr>
                <w:t>Real</w:t>
              </w:r>
            </w:ins>
          </w:p>
        </w:tc>
        <w:tc>
          <w:tcPr>
            <w:tcW w:w="8385" w:type="dxa"/>
            <w:gridSpan w:val="7"/>
          </w:tcPr>
          <w:p w14:paraId="6BAF831E" w14:textId="77777777" w:rsidR="00315FD1" w:rsidRDefault="00315FD1" w:rsidP="00315FD1">
            <w:pPr>
              <w:snapToGrid w:val="0"/>
              <w:rPr>
                <w:sz w:val="16"/>
                <w:szCs w:val="16"/>
              </w:rPr>
            </w:pPr>
            <w:r>
              <w:rPr>
                <w:sz w:val="16"/>
                <w:szCs w:val="16"/>
              </w:rPr>
              <w:t>See the Codes/Conventions for the Age0PropLowerLimit field.</w:t>
            </w:r>
          </w:p>
        </w:tc>
      </w:tr>
      <w:tr w:rsidR="00315FD1" w:rsidRPr="00B51678" w14:paraId="126E92CC" w14:textId="77777777" w:rsidTr="006A2E32">
        <w:trPr>
          <w:cantSplit/>
        </w:trPr>
        <w:tc>
          <w:tcPr>
            <w:tcW w:w="1734" w:type="dxa"/>
            <w:tcMar>
              <w:left w:w="29" w:type="dxa"/>
              <w:right w:w="29" w:type="dxa"/>
            </w:tcMar>
          </w:tcPr>
          <w:p w14:paraId="61B1AFE7" w14:textId="77777777" w:rsidR="00315FD1" w:rsidRDefault="00315FD1" w:rsidP="00315FD1">
            <w:pPr>
              <w:snapToGrid w:val="0"/>
              <w:rPr>
                <w:bCs/>
                <w:sz w:val="16"/>
                <w:szCs w:val="16"/>
              </w:rPr>
            </w:pPr>
            <w:r>
              <w:rPr>
                <w:bCs/>
                <w:sz w:val="16"/>
                <w:szCs w:val="16"/>
              </w:rPr>
              <w:t>Age1PropUpperLimit</w:t>
            </w:r>
          </w:p>
        </w:tc>
        <w:tc>
          <w:tcPr>
            <w:tcW w:w="3615" w:type="dxa"/>
            <w:tcMar>
              <w:left w:w="29" w:type="dxa"/>
              <w:right w:w="29" w:type="dxa"/>
            </w:tcMar>
          </w:tcPr>
          <w:p w14:paraId="78B62ECB" w14:textId="77777777" w:rsidR="00315FD1" w:rsidRDefault="00315FD1" w:rsidP="00315FD1">
            <w:pPr>
              <w:snapToGrid w:val="0"/>
              <w:rPr>
                <w:bCs/>
                <w:sz w:val="16"/>
                <w:szCs w:val="16"/>
              </w:rPr>
            </w:pPr>
            <w:r>
              <w:rPr>
                <w:bCs/>
                <w:sz w:val="16"/>
                <w:szCs w:val="16"/>
              </w:rPr>
              <w:t>The upper limit of the confidence interval for the Age1Prop field.</w:t>
            </w:r>
          </w:p>
        </w:tc>
        <w:tc>
          <w:tcPr>
            <w:tcW w:w="954" w:type="dxa"/>
            <w:tcMar>
              <w:left w:w="29" w:type="dxa"/>
              <w:right w:w="29" w:type="dxa"/>
            </w:tcMar>
          </w:tcPr>
          <w:p w14:paraId="002E27F2" w14:textId="63406062" w:rsidR="00315FD1" w:rsidRPr="00906C01" w:rsidRDefault="00315FD1" w:rsidP="00315FD1">
            <w:pPr>
              <w:snapToGrid w:val="0"/>
              <w:jc w:val="center"/>
              <w:rPr>
                <w:bCs/>
                <w:sz w:val="16"/>
                <w:szCs w:val="16"/>
              </w:rPr>
            </w:pPr>
            <w:del w:id="1253" w:author="Mike Banach" w:date="2023-11-20T15:47:00Z">
              <w:r w:rsidDel="000D1C32">
                <w:rPr>
                  <w:bCs/>
                  <w:sz w:val="16"/>
                  <w:szCs w:val="16"/>
                </w:rPr>
                <w:delText>Single</w:delText>
              </w:r>
            </w:del>
            <w:ins w:id="1254" w:author="Mike Banach" w:date="2023-11-20T15:47:00Z">
              <w:r w:rsidR="000D1C32">
                <w:rPr>
                  <w:bCs/>
                  <w:sz w:val="16"/>
                  <w:szCs w:val="16"/>
                </w:rPr>
                <w:t>Real</w:t>
              </w:r>
            </w:ins>
          </w:p>
        </w:tc>
        <w:tc>
          <w:tcPr>
            <w:tcW w:w="8385" w:type="dxa"/>
            <w:gridSpan w:val="7"/>
          </w:tcPr>
          <w:p w14:paraId="05BF2EAF" w14:textId="77777777" w:rsidR="00315FD1" w:rsidRDefault="00315FD1" w:rsidP="00315FD1">
            <w:pPr>
              <w:snapToGrid w:val="0"/>
              <w:rPr>
                <w:sz w:val="16"/>
                <w:szCs w:val="16"/>
              </w:rPr>
            </w:pPr>
            <w:r>
              <w:rPr>
                <w:sz w:val="16"/>
                <w:szCs w:val="16"/>
              </w:rPr>
              <w:t>See the Codes/Conventions for the Age0PropUpperLimit field.</w:t>
            </w:r>
          </w:p>
        </w:tc>
      </w:tr>
      <w:tr w:rsidR="00315FD1" w:rsidRPr="00B51678" w14:paraId="24FF8BD1" w14:textId="77777777" w:rsidTr="006A2E32">
        <w:trPr>
          <w:cantSplit/>
        </w:trPr>
        <w:tc>
          <w:tcPr>
            <w:tcW w:w="1734" w:type="dxa"/>
            <w:tcMar>
              <w:left w:w="29" w:type="dxa"/>
              <w:right w:w="29" w:type="dxa"/>
            </w:tcMar>
          </w:tcPr>
          <w:p w14:paraId="370245D5" w14:textId="77777777" w:rsidR="00315FD1" w:rsidRPr="00D36B56" w:rsidRDefault="00315FD1" w:rsidP="00315FD1">
            <w:pPr>
              <w:snapToGrid w:val="0"/>
              <w:rPr>
                <w:bCs/>
                <w:sz w:val="16"/>
                <w:szCs w:val="16"/>
              </w:rPr>
            </w:pPr>
            <w:r w:rsidRPr="00D36B56">
              <w:rPr>
                <w:bCs/>
                <w:sz w:val="16"/>
                <w:szCs w:val="16"/>
              </w:rPr>
              <w:t>Age2Prop</w:t>
            </w:r>
          </w:p>
        </w:tc>
        <w:tc>
          <w:tcPr>
            <w:tcW w:w="3615" w:type="dxa"/>
            <w:tcMar>
              <w:left w:w="29" w:type="dxa"/>
              <w:right w:w="29" w:type="dxa"/>
            </w:tcMar>
          </w:tcPr>
          <w:p w14:paraId="6D3DC5FE" w14:textId="77777777" w:rsidR="00315FD1" w:rsidRDefault="00315FD1" w:rsidP="00315FD1">
            <w:pPr>
              <w:snapToGrid w:val="0"/>
              <w:rPr>
                <w:bCs/>
                <w:sz w:val="16"/>
                <w:szCs w:val="16"/>
              </w:rPr>
            </w:pPr>
            <w:r>
              <w:rPr>
                <w:bCs/>
                <w:sz w:val="16"/>
                <w:szCs w:val="16"/>
              </w:rPr>
              <w:t xml:space="preserve">The proportion of natural origin fish that were </w:t>
            </w:r>
            <w:r w:rsidRPr="00906C01">
              <w:rPr>
                <w:bCs/>
                <w:sz w:val="16"/>
                <w:szCs w:val="16"/>
              </w:rPr>
              <w:t>age 2 (brood year +2).</w:t>
            </w:r>
          </w:p>
        </w:tc>
        <w:tc>
          <w:tcPr>
            <w:tcW w:w="954" w:type="dxa"/>
            <w:tcMar>
              <w:left w:w="29" w:type="dxa"/>
              <w:right w:w="29" w:type="dxa"/>
            </w:tcMar>
          </w:tcPr>
          <w:p w14:paraId="75E1A00D" w14:textId="221320DE" w:rsidR="00315FD1" w:rsidRPr="00D36B56" w:rsidRDefault="00315FD1" w:rsidP="00315FD1">
            <w:pPr>
              <w:snapToGrid w:val="0"/>
              <w:jc w:val="center"/>
              <w:rPr>
                <w:bCs/>
                <w:sz w:val="16"/>
                <w:szCs w:val="16"/>
              </w:rPr>
            </w:pPr>
            <w:del w:id="1255" w:author="Mike Banach" w:date="2023-11-20T15:47:00Z">
              <w:r w:rsidRPr="00D36B56" w:rsidDel="000D1C32">
                <w:rPr>
                  <w:bCs/>
                  <w:sz w:val="16"/>
                  <w:szCs w:val="16"/>
                </w:rPr>
                <w:delText>Single</w:delText>
              </w:r>
            </w:del>
            <w:ins w:id="1256" w:author="Mike Banach" w:date="2023-11-20T15:47:00Z">
              <w:r w:rsidR="000D1C32">
                <w:rPr>
                  <w:bCs/>
                  <w:sz w:val="16"/>
                  <w:szCs w:val="16"/>
                </w:rPr>
                <w:t>Real</w:t>
              </w:r>
            </w:ins>
          </w:p>
        </w:tc>
        <w:tc>
          <w:tcPr>
            <w:tcW w:w="8385" w:type="dxa"/>
            <w:gridSpan w:val="7"/>
          </w:tcPr>
          <w:p w14:paraId="6BC5F972" w14:textId="77777777" w:rsidR="00315FD1" w:rsidRDefault="00315FD1" w:rsidP="00315FD1">
            <w:pPr>
              <w:snapToGrid w:val="0"/>
              <w:rPr>
                <w:sz w:val="16"/>
                <w:szCs w:val="16"/>
              </w:rPr>
            </w:pPr>
            <w:r w:rsidRPr="00906C01">
              <w:rPr>
                <w:sz w:val="16"/>
                <w:szCs w:val="16"/>
              </w:rPr>
              <w:t>See the Codes/Conventions column for the Age</w:t>
            </w:r>
            <w:r>
              <w:rPr>
                <w:sz w:val="16"/>
                <w:szCs w:val="16"/>
              </w:rPr>
              <w:t>0Prop</w:t>
            </w:r>
            <w:r w:rsidRPr="00906C01">
              <w:rPr>
                <w:sz w:val="16"/>
                <w:szCs w:val="16"/>
              </w:rPr>
              <w:t xml:space="preserve"> field.</w:t>
            </w:r>
          </w:p>
        </w:tc>
      </w:tr>
      <w:tr w:rsidR="00315FD1" w:rsidRPr="00B51678" w14:paraId="06B40AE2" w14:textId="77777777" w:rsidTr="006A2E32">
        <w:trPr>
          <w:cantSplit/>
        </w:trPr>
        <w:tc>
          <w:tcPr>
            <w:tcW w:w="1734" w:type="dxa"/>
            <w:tcMar>
              <w:left w:w="29" w:type="dxa"/>
              <w:right w:w="29" w:type="dxa"/>
            </w:tcMar>
          </w:tcPr>
          <w:p w14:paraId="7AA39F13" w14:textId="77777777" w:rsidR="00315FD1" w:rsidRDefault="00315FD1" w:rsidP="00315FD1">
            <w:pPr>
              <w:snapToGrid w:val="0"/>
              <w:rPr>
                <w:bCs/>
                <w:sz w:val="16"/>
                <w:szCs w:val="16"/>
              </w:rPr>
            </w:pPr>
            <w:r>
              <w:rPr>
                <w:bCs/>
                <w:sz w:val="16"/>
                <w:szCs w:val="16"/>
              </w:rPr>
              <w:t>Age2PropLowerLimit</w:t>
            </w:r>
          </w:p>
        </w:tc>
        <w:tc>
          <w:tcPr>
            <w:tcW w:w="3615" w:type="dxa"/>
            <w:tcMar>
              <w:left w:w="29" w:type="dxa"/>
              <w:right w:w="29" w:type="dxa"/>
            </w:tcMar>
          </w:tcPr>
          <w:p w14:paraId="721A870C" w14:textId="77777777" w:rsidR="00315FD1" w:rsidRDefault="00315FD1" w:rsidP="00315FD1">
            <w:pPr>
              <w:snapToGrid w:val="0"/>
              <w:rPr>
                <w:bCs/>
                <w:sz w:val="16"/>
                <w:szCs w:val="16"/>
              </w:rPr>
            </w:pPr>
            <w:r>
              <w:rPr>
                <w:bCs/>
                <w:sz w:val="16"/>
                <w:szCs w:val="16"/>
              </w:rPr>
              <w:t>The lower limit of the confidence interval for the Age2Prop field.</w:t>
            </w:r>
          </w:p>
        </w:tc>
        <w:tc>
          <w:tcPr>
            <w:tcW w:w="954" w:type="dxa"/>
            <w:tcMar>
              <w:left w:w="29" w:type="dxa"/>
              <w:right w:w="29" w:type="dxa"/>
            </w:tcMar>
          </w:tcPr>
          <w:p w14:paraId="7EBBCDF8" w14:textId="0F5DDC99" w:rsidR="00315FD1" w:rsidRPr="00906C01" w:rsidRDefault="00315FD1" w:rsidP="00315FD1">
            <w:pPr>
              <w:snapToGrid w:val="0"/>
              <w:jc w:val="center"/>
              <w:rPr>
                <w:bCs/>
                <w:sz w:val="16"/>
                <w:szCs w:val="16"/>
              </w:rPr>
            </w:pPr>
            <w:del w:id="1257" w:author="Mike Banach" w:date="2023-11-20T15:48:00Z">
              <w:r w:rsidDel="000D1C32">
                <w:rPr>
                  <w:bCs/>
                  <w:sz w:val="16"/>
                  <w:szCs w:val="16"/>
                </w:rPr>
                <w:delText>Single</w:delText>
              </w:r>
            </w:del>
            <w:ins w:id="1258" w:author="Mike Banach" w:date="2023-11-20T15:48:00Z">
              <w:r w:rsidR="000D1C32">
                <w:rPr>
                  <w:bCs/>
                  <w:sz w:val="16"/>
                  <w:szCs w:val="16"/>
                </w:rPr>
                <w:t>Real</w:t>
              </w:r>
            </w:ins>
          </w:p>
        </w:tc>
        <w:tc>
          <w:tcPr>
            <w:tcW w:w="8385" w:type="dxa"/>
            <w:gridSpan w:val="7"/>
          </w:tcPr>
          <w:p w14:paraId="05D9919E" w14:textId="77777777" w:rsidR="00315FD1" w:rsidRDefault="00315FD1" w:rsidP="00315FD1">
            <w:pPr>
              <w:snapToGrid w:val="0"/>
              <w:rPr>
                <w:sz w:val="16"/>
                <w:szCs w:val="16"/>
              </w:rPr>
            </w:pPr>
            <w:r>
              <w:rPr>
                <w:sz w:val="16"/>
                <w:szCs w:val="16"/>
              </w:rPr>
              <w:t>See the Codes/Conventions for the Age0PropLowerLimit field.</w:t>
            </w:r>
          </w:p>
        </w:tc>
      </w:tr>
      <w:tr w:rsidR="00315FD1" w:rsidRPr="00B51678" w14:paraId="4A82D91F" w14:textId="77777777" w:rsidTr="006A2E32">
        <w:trPr>
          <w:cantSplit/>
        </w:trPr>
        <w:tc>
          <w:tcPr>
            <w:tcW w:w="1734" w:type="dxa"/>
            <w:tcMar>
              <w:left w:w="29" w:type="dxa"/>
              <w:right w:w="29" w:type="dxa"/>
            </w:tcMar>
          </w:tcPr>
          <w:p w14:paraId="44122138" w14:textId="77777777" w:rsidR="00315FD1" w:rsidRDefault="00315FD1" w:rsidP="00315FD1">
            <w:pPr>
              <w:snapToGrid w:val="0"/>
              <w:rPr>
                <w:bCs/>
                <w:sz w:val="16"/>
                <w:szCs w:val="16"/>
              </w:rPr>
            </w:pPr>
            <w:r>
              <w:rPr>
                <w:bCs/>
                <w:sz w:val="16"/>
                <w:szCs w:val="16"/>
              </w:rPr>
              <w:lastRenderedPageBreak/>
              <w:t>Age2PropUpperLimit</w:t>
            </w:r>
          </w:p>
        </w:tc>
        <w:tc>
          <w:tcPr>
            <w:tcW w:w="3615" w:type="dxa"/>
            <w:tcMar>
              <w:left w:w="29" w:type="dxa"/>
              <w:right w:w="29" w:type="dxa"/>
            </w:tcMar>
          </w:tcPr>
          <w:p w14:paraId="06914620" w14:textId="77777777" w:rsidR="00315FD1" w:rsidRDefault="00315FD1" w:rsidP="00315FD1">
            <w:pPr>
              <w:snapToGrid w:val="0"/>
              <w:rPr>
                <w:bCs/>
                <w:sz w:val="16"/>
                <w:szCs w:val="16"/>
              </w:rPr>
            </w:pPr>
            <w:r>
              <w:rPr>
                <w:bCs/>
                <w:sz w:val="16"/>
                <w:szCs w:val="16"/>
              </w:rPr>
              <w:t>The upper limit of the confidence interval for the Age2Prop field.</w:t>
            </w:r>
          </w:p>
        </w:tc>
        <w:tc>
          <w:tcPr>
            <w:tcW w:w="954" w:type="dxa"/>
            <w:tcMar>
              <w:left w:w="29" w:type="dxa"/>
              <w:right w:w="29" w:type="dxa"/>
            </w:tcMar>
          </w:tcPr>
          <w:p w14:paraId="0E3BF8DE" w14:textId="43B90AF4" w:rsidR="00315FD1" w:rsidRPr="00906C01" w:rsidRDefault="00315FD1" w:rsidP="00315FD1">
            <w:pPr>
              <w:snapToGrid w:val="0"/>
              <w:jc w:val="center"/>
              <w:rPr>
                <w:bCs/>
                <w:sz w:val="16"/>
                <w:szCs w:val="16"/>
              </w:rPr>
            </w:pPr>
            <w:del w:id="1259" w:author="Mike Banach" w:date="2023-11-20T15:48:00Z">
              <w:r w:rsidDel="000D1C32">
                <w:rPr>
                  <w:bCs/>
                  <w:sz w:val="16"/>
                  <w:szCs w:val="16"/>
                </w:rPr>
                <w:delText>Single</w:delText>
              </w:r>
            </w:del>
            <w:ins w:id="1260" w:author="Mike Banach" w:date="2023-11-20T15:48:00Z">
              <w:r w:rsidR="000D1C32">
                <w:rPr>
                  <w:bCs/>
                  <w:sz w:val="16"/>
                  <w:szCs w:val="16"/>
                </w:rPr>
                <w:t>Real</w:t>
              </w:r>
            </w:ins>
          </w:p>
        </w:tc>
        <w:tc>
          <w:tcPr>
            <w:tcW w:w="8385" w:type="dxa"/>
            <w:gridSpan w:val="7"/>
          </w:tcPr>
          <w:p w14:paraId="2DC71BD0" w14:textId="77777777" w:rsidR="00315FD1" w:rsidRDefault="00315FD1" w:rsidP="00315FD1">
            <w:pPr>
              <w:snapToGrid w:val="0"/>
              <w:rPr>
                <w:sz w:val="16"/>
                <w:szCs w:val="16"/>
              </w:rPr>
            </w:pPr>
            <w:r>
              <w:rPr>
                <w:sz w:val="16"/>
                <w:szCs w:val="16"/>
              </w:rPr>
              <w:t>See the Codes/Conventions for the Age0PropUpperLimit field.</w:t>
            </w:r>
          </w:p>
        </w:tc>
      </w:tr>
      <w:tr w:rsidR="00315FD1" w:rsidRPr="00B51678" w14:paraId="42A2B377" w14:textId="77777777" w:rsidTr="006A2E32">
        <w:trPr>
          <w:cantSplit/>
        </w:trPr>
        <w:tc>
          <w:tcPr>
            <w:tcW w:w="1734" w:type="dxa"/>
            <w:tcMar>
              <w:left w:w="29" w:type="dxa"/>
              <w:right w:w="29" w:type="dxa"/>
            </w:tcMar>
          </w:tcPr>
          <w:p w14:paraId="18D05CF2" w14:textId="77777777" w:rsidR="00315FD1" w:rsidRPr="00D36B56" w:rsidRDefault="00315FD1" w:rsidP="00315FD1">
            <w:pPr>
              <w:snapToGrid w:val="0"/>
              <w:rPr>
                <w:bCs/>
                <w:sz w:val="16"/>
                <w:szCs w:val="16"/>
              </w:rPr>
            </w:pPr>
            <w:r w:rsidRPr="00D36B56">
              <w:rPr>
                <w:bCs/>
                <w:sz w:val="16"/>
                <w:szCs w:val="16"/>
              </w:rPr>
              <w:t>Age3Prop</w:t>
            </w:r>
          </w:p>
        </w:tc>
        <w:tc>
          <w:tcPr>
            <w:tcW w:w="3615" w:type="dxa"/>
            <w:tcMar>
              <w:left w:w="29" w:type="dxa"/>
              <w:right w:w="29" w:type="dxa"/>
            </w:tcMar>
          </w:tcPr>
          <w:p w14:paraId="0C8A6BDC" w14:textId="77777777" w:rsidR="00315FD1" w:rsidRDefault="00315FD1" w:rsidP="00315FD1">
            <w:pPr>
              <w:snapToGrid w:val="0"/>
              <w:rPr>
                <w:bCs/>
                <w:sz w:val="16"/>
                <w:szCs w:val="16"/>
              </w:rPr>
            </w:pPr>
            <w:r>
              <w:rPr>
                <w:bCs/>
                <w:sz w:val="16"/>
                <w:szCs w:val="16"/>
              </w:rPr>
              <w:t xml:space="preserve">The proportion of natural origin fish that were </w:t>
            </w:r>
            <w:r w:rsidRPr="00906C01">
              <w:rPr>
                <w:bCs/>
                <w:sz w:val="16"/>
                <w:szCs w:val="16"/>
              </w:rPr>
              <w:t>age 3 (brood year +3).</w:t>
            </w:r>
          </w:p>
        </w:tc>
        <w:tc>
          <w:tcPr>
            <w:tcW w:w="954" w:type="dxa"/>
            <w:tcMar>
              <w:left w:w="29" w:type="dxa"/>
              <w:right w:w="29" w:type="dxa"/>
            </w:tcMar>
          </w:tcPr>
          <w:p w14:paraId="35589663" w14:textId="110C35C3" w:rsidR="00315FD1" w:rsidRPr="00D36B56" w:rsidRDefault="00315FD1" w:rsidP="00315FD1">
            <w:pPr>
              <w:snapToGrid w:val="0"/>
              <w:jc w:val="center"/>
              <w:rPr>
                <w:bCs/>
                <w:sz w:val="16"/>
                <w:szCs w:val="16"/>
              </w:rPr>
            </w:pPr>
            <w:del w:id="1261" w:author="Mike Banach" w:date="2023-11-20T15:48:00Z">
              <w:r w:rsidRPr="00D36B56" w:rsidDel="000D1C32">
                <w:rPr>
                  <w:bCs/>
                  <w:sz w:val="16"/>
                  <w:szCs w:val="16"/>
                </w:rPr>
                <w:delText>Single</w:delText>
              </w:r>
            </w:del>
            <w:ins w:id="1262" w:author="Mike Banach" w:date="2023-11-20T15:48:00Z">
              <w:r w:rsidR="000D1C32">
                <w:rPr>
                  <w:bCs/>
                  <w:sz w:val="16"/>
                  <w:szCs w:val="16"/>
                </w:rPr>
                <w:t>Real</w:t>
              </w:r>
            </w:ins>
          </w:p>
        </w:tc>
        <w:tc>
          <w:tcPr>
            <w:tcW w:w="8385" w:type="dxa"/>
            <w:gridSpan w:val="7"/>
          </w:tcPr>
          <w:p w14:paraId="228E2809" w14:textId="77777777" w:rsidR="00315FD1" w:rsidRDefault="00315FD1" w:rsidP="00315FD1">
            <w:pPr>
              <w:snapToGrid w:val="0"/>
              <w:rPr>
                <w:sz w:val="16"/>
                <w:szCs w:val="16"/>
              </w:rPr>
            </w:pPr>
            <w:r w:rsidRPr="00906C01">
              <w:rPr>
                <w:sz w:val="16"/>
                <w:szCs w:val="16"/>
              </w:rPr>
              <w:t>See the Codes</w:t>
            </w:r>
            <w:r>
              <w:rPr>
                <w:sz w:val="16"/>
                <w:szCs w:val="16"/>
              </w:rPr>
              <w:t>/Conventions column for the Age0Prop</w:t>
            </w:r>
            <w:r w:rsidRPr="00906C01">
              <w:rPr>
                <w:sz w:val="16"/>
                <w:szCs w:val="16"/>
              </w:rPr>
              <w:t xml:space="preserve"> field.</w:t>
            </w:r>
          </w:p>
        </w:tc>
      </w:tr>
      <w:tr w:rsidR="00315FD1" w:rsidRPr="00B51678" w14:paraId="6DFB8AE6" w14:textId="77777777" w:rsidTr="006A2E32">
        <w:trPr>
          <w:cantSplit/>
        </w:trPr>
        <w:tc>
          <w:tcPr>
            <w:tcW w:w="1734" w:type="dxa"/>
            <w:tcMar>
              <w:left w:w="29" w:type="dxa"/>
              <w:right w:w="29" w:type="dxa"/>
            </w:tcMar>
          </w:tcPr>
          <w:p w14:paraId="76CBC008" w14:textId="77777777" w:rsidR="00315FD1" w:rsidRDefault="00315FD1" w:rsidP="00315FD1">
            <w:pPr>
              <w:snapToGrid w:val="0"/>
              <w:rPr>
                <w:bCs/>
                <w:sz w:val="16"/>
                <w:szCs w:val="16"/>
              </w:rPr>
            </w:pPr>
            <w:r>
              <w:rPr>
                <w:bCs/>
                <w:sz w:val="16"/>
                <w:szCs w:val="16"/>
              </w:rPr>
              <w:t>Age3PropLowerLimit</w:t>
            </w:r>
          </w:p>
        </w:tc>
        <w:tc>
          <w:tcPr>
            <w:tcW w:w="3615" w:type="dxa"/>
            <w:tcMar>
              <w:left w:w="29" w:type="dxa"/>
              <w:right w:w="29" w:type="dxa"/>
            </w:tcMar>
          </w:tcPr>
          <w:p w14:paraId="0192F104" w14:textId="77777777" w:rsidR="00315FD1" w:rsidRDefault="00315FD1" w:rsidP="00315FD1">
            <w:pPr>
              <w:snapToGrid w:val="0"/>
              <w:rPr>
                <w:bCs/>
                <w:sz w:val="16"/>
                <w:szCs w:val="16"/>
              </w:rPr>
            </w:pPr>
            <w:r>
              <w:rPr>
                <w:bCs/>
                <w:sz w:val="16"/>
                <w:szCs w:val="16"/>
              </w:rPr>
              <w:t>The lower limit of the confidence interval for the Age3Prop field.</w:t>
            </w:r>
          </w:p>
        </w:tc>
        <w:tc>
          <w:tcPr>
            <w:tcW w:w="954" w:type="dxa"/>
            <w:tcMar>
              <w:left w:w="29" w:type="dxa"/>
              <w:right w:w="29" w:type="dxa"/>
            </w:tcMar>
          </w:tcPr>
          <w:p w14:paraId="7D34CE89" w14:textId="26008C58" w:rsidR="00315FD1" w:rsidRPr="00906C01" w:rsidRDefault="00315FD1" w:rsidP="00315FD1">
            <w:pPr>
              <w:snapToGrid w:val="0"/>
              <w:jc w:val="center"/>
              <w:rPr>
                <w:bCs/>
                <w:sz w:val="16"/>
                <w:szCs w:val="16"/>
              </w:rPr>
            </w:pPr>
            <w:del w:id="1263" w:author="Mike Banach" w:date="2023-11-20T15:48:00Z">
              <w:r w:rsidDel="000D1C32">
                <w:rPr>
                  <w:bCs/>
                  <w:sz w:val="16"/>
                  <w:szCs w:val="16"/>
                </w:rPr>
                <w:delText>Single</w:delText>
              </w:r>
            </w:del>
            <w:ins w:id="1264" w:author="Mike Banach" w:date="2023-11-20T15:48:00Z">
              <w:r w:rsidR="000D1C32">
                <w:rPr>
                  <w:bCs/>
                  <w:sz w:val="16"/>
                  <w:szCs w:val="16"/>
                </w:rPr>
                <w:t>Real</w:t>
              </w:r>
            </w:ins>
          </w:p>
        </w:tc>
        <w:tc>
          <w:tcPr>
            <w:tcW w:w="8385" w:type="dxa"/>
            <w:gridSpan w:val="7"/>
          </w:tcPr>
          <w:p w14:paraId="6DE464CA" w14:textId="77777777" w:rsidR="00315FD1" w:rsidRPr="00906C01" w:rsidRDefault="00315FD1" w:rsidP="00315FD1">
            <w:pPr>
              <w:snapToGrid w:val="0"/>
              <w:rPr>
                <w:sz w:val="16"/>
                <w:szCs w:val="16"/>
              </w:rPr>
            </w:pPr>
            <w:r>
              <w:rPr>
                <w:sz w:val="16"/>
                <w:szCs w:val="16"/>
              </w:rPr>
              <w:t>See the Codes/Conventions for the Age0PropLowerLimit field.</w:t>
            </w:r>
          </w:p>
        </w:tc>
      </w:tr>
      <w:tr w:rsidR="00315FD1" w:rsidRPr="00B51678" w14:paraId="09A93AC9" w14:textId="77777777" w:rsidTr="006A2E32">
        <w:trPr>
          <w:cantSplit/>
        </w:trPr>
        <w:tc>
          <w:tcPr>
            <w:tcW w:w="1734" w:type="dxa"/>
            <w:tcMar>
              <w:left w:w="29" w:type="dxa"/>
              <w:right w:w="29" w:type="dxa"/>
            </w:tcMar>
          </w:tcPr>
          <w:p w14:paraId="660C7A96" w14:textId="77777777" w:rsidR="00315FD1" w:rsidRDefault="00315FD1" w:rsidP="00315FD1">
            <w:pPr>
              <w:snapToGrid w:val="0"/>
              <w:rPr>
                <w:bCs/>
                <w:sz w:val="16"/>
                <w:szCs w:val="16"/>
              </w:rPr>
            </w:pPr>
            <w:r>
              <w:rPr>
                <w:bCs/>
                <w:sz w:val="16"/>
                <w:szCs w:val="16"/>
              </w:rPr>
              <w:t>Age3PropUpperLimit</w:t>
            </w:r>
          </w:p>
        </w:tc>
        <w:tc>
          <w:tcPr>
            <w:tcW w:w="3615" w:type="dxa"/>
            <w:tcMar>
              <w:left w:w="29" w:type="dxa"/>
              <w:right w:w="29" w:type="dxa"/>
            </w:tcMar>
          </w:tcPr>
          <w:p w14:paraId="07C7AF07" w14:textId="77777777" w:rsidR="00315FD1" w:rsidRDefault="00315FD1" w:rsidP="00315FD1">
            <w:pPr>
              <w:snapToGrid w:val="0"/>
              <w:rPr>
                <w:bCs/>
                <w:sz w:val="16"/>
                <w:szCs w:val="16"/>
              </w:rPr>
            </w:pPr>
            <w:r>
              <w:rPr>
                <w:bCs/>
                <w:sz w:val="16"/>
                <w:szCs w:val="16"/>
              </w:rPr>
              <w:t>The upper limit of the confidence interval for the Age3Prop field.</w:t>
            </w:r>
          </w:p>
        </w:tc>
        <w:tc>
          <w:tcPr>
            <w:tcW w:w="954" w:type="dxa"/>
            <w:tcMar>
              <w:left w:w="29" w:type="dxa"/>
              <w:right w:w="29" w:type="dxa"/>
            </w:tcMar>
          </w:tcPr>
          <w:p w14:paraId="12924D8D" w14:textId="02792B1C" w:rsidR="00315FD1" w:rsidRPr="00906C01" w:rsidRDefault="00315FD1" w:rsidP="00315FD1">
            <w:pPr>
              <w:snapToGrid w:val="0"/>
              <w:jc w:val="center"/>
              <w:rPr>
                <w:bCs/>
                <w:sz w:val="16"/>
                <w:szCs w:val="16"/>
              </w:rPr>
            </w:pPr>
            <w:del w:id="1265" w:author="Mike Banach" w:date="2023-11-20T15:48:00Z">
              <w:r w:rsidDel="000D1C32">
                <w:rPr>
                  <w:bCs/>
                  <w:sz w:val="16"/>
                  <w:szCs w:val="16"/>
                </w:rPr>
                <w:delText>Single</w:delText>
              </w:r>
            </w:del>
            <w:ins w:id="1266" w:author="Mike Banach" w:date="2023-11-20T15:48:00Z">
              <w:r w:rsidR="000D1C32">
                <w:rPr>
                  <w:bCs/>
                  <w:sz w:val="16"/>
                  <w:szCs w:val="16"/>
                </w:rPr>
                <w:t>Real</w:t>
              </w:r>
            </w:ins>
          </w:p>
        </w:tc>
        <w:tc>
          <w:tcPr>
            <w:tcW w:w="8385" w:type="dxa"/>
            <w:gridSpan w:val="7"/>
          </w:tcPr>
          <w:p w14:paraId="11B5E1EF" w14:textId="77777777" w:rsidR="00315FD1" w:rsidRPr="00906C01" w:rsidRDefault="00315FD1" w:rsidP="00315FD1">
            <w:pPr>
              <w:snapToGrid w:val="0"/>
              <w:rPr>
                <w:sz w:val="16"/>
                <w:szCs w:val="16"/>
              </w:rPr>
            </w:pPr>
            <w:r>
              <w:rPr>
                <w:sz w:val="16"/>
                <w:szCs w:val="16"/>
              </w:rPr>
              <w:t>See the Codes/Conventions for the Age0PropUpperLimit field.</w:t>
            </w:r>
          </w:p>
        </w:tc>
      </w:tr>
      <w:tr w:rsidR="00315FD1" w:rsidRPr="00B51678" w14:paraId="6F97386D" w14:textId="77777777" w:rsidTr="006A2E32">
        <w:trPr>
          <w:cantSplit/>
        </w:trPr>
        <w:tc>
          <w:tcPr>
            <w:tcW w:w="1734" w:type="dxa"/>
            <w:tcMar>
              <w:left w:w="29" w:type="dxa"/>
              <w:right w:w="29" w:type="dxa"/>
            </w:tcMar>
          </w:tcPr>
          <w:p w14:paraId="3C40E3E5" w14:textId="77777777" w:rsidR="00315FD1" w:rsidRPr="00D36B56" w:rsidRDefault="00315FD1" w:rsidP="00315FD1">
            <w:pPr>
              <w:snapToGrid w:val="0"/>
              <w:rPr>
                <w:bCs/>
                <w:sz w:val="16"/>
                <w:szCs w:val="16"/>
              </w:rPr>
            </w:pPr>
            <w:r w:rsidRPr="00D36B56">
              <w:rPr>
                <w:bCs/>
                <w:sz w:val="16"/>
                <w:szCs w:val="16"/>
              </w:rPr>
              <w:t>Age4PlusProp</w:t>
            </w:r>
          </w:p>
        </w:tc>
        <w:tc>
          <w:tcPr>
            <w:tcW w:w="3615" w:type="dxa"/>
            <w:tcMar>
              <w:left w:w="29" w:type="dxa"/>
              <w:right w:w="29" w:type="dxa"/>
            </w:tcMar>
          </w:tcPr>
          <w:p w14:paraId="2073AED8" w14:textId="77777777" w:rsidR="00315FD1" w:rsidRDefault="00315FD1" w:rsidP="00053D44">
            <w:pPr>
              <w:snapToGrid w:val="0"/>
              <w:rPr>
                <w:bCs/>
                <w:sz w:val="16"/>
                <w:szCs w:val="16"/>
              </w:rPr>
            </w:pPr>
            <w:r>
              <w:rPr>
                <w:bCs/>
                <w:sz w:val="16"/>
                <w:szCs w:val="16"/>
              </w:rPr>
              <w:t xml:space="preserve">The proportion of natural origin fish that were </w:t>
            </w:r>
            <w:r w:rsidRPr="00906C01">
              <w:rPr>
                <w:bCs/>
                <w:sz w:val="16"/>
                <w:szCs w:val="16"/>
              </w:rPr>
              <w:t>age 4</w:t>
            </w:r>
            <w:r>
              <w:rPr>
                <w:bCs/>
                <w:sz w:val="16"/>
                <w:szCs w:val="16"/>
              </w:rPr>
              <w:t xml:space="preserve"> or higher</w:t>
            </w:r>
            <w:r w:rsidRPr="00906C01">
              <w:rPr>
                <w:bCs/>
                <w:sz w:val="16"/>
                <w:szCs w:val="16"/>
              </w:rPr>
              <w:t xml:space="preserve"> (brood year +4)</w:t>
            </w:r>
            <w:r>
              <w:rPr>
                <w:bCs/>
                <w:sz w:val="16"/>
                <w:szCs w:val="16"/>
              </w:rPr>
              <w:t xml:space="preserve"> or older</w:t>
            </w:r>
            <w:r w:rsidRPr="00906C01">
              <w:rPr>
                <w:bCs/>
                <w:sz w:val="16"/>
                <w:szCs w:val="16"/>
              </w:rPr>
              <w:t>.</w:t>
            </w:r>
          </w:p>
        </w:tc>
        <w:tc>
          <w:tcPr>
            <w:tcW w:w="954" w:type="dxa"/>
            <w:tcMar>
              <w:left w:w="29" w:type="dxa"/>
              <w:right w:w="29" w:type="dxa"/>
            </w:tcMar>
          </w:tcPr>
          <w:p w14:paraId="11076877" w14:textId="6B4B7B72" w:rsidR="00315FD1" w:rsidRPr="00D36B56" w:rsidRDefault="00315FD1" w:rsidP="00315FD1">
            <w:pPr>
              <w:snapToGrid w:val="0"/>
              <w:jc w:val="center"/>
              <w:rPr>
                <w:bCs/>
                <w:sz w:val="16"/>
                <w:szCs w:val="16"/>
              </w:rPr>
            </w:pPr>
            <w:del w:id="1267" w:author="Mike Banach" w:date="2023-11-20T15:48:00Z">
              <w:r w:rsidRPr="00D36B56" w:rsidDel="000D1C32">
                <w:rPr>
                  <w:bCs/>
                  <w:sz w:val="16"/>
                  <w:szCs w:val="16"/>
                </w:rPr>
                <w:delText>Single</w:delText>
              </w:r>
            </w:del>
            <w:ins w:id="1268" w:author="Mike Banach" w:date="2023-11-20T15:48:00Z">
              <w:r w:rsidR="000D1C32">
                <w:rPr>
                  <w:bCs/>
                  <w:sz w:val="16"/>
                  <w:szCs w:val="16"/>
                </w:rPr>
                <w:t>Real</w:t>
              </w:r>
            </w:ins>
          </w:p>
        </w:tc>
        <w:tc>
          <w:tcPr>
            <w:tcW w:w="8385" w:type="dxa"/>
            <w:gridSpan w:val="7"/>
          </w:tcPr>
          <w:p w14:paraId="643F6875" w14:textId="77777777" w:rsidR="00315FD1" w:rsidRDefault="00315FD1" w:rsidP="00315FD1">
            <w:pPr>
              <w:snapToGrid w:val="0"/>
              <w:rPr>
                <w:sz w:val="16"/>
                <w:szCs w:val="16"/>
              </w:rPr>
            </w:pPr>
            <w:r w:rsidRPr="00906C01">
              <w:rPr>
                <w:sz w:val="16"/>
                <w:szCs w:val="16"/>
              </w:rPr>
              <w:t>See the Codes/Conventions column for the Age</w:t>
            </w:r>
            <w:r>
              <w:rPr>
                <w:sz w:val="16"/>
                <w:szCs w:val="16"/>
              </w:rPr>
              <w:t>0</w:t>
            </w:r>
            <w:r>
              <w:rPr>
                <w:bCs/>
                <w:sz w:val="16"/>
                <w:szCs w:val="16"/>
              </w:rPr>
              <w:t>Prop</w:t>
            </w:r>
            <w:r w:rsidRPr="00906C01">
              <w:rPr>
                <w:sz w:val="16"/>
                <w:szCs w:val="16"/>
              </w:rPr>
              <w:t xml:space="preserve"> field.</w:t>
            </w:r>
          </w:p>
        </w:tc>
      </w:tr>
      <w:tr w:rsidR="00315FD1" w:rsidRPr="00B51678" w14:paraId="00E88B4B" w14:textId="77777777" w:rsidTr="006A2E32">
        <w:trPr>
          <w:cantSplit/>
        </w:trPr>
        <w:tc>
          <w:tcPr>
            <w:tcW w:w="1734" w:type="dxa"/>
            <w:tcMar>
              <w:left w:w="29" w:type="dxa"/>
              <w:right w:w="29" w:type="dxa"/>
            </w:tcMar>
          </w:tcPr>
          <w:p w14:paraId="175CAB55" w14:textId="77777777" w:rsidR="00315FD1" w:rsidRDefault="00315FD1" w:rsidP="00315FD1">
            <w:pPr>
              <w:snapToGrid w:val="0"/>
              <w:rPr>
                <w:bCs/>
                <w:sz w:val="16"/>
                <w:szCs w:val="16"/>
              </w:rPr>
            </w:pPr>
            <w:r>
              <w:rPr>
                <w:bCs/>
                <w:sz w:val="16"/>
                <w:szCs w:val="16"/>
              </w:rPr>
              <w:t>Age4PlusPropLowerLimit</w:t>
            </w:r>
          </w:p>
        </w:tc>
        <w:tc>
          <w:tcPr>
            <w:tcW w:w="3615" w:type="dxa"/>
            <w:tcMar>
              <w:left w:w="29" w:type="dxa"/>
              <w:right w:w="29" w:type="dxa"/>
            </w:tcMar>
          </w:tcPr>
          <w:p w14:paraId="59258790" w14:textId="77777777" w:rsidR="00315FD1" w:rsidRDefault="00315FD1" w:rsidP="00315FD1">
            <w:pPr>
              <w:snapToGrid w:val="0"/>
              <w:rPr>
                <w:bCs/>
                <w:sz w:val="16"/>
                <w:szCs w:val="16"/>
              </w:rPr>
            </w:pPr>
            <w:r>
              <w:rPr>
                <w:bCs/>
                <w:sz w:val="16"/>
                <w:szCs w:val="16"/>
              </w:rPr>
              <w:t>The lower limit of the confidence interval for the Age4PlusProp field.</w:t>
            </w:r>
          </w:p>
        </w:tc>
        <w:tc>
          <w:tcPr>
            <w:tcW w:w="954" w:type="dxa"/>
            <w:tcMar>
              <w:left w:w="29" w:type="dxa"/>
              <w:right w:w="29" w:type="dxa"/>
            </w:tcMar>
          </w:tcPr>
          <w:p w14:paraId="0FCE752F" w14:textId="25EFD96D" w:rsidR="00315FD1" w:rsidRPr="00906C01" w:rsidRDefault="00315FD1" w:rsidP="00315FD1">
            <w:pPr>
              <w:snapToGrid w:val="0"/>
              <w:jc w:val="center"/>
              <w:rPr>
                <w:bCs/>
                <w:sz w:val="16"/>
                <w:szCs w:val="16"/>
              </w:rPr>
            </w:pPr>
            <w:del w:id="1269" w:author="Mike Banach" w:date="2023-11-20T15:48:00Z">
              <w:r w:rsidDel="000D1C32">
                <w:rPr>
                  <w:bCs/>
                  <w:sz w:val="16"/>
                  <w:szCs w:val="16"/>
                </w:rPr>
                <w:delText>Single</w:delText>
              </w:r>
            </w:del>
            <w:ins w:id="1270" w:author="Mike Banach" w:date="2023-11-20T15:48:00Z">
              <w:r w:rsidR="000D1C32">
                <w:rPr>
                  <w:bCs/>
                  <w:sz w:val="16"/>
                  <w:szCs w:val="16"/>
                </w:rPr>
                <w:t>Real</w:t>
              </w:r>
            </w:ins>
          </w:p>
        </w:tc>
        <w:tc>
          <w:tcPr>
            <w:tcW w:w="8385" w:type="dxa"/>
            <w:gridSpan w:val="7"/>
          </w:tcPr>
          <w:p w14:paraId="7E7245B1" w14:textId="77777777" w:rsidR="00315FD1" w:rsidRPr="00906C01" w:rsidRDefault="00315FD1" w:rsidP="00315FD1">
            <w:pPr>
              <w:snapToGrid w:val="0"/>
              <w:rPr>
                <w:sz w:val="16"/>
                <w:szCs w:val="16"/>
              </w:rPr>
            </w:pPr>
            <w:r>
              <w:rPr>
                <w:sz w:val="16"/>
                <w:szCs w:val="16"/>
              </w:rPr>
              <w:t>See the Codes/Conventions for the Age0PropLowerLimit field.</w:t>
            </w:r>
          </w:p>
        </w:tc>
      </w:tr>
      <w:tr w:rsidR="00315FD1" w:rsidRPr="00B51678" w14:paraId="7BE00CD7" w14:textId="77777777" w:rsidTr="006A2E32">
        <w:trPr>
          <w:cantSplit/>
        </w:trPr>
        <w:tc>
          <w:tcPr>
            <w:tcW w:w="1734" w:type="dxa"/>
            <w:tcMar>
              <w:left w:w="29" w:type="dxa"/>
              <w:right w:w="29" w:type="dxa"/>
            </w:tcMar>
          </w:tcPr>
          <w:p w14:paraId="7434769D" w14:textId="77777777" w:rsidR="00315FD1" w:rsidRDefault="00315FD1" w:rsidP="00315FD1">
            <w:pPr>
              <w:snapToGrid w:val="0"/>
              <w:rPr>
                <w:bCs/>
                <w:sz w:val="16"/>
                <w:szCs w:val="16"/>
              </w:rPr>
            </w:pPr>
            <w:r>
              <w:rPr>
                <w:bCs/>
                <w:sz w:val="16"/>
                <w:szCs w:val="16"/>
              </w:rPr>
              <w:t>Age4PlusPropUpperLimit</w:t>
            </w:r>
          </w:p>
        </w:tc>
        <w:tc>
          <w:tcPr>
            <w:tcW w:w="3615" w:type="dxa"/>
            <w:tcMar>
              <w:left w:w="29" w:type="dxa"/>
              <w:right w:w="29" w:type="dxa"/>
            </w:tcMar>
          </w:tcPr>
          <w:p w14:paraId="1BB751FC" w14:textId="77777777" w:rsidR="00315FD1" w:rsidRDefault="00315FD1" w:rsidP="00315FD1">
            <w:pPr>
              <w:snapToGrid w:val="0"/>
              <w:rPr>
                <w:bCs/>
                <w:sz w:val="16"/>
                <w:szCs w:val="16"/>
              </w:rPr>
            </w:pPr>
            <w:r>
              <w:rPr>
                <w:bCs/>
                <w:sz w:val="16"/>
                <w:szCs w:val="16"/>
              </w:rPr>
              <w:t>The upper limit of the confidence interval for the Age4PlusProp field.</w:t>
            </w:r>
          </w:p>
        </w:tc>
        <w:tc>
          <w:tcPr>
            <w:tcW w:w="954" w:type="dxa"/>
            <w:tcMar>
              <w:left w:w="29" w:type="dxa"/>
              <w:right w:w="29" w:type="dxa"/>
            </w:tcMar>
          </w:tcPr>
          <w:p w14:paraId="62D0F39B" w14:textId="0D073090" w:rsidR="00315FD1" w:rsidRPr="00906C01" w:rsidRDefault="00315FD1" w:rsidP="00315FD1">
            <w:pPr>
              <w:snapToGrid w:val="0"/>
              <w:jc w:val="center"/>
              <w:rPr>
                <w:bCs/>
                <w:sz w:val="16"/>
                <w:szCs w:val="16"/>
              </w:rPr>
            </w:pPr>
            <w:del w:id="1271" w:author="Mike Banach" w:date="2023-11-20T15:48:00Z">
              <w:r w:rsidDel="000D1C32">
                <w:rPr>
                  <w:bCs/>
                  <w:sz w:val="16"/>
                  <w:szCs w:val="16"/>
                </w:rPr>
                <w:delText>Single</w:delText>
              </w:r>
            </w:del>
            <w:ins w:id="1272" w:author="Mike Banach" w:date="2023-11-20T15:48:00Z">
              <w:r w:rsidR="000D1C32">
                <w:rPr>
                  <w:bCs/>
                  <w:sz w:val="16"/>
                  <w:szCs w:val="16"/>
                </w:rPr>
                <w:t>Real</w:t>
              </w:r>
            </w:ins>
          </w:p>
        </w:tc>
        <w:tc>
          <w:tcPr>
            <w:tcW w:w="8385" w:type="dxa"/>
            <w:gridSpan w:val="7"/>
          </w:tcPr>
          <w:p w14:paraId="051E70F5" w14:textId="77777777" w:rsidR="00315FD1" w:rsidRPr="00906C01" w:rsidRDefault="00315FD1" w:rsidP="00315FD1">
            <w:pPr>
              <w:snapToGrid w:val="0"/>
              <w:rPr>
                <w:sz w:val="16"/>
                <w:szCs w:val="16"/>
              </w:rPr>
            </w:pPr>
            <w:r>
              <w:rPr>
                <w:sz w:val="16"/>
                <w:szCs w:val="16"/>
              </w:rPr>
              <w:t>See the Codes/Conventions for the Age0PropUpperLimit field.</w:t>
            </w:r>
          </w:p>
        </w:tc>
      </w:tr>
      <w:tr w:rsidR="00315FD1" w:rsidRPr="00B51678" w14:paraId="612D3BE7" w14:textId="77777777" w:rsidTr="006A2E32">
        <w:trPr>
          <w:cantSplit/>
        </w:trPr>
        <w:tc>
          <w:tcPr>
            <w:tcW w:w="1734" w:type="dxa"/>
            <w:tcMar>
              <w:left w:w="29" w:type="dxa"/>
              <w:right w:w="29" w:type="dxa"/>
            </w:tcMar>
          </w:tcPr>
          <w:p w14:paraId="5D5989E4" w14:textId="77777777" w:rsidR="00315FD1" w:rsidRDefault="00315FD1" w:rsidP="00315FD1">
            <w:pPr>
              <w:snapToGrid w:val="0"/>
              <w:rPr>
                <w:bCs/>
                <w:sz w:val="16"/>
                <w:szCs w:val="16"/>
              </w:rPr>
            </w:pPr>
            <w:r>
              <w:rPr>
                <w:bCs/>
                <w:sz w:val="16"/>
                <w:szCs w:val="16"/>
              </w:rPr>
              <w:t>AgePropAlpha</w:t>
            </w:r>
          </w:p>
        </w:tc>
        <w:tc>
          <w:tcPr>
            <w:tcW w:w="3615" w:type="dxa"/>
            <w:tcMar>
              <w:left w:w="29" w:type="dxa"/>
              <w:right w:w="29" w:type="dxa"/>
            </w:tcMar>
          </w:tcPr>
          <w:p w14:paraId="4F0BDE59" w14:textId="77777777" w:rsidR="00315FD1" w:rsidRDefault="00315FD1" w:rsidP="00315FD1">
            <w:pPr>
              <w:snapToGrid w:val="0"/>
              <w:rPr>
                <w:bCs/>
                <w:sz w:val="16"/>
                <w:szCs w:val="16"/>
              </w:rPr>
            </w:pPr>
            <w:r>
              <w:rPr>
                <w:bCs/>
                <w:sz w:val="16"/>
                <w:szCs w:val="16"/>
              </w:rPr>
              <w:t xml:space="preserve">The significance level for the </w:t>
            </w:r>
            <w:proofErr w:type="spellStart"/>
            <w:r>
              <w:rPr>
                <w:bCs/>
                <w:sz w:val="16"/>
                <w:szCs w:val="16"/>
              </w:rPr>
              <w:t>Age_x_Prop</w:t>
            </w:r>
            <w:proofErr w:type="spellEnd"/>
            <w:r>
              <w:rPr>
                <w:bCs/>
                <w:sz w:val="16"/>
                <w:szCs w:val="16"/>
              </w:rPr>
              <w:t xml:space="preserve"> confidence intervals, expressed as alpha.</w:t>
            </w:r>
          </w:p>
        </w:tc>
        <w:tc>
          <w:tcPr>
            <w:tcW w:w="954" w:type="dxa"/>
            <w:tcMar>
              <w:left w:w="29" w:type="dxa"/>
              <w:right w:w="29" w:type="dxa"/>
            </w:tcMar>
          </w:tcPr>
          <w:p w14:paraId="155DD31A" w14:textId="653E1AC0" w:rsidR="00315FD1" w:rsidRPr="00906C01" w:rsidRDefault="00315FD1" w:rsidP="00315FD1">
            <w:pPr>
              <w:snapToGrid w:val="0"/>
              <w:jc w:val="center"/>
              <w:rPr>
                <w:bCs/>
                <w:sz w:val="16"/>
                <w:szCs w:val="16"/>
              </w:rPr>
            </w:pPr>
            <w:del w:id="1273" w:author="Mike Banach" w:date="2023-11-20T15:48:00Z">
              <w:r w:rsidDel="000D1C32">
                <w:rPr>
                  <w:bCs/>
                  <w:sz w:val="16"/>
                  <w:szCs w:val="16"/>
                </w:rPr>
                <w:delText>Single</w:delText>
              </w:r>
            </w:del>
            <w:ins w:id="1274" w:author="Mike Banach" w:date="2023-11-20T15:48:00Z">
              <w:r w:rsidR="000D1C32">
                <w:rPr>
                  <w:bCs/>
                  <w:sz w:val="16"/>
                  <w:szCs w:val="16"/>
                </w:rPr>
                <w:t>Real</w:t>
              </w:r>
            </w:ins>
          </w:p>
        </w:tc>
        <w:tc>
          <w:tcPr>
            <w:tcW w:w="8385" w:type="dxa"/>
            <w:gridSpan w:val="7"/>
          </w:tcPr>
          <w:p w14:paraId="4B784CF5" w14:textId="77777777" w:rsidR="00315FD1" w:rsidRPr="00906C01" w:rsidRDefault="00315FD1" w:rsidP="00315FD1">
            <w:pPr>
              <w:snapToGrid w:val="0"/>
              <w:rPr>
                <w:sz w:val="16"/>
                <w:szCs w:val="16"/>
              </w:rPr>
            </w:pPr>
            <w:r>
              <w:rPr>
                <w:sz w:val="16"/>
                <w:szCs w:val="16"/>
              </w:rPr>
              <w:t>Express these values as alpha values.  For example, for the 95% confidence limits enter "0.05" in this field, not "95".</w:t>
            </w:r>
          </w:p>
        </w:tc>
      </w:tr>
      <w:tr w:rsidR="00315FD1" w:rsidRPr="009A1333" w14:paraId="3ED95E7E" w14:textId="77777777" w:rsidTr="006A2E32">
        <w:trPr>
          <w:cantSplit/>
          <w:trHeight w:val="363"/>
        </w:trPr>
        <w:tc>
          <w:tcPr>
            <w:tcW w:w="14688" w:type="dxa"/>
            <w:gridSpan w:val="10"/>
            <w:shd w:val="clear" w:color="auto" w:fill="DBE5F1"/>
            <w:vAlign w:val="center"/>
          </w:tcPr>
          <w:p w14:paraId="1F5FF226" w14:textId="77777777" w:rsidR="00315FD1" w:rsidRPr="009A1333" w:rsidRDefault="00315FD1" w:rsidP="00315FD1">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315FD1" w:rsidRPr="00B51678" w14:paraId="42ABE593" w14:textId="77777777" w:rsidTr="006A2E32">
        <w:trPr>
          <w:cantSplit/>
        </w:trPr>
        <w:tc>
          <w:tcPr>
            <w:tcW w:w="1734" w:type="dxa"/>
            <w:tcMar>
              <w:left w:w="29" w:type="dxa"/>
              <w:right w:w="29" w:type="dxa"/>
            </w:tcMar>
          </w:tcPr>
          <w:p w14:paraId="340AD493" w14:textId="77777777" w:rsidR="00315FD1" w:rsidRPr="00DD4D1E" w:rsidRDefault="00315FD1" w:rsidP="00315FD1">
            <w:pPr>
              <w:snapToGrid w:val="0"/>
              <w:rPr>
                <w:bCs/>
                <w:sz w:val="16"/>
                <w:szCs w:val="16"/>
              </w:rPr>
            </w:pPr>
            <w:r>
              <w:rPr>
                <w:bCs/>
                <w:sz w:val="16"/>
                <w:szCs w:val="16"/>
              </w:rPr>
              <w:t>ProtMethName</w:t>
            </w:r>
          </w:p>
        </w:tc>
        <w:tc>
          <w:tcPr>
            <w:tcW w:w="3615" w:type="dxa"/>
            <w:tcMar>
              <w:left w:w="29" w:type="dxa"/>
              <w:right w:w="29" w:type="dxa"/>
            </w:tcMar>
          </w:tcPr>
          <w:p w14:paraId="1E89EC36" w14:textId="77777777" w:rsidR="00315FD1" w:rsidRPr="009D3D05" w:rsidRDefault="00315FD1" w:rsidP="00315FD1">
            <w:pPr>
              <w:snapToGrid w:val="0"/>
              <w:rPr>
                <w:bCs/>
                <w:sz w:val="16"/>
                <w:szCs w:val="16"/>
              </w:rPr>
            </w:pPr>
            <w:r w:rsidRPr="009D3D05">
              <w:rPr>
                <w:sz w:val="15"/>
                <w:szCs w:val="15"/>
              </w:rPr>
              <w:t>The name(s) of all protocols and associated data collection and data analysis methods used to calculate the indicator estimate.</w:t>
            </w:r>
          </w:p>
        </w:tc>
        <w:tc>
          <w:tcPr>
            <w:tcW w:w="954" w:type="dxa"/>
            <w:tcMar>
              <w:left w:w="29" w:type="dxa"/>
              <w:right w:w="29" w:type="dxa"/>
            </w:tcMar>
          </w:tcPr>
          <w:p w14:paraId="2C37A12B" w14:textId="679AFE6D" w:rsidR="00315FD1" w:rsidRPr="00325D88" w:rsidRDefault="00315FD1" w:rsidP="00315FD1">
            <w:pPr>
              <w:snapToGrid w:val="0"/>
              <w:jc w:val="center"/>
              <w:rPr>
                <w:bCs/>
                <w:sz w:val="16"/>
                <w:szCs w:val="16"/>
              </w:rPr>
            </w:pPr>
            <w:del w:id="1275" w:author="Mike Banach" w:date="2023-11-20T15:40:00Z">
              <w:r w:rsidDel="00541CEF">
                <w:rPr>
                  <w:bCs/>
                  <w:sz w:val="16"/>
                  <w:szCs w:val="16"/>
                </w:rPr>
                <w:delText>Memo</w:delText>
              </w:r>
            </w:del>
            <w:ins w:id="1276" w:author="Mike Banach" w:date="2023-11-20T15:40:00Z">
              <w:r w:rsidR="00541CEF">
                <w:rPr>
                  <w:bCs/>
                  <w:sz w:val="16"/>
                  <w:szCs w:val="16"/>
                </w:rPr>
                <w:t>Text ∞</w:t>
              </w:r>
            </w:ins>
          </w:p>
        </w:tc>
        <w:tc>
          <w:tcPr>
            <w:tcW w:w="8385" w:type="dxa"/>
            <w:gridSpan w:val="7"/>
          </w:tcPr>
          <w:p w14:paraId="6D2EC862" w14:textId="77777777" w:rsidR="00315FD1" w:rsidRDefault="00315FD1" w:rsidP="00315FD1">
            <w:pPr>
              <w:snapToGrid w:val="0"/>
              <w:rPr>
                <w:sz w:val="16"/>
                <w:szCs w:val="16"/>
              </w:rPr>
            </w:pPr>
            <w:r>
              <w:rPr>
                <w:sz w:val="16"/>
                <w:szCs w:val="16"/>
              </w:rPr>
              <w:t>Provide title of protocol and name(s) of relevant methods used.</w:t>
            </w:r>
          </w:p>
          <w:p w14:paraId="36CA48AB" w14:textId="77777777" w:rsidR="00315FD1" w:rsidRDefault="00315FD1" w:rsidP="00315FD1">
            <w:pPr>
              <w:snapToGrid w:val="0"/>
              <w:rPr>
                <w:sz w:val="16"/>
                <w:szCs w:val="16"/>
              </w:rPr>
            </w:pPr>
          </w:p>
          <w:p w14:paraId="0952A5B6" w14:textId="77777777" w:rsidR="00315FD1" w:rsidRPr="00325D88" w:rsidRDefault="00315FD1" w:rsidP="00315FD1">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315FD1" w:rsidRPr="00B51678" w14:paraId="00A7294F" w14:textId="77777777" w:rsidTr="006A2E32">
        <w:trPr>
          <w:cantSplit/>
        </w:trPr>
        <w:tc>
          <w:tcPr>
            <w:tcW w:w="1734" w:type="dxa"/>
            <w:tcMar>
              <w:left w:w="29" w:type="dxa"/>
              <w:right w:w="29" w:type="dxa"/>
            </w:tcMar>
          </w:tcPr>
          <w:p w14:paraId="5793038E" w14:textId="77777777" w:rsidR="00315FD1" w:rsidRPr="00CD4EFD" w:rsidRDefault="00315FD1" w:rsidP="00315FD1">
            <w:pPr>
              <w:snapToGrid w:val="0"/>
              <w:rPr>
                <w:b/>
                <w:bCs/>
                <w:i/>
                <w:color w:val="FF0000"/>
                <w:sz w:val="16"/>
                <w:szCs w:val="16"/>
              </w:rPr>
            </w:pPr>
            <w:r w:rsidRPr="00CD4EFD">
              <w:rPr>
                <w:b/>
                <w:bCs/>
                <w:i/>
                <w:color w:val="FF0000"/>
                <w:sz w:val="16"/>
                <w:szCs w:val="16"/>
              </w:rPr>
              <w:t>ProtMethURL</w:t>
            </w:r>
          </w:p>
        </w:tc>
        <w:tc>
          <w:tcPr>
            <w:tcW w:w="3615" w:type="dxa"/>
            <w:tcMar>
              <w:left w:w="29" w:type="dxa"/>
              <w:right w:w="29" w:type="dxa"/>
            </w:tcMar>
          </w:tcPr>
          <w:p w14:paraId="3DFC3F8B" w14:textId="368CCB19" w:rsidR="00315FD1" w:rsidRPr="00CF0866" w:rsidRDefault="00315FD1" w:rsidP="00315FD1">
            <w:pPr>
              <w:snapToGrid w:val="0"/>
              <w:rPr>
                <w:bCs/>
                <w:sz w:val="16"/>
                <w:szCs w:val="16"/>
              </w:rPr>
            </w:pPr>
            <w:r>
              <w:rPr>
                <w:bCs/>
                <w:sz w:val="16"/>
                <w:szCs w:val="16"/>
              </w:rPr>
              <w:t xml:space="preserve">URL(s) for published protocols and methods describing the methodology and documenting the derivation of the indicator.  If published in </w:t>
            </w:r>
            <w:del w:id="1277" w:author="Mike Banach" w:date="2023-02-13T11:45:00Z">
              <w:r w:rsidDel="00100680">
                <w:rPr>
                  <w:bCs/>
                  <w:sz w:val="16"/>
                  <w:szCs w:val="16"/>
                </w:rPr>
                <w:delText>MonitoringMethods</w:delText>
              </w:r>
            </w:del>
            <w:ins w:id="1278" w:author="Mike Banach" w:date="2023-02-13T11:45:00Z">
              <w:r w:rsidR="00100680">
                <w:rPr>
                  <w:bCs/>
                  <w:sz w:val="16"/>
                  <w:szCs w:val="16"/>
                </w:rPr>
                <w:t>MonitoringResources</w:t>
              </w:r>
            </w:ins>
            <w:r>
              <w:rPr>
                <w:bCs/>
                <w:sz w:val="16"/>
                <w:szCs w:val="16"/>
              </w:rPr>
              <w:t>.org, this link will provide access to study design information and all methods associated with the protocol.</w:t>
            </w:r>
          </w:p>
        </w:tc>
        <w:tc>
          <w:tcPr>
            <w:tcW w:w="954" w:type="dxa"/>
            <w:tcMar>
              <w:left w:w="29" w:type="dxa"/>
              <w:right w:w="29" w:type="dxa"/>
            </w:tcMar>
          </w:tcPr>
          <w:p w14:paraId="111E92FD" w14:textId="14D479BD" w:rsidR="00315FD1" w:rsidRPr="00CD4EFD" w:rsidRDefault="00315FD1" w:rsidP="00315FD1">
            <w:pPr>
              <w:snapToGrid w:val="0"/>
              <w:jc w:val="center"/>
              <w:rPr>
                <w:b/>
                <w:bCs/>
                <w:i/>
                <w:color w:val="FF0000"/>
                <w:sz w:val="16"/>
                <w:szCs w:val="16"/>
              </w:rPr>
            </w:pPr>
            <w:del w:id="1279" w:author="Mike Banach" w:date="2023-11-20T15:40:00Z">
              <w:r w:rsidRPr="00CD4EFD" w:rsidDel="00541CEF">
                <w:rPr>
                  <w:b/>
                  <w:bCs/>
                  <w:i/>
                  <w:color w:val="FF0000"/>
                  <w:sz w:val="16"/>
                  <w:szCs w:val="16"/>
                </w:rPr>
                <w:delText>Memo</w:delText>
              </w:r>
            </w:del>
            <w:ins w:id="1280" w:author="Mike Banach" w:date="2023-11-20T15:40:00Z">
              <w:r w:rsidR="00541CEF">
                <w:rPr>
                  <w:b/>
                  <w:bCs/>
                  <w:i/>
                  <w:color w:val="FF0000"/>
                  <w:sz w:val="16"/>
                  <w:szCs w:val="16"/>
                </w:rPr>
                <w:t>Text ∞</w:t>
              </w:r>
            </w:ins>
          </w:p>
        </w:tc>
        <w:tc>
          <w:tcPr>
            <w:tcW w:w="8385" w:type="dxa"/>
            <w:gridSpan w:val="7"/>
            <w:shd w:val="clear" w:color="auto" w:fill="auto"/>
          </w:tcPr>
          <w:p w14:paraId="5CF99F11" w14:textId="77777777" w:rsidR="00315FD1" w:rsidRDefault="00315FD1" w:rsidP="00315FD1">
            <w:pPr>
              <w:snapToGrid w:val="0"/>
              <w:rPr>
                <w:bCs/>
                <w:sz w:val="16"/>
                <w:szCs w:val="16"/>
              </w:rPr>
            </w:pPr>
            <w:r w:rsidRPr="00DD66FB">
              <w:rPr>
                <w:bCs/>
                <w:color w:val="FF0000"/>
                <w:sz w:val="16"/>
                <w:szCs w:val="16"/>
              </w:rPr>
              <w:t>Required if ProtMethDocumentation is null.</w:t>
            </w:r>
          </w:p>
          <w:p w14:paraId="6F5840FD" w14:textId="2B3C6689" w:rsidR="00315FD1" w:rsidRPr="00CF0866" w:rsidRDefault="00315FD1" w:rsidP="00315FD1">
            <w:pPr>
              <w:snapToGrid w:val="0"/>
              <w:rPr>
                <w:bCs/>
                <w:sz w:val="16"/>
                <w:szCs w:val="16"/>
              </w:rPr>
            </w:pPr>
            <w:r w:rsidRPr="00CF0866">
              <w:rPr>
                <w:bCs/>
                <w:sz w:val="16"/>
                <w:szCs w:val="16"/>
              </w:rPr>
              <w:t xml:space="preserve">Provide URL(s) to source documentation of </w:t>
            </w:r>
            <w:r>
              <w:rPr>
                <w:bCs/>
                <w:sz w:val="16"/>
                <w:szCs w:val="16"/>
              </w:rPr>
              <w:t xml:space="preserve">methodology.  For </w:t>
            </w:r>
            <w:del w:id="1281" w:author="Mike Banach" w:date="2023-02-13T11:45:00Z">
              <w:r w:rsidDel="00100680">
                <w:rPr>
                  <w:bCs/>
                  <w:sz w:val="16"/>
                  <w:szCs w:val="16"/>
                </w:rPr>
                <w:delText>MonitoringMethods</w:delText>
              </w:r>
            </w:del>
            <w:ins w:id="1282" w:author="Mike Banach" w:date="2023-02-13T11:45:00Z">
              <w:r w:rsidR="00100680">
                <w:rPr>
                  <w:bCs/>
                  <w:sz w:val="16"/>
                  <w:szCs w:val="16"/>
                </w:rPr>
                <w:t>MonitoringResources</w:t>
              </w:r>
            </w:ins>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del w:id="1283" w:author="Mike Banach" w:date="2023-02-13T11:45:00Z">
              <w:r w:rsidDel="00100680">
                <w:rPr>
                  <w:bCs/>
                  <w:sz w:val="16"/>
                  <w:szCs w:val="16"/>
                </w:rPr>
                <w:delText>M</w:delText>
              </w:r>
              <w:r w:rsidRPr="00CF0866" w:rsidDel="00100680">
                <w:rPr>
                  <w:bCs/>
                  <w:sz w:val="16"/>
                  <w:szCs w:val="16"/>
                </w:rPr>
                <w:delText>onitoring</w:delText>
              </w:r>
              <w:r w:rsidDel="00100680">
                <w:rPr>
                  <w:bCs/>
                  <w:sz w:val="16"/>
                  <w:szCs w:val="16"/>
                </w:rPr>
                <w:delText>M</w:delText>
              </w:r>
              <w:r w:rsidRPr="00CF0866" w:rsidDel="00100680">
                <w:rPr>
                  <w:bCs/>
                  <w:sz w:val="16"/>
                  <w:szCs w:val="16"/>
                </w:rPr>
                <w:delText>ethods</w:delText>
              </w:r>
            </w:del>
            <w:ins w:id="1284" w:author="Mike Banach" w:date="2023-02-13T11:45:00Z">
              <w:r w:rsidR="00100680">
                <w:rPr>
                  <w:bCs/>
                  <w:sz w:val="16"/>
                  <w:szCs w:val="16"/>
                </w:rPr>
                <w:t>MonitoringResources</w:t>
              </w:r>
            </w:ins>
            <w:r w:rsidRPr="00CF0866">
              <w:rPr>
                <w:bCs/>
                <w:sz w:val="16"/>
                <w:szCs w:val="16"/>
              </w:rPr>
              <w:t>.org, other online resources, or online literature.</w:t>
            </w:r>
          </w:p>
          <w:p w14:paraId="27C226BE" w14:textId="77777777" w:rsidR="00315FD1" w:rsidRPr="00CF0866" w:rsidRDefault="00315FD1" w:rsidP="00315FD1">
            <w:pPr>
              <w:snapToGrid w:val="0"/>
              <w:rPr>
                <w:bCs/>
                <w:sz w:val="16"/>
                <w:szCs w:val="16"/>
              </w:rPr>
            </w:pPr>
          </w:p>
          <w:p w14:paraId="5E55122D" w14:textId="77777777" w:rsidR="00315FD1" w:rsidRDefault="00315FD1" w:rsidP="00315FD1">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315FD1" w:rsidRPr="00B51678" w14:paraId="22AEED62" w14:textId="77777777" w:rsidTr="006A2E32">
        <w:trPr>
          <w:cantSplit/>
        </w:trPr>
        <w:tc>
          <w:tcPr>
            <w:tcW w:w="1734" w:type="dxa"/>
            <w:tcMar>
              <w:left w:w="29" w:type="dxa"/>
              <w:right w:w="29" w:type="dxa"/>
            </w:tcMar>
          </w:tcPr>
          <w:p w14:paraId="27E870D3" w14:textId="77777777" w:rsidR="00315FD1" w:rsidRPr="00CD4EFD" w:rsidRDefault="00315FD1" w:rsidP="00315FD1">
            <w:pPr>
              <w:snapToGrid w:val="0"/>
              <w:rPr>
                <w:b/>
                <w:bCs/>
                <w:i/>
                <w:color w:val="FF0000"/>
                <w:sz w:val="16"/>
                <w:szCs w:val="16"/>
              </w:rPr>
            </w:pPr>
            <w:r w:rsidRPr="00CD4EFD">
              <w:rPr>
                <w:b/>
                <w:bCs/>
                <w:i/>
                <w:color w:val="FF0000"/>
                <w:sz w:val="16"/>
                <w:szCs w:val="16"/>
              </w:rPr>
              <w:t>ProtMethDocumentation</w:t>
            </w:r>
          </w:p>
        </w:tc>
        <w:tc>
          <w:tcPr>
            <w:tcW w:w="3615" w:type="dxa"/>
            <w:tcMar>
              <w:left w:w="29" w:type="dxa"/>
              <w:right w:w="29" w:type="dxa"/>
            </w:tcMar>
          </w:tcPr>
          <w:p w14:paraId="1B3D202E" w14:textId="0BD522D5" w:rsidR="00315FD1" w:rsidRPr="00325D88" w:rsidRDefault="00315FD1" w:rsidP="00315FD1">
            <w:pPr>
              <w:snapToGrid w:val="0"/>
              <w:rPr>
                <w:bCs/>
                <w:sz w:val="16"/>
                <w:szCs w:val="16"/>
              </w:rPr>
            </w:pPr>
            <w:r>
              <w:rPr>
                <w:bCs/>
                <w:sz w:val="16"/>
                <w:szCs w:val="16"/>
              </w:rPr>
              <w:t xml:space="preserve">Citation or documentation that describes the protocol and/or method(s) listed in the ProtMethName field.  Include references not documented in </w:t>
            </w:r>
            <w:del w:id="1285" w:author="Mike Banach" w:date="2023-02-13T11:45:00Z">
              <w:r w:rsidDel="00100680">
                <w:rPr>
                  <w:bCs/>
                  <w:sz w:val="16"/>
                  <w:szCs w:val="16"/>
                </w:rPr>
                <w:delText>MonitoringMethods</w:delText>
              </w:r>
            </w:del>
            <w:ins w:id="1286" w:author="Mike Banach" w:date="2023-02-13T11:45:00Z">
              <w:r w:rsidR="00100680">
                <w:rPr>
                  <w:bCs/>
                  <w:sz w:val="16"/>
                  <w:szCs w:val="16"/>
                </w:rPr>
                <w:t>MonitoringResources</w:t>
              </w:r>
            </w:ins>
            <w:r>
              <w:rPr>
                <w:bCs/>
                <w:sz w:val="16"/>
                <w:szCs w:val="16"/>
              </w:rPr>
              <w:t>.org, such as reports, journal articles or other publications that describe the survey design, field methodology and analytical approach used to derive the indicator estimate.</w:t>
            </w:r>
          </w:p>
        </w:tc>
        <w:tc>
          <w:tcPr>
            <w:tcW w:w="954" w:type="dxa"/>
            <w:tcMar>
              <w:left w:w="29" w:type="dxa"/>
              <w:right w:w="29" w:type="dxa"/>
            </w:tcMar>
          </w:tcPr>
          <w:p w14:paraId="1308354E" w14:textId="0F5B7B83" w:rsidR="00315FD1" w:rsidRPr="00CD4EFD" w:rsidRDefault="00315FD1" w:rsidP="00315FD1">
            <w:pPr>
              <w:snapToGrid w:val="0"/>
              <w:jc w:val="center"/>
              <w:rPr>
                <w:b/>
                <w:bCs/>
                <w:i/>
                <w:color w:val="FF0000"/>
                <w:sz w:val="16"/>
                <w:szCs w:val="16"/>
              </w:rPr>
            </w:pPr>
            <w:del w:id="1287" w:author="Mike Banach" w:date="2023-11-20T15:40:00Z">
              <w:r w:rsidRPr="00CD4EFD" w:rsidDel="00541CEF">
                <w:rPr>
                  <w:b/>
                  <w:bCs/>
                  <w:i/>
                  <w:color w:val="FF0000"/>
                  <w:sz w:val="16"/>
                  <w:szCs w:val="16"/>
                </w:rPr>
                <w:delText>Memo</w:delText>
              </w:r>
            </w:del>
            <w:ins w:id="1288" w:author="Mike Banach" w:date="2023-11-20T15:40:00Z">
              <w:r w:rsidR="00541CEF">
                <w:rPr>
                  <w:b/>
                  <w:bCs/>
                  <w:i/>
                  <w:color w:val="FF0000"/>
                  <w:sz w:val="16"/>
                  <w:szCs w:val="16"/>
                </w:rPr>
                <w:t>Text ∞</w:t>
              </w:r>
            </w:ins>
          </w:p>
        </w:tc>
        <w:tc>
          <w:tcPr>
            <w:tcW w:w="8385" w:type="dxa"/>
            <w:gridSpan w:val="7"/>
          </w:tcPr>
          <w:p w14:paraId="3CF1B017" w14:textId="77777777" w:rsidR="00315FD1" w:rsidRDefault="00315FD1" w:rsidP="00315FD1">
            <w:pPr>
              <w:snapToGrid w:val="0"/>
              <w:rPr>
                <w:bCs/>
                <w:sz w:val="16"/>
                <w:szCs w:val="16"/>
              </w:rPr>
            </w:pPr>
            <w:r w:rsidRPr="00DD66FB">
              <w:rPr>
                <w:bCs/>
                <w:color w:val="FF0000"/>
                <w:sz w:val="16"/>
                <w:szCs w:val="16"/>
              </w:rPr>
              <w:t>Required if ProtMethURL is null.</w:t>
            </w:r>
          </w:p>
          <w:p w14:paraId="1EFD2DC6" w14:textId="1F0BDB6B" w:rsidR="00315FD1" w:rsidRDefault="00315FD1" w:rsidP="00315FD1">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del w:id="1289" w:author="Mike Banach" w:date="2023-02-13T11:45:00Z">
              <w:r w:rsidDel="00100680">
                <w:rPr>
                  <w:bCs/>
                  <w:sz w:val="16"/>
                  <w:szCs w:val="16"/>
                </w:rPr>
                <w:delText>MonitoringMethods</w:delText>
              </w:r>
            </w:del>
            <w:ins w:id="1290" w:author="Mike Banach" w:date="2023-02-13T11:45:00Z">
              <w:r w:rsidR="00100680">
                <w:rPr>
                  <w:bCs/>
                  <w:sz w:val="16"/>
                  <w:szCs w:val="16"/>
                </w:rPr>
                <w:t>MonitoringResources</w:t>
              </w:r>
            </w:ins>
            <w:r>
              <w:rPr>
                <w:bCs/>
                <w:sz w:val="16"/>
                <w:szCs w:val="16"/>
              </w:rPr>
              <w:t>.org.</w:t>
            </w:r>
          </w:p>
          <w:p w14:paraId="71D1C4C4" w14:textId="77777777" w:rsidR="00315FD1" w:rsidRDefault="00315FD1" w:rsidP="00315FD1">
            <w:pPr>
              <w:snapToGrid w:val="0"/>
              <w:rPr>
                <w:bCs/>
                <w:sz w:val="16"/>
                <w:szCs w:val="16"/>
              </w:rPr>
            </w:pPr>
          </w:p>
          <w:p w14:paraId="17768A1E" w14:textId="01AAA394" w:rsidR="00315FD1" w:rsidRDefault="00315FD1" w:rsidP="00315FD1">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del w:id="1291" w:author="Mike Banach" w:date="2024-05-16T16:05:00Z">
              <w:r w:rsidRPr="004A347D" w:rsidDel="00841874">
                <w:rPr>
                  <w:bCs/>
                  <w:sz w:val="16"/>
                  <w:szCs w:val="16"/>
                </w:rPr>
                <w:delText>StreamNet</w:delText>
              </w:r>
            </w:del>
            <w:ins w:id="1292" w:author="Mike Banach" w:date="2024-05-16T16:05:00Z">
              <w:r w:rsidR="00841874">
                <w:rPr>
                  <w:bCs/>
                  <w:sz w:val="16"/>
                  <w:szCs w:val="16"/>
                </w:rPr>
                <w:t>Columbia Basin Fish &amp; Wildlife</w:t>
              </w:r>
            </w:ins>
            <w:r w:rsidRPr="004A347D">
              <w:rPr>
                <w:bCs/>
                <w:sz w:val="16"/>
                <w:szCs w:val="16"/>
              </w:rPr>
              <w:t xml:space="preserve"> Library</w:t>
            </w:r>
            <w:r>
              <w:rPr>
                <w:bCs/>
                <w:sz w:val="16"/>
                <w:szCs w:val="16"/>
              </w:rPr>
              <w:t xml:space="preserve"> (</w:t>
            </w:r>
            <w:del w:id="1293" w:author="Mike Banach" w:date="2024-05-16T16:06:00Z">
              <w:r w:rsidDel="00841874">
                <w:rPr>
                  <w:bCs/>
                  <w:sz w:val="16"/>
                  <w:szCs w:val="16"/>
                </w:rPr>
                <w:delText>streamnetlibrary</w:delText>
              </w:r>
            </w:del>
            <w:ins w:id="1294" w:author="Mike Banach" w:date="2024-05-16T16:06:00Z">
              <w:r w:rsidR="00841874">
                <w:rPr>
                  <w:bCs/>
                  <w:sz w:val="16"/>
                  <w:szCs w:val="16"/>
                </w:rPr>
                <w:t>cbfwl</w:t>
              </w:r>
            </w:ins>
            <w:r>
              <w:rPr>
                <w:bCs/>
                <w:sz w:val="16"/>
                <w:szCs w:val="16"/>
              </w:rPr>
              <w:t>.org)</w:t>
            </w:r>
            <w:r w:rsidRPr="004A347D">
              <w:rPr>
                <w:bCs/>
                <w:sz w:val="16"/>
                <w:szCs w:val="16"/>
              </w:rPr>
              <w:t>.</w:t>
            </w:r>
            <w:r>
              <w:rPr>
                <w:bCs/>
                <w:sz w:val="16"/>
                <w:szCs w:val="16"/>
              </w:rPr>
              <w:t xml:space="preserve">  The </w:t>
            </w:r>
            <w:del w:id="1295" w:author="Mike Banach" w:date="2024-05-16T16:06:00Z">
              <w:r w:rsidDel="00841874">
                <w:rPr>
                  <w:bCs/>
                  <w:sz w:val="16"/>
                  <w:szCs w:val="16"/>
                </w:rPr>
                <w:delText>l</w:delText>
              </w:r>
            </w:del>
            <w:ins w:id="1296" w:author="Mike Banach" w:date="2024-05-16T16:06:00Z">
              <w:r w:rsidR="00841874">
                <w:rPr>
                  <w:bCs/>
                  <w:sz w:val="16"/>
                  <w:szCs w:val="16"/>
                </w:rPr>
                <w:t>L</w:t>
              </w:r>
            </w:ins>
            <w:r>
              <w:rPr>
                <w:bCs/>
                <w:sz w:val="16"/>
                <w:szCs w:val="16"/>
              </w:rPr>
              <w:t>ibrary will scan the document and provide a URL.  Post the URL in the ProtMethURL field.</w:t>
            </w:r>
          </w:p>
          <w:p w14:paraId="399D5E91" w14:textId="77777777" w:rsidR="00315FD1" w:rsidRPr="004A347D" w:rsidRDefault="00315FD1" w:rsidP="00315FD1">
            <w:pPr>
              <w:snapToGrid w:val="0"/>
              <w:rPr>
                <w:bCs/>
                <w:sz w:val="16"/>
                <w:szCs w:val="16"/>
              </w:rPr>
            </w:pPr>
          </w:p>
          <w:p w14:paraId="6541A6F5" w14:textId="77777777" w:rsidR="00315FD1" w:rsidRPr="00325D88" w:rsidRDefault="00315FD1" w:rsidP="00315FD1">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315FD1" w:rsidRPr="00B51678" w14:paraId="7D349218" w14:textId="77777777" w:rsidTr="006A2E32">
        <w:trPr>
          <w:cantSplit/>
        </w:trPr>
        <w:tc>
          <w:tcPr>
            <w:tcW w:w="1734" w:type="dxa"/>
            <w:tcMar>
              <w:left w:w="29" w:type="dxa"/>
              <w:right w:w="29" w:type="dxa"/>
            </w:tcMar>
          </w:tcPr>
          <w:p w14:paraId="2BD57D0E" w14:textId="77777777" w:rsidR="00315FD1" w:rsidRPr="00DD4D1E" w:rsidRDefault="00315FD1" w:rsidP="00315FD1">
            <w:pPr>
              <w:snapToGrid w:val="0"/>
              <w:rPr>
                <w:bCs/>
                <w:sz w:val="16"/>
                <w:szCs w:val="16"/>
              </w:rPr>
            </w:pPr>
            <w:r>
              <w:rPr>
                <w:bCs/>
                <w:sz w:val="16"/>
                <w:szCs w:val="16"/>
              </w:rPr>
              <w:lastRenderedPageBreak/>
              <w:t>MethodAdjustments</w:t>
            </w:r>
          </w:p>
        </w:tc>
        <w:tc>
          <w:tcPr>
            <w:tcW w:w="3615" w:type="dxa"/>
            <w:tcMar>
              <w:left w:w="29" w:type="dxa"/>
              <w:right w:w="29" w:type="dxa"/>
            </w:tcMar>
          </w:tcPr>
          <w:p w14:paraId="382B3B42" w14:textId="77777777" w:rsidR="00315FD1" w:rsidRPr="00325D88" w:rsidRDefault="00315FD1" w:rsidP="00315FD1">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4" w:type="dxa"/>
            <w:tcMar>
              <w:left w:w="29" w:type="dxa"/>
              <w:right w:w="29" w:type="dxa"/>
            </w:tcMar>
          </w:tcPr>
          <w:p w14:paraId="6D8D1D27" w14:textId="64D64B32" w:rsidR="00315FD1" w:rsidRPr="00325D88" w:rsidRDefault="00315FD1" w:rsidP="00315FD1">
            <w:pPr>
              <w:snapToGrid w:val="0"/>
              <w:jc w:val="center"/>
              <w:rPr>
                <w:bCs/>
                <w:sz w:val="16"/>
                <w:szCs w:val="16"/>
              </w:rPr>
            </w:pPr>
            <w:del w:id="1297" w:author="Mike Banach" w:date="2023-11-20T15:39:00Z">
              <w:r w:rsidDel="00541CEF">
                <w:rPr>
                  <w:bCs/>
                  <w:sz w:val="16"/>
                  <w:szCs w:val="16"/>
                </w:rPr>
                <w:delText>Memo*</w:delText>
              </w:r>
            </w:del>
            <w:ins w:id="1298" w:author="Mike Banach" w:date="2023-11-20T15:39:00Z">
              <w:r w:rsidR="00541CEF">
                <w:rPr>
                  <w:bCs/>
                  <w:sz w:val="16"/>
                  <w:szCs w:val="16"/>
                </w:rPr>
                <w:t>Text ∞</w:t>
              </w:r>
            </w:ins>
          </w:p>
        </w:tc>
        <w:tc>
          <w:tcPr>
            <w:tcW w:w="8385" w:type="dxa"/>
            <w:gridSpan w:val="7"/>
          </w:tcPr>
          <w:p w14:paraId="59A45AA0" w14:textId="77777777" w:rsidR="00315FD1" w:rsidRDefault="00315FD1" w:rsidP="00315FD1">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113596E7" w14:textId="77777777" w:rsidR="00315FD1" w:rsidRDefault="00315FD1" w:rsidP="00315FD1">
            <w:pPr>
              <w:snapToGrid w:val="0"/>
              <w:rPr>
                <w:sz w:val="16"/>
                <w:szCs w:val="16"/>
              </w:rPr>
            </w:pPr>
          </w:p>
          <w:p w14:paraId="4FEAC92D" w14:textId="41AC41C2" w:rsidR="00315FD1" w:rsidRPr="00325D88" w:rsidRDefault="00315FD1" w:rsidP="00315FD1">
            <w:pPr>
              <w:snapToGrid w:val="0"/>
              <w:rPr>
                <w:sz w:val="16"/>
                <w:szCs w:val="16"/>
              </w:rPr>
            </w:pPr>
            <w:r>
              <w:rPr>
                <w:sz w:val="16"/>
                <w:szCs w:val="16"/>
              </w:rPr>
              <w:t xml:space="preserve">In </w:t>
            </w:r>
            <w:del w:id="1299" w:author="Mike Banach" w:date="2023-02-13T11:45:00Z">
              <w:r w:rsidDel="00100680">
                <w:rPr>
                  <w:sz w:val="16"/>
                  <w:szCs w:val="16"/>
                </w:rPr>
                <w:delText>MonitoringMethods</w:delText>
              </w:r>
            </w:del>
            <w:ins w:id="1300" w:author="Mike Banach" w:date="2023-02-13T11:45:00Z">
              <w:r w:rsidR="00100680">
                <w:rPr>
                  <w:sz w:val="16"/>
                  <w:szCs w:val="16"/>
                </w:rPr>
                <w:t>MonitoringResources</w:t>
              </w:r>
            </w:ins>
            <w:r>
              <w:rPr>
                <w:sz w:val="16"/>
                <w:szCs w:val="16"/>
              </w:rPr>
              <w:t>.org, documentation of changes or adjustments to methods or protocols can be described in the Implementation Notes section of each published method or protocol.</w:t>
            </w:r>
          </w:p>
        </w:tc>
      </w:tr>
      <w:tr w:rsidR="00315FD1" w:rsidRPr="00B51678" w14:paraId="56180FF1" w14:textId="77777777" w:rsidTr="006A2E32">
        <w:trPr>
          <w:cantSplit/>
        </w:trPr>
        <w:tc>
          <w:tcPr>
            <w:tcW w:w="1734" w:type="dxa"/>
            <w:tcMar>
              <w:left w:w="29" w:type="dxa"/>
              <w:right w:w="29" w:type="dxa"/>
            </w:tcMar>
          </w:tcPr>
          <w:p w14:paraId="64D59F3F" w14:textId="77777777" w:rsidR="00315FD1" w:rsidRDefault="00315FD1" w:rsidP="00315FD1">
            <w:pPr>
              <w:snapToGrid w:val="0"/>
              <w:rPr>
                <w:bCs/>
                <w:sz w:val="16"/>
                <w:szCs w:val="16"/>
              </w:rPr>
            </w:pPr>
            <w:r>
              <w:rPr>
                <w:bCs/>
                <w:sz w:val="16"/>
                <w:szCs w:val="16"/>
              </w:rPr>
              <w:t>Other</w:t>
            </w:r>
            <w:r w:rsidRPr="00222567">
              <w:rPr>
                <w:bCs/>
                <w:sz w:val="16"/>
                <w:szCs w:val="16"/>
              </w:rPr>
              <w:t>DataSources</w:t>
            </w:r>
          </w:p>
        </w:tc>
        <w:tc>
          <w:tcPr>
            <w:tcW w:w="3615" w:type="dxa"/>
            <w:tcMar>
              <w:left w:w="29" w:type="dxa"/>
              <w:right w:w="29" w:type="dxa"/>
            </w:tcMar>
          </w:tcPr>
          <w:p w14:paraId="724B2FE4" w14:textId="77777777" w:rsidR="00315FD1" w:rsidRDefault="00315FD1" w:rsidP="00315FD1">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4" w:type="dxa"/>
            <w:tcMar>
              <w:left w:w="29" w:type="dxa"/>
              <w:right w:w="29" w:type="dxa"/>
            </w:tcMar>
          </w:tcPr>
          <w:p w14:paraId="49792F45" w14:textId="77777777" w:rsidR="00315FD1" w:rsidRDefault="00315FD1" w:rsidP="00315FD1">
            <w:pPr>
              <w:snapToGrid w:val="0"/>
              <w:jc w:val="center"/>
              <w:rPr>
                <w:bCs/>
                <w:sz w:val="16"/>
                <w:szCs w:val="16"/>
              </w:rPr>
            </w:pPr>
            <w:r w:rsidRPr="00BB468D">
              <w:rPr>
                <w:bCs/>
                <w:sz w:val="16"/>
                <w:szCs w:val="16"/>
              </w:rPr>
              <w:t xml:space="preserve">Text </w:t>
            </w:r>
            <w:r>
              <w:rPr>
                <w:bCs/>
                <w:sz w:val="16"/>
                <w:szCs w:val="16"/>
              </w:rPr>
              <w:t>255</w:t>
            </w:r>
          </w:p>
        </w:tc>
        <w:tc>
          <w:tcPr>
            <w:tcW w:w="8385" w:type="dxa"/>
            <w:gridSpan w:val="7"/>
          </w:tcPr>
          <w:p w14:paraId="49174434" w14:textId="77777777" w:rsidR="00315FD1" w:rsidRDefault="00315FD1" w:rsidP="00315FD1">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1CA06C70" w14:textId="77777777" w:rsidR="00315FD1" w:rsidRDefault="00315FD1" w:rsidP="00315FD1">
            <w:pPr>
              <w:snapToGrid w:val="0"/>
              <w:rPr>
                <w:sz w:val="16"/>
                <w:szCs w:val="16"/>
              </w:rPr>
            </w:pPr>
          </w:p>
          <w:p w14:paraId="516CCD98" w14:textId="77777777" w:rsidR="00315FD1" w:rsidRDefault="00315FD1" w:rsidP="00315FD1">
            <w:pPr>
              <w:snapToGrid w:val="0"/>
              <w:rPr>
                <w:sz w:val="16"/>
                <w:szCs w:val="16"/>
              </w:rPr>
            </w:pPr>
            <w:r>
              <w:rPr>
                <w:sz w:val="16"/>
                <w:szCs w:val="16"/>
              </w:rPr>
              <w:t>This field is for ADDITIONAL organizations.  Do not include the organization identified in the ContactAgency field.</w:t>
            </w:r>
          </w:p>
        </w:tc>
      </w:tr>
      <w:tr w:rsidR="00315FD1" w:rsidRPr="009A1333" w14:paraId="4F0D3E69" w14:textId="77777777" w:rsidTr="006A2E32">
        <w:trPr>
          <w:cantSplit/>
          <w:trHeight w:val="360"/>
        </w:trPr>
        <w:tc>
          <w:tcPr>
            <w:tcW w:w="14688" w:type="dxa"/>
            <w:gridSpan w:val="10"/>
            <w:shd w:val="clear" w:color="auto" w:fill="DBE5F1"/>
            <w:vAlign w:val="center"/>
          </w:tcPr>
          <w:p w14:paraId="74287494" w14:textId="77777777" w:rsidR="00315FD1" w:rsidRPr="009A1333" w:rsidRDefault="00315FD1" w:rsidP="00315FD1">
            <w:pPr>
              <w:keepNext/>
              <w:snapToGrid w:val="0"/>
              <w:jc w:val="center"/>
              <w:rPr>
                <w:b/>
                <w:sz w:val="16"/>
                <w:szCs w:val="16"/>
              </w:rPr>
            </w:pPr>
            <w:r w:rsidRPr="009A1333">
              <w:rPr>
                <w:b/>
                <w:sz w:val="16"/>
                <w:szCs w:val="16"/>
              </w:rPr>
              <w:t>Comments about the data</w:t>
            </w:r>
          </w:p>
        </w:tc>
      </w:tr>
      <w:tr w:rsidR="00315FD1" w:rsidRPr="00B51678" w14:paraId="013626F8" w14:textId="77777777" w:rsidTr="006A2E32">
        <w:trPr>
          <w:cantSplit/>
        </w:trPr>
        <w:tc>
          <w:tcPr>
            <w:tcW w:w="1734" w:type="dxa"/>
            <w:tcMar>
              <w:left w:w="29" w:type="dxa"/>
              <w:right w:w="29" w:type="dxa"/>
            </w:tcMar>
          </w:tcPr>
          <w:p w14:paraId="4A202AAB" w14:textId="77777777" w:rsidR="00315FD1" w:rsidRPr="00CD4EFD" w:rsidRDefault="00315FD1" w:rsidP="00315FD1">
            <w:pPr>
              <w:snapToGrid w:val="0"/>
              <w:rPr>
                <w:b/>
                <w:bCs/>
                <w:i/>
                <w:color w:val="FF0000"/>
                <w:sz w:val="16"/>
                <w:szCs w:val="16"/>
              </w:rPr>
            </w:pPr>
            <w:r w:rsidRPr="00CD4EFD">
              <w:rPr>
                <w:b/>
                <w:bCs/>
                <w:i/>
                <w:color w:val="FF0000"/>
                <w:sz w:val="16"/>
                <w:szCs w:val="16"/>
              </w:rPr>
              <w:t>Comments</w:t>
            </w:r>
          </w:p>
        </w:tc>
        <w:tc>
          <w:tcPr>
            <w:tcW w:w="3615" w:type="dxa"/>
            <w:tcMar>
              <w:left w:w="29" w:type="dxa"/>
              <w:right w:w="29" w:type="dxa"/>
            </w:tcMar>
          </w:tcPr>
          <w:p w14:paraId="4F11CADF" w14:textId="77777777" w:rsidR="00315FD1" w:rsidRPr="00325D88" w:rsidRDefault="00315FD1" w:rsidP="00315FD1">
            <w:pPr>
              <w:snapToGrid w:val="0"/>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4" w:type="dxa"/>
            <w:tcMar>
              <w:left w:w="29" w:type="dxa"/>
              <w:right w:w="29" w:type="dxa"/>
            </w:tcMar>
          </w:tcPr>
          <w:p w14:paraId="78A0A44D" w14:textId="498485CC" w:rsidR="00315FD1" w:rsidRPr="00CD4EFD" w:rsidRDefault="00315FD1" w:rsidP="00315FD1">
            <w:pPr>
              <w:snapToGrid w:val="0"/>
              <w:jc w:val="center"/>
              <w:rPr>
                <w:b/>
                <w:bCs/>
                <w:i/>
                <w:color w:val="FF0000"/>
                <w:sz w:val="16"/>
                <w:szCs w:val="16"/>
              </w:rPr>
            </w:pPr>
            <w:del w:id="1301" w:author="Mike Banach" w:date="2023-11-20T15:39:00Z">
              <w:r w:rsidRPr="00CD4EFD" w:rsidDel="00541CEF">
                <w:rPr>
                  <w:b/>
                  <w:bCs/>
                  <w:i/>
                  <w:color w:val="FF0000"/>
                  <w:sz w:val="16"/>
                  <w:szCs w:val="16"/>
                </w:rPr>
                <w:delText>Memo</w:delText>
              </w:r>
              <w:r w:rsidDel="00541CEF">
                <w:rPr>
                  <w:b/>
                  <w:bCs/>
                  <w:i/>
                  <w:color w:val="FF0000"/>
                  <w:sz w:val="16"/>
                  <w:szCs w:val="16"/>
                </w:rPr>
                <w:delText>*</w:delText>
              </w:r>
            </w:del>
            <w:ins w:id="1302" w:author="Mike Banach" w:date="2023-11-20T15:39:00Z">
              <w:r w:rsidR="00541CEF">
                <w:rPr>
                  <w:b/>
                  <w:bCs/>
                  <w:i/>
                  <w:color w:val="FF0000"/>
                  <w:sz w:val="16"/>
                  <w:szCs w:val="16"/>
                </w:rPr>
                <w:t>Text ∞</w:t>
              </w:r>
            </w:ins>
          </w:p>
        </w:tc>
        <w:tc>
          <w:tcPr>
            <w:tcW w:w="8385" w:type="dxa"/>
            <w:gridSpan w:val="7"/>
          </w:tcPr>
          <w:p w14:paraId="45CC0F44" w14:textId="77777777" w:rsidR="00315FD1" w:rsidRDefault="00315FD1" w:rsidP="00315FD1">
            <w:pPr>
              <w:snapToGrid w:val="0"/>
              <w:rPr>
                <w:sz w:val="16"/>
                <w:szCs w:val="16"/>
              </w:rPr>
            </w:pPr>
            <w:r>
              <w:rPr>
                <w:sz w:val="16"/>
                <w:szCs w:val="16"/>
              </w:rPr>
              <w:t>If possible, it is useful to briefly explain any null "metrics" or "age" fields.</w:t>
            </w:r>
          </w:p>
          <w:p w14:paraId="40726FC1" w14:textId="77777777" w:rsidR="00315FD1" w:rsidRPr="00325D88" w:rsidRDefault="00315FD1" w:rsidP="00315FD1">
            <w:pPr>
              <w:snapToGrid w:val="0"/>
              <w:rPr>
                <w:sz w:val="16"/>
                <w:szCs w:val="16"/>
              </w:rPr>
            </w:pPr>
            <w:r w:rsidRPr="00DD66FB">
              <w:rPr>
                <w:color w:val="FF0000"/>
                <w:sz w:val="16"/>
                <w:szCs w:val="16"/>
              </w:rPr>
              <w:t>Required if NullRecord = "Yes", to explain why the indicators are not available.</w:t>
            </w:r>
          </w:p>
        </w:tc>
      </w:tr>
      <w:tr w:rsidR="00315FD1" w:rsidRPr="009A1333" w14:paraId="2935A202" w14:textId="77777777" w:rsidTr="006A2E32">
        <w:trPr>
          <w:cantSplit/>
          <w:trHeight w:val="327"/>
        </w:trPr>
        <w:tc>
          <w:tcPr>
            <w:tcW w:w="14688" w:type="dxa"/>
            <w:gridSpan w:val="10"/>
            <w:shd w:val="clear" w:color="auto" w:fill="DBE5F1"/>
            <w:vAlign w:val="center"/>
          </w:tcPr>
          <w:p w14:paraId="1581A222" w14:textId="77777777" w:rsidR="00315FD1" w:rsidRPr="009A1333" w:rsidRDefault="00315FD1" w:rsidP="00315FD1">
            <w:pPr>
              <w:keepNext/>
              <w:snapToGrid w:val="0"/>
              <w:jc w:val="center"/>
              <w:rPr>
                <w:b/>
                <w:sz w:val="16"/>
                <w:szCs w:val="16"/>
              </w:rPr>
            </w:pPr>
            <w:r w:rsidRPr="009A1333">
              <w:rPr>
                <w:b/>
                <w:sz w:val="16"/>
                <w:szCs w:val="16"/>
              </w:rPr>
              <w:t>Supporting information</w:t>
            </w:r>
          </w:p>
        </w:tc>
      </w:tr>
      <w:tr w:rsidR="00315FD1" w:rsidRPr="00B51678" w14:paraId="0DEE972C" w14:textId="77777777" w:rsidTr="006A2E32">
        <w:trPr>
          <w:cantSplit/>
        </w:trPr>
        <w:tc>
          <w:tcPr>
            <w:tcW w:w="1734" w:type="dxa"/>
            <w:tcMar>
              <w:left w:w="29" w:type="dxa"/>
              <w:right w:w="29" w:type="dxa"/>
            </w:tcMar>
          </w:tcPr>
          <w:p w14:paraId="0994F9CA" w14:textId="77777777" w:rsidR="00315FD1" w:rsidRPr="00CD4EFD" w:rsidRDefault="00315FD1" w:rsidP="00315FD1">
            <w:pPr>
              <w:snapToGrid w:val="0"/>
              <w:rPr>
                <w:b/>
                <w:bCs/>
                <w:color w:val="FF0000"/>
                <w:sz w:val="16"/>
                <w:szCs w:val="16"/>
              </w:rPr>
            </w:pPr>
            <w:r w:rsidRPr="00CD4EFD">
              <w:rPr>
                <w:b/>
                <w:bCs/>
                <w:color w:val="FF0000"/>
                <w:sz w:val="16"/>
                <w:szCs w:val="16"/>
              </w:rPr>
              <w:t>NullRecord</w:t>
            </w:r>
          </w:p>
        </w:tc>
        <w:tc>
          <w:tcPr>
            <w:tcW w:w="3615" w:type="dxa"/>
            <w:tcMar>
              <w:left w:w="29" w:type="dxa"/>
              <w:right w:w="29" w:type="dxa"/>
            </w:tcMar>
          </w:tcPr>
          <w:p w14:paraId="333F680D" w14:textId="77777777" w:rsidR="00315FD1" w:rsidRDefault="00315FD1" w:rsidP="00315FD1">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4" w:type="dxa"/>
            <w:tcMar>
              <w:left w:w="29" w:type="dxa"/>
              <w:right w:w="29" w:type="dxa"/>
            </w:tcMar>
          </w:tcPr>
          <w:p w14:paraId="22879C9E" w14:textId="77777777" w:rsidR="00315FD1" w:rsidRPr="00CD4EFD" w:rsidRDefault="00315FD1" w:rsidP="00315FD1">
            <w:pPr>
              <w:snapToGrid w:val="0"/>
              <w:jc w:val="center"/>
              <w:rPr>
                <w:b/>
                <w:bCs/>
                <w:color w:val="FF0000"/>
                <w:sz w:val="16"/>
                <w:szCs w:val="16"/>
              </w:rPr>
            </w:pPr>
            <w:r w:rsidRPr="00CD4EFD">
              <w:rPr>
                <w:b/>
                <w:bCs/>
                <w:color w:val="FF0000"/>
                <w:sz w:val="16"/>
                <w:szCs w:val="16"/>
              </w:rPr>
              <w:t>Text 3</w:t>
            </w:r>
          </w:p>
        </w:tc>
        <w:tc>
          <w:tcPr>
            <w:tcW w:w="8385" w:type="dxa"/>
            <w:gridSpan w:val="7"/>
          </w:tcPr>
          <w:p w14:paraId="47902C15" w14:textId="77777777" w:rsidR="00315FD1" w:rsidRDefault="00315FD1" w:rsidP="00315FD1">
            <w:pPr>
              <w:snapToGrid w:val="0"/>
              <w:rPr>
                <w:sz w:val="16"/>
                <w:szCs w:val="16"/>
              </w:rPr>
            </w:pPr>
            <w:r>
              <w:rPr>
                <w:sz w:val="16"/>
                <w:szCs w:val="16"/>
              </w:rPr>
              <w:t>Normally "No".</w:t>
            </w:r>
          </w:p>
          <w:p w14:paraId="00F7F930" w14:textId="77777777" w:rsidR="00315FD1" w:rsidRDefault="00315FD1" w:rsidP="00315FD1">
            <w:pPr>
              <w:snapToGrid w:val="0"/>
              <w:rPr>
                <w:sz w:val="16"/>
                <w:szCs w:val="16"/>
              </w:rPr>
            </w:pPr>
            <w:r>
              <w:rPr>
                <w:sz w:val="16"/>
                <w:szCs w:val="16"/>
              </w:rPr>
              <w:t xml:space="preserve">A value of "Yes" in this field is a positive statement that the data do not exist to calculate the </w:t>
            </w:r>
            <w:r w:rsidRPr="00331E9B">
              <w:rPr>
                <w:sz w:val="16"/>
                <w:szCs w:val="16"/>
                <w:u w:val="single"/>
              </w:rPr>
              <w:t>indicator</w:t>
            </w:r>
            <w:r>
              <w:rPr>
                <w:sz w:val="16"/>
                <w:szCs w:val="16"/>
              </w:rPr>
              <w:t xml:space="preserve"> for the population and time period specified.  Metric data and age data may still exist when NullRecord = "Yes".</w:t>
            </w:r>
          </w:p>
          <w:p w14:paraId="441F503F" w14:textId="77777777" w:rsidR="00315FD1" w:rsidRDefault="00315FD1" w:rsidP="00315FD1">
            <w:pPr>
              <w:snapToGrid w:val="0"/>
              <w:rPr>
                <w:sz w:val="16"/>
                <w:szCs w:val="16"/>
              </w:rPr>
            </w:pPr>
          </w:p>
          <w:p w14:paraId="0056685E" w14:textId="77777777" w:rsidR="00315FD1" w:rsidRPr="00D17CF8" w:rsidRDefault="00315FD1" w:rsidP="00315FD1">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315FD1" w:rsidRPr="00B51678" w14:paraId="590BC8C1" w14:textId="77777777" w:rsidTr="006A2E32">
        <w:trPr>
          <w:cantSplit/>
        </w:trPr>
        <w:tc>
          <w:tcPr>
            <w:tcW w:w="1734" w:type="dxa"/>
            <w:tcMar>
              <w:left w:w="29" w:type="dxa"/>
              <w:right w:w="29" w:type="dxa"/>
            </w:tcMar>
          </w:tcPr>
          <w:p w14:paraId="152A2F3B" w14:textId="77777777" w:rsidR="00315FD1" w:rsidRPr="00CD4EFD" w:rsidRDefault="00315FD1" w:rsidP="00315FD1">
            <w:pPr>
              <w:snapToGrid w:val="0"/>
              <w:rPr>
                <w:b/>
                <w:bCs/>
                <w:color w:val="FF0000"/>
                <w:sz w:val="16"/>
                <w:szCs w:val="16"/>
              </w:rPr>
            </w:pPr>
            <w:r w:rsidRPr="00CD4EFD">
              <w:rPr>
                <w:b/>
                <w:bCs/>
                <w:color w:val="FF0000"/>
                <w:sz w:val="16"/>
                <w:szCs w:val="16"/>
              </w:rPr>
              <w:t>DataStatus</w:t>
            </w:r>
          </w:p>
        </w:tc>
        <w:tc>
          <w:tcPr>
            <w:tcW w:w="3615" w:type="dxa"/>
            <w:tcMar>
              <w:left w:w="29" w:type="dxa"/>
              <w:right w:w="29" w:type="dxa"/>
            </w:tcMar>
          </w:tcPr>
          <w:p w14:paraId="0E62ADC7" w14:textId="77777777" w:rsidR="00315FD1" w:rsidRPr="00325D88" w:rsidRDefault="00315FD1" w:rsidP="00315FD1">
            <w:pPr>
              <w:snapToGrid w:val="0"/>
              <w:rPr>
                <w:bCs/>
                <w:sz w:val="16"/>
                <w:szCs w:val="16"/>
              </w:rPr>
            </w:pPr>
            <w:r>
              <w:rPr>
                <w:bCs/>
                <w:sz w:val="16"/>
                <w:szCs w:val="16"/>
              </w:rPr>
              <w:t>Status of the data in the current record.</w:t>
            </w:r>
          </w:p>
        </w:tc>
        <w:tc>
          <w:tcPr>
            <w:tcW w:w="954" w:type="dxa"/>
            <w:tcMar>
              <w:left w:w="29" w:type="dxa"/>
              <w:right w:w="29" w:type="dxa"/>
            </w:tcMar>
          </w:tcPr>
          <w:p w14:paraId="7AB171EE" w14:textId="77777777" w:rsidR="00315FD1" w:rsidRPr="00CD4EFD" w:rsidRDefault="00315FD1" w:rsidP="00315FD1">
            <w:pPr>
              <w:snapToGrid w:val="0"/>
              <w:jc w:val="center"/>
              <w:rPr>
                <w:b/>
                <w:bCs/>
                <w:color w:val="FF0000"/>
                <w:sz w:val="16"/>
                <w:szCs w:val="16"/>
              </w:rPr>
            </w:pPr>
            <w:r w:rsidRPr="00CD4EFD">
              <w:rPr>
                <w:b/>
                <w:bCs/>
                <w:color w:val="FF0000"/>
                <w:sz w:val="16"/>
                <w:szCs w:val="16"/>
              </w:rPr>
              <w:t>Text 255</w:t>
            </w:r>
          </w:p>
        </w:tc>
        <w:tc>
          <w:tcPr>
            <w:tcW w:w="8385" w:type="dxa"/>
            <w:gridSpan w:val="7"/>
          </w:tcPr>
          <w:p w14:paraId="046CA42B" w14:textId="77777777" w:rsidR="00315FD1" w:rsidRDefault="00315FD1" w:rsidP="00315FD1">
            <w:pPr>
              <w:snapToGrid w:val="0"/>
              <w:rPr>
                <w:sz w:val="16"/>
                <w:szCs w:val="16"/>
              </w:rPr>
            </w:pPr>
            <w:r w:rsidRPr="001113DC">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56E2B01B" w14:textId="77777777" w:rsidR="00315FD1" w:rsidRDefault="00315FD1" w:rsidP="00315FD1">
            <w:pPr>
              <w:numPr>
                <w:ilvl w:val="0"/>
                <w:numId w:val="2"/>
              </w:numPr>
              <w:snapToGrid w:val="0"/>
              <w:ind w:left="173" w:hanging="144"/>
              <w:rPr>
                <w:sz w:val="16"/>
                <w:szCs w:val="16"/>
              </w:rPr>
            </w:pPr>
            <w:r>
              <w:rPr>
                <w:sz w:val="16"/>
                <w:szCs w:val="16"/>
              </w:rPr>
              <w:t>Draft   [</w:t>
            </w:r>
            <w:r w:rsidRPr="00397AFF">
              <w:rPr>
                <w:i/>
                <w:sz w:val="16"/>
                <w:szCs w:val="16"/>
              </w:rPr>
              <w:t>Values in this record are preliminary and have not been thoroughly reviewed.</w:t>
            </w:r>
            <w:r>
              <w:rPr>
                <w:sz w:val="16"/>
                <w:szCs w:val="16"/>
              </w:rPr>
              <w:t>]</w:t>
            </w:r>
          </w:p>
          <w:p w14:paraId="518AD546" w14:textId="77777777" w:rsidR="00315FD1" w:rsidRDefault="00315FD1" w:rsidP="00315FD1">
            <w:pPr>
              <w:numPr>
                <w:ilvl w:val="0"/>
                <w:numId w:val="2"/>
              </w:numPr>
              <w:snapToGrid w:val="0"/>
              <w:ind w:left="173" w:hanging="144"/>
              <w:rPr>
                <w:sz w:val="16"/>
                <w:szCs w:val="16"/>
              </w:rPr>
            </w:pPr>
            <w:r>
              <w:rPr>
                <w:sz w:val="16"/>
                <w:szCs w:val="16"/>
              </w:rPr>
              <w:t>Reviewed   [</w:t>
            </w:r>
            <w:r w:rsidRPr="00397AFF">
              <w:rPr>
                <w:i/>
                <w:sz w:val="16"/>
                <w:szCs w:val="16"/>
              </w:rPr>
              <w:t>Values in this record have been reviewed but are not yet approved as "final".</w:t>
            </w:r>
            <w:r>
              <w:rPr>
                <w:sz w:val="16"/>
                <w:szCs w:val="16"/>
              </w:rPr>
              <w:t>]</w:t>
            </w:r>
          </w:p>
          <w:p w14:paraId="5624B39F" w14:textId="77777777" w:rsidR="00315FD1" w:rsidRPr="00CD4EFD" w:rsidRDefault="00315FD1" w:rsidP="00315FD1">
            <w:pPr>
              <w:numPr>
                <w:ilvl w:val="0"/>
                <w:numId w:val="2"/>
              </w:numPr>
              <w:snapToGrid w:val="0"/>
              <w:ind w:left="173" w:hanging="144"/>
              <w:rPr>
                <w:sz w:val="16"/>
                <w:szCs w:val="16"/>
              </w:rPr>
            </w:pPr>
            <w:r>
              <w:rPr>
                <w:sz w:val="16"/>
                <w:szCs w:val="16"/>
              </w:rPr>
              <w:t>Final   [</w:t>
            </w:r>
            <w:r w:rsidRPr="00397AFF">
              <w:rPr>
                <w:i/>
                <w:sz w:val="16"/>
                <w:szCs w:val="16"/>
              </w:rPr>
              <w:t>Values in this record have been thoroughly reviewed and are considered "final".</w:t>
            </w:r>
            <w:r>
              <w:rPr>
                <w:sz w:val="16"/>
                <w:szCs w:val="16"/>
              </w:rPr>
              <w:t>]</w:t>
            </w:r>
          </w:p>
        </w:tc>
      </w:tr>
      <w:tr w:rsidR="00315FD1" w:rsidRPr="00B51678" w14:paraId="53F38D68" w14:textId="77777777" w:rsidTr="006A2E32">
        <w:trPr>
          <w:cantSplit/>
        </w:trPr>
        <w:tc>
          <w:tcPr>
            <w:tcW w:w="1734" w:type="dxa"/>
            <w:tcMar>
              <w:left w:w="29" w:type="dxa"/>
              <w:right w:w="29" w:type="dxa"/>
            </w:tcMar>
          </w:tcPr>
          <w:p w14:paraId="342186D4" w14:textId="77777777" w:rsidR="00315FD1" w:rsidRPr="00DD4D1E" w:rsidRDefault="00315FD1" w:rsidP="00315FD1">
            <w:pPr>
              <w:snapToGrid w:val="0"/>
              <w:rPr>
                <w:bCs/>
                <w:sz w:val="16"/>
                <w:szCs w:val="16"/>
              </w:rPr>
            </w:pPr>
            <w:r>
              <w:rPr>
                <w:bCs/>
                <w:sz w:val="16"/>
                <w:szCs w:val="16"/>
              </w:rPr>
              <w:t>IndicatorLocation</w:t>
            </w:r>
          </w:p>
        </w:tc>
        <w:tc>
          <w:tcPr>
            <w:tcW w:w="3615" w:type="dxa"/>
            <w:tcMar>
              <w:left w:w="29" w:type="dxa"/>
              <w:right w:w="29" w:type="dxa"/>
            </w:tcMar>
          </w:tcPr>
          <w:p w14:paraId="053E5061" w14:textId="77777777" w:rsidR="00315FD1" w:rsidRDefault="00315FD1" w:rsidP="00315FD1">
            <w:pPr>
              <w:snapToGrid w:val="0"/>
              <w:rPr>
                <w:bCs/>
                <w:sz w:val="16"/>
                <w:szCs w:val="16"/>
              </w:rPr>
            </w:pPr>
            <w:r>
              <w:rPr>
                <w:bCs/>
                <w:sz w:val="16"/>
                <w:szCs w:val="16"/>
              </w:rPr>
              <w:t>Where this indicator is maintained at the source.</w:t>
            </w:r>
          </w:p>
        </w:tc>
        <w:tc>
          <w:tcPr>
            <w:tcW w:w="954" w:type="dxa"/>
            <w:tcMar>
              <w:left w:w="29" w:type="dxa"/>
              <w:right w:w="29" w:type="dxa"/>
            </w:tcMar>
          </w:tcPr>
          <w:p w14:paraId="429E5927" w14:textId="1EB5E15E" w:rsidR="00315FD1" w:rsidRDefault="00315FD1" w:rsidP="00315FD1">
            <w:pPr>
              <w:snapToGrid w:val="0"/>
              <w:jc w:val="center"/>
              <w:rPr>
                <w:bCs/>
                <w:sz w:val="16"/>
                <w:szCs w:val="16"/>
              </w:rPr>
            </w:pPr>
            <w:del w:id="1303" w:author="Mike Banach" w:date="2023-11-20T15:40:00Z">
              <w:r w:rsidDel="00541CEF">
                <w:rPr>
                  <w:bCs/>
                  <w:sz w:val="16"/>
                  <w:szCs w:val="16"/>
                </w:rPr>
                <w:delText>Memo</w:delText>
              </w:r>
            </w:del>
            <w:ins w:id="1304" w:author="Mike Banach" w:date="2023-11-20T15:40:00Z">
              <w:r w:rsidR="00541CEF">
                <w:rPr>
                  <w:bCs/>
                  <w:sz w:val="16"/>
                  <w:szCs w:val="16"/>
                </w:rPr>
                <w:t>Text ∞</w:t>
              </w:r>
            </w:ins>
          </w:p>
        </w:tc>
        <w:tc>
          <w:tcPr>
            <w:tcW w:w="8385" w:type="dxa"/>
            <w:gridSpan w:val="7"/>
          </w:tcPr>
          <w:p w14:paraId="4FCF04AF" w14:textId="77777777" w:rsidR="00315FD1" w:rsidRPr="00325D88" w:rsidRDefault="00315FD1" w:rsidP="00315FD1">
            <w:pPr>
              <w:snapToGrid w:val="0"/>
              <w:rPr>
                <w:sz w:val="16"/>
                <w:szCs w:val="16"/>
              </w:rPr>
            </w:pPr>
            <w:r>
              <w:rPr>
                <w:bCs/>
                <w:sz w:val="16"/>
                <w:szCs w:val="16"/>
              </w:rPr>
              <w:t>If online, provide URL(s).</w:t>
            </w:r>
          </w:p>
        </w:tc>
      </w:tr>
      <w:tr w:rsidR="00315FD1" w:rsidRPr="00B51678" w14:paraId="014312A8" w14:textId="77777777" w:rsidTr="006A2E32">
        <w:trPr>
          <w:cantSplit/>
        </w:trPr>
        <w:tc>
          <w:tcPr>
            <w:tcW w:w="1734" w:type="dxa"/>
            <w:tcMar>
              <w:left w:w="29" w:type="dxa"/>
              <w:right w:w="29" w:type="dxa"/>
            </w:tcMar>
          </w:tcPr>
          <w:p w14:paraId="4184B4D5" w14:textId="77777777" w:rsidR="00315FD1" w:rsidRPr="00CD4EFD" w:rsidRDefault="00315FD1" w:rsidP="00315FD1">
            <w:pPr>
              <w:snapToGrid w:val="0"/>
              <w:rPr>
                <w:b/>
                <w:bCs/>
                <w:color w:val="FF0000"/>
                <w:sz w:val="16"/>
                <w:szCs w:val="16"/>
              </w:rPr>
            </w:pPr>
            <w:r w:rsidRPr="00CD4EFD">
              <w:rPr>
                <w:b/>
                <w:bCs/>
                <w:color w:val="FF0000"/>
                <w:sz w:val="16"/>
                <w:szCs w:val="16"/>
              </w:rPr>
              <w:t>ContactPersonFirst</w:t>
            </w:r>
          </w:p>
        </w:tc>
        <w:tc>
          <w:tcPr>
            <w:tcW w:w="3615" w:type="dxa"/>
            <w:tcMar>
              <w:left w:w="29" w:type="dxa"/>
              <w:right w:w="29" w:type="dxa"/>
            </w:tcMar>
          </w:tcPr>
          <w:p w14:paraId="1B1A385B" w14:textId="77777777" w:rsidR="00315FD1" w:rsidRPr="00325D88" w:rsidRDefault="00315FD1" w:rsidP="00315FD1">
            <w:pPr>
              <w:snapToGrid w:val="0"/>
              <w:rPr>
                <w:bCs/>
                <w:sz w:val="16"/>
                <w:szCs w:val="16"/>
              </w:rPr>
            </w:pPr>
            <w:r>
              <w:rPr>
                <w:bCs/>
                <w:sz w:val="16"/>
                <w:szCs w:val="16"/>
              </w:rPr>
              <w:t>First name of person who is the best contact for questions that may arise about this data record.</w:t>
            </w:r>
          </w:p>
        </w:tc>
        <w:tc>
          <w:tcPr>
            <w:tcW w:w="954" w:type="dxa"/>
            <w:tcMar>
              <w:left w:w="29" w:type="dxa"/>
              <w:right w:w="29" w:type="dxa"/>
            </w:tcMar>
          </w:tcPr>
          <w:p w14:paraId="57F0C0E4" w14:textId="77777777" w:rsidR="00315FD1" w:rsidRPr="00CD4EFD" w:rsidRDefault="00315FD1" w:rsidP="00315FD1">
            <w:pPr>
              <w:snapToGrid w:val="0"/>
              <w:jc w:val="center"/>
              <w:rPr>
                <w:b/>
                <w:bCs/>
                <w:color w:val="FF0000"/>
                <w:sz w:val="16"/>
                <w:szCs w:val="16"/>
              </w:rPr>
            </w:pPr>
            <w:r w:rsidRPr="00CD4EFD">
              <w:rPr>
                <w:b/>
                <w:bCs/>
                <w:color w:val="FF0000"/>
                <w:sz w:val="16"/>
                <w:szCs w:val="16"/>
              </w:rPr>
              <w:t>Text 30</w:t>
            </w:r>
          </w:p>
        </w:tc>
        <w:tc>
          <w:tcPr>
            <w:tcW w:w="8385" w:type="dxa"/>
            <w:gridSpan w:val="7"/>
          </w:tcPr>
          <w:p w14:paraId="4A24CFC2" w14:textId="77777777" w:rsidR="00315FD1" w:rsidRPr="00325D88" w:rsidRDefault="00315FD1" w:rsidP="00315FD1">
            <w:pPr>
              <w:snapToGrid w:val="0"/>
              <w:rPr>
                <w:sz w:val="16"/>
                <w:szCs w:val="16"/>
              </w:rPr>
            </w:pPr>
          </w:p>
        </w:tc>
      </w:tr>
      <w:tr w:rsidR="00315FD1" w:rsidRPr="00B51678" w14:paraId="7A5F8969" w14:textId="77777777" w:rsidTr="006A2E32">
        <w:trPr>
          <w:cantSplit/>
        </w:trPr>
        <w:tc>
          <w:tcPr>
            <w:tcW w:w="1734" w:type="dxa"/>
            <w:tcMar>
              <w:left w:w="29" w:type="dxa"/>
              <w:right w:w="29" w:type="dxa"/>
            </w:tcMar>
          </w:tcPr>
          <w:p w14:paraId="052F6DF5" w14:textId="77777777" w:rsidR="00315FD1" w:rsidRPr="00CD4EFD" w:rsidRDefault="00315FD1" w:rsidP="00315FD1">
            <w:pPr>
              <w:snapToGrid w:val="0"/>
              <w:rPr>
                <w:b/>
                <w:bCs/>
                <w:color w:val="FF0000"/>
                <w:sz w:val="16"/>
                <w:szCs w:val="16"/>
              </w:rPr>
            </w:pPr>
            <w:r w:rsidRPr="00CD4EFD">
              <w:rPr>
                <w:b/>
                <w:bCs/>
                <w:color w:val="FF0000"/>
                <w:sz w:val="16"/>
                <w:szCs w:val="16"/>
              </w:rPr>
              <w:t>ContactPersonLast</w:t>
            </w:r>
          </w:p>
        </w:tc>
        <w:tc>
          <w:tcPr>
            <w:tcW w:w="3615" w:type="dxa"/>
            <w:tcMar>
              <w:left w:w="29" w:type="dxa"/>
              <w:right w:w="29" w:type="dxa"/>
            </w:tcMar>
          </w:tcPr>
          <w:p w14:paraId="079A08F4" w14:textId="77777777" w:rsidR="00315FD1" w:rsidRPr="00325D88" w:rsidRDefault="00315FD1" w:rsidP="00315FD1">
            <w:pPr>
              <w:snapToGrid w:val="0"/>
              <w:rPr>
                <w:bCs/>
                <w:sz w:val="16"/>
                <w:szCs w:val="16"/>
              </w:rPr>
            </w:pPr>
            <w:r>
              <w:rPr>
                <w:bCs/>
                <w:sz w:val="16"/>
                <w:szCs w:val="16"/>
              </w:rPr>
              <w:t>Last name of person who is the best contact for questions that may arise about this data record.</w:t>
            </w:r>
          </w:p>
        </w:tc>
        <w:tc>
          <w:tcPr>
            <w:tcW w:w="954" w:type="dxa"/>
            <w:tcMar>
              <w:left w:w="29" w:type="dxa"/>
              <w:right w:w="29" w:type="dxa"/>
            </w:tcMar>
          </w:tcPr>
          <w:p w14:paraId="3B563969" w14:textId="77777777" w:rsidR="00315FD1" w:rsidRPr="00CD4EFD" w:rsidRDefault="00315FD1" w:rsidP="00315FD1">
            <w:pPr>
              <w:snapToGrid w:val="0"/>
              <w:jc w:val="center"/>
              <w:rPr>
                <w:b/>
                <w:bCs/>
                <w:color w:val="FF0000"/>
                <w:sz w:val="16"/>
                <w:szCs w:val="16"/>
              </w:rPr>
            </w:pPr>
            <w:r w:rsidRPr="00CD4EFD">
              <w:rPr>
                <w:b/>
                <w:bCs/>
                <w:color w:val="FF0000"/>
                <w:sz w:val="16"/>
                <w:szCs w:val="16"/>
              </w:rPr>
              <w:t>Text 30</w:t>
            </w:r>
          </w:p>
        </w:tc>
        <w:tc>
          <w:tcPr>
            <w:tcW w:w="8385" w:type="dxa"/>
            <w:gridSpan w:val="7"/>
          </w:tcPr>
          <w:p w14:paraId="75E557A0" w14:textId="77777777" w:rsidR="00315FD1" w:rsidRPr="00325D88" w:rsidRDefault="00315FD1" w:rsidP="00315FD1">
            <w:pPr>
              <w:snapToGrid w:val="0"/>
              <w:rPr>
                <w:sz w:val="16"/>
                <w:szCs w:val="16"/>
              </w:rPr>
            </w:pPr>
          </w:p>
        </w:tc>
      </w:tr>
      <w:tr w:rsidR="00315FD1" w:rsidRPr="00B51678" w14:paraId="61DE5C42" w14:textId="77777777" w:rsidTr="006A2E32">
        <w:trPr>
          <w:cantSplit/>
        </w:trPr>
        <w:tc>
          <w:tcPr>
            <w:tcW w:w="1734" w:type="dxa"/>
            <w:tcMar>
              <w:left w:w="29" w:type="dxa"/>
              <w:right w:w="29" w:type="dxa"/>
            </w:tcMar>
          </w:tcPr>
          <w:p w14:paraId="3E277DC0" w14:textId="77777777" w:rsidR="00315FD1" w:rsidRPr="00CD4EFD" w:rsidRDefault="00315FD1" w:rsidP="00315FD1">
            <w:pPr>
              <w:snapToGrid w:val="0"/>
              <w:rPr>
                <w:b/>
                <w:bCs/>
                <w:color w:val="FF0000"/>
                <w:sz w:val="16"/>
                <w:szCs w:val="16"/>
              </w:rPr>
            </w:pPr>
            <w:r w:rsidRPr="00CD4EFD">
              <w:rPr>
                <w:b/>
                <w:bCs/>
                <w:color w:val="FF0000"/>
                <w:sz w:val="16"/>
                <w:szCs w:val="16"/>
              </w:rPr>
              <w:t>ContactPhone</w:t>
            </w:r>
          </w:p>
        </w:tc>
        <w:tc>
          <w:tcPr>
            <w:tcW w:w="3615" w:type="dxa"/>
            <w:tcMar>
              <w:left w:w="29" w:type="dxa"/>
              <w:right w:w="29" w:type="dxa"/>
            </w:tcMar>
          </w:tcPr>
          <w:p w14:paraId="0C100B4A" w14:textId="77777777" w:rsidR="00315FD1" w:rsidRPr="00325D88" w:rsidRDefault="00315FD1" w:rsidP="00315FD1">
            <w:pPr>
              <w:snapToGrid w:val="0"/>
              <w:rPr>
                <w:bCs/>
                <w:sz w:val="16"/>
                <w:szCs w:val="16"/>
              </w:rPr>
            </w:pPr>
            <w:r>
              <w:rPr>
                <w:bCs/>
                <w:sz w:val="16"/>
                <w:szCs w:val="16"/>
              </w:rPr>
              <w:t>Phone number of person who is the best contact for questions that may arise about this data record.</w:t>
            </w:r>
          </w:p>
        </w:tc>
        <w:tc>
          <w:tcPr>
            <w:tcW w:w="954" w:type="dxa"/>
            <w:tcMar>
              <w:left w:w="29" w:type="dxa"/>
              <w:right w:w="29" w:type="dxa"/>
            </w:tcMar>
          </w:tcPr>
          <w:p w14:paraId="5E8DD5DF" w14:textId="77777777" w:rsidR="00315FD1" w:rsidRPr="00CD4EFD" w:rsidRDefault="00315FD1" w:rsidP="00315FD1">
            <w:pPr>
              <w:snapToGrid w:val="0"/>
              <w:jc w:val="center"/>
              <w:rPr>
                <w:b/>
                <w:bCs/>
                <w:color w:val="FF0000"/>
                <w:sz w:val="16"/>
                <w:szCs w:val="16"/>
              </w:rPr>
            </w:pPr>
            <w:r w:rsidRPr="00CD4EFD">
              <w:rPr>
                <w:b/>
                <w:bCs/>
                <w:color w:val="FF0000"/>
                <w:sz w:val="16"/>
                <w:szCs w:val="16"/>
              </w:rPr>
              <w:t>Text 30</w:t>
            </w:r>
          </w:p>
        </w:tc>
        <w:tc>
          <w:tcPr>
            <w:tcW w:w="8385" w:type="dxa"/>
            <w:gridSpan w:val="7"/>
          </w:tcPr>
          <w:p w14:paraId="0252AA80" w14:textId="77777777" w:rsidR="00315FD1" w:rsidRDefault="00315FD1" w:rsidP="00315FD1">
            <w:pPr>
              <w:snapToGrid w:val="0"/>
              <w:rPr>
                <w:sz w:val="16"/>
                <w:szCs w:val="16"/>
              </w:rPr>
            </w:pPr>
            <w:r>
              <w:rPr>
                <w:sz w:val="16"/>
                <w:szCs w:val="16"/>
              </w:rPr>
              <w:t>Preferred format is "</w:t>
            </w:r>
            <w:r w:rsidRPr="00BD3449">
              <w:rPr>
                <w:sz w:val="16"/>
                <w:szCs w:val="16"/>
              </w:rPr>
              <w:t>123-456-7890</w:t>
            </w:r>
            <w:r>
              <w:rPr>
                <w:sz w:val="16"/>
                <w:szCs w:val="16"/>
              </w:rPr>
              <w:t>".</w:t>
            </w:r>
          </w:p>
          <w:p w14:paraId="3863A5DA" w14:textId="77777777" w:rsidR="00315FD1" w:rsidRPr="00325D88" w:rsidRDefault="00315FD1" w:rsidP="00315FD1">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315FD1" w:rsidRPr="00B51678" w14:paraId="039715AD" w14:textId="77777777" w:rsidTr="006A2E32">
        <w:trPr>
          <w:cantSplit/>
        </w:trPr>
        <w:tc>
          <w:tcPr>
            <w:tcW w:w="1734" w:type="dxa"/>
            <w:tcMar>
              <w:left w:w="29" w:type="dxa"/>
              <w:right w:w="29" w:type="dxa"/>
            </w:tcMar>
          </w:tcPr>
          <w:p w14:paraId="2A864C6F" w14:textId="77777777" w:rsidR="00315FD1" w:rsidRPr="00CD4EFD" w:rsidRDefault="00315FD1" w:rsidP="00315FD1">
            <w:pPr>
              <w:snapToGrid w:val="0"/>
              <w:rPr>
                <w:b/>
                <w:bCs/>
                <w:color w:val="FF0000"/>
                <w:sz w:val="16"/>
                <w:szCs w:val="16"/>
              </w:rPr>
            </w:pPr>
            <w:r w:rsidRPr="00CD4EFD">
              <w:rPr>
                <w:b/>
                <w:bCs/>
                <w:color w:val="FF0000"/>
                <w:sz w:val="16"/>
                <w:szCs w:val="16"/>
              </w:rPr>
              <w:t>ContactEmail</w:t>
            </w:r>
          </w:p>
        </w:tc>
        <w:tc>
          <w:tcPr>
            <w:tcW w:w="3615" w:type="dxa"/>
            <w:tcMar>
              <w:left w:w="29" w:type="dxa"/>
              <w:right w:w="29" w:type="dxa"/>
            </w:tcMar>
          </w:tcPr>
          <w:p w14:paraId="7D2F0CD8" w14:textId="77777777" w:rsidR="00315FD1" w:rsidRPr="00325D88" w:rsidRDefault="00315FD1" w:rsidP="00315FD1">
            <w:pPr>
              <w:snapToGrid w:val="0"/>
              <w:rPr>
                <w:bCs/>
                <w:sz w:val="16"/>
                <w:szCs w:val="16"/>
              </w:rPr>
            </w:pPr>
            <w:r>
              <w:rPr>
                <w:bCs/>
                <w:sz w:val="16"/>
                <w:szCs w:val="16"/>
              </w:rPr>
              <w:t>Email address of person who is the best contact for questions that may arise about this data record.</w:t>
            </w:r>
          </w:p>
        </w:tc>
        <w:tc>
          <w:tcPr>
            <w:tcW w:w="954" w:type="dxa"/>
            <w:tcMar>
              <w:left w:w="29" w:type="dxa"/>
              <w:right w:w="29" w:type="dxa"/>
            </w:tcMar>
          </w:tcPr>
          <w:p w14:paraId="110CC876" w14:textId="77777777" w:rsidR="00315FD1" w:rsidRPr="00CD4EFD" w:rsidRDefault="00315FD1" w:rsidP="00315FD1">
            <w:pPr>
              <w:snapToGrid w:val="0"/>
              <w:jc w:val="center"/>
              <w:rPr>
                <w:b/>
                <w:bCs/>
                <w:color w:val="FF0000"/>
                <w:sz w:val="16"/>
                <w:szCs w:val="16"/>
              </w:rPr>
            </w:pPr>
            <w:r w:rsidRPr="00CD4EFD">
              <w:rPr>
                <w:b/>
                <w:bCs/>
                <w:color w:val="FF0000"/>
                <w:sz w:val="16"/>
                <w:szCs w:val="16"/>
              </w:rPr>
              <w:t>Text 50</w:t>
            </w:r>
          </w:p>
        </w:tc>
        <w:tc>
          <w:tcPr>
            <w:tcW w:w="8385" w:type="dxa"/>
            <w:gridSpan w:val="7"/>
          </w:tcPr>
          <w:p w14:paraId="32731270" w14:textId="77777777" w:rsidR="00315FD1" w:rsidRPr="00325D88" w:rsidRDefault="00315FD1" w:rsidP="00315FD1">
            <w:pPr>
              <w:snapToGrid w:val="0"/>
              <w:rPr>
                <w:sz w:val="16"/>
                <w:szCs w:val="16"/>
              </w:rPr>
            </w:pPr>
          </w:p>
        </w:tc>
      </w:tr>
      <w:tr w:rsidR="00315FD1" w:rsidRPr="00B51678" w14:paraId="7DEF9B84" w14:textId="77777777" w:rsidTr="006A2E32">
        <w:trPr>
          <w:cantSplit/>
        </w:trPr>
        <w:tc>
          <w:tcPr>
            <w:tcW w:w="1734" w:type="dxa"/>
            <w:tcMar>
              <w:left w:w="29" w:type="dxa"/>
              <w:right w:w="29" w:type="dxa"/>
            </w:tcMar>
          </w:tcPr>
          <w:p w14:paraId="56275028" w14:textId="77777777" w:rsidR="00315FD1" w:rsidRPr="00DD4D1E" w:rsidRDefault="00315FD1" w:rsidP="00315FD1">
            <w:pPr>
              <w:snapToGrid w:val="0"/>
              <w:rPr>
                <w:bCs/>
                <w:sz w:val="16"/>
                <w:szCs w:val="16"/>
              </w:rPr>
            </w:pPr>
            <w:r>
              <w:rPr>
                <w:bCs/>
                <w:sz w:val="16"/>
                <w:szCs w:val="16"/>
              </w:rPr>
              <w:t>MetaComments</w:t>
            </w:r>
          </w:p>
        </w:tc>
        <w:tc>
          <w:tcPr>
            <w:tcW w:w="3615" w:type="dxa"/>
            <w:tcMar>
              <w:left w:w="29" w:type="dxa"/>
              <w:right w:w="29" w:type="dxa"/>
            </w:tcMar>
          </w:tcPr>
          <w:p w14:paraId="3D3B0538" w14:textId="77777777" w:rsidR="00315FD1" w:rsidRPr="00325D88" w:rsidRDefault="00315FD1" w:rsidP="00315FD1">
            <w:pPr>
              <w:snapToGrid w:val="0"/>
              <w:rPr>
                <w:bCs/>
                <w:sz w:val="16"/>
                <w:szCs w:val="16"/>
              </w:rPr>
            </w:pPr>
            <w:r>
              <w:rPr>
                <w:bCs/>
                <w:sz w:val="16"/>
                <w:szCs w:val="16"/>
              </w:rPr>
              <w:t>Comments regarding the supporting information.</w:t>
            </w:r>
          </w:p>
        </w:tc>
        <w:tc>
          <w:tcPr>
            <w:tcW w:w="954" w:type="dxa"/>
            <w:tcMar>
              <w:left w:w="29" w:type="dxa"/>
              <w:right w:w="29" w:type="dxa"/>
            </w:tcMar>
          </w:tcPr>
          <w:p w14:paraId="1C440465" w14:textId="3583EE8C" w:rsidR="00315FD1" w:rsidRPr="00325D88" w:rsidRDefault="00315FD1" w:rsidP="00315FD1">
            <w:pPr>
              <w:snapToGrid w:val="0"/>
              <w:jc w:val="center"/>
              <w:rPr>
                <w:bCs/>
                <w:sz w:val="16"/>
                <w:szCs w:val="16"/>
              </w:rPr>
            </w:pPr>
            <w:del w:id="1305" w:author="Mike Banach" w:date="2023-11-20T15:39:00Z">
              <w:r w:rsidDel="00541CEF">
                <w:rPr>
                  <w:bCs/>
                  <w:sz w:val="16"/>
                  <w:szCs w:val="16"/>
                </w:rPr>
                <w:delText>Memo*</w:delText>
              </w:r>
            </w:del>
            <w:ins w:id="1306" w:author="Mike Banach" w:date="2023-11-20T15:39:00Z">
              <w:r w:rsidR="00541CEF">
                <w:rPr>
                  <w:bCs/>
                  <w:sz w:val="16"/>
                  <w:szCs w:val="16"/>
                </w:rPr>
                <w:t>Text ∞</w:t>
              </w:r>
            </w:ins>
          </w:p>
        </w:tc>
        <w:tc>
          <w:tcPr>
            <w:tcW w:w="8385" w:type="dxa"/>
            <w:gridSpan w:val="7"/>
          </w:tcPr>
          <w:p w14:paraId="7869625E" w14:textId="77777777" w:rsidR="00315FD1" w:rsidRPr="00325D88" w:rsidRDefault="00315FD1" w:rsidP="00315FD1">
            <w:pPr>
              <w:snapToGrid w:val="0"/>
              <w:rPr>
                <w:sz w:val="16"/>
                <w:szCs w:val="16"/>
              </w:rPr>
            </w:pPr>
          </w:p>
        </w:tc>
      </w:tr>
      <w:tr w:rsidR="00667C84" w:rsidRPr="00B51678" w14:paraId="64B735B1" w14:textId="77777777" w:rsidTr="006A2E32">
        <w:trPr>
          <w:cantSplit/>
        </w:trPr>
        <w:tc>
          <w:tcPr>
            <w:tcW w:w="14688" w:type="dxa"/>
            <w:gridSpan w:val="10"/>
            <w:shd w:val="clear" w:color="auto" w:fill="DBE5F1"/>
          </w:tcPr>
          <w:p w14:paraId="54DE06C9" w14:textId="09A9B0FF" w:rsidR="00667C84" w:rsidRPr="00325D88" w:rsidRDefault="00667C84" w:rsidP="00E207AC">
            <w:pPr>
              <w:keepNext/>
              <w:snapToGrid w:val="0"/>
              <w:jc w:val="center"/>
              <w:rPr>
                <w:sz w:val="16"/>
                <w:szCs w:val="16"/>
              </w:rPr>
            </w:pPr>
            <w:r w:rsidRPr="00B707BC">
              <w:rPr>
                <w:b/>
                <w:sz w:val="16"/>
                <w:szCs w:val="16"/>
              </w:rPr>
              <w:t>Fields needed by people programming the Exchange Network</w:t>
            </w:r>
          </w:p>
        </w:tc>
      </w:tr>
      <w:tr w:rsidR="00577C55" w:rsidRPr="00B51678" w14:paraId="2313143B" w14:textId="77777777" w:rsidTr="006A2E32">
        <w:trPr>
          <w:cantSplit/>
        </w:trPr>
        <w:tc>
          <w:tcPr>
            <w:tcW w:w="14688" w:type="dxa"/>
            <w:gridSpan w:val="10"/>
            <w:tcMar>
              <w:left w:w="29" w:type="dxa"/>
              <w:right w:w="29" w:type="dxa"/>
            </w:tcMar>
          </w:tcPr>
          <w:p w14:paraId="4C5990C1" w14:textId="77CD4908" w:rsidR="00577C55" w:rsidRPr="00325D88" w:rsidRDefault="00577C55" w:rsidP="00577C55">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0A1739CD" w14:textId="77777777" w:rsidR="00F7074C" w:rsidRPr="003C2A8A" w:rsidRDefault="00F7074C" w:rsidP="00F7074C">
      <w:pPr>
        <w:pStyle w:val="Heading3"/>
        <w:rPr>
          <w:b w:val="0"/>
          <w:sz w:val="24"/>
          <w:szCs w:val="24"/>
        </w:rPr>
      </w:pPr>
    </w:p>
    <w:p w14:paraId="38112093" w14:textId="77777777" w:rsidR="00F7074C" w:rsidRDefault="00F7074C" w:rsidP="00F7074C">
      <w:pPr>
        <w:rPr>
          <w:snapToGrid w:val="0"/>
        </w:rPr>
      </w:pPr>
    </w:p>
    <w:p w14:paraId="041B7C9A" w14:textId="77777777" w:rsidR="00F7074C" w:rsidRDefault="00F7074C" w:rsidP="00F7074C">
      <w:pPr>
        <w:pStyle w:val="Heading3"/>
      </w:pPr>
      <w:bookmarkStart w:id="1307" w:name="_A5.__JuvenileOutmigrantsDetail"/>
      <w:bookmarkStart w:id="1308" w:name="_A4.2.__JuvenileOutmigrantsDetail"/>
      <w:bookmarkStart w:id="1309" w:name="_Toc409616806"/>
      <w:bookmarkStart w:id="1310" w:name="_Toc166846919"/>
      <w:bookmarkEnd w:id="1307"/>
      <w:bookmarkEnd w:id="1308"/>
      <w:r>
        <w:t>A</w:t>
      </w:r>
      <w:r w:rsidR="005F1392">
        <w:t>4.2</w:t>
      </w:r>
      <w:r>
        <w:t>.  JuvenileOutmigrantsDetail Table</w:t>
      </w:r>
      <w:bookmarkEnd w:id="1309"/>
      <w:bookmarkEnd w:id="1310"/>
    </w:p>
    <w:p w14:paraId="2D87C137" w14:textId="33C815FC" w:rsidR="001628F7" w:rsidRDefault="00F7074C" w:rsidP="001D4D0F">
      <w:pPr>
        <w:keepNext/>
        <w:tabs>
          <w:tab w:val="right" w:pos="14310"/>
        </w:tabs>
      </w:pPr>
      <w:r>
        <w:t>This table is a child of the JuvenileOutmigrants table.  It stores metrics (outmigrant numbers</w:t>
      </w:r>
      <w:ins w:id="1311" w:author="Mike Banach" w:date="2021-11-05T10:43:00Z">
        <w:r w:rsidR="00932420">
          <w:t xml:space="preserve"> and survival rates</w:t>
        </w:r>
      </w:ins>
      <w:ins w:id="1312" w:author="Mike Banach" w:date="2021-11-05T10:44:00Z">
        <w:r w:rsidR="00FB45F8">
          <w:t xml:space="preserve"> – see </w:t>
        </w:r>
      </w:ins>
      <w:ins w:id="1313" w:author="Mike Banach" w:date="2021-11-05T10:46:00Z">
        <w:r w:rsidR="0081617E">
          <w:fldChar w:fldCharType="begin"/>
        </w:r>
        <w:r w:rsidR="0081617E">
          <w:instrText xml:space="preserve"> HYPERLINK  \l "_Appendix_G._" </w:instrText>
        </w:r>
        <w:r w:rsidR="0081617E">
          <w:fldChar w:fldCharType="separate"/>
        </w:r>
        <w:r w:rsidR="00FB45F8" w:rsidRPr="0081617E">
          <w:rPr>
            <w:rStyle w:val="Hyperlink"/>
          </w:rPr>
          <w:t xml:space="preserve">Appendix </w:t>
        </w:r>
      </w:ins>
      <w:ins w:id="1314" w:author="Mike Banach" w:date="2022-06-10T10:30:00Z">
        <w:r w:rsidR="00953A06">
          <w:rPr>
            <w:rStyle w:val="Hyperlink"/>
          </w:rPr>
          <w:t>E</w:t>
        </w:r>
      </w:ins>
      <w:ins w:id="1315" w:author="Mike Banach" w:date="2021-11-05T10:46:00Z">
        <w:r w:rsidR="0081617E">
          <w:fldChar w:fldCharType="end"/>
        </w:r>
      </w:ins>
      <w:r>
        <w:t>) specific to the trapping site(s) and life stages used to calculate the juvenile outmigrant estimates captured in the JuvenileOutmigrants table.</w:t>
      </w:r>
    </w:p>
    <w:p w14:paraId="4C0C2755" w14:textId="77777777" w:rsidR="00F7074C" w:rsidRDefault="008C1116" w:rsidP="001D4D0F">
      <w:pPr>
        <w:keepNext/>
        <w:tabs>
          <w:tab w:val="right" w:pos="14310"/>
        </w:tabs>
      </w:pPr>
      <w:r>
        <w:tab/>
      </w:r>
      <w:r w:rsidRPr="0059536C">
        <w:rPr>
          <w:sz w:val="12"/>
        </w:rPr>
        <w:t>(</w:t>
      </w:r>
      <w:hyperlink w:anchor="_A4.1.__JuvenileOutmigrants" w:history="1">
        <w:r w:rsidR="00C2396E" w:rsidRPr="0059536C">
          <w:rPr>
            <w:rStyle w:val="Hyperlink"/>
            <w:sz w:val="12"/>
          </w:rPr>
          <w:t>Back to JuvenileOutmigrants table</w:t>
        </w:r>
      </w:hyperlink>
      <w:r w:rsidR="00C2396E" w:rsidRPr="0059536C">
        <w:rPr>
          <w:sz w:val="12"/>
        </w:rPr>
        <w:t>)  (</w:t>
      </w:r>
      <w:hyperlink w:anchor="Table_of_Contents" w:history="1">
        <w:r w:rsidRPr="0059536C">
          <w:rPr>
            <w:rStyle w:val="Hyperlink"/>
            <w:sz w:val="12"/>
          </w:rPr>
          <w:t>Back to Table of Contents</w:t>
        </w:r>
      </w:hyperlink>
      <w:r w:rsidRPr="0059536C">
        <w:rPr>
          <w:sz w:val="12"/>
        </w:rPr>
        <w:t>)</w:t>
      </w:r>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2"/>
        <w:gridCol w:w="3607"/>
        <w:gridCol w:w="952"/>
        <w:gridCol w:w="2799"/>
        <w:gridCol w:w="2799"/>
        <w:gridCol w:w="2799"/>
      </w:tblGrid>
      <w:tr w:rsidR="00515C90" w:rsidRPr="00B51678" w14:paraId="0C480856" w14:textId="77777777" w:rsidTr="00DE68CC">
        <w:trPr>
          <w:cantSplit/>
          <w:tblHeader/>
        </w:trPr>
        <w:tc>
          <w:tcPr>
            <w:tcW w:w="1732" w:type="dxa"/>
            <w:shd w:val="pct10" w:color="auto" w:fill="auto"/>
          </w:tcPr>
          <w:p w14:paraId="094DC53E" w14:textId="77777777" w:rsidR="00F7074C" w:rsidRPr="007B4862" w:rsidRDefault="00F7074C" w:rsidP="009B5184">
            <w:pPr>
              <w:keepNext/>
              <w:keepLines/>
              <w:jc w:val="center"/>
              <w:rPr>
                <w:b/>
                <w:sz w:val="16"/>
                <w:szCs w:val="16"/>
              </w:rPr>
            </w:pPr>
            <w:r w:rsidRPr="007B4862">
              <w:rPr>
                <w:b/>
                <w:sz w:val="16"/>
                <w:szCs w:val="16"/>
              </w:rPr>
              <w:t>Field Name</w:t>
            </w:r>
          </w:p>
        </w:tc>
        <w:tc>
          <w:tcPr>
            <w:tcW w:w="3607" w:type="dxa"/>
            <w:shd w:val="pct10" w:color="auto" w:fill="auto"/>
          </w:tcPr>
          <w:p w14:paraId="07949B71" w14:textId="77777777" w:rsidR="00F7074C" w:rsidRPr="007B4862" w:rsidRDefault="00F7074C" w:rsidP="00AC4F88">
            <w:pPr>
              <w:keepNext/>
              <w:keepLines/>
              <w:jc w:val="center"/>
              <w:rPr>
                <w:b/>
                <w:sz w:val="16"/>
                <w:szCs w:val="16"/>
              </w:rPr>
            </w:pPr>
            <w:r w:rsidRPr="007B4862">
              <w:rPr>
                <w:b/>
                <w:sz w:val="16"/>
                <w:szCs w:val="16"/>
              </w:rPr>
              <w:t>Field Description</w:t>
            </w:r>
          </w:p>
        </w:tc>
        <w:tc>
          <w:tcPr>
            <w:tcW w:w="952" w:type="dxa"/>
            <w:shd w:val="pct10" w:color="auto" w:fill="auto"/>
          </w:tcPr>
          <w:p w14:paraId="6B1BEF34" w14:textId="77777777" w:rsidR="00F7074C" w:rsidRPr="007B4862" w:rsidRDefault="00F7074C" w:rsidP="009B5184">
            <w:pPr>
              <w:keepNext/>
              <w:keepLines/>
              <w:jc w:val="center"/>
              <w:rPr>
                <w:b/>
                <w:sz w:val="16"/>
                <w:szCs w:val="16"/>
              </w:rPr>
            </w:pPr>
            <w:r w:rsidRPr="007B4862">
              <w:rPr>
                <w:b/>
                <w:sz w:val="16"/>
                <w:szCs w:val="16"/>
              </w:rPr>
              <w:t>Data Type</w:t>
            </w:r>
          </w:p>
        </w:tc>
        <w:tc>
          <w:tcPr>
            <w:tcW w:w="8397" w:type="dxa"/>
            <w:gridSpan w:val="3"/>
            <w:shd w:val="pct10" w:color="auto" w:fill="auto"/>
          </w:tcPr>
          <w:p w14:paraId="29B47DBA" w14:textId="77777777" w:rsidR="00F7074C" w:rsidRPr="007B4862" w:rsidRDefault="00F7074C" w:rsidP="00635A36">
            <w:pPr>
              <w:keepNext/>
              <w:keepLines/>
              <w:tabs>
                <w:tab w:val="right" w:pos="6773"/>
              </w:tabs>
              <w:jc w:val="center"/>
              <w:rPr>
                <w:b/>
                <w:sz w:val="16"/>
                <w:szCs w:val="16"/>
              </w:rPr>
            </w:pPr>
            <w:r w:rsidRPr="007B4862">
              <w:rPr>
                <w:b/>
                <w:sz w:val="16"/>
                <w:szCs w:val="16"/>
              </w:rPr>
              <w:t>Codes/Conventions</w:t>
            </w:r>
            <w:r>
              <w:rPr>
                <w:b/>
                <w:sz w:val="16"/>
                <w:szCs w:val="16"/>
              </w:rPr>
              <w:t xml:space="preserve"> for JuvenileOutmigrantsDetail Tabl</w:t>
            </w:r>
            <w:r w:rsidR="00635A36">
              <w:rPr>
                <w:b/>
                <w:sz w:val="16"/>
                <w:szCs w:val="16"/>
              </w:rPr>
              <w:t>e</w:t>
            </w:r>
          </w:p>
        </w:tc>
      </w:tr>
      <w:tr w:rsidR="00F7074C" w:rsidRPr="00B51678" w14:paraId="0D7E245E" w14:textId="77777777" w:rsidTr="00DE68CC">
        <w:trPr>
          <w:cantSplit/>
          <w:trHeight w:val="360"/>
        </w:trPr>
        <w:tc>
          <w:tcPr>
            <w:tcW w:w="14688" w:type="dxa"/>
            <w:gridSpan w:val="6"/>
            <w:shd w:val="clear" w:color="auto" w:fill="DBE5F1"/>
            <w:vAlign w:val="center"/>
          </w:tcPr>
          <w:p w14:paraId="427494D2" w14:textId="77777777" w:rsidR="00F7074C" w:rsidRPr="00E03B5B" w:rsidRDefault="00F7074C" w:rsidP="003F1895">
            <w:pPr>
              <w:keepNext/>
              <w:snapToGrid w:val="0"/>
              <w:jc w:val="center"/>
              <w:rPr>
                <w:b/>
                <w:sz w:val="16"/>
                <w:szCs w:val="16"/>
              </w:rPr>
            </w:pPr>
            <w:r w:rsidRPr="00E03B5B">
              <w:rPr>
                <w:b/>
                <w:sz w:val="16"/>
                <w:szCs w:val="16"/>
              </w:rPr>
              <w:t>Fields for defining a unique record</w:t>
            </w:r>
          </w:p>
        </w:tc>
      </w:tr>
      <w:tr w:rsidR="00515C90" w:rsidRPr="00B51678" w14:paraId="126E14C5" w14:textId="77777777" w:rsidTr="00DE68CC">
        <w:trPr>
          <w:cantSplit/>
        </w:trPr>
        <w:tc>
          <w:tcPr>
            <w:tcW w:w="1732" w:type="dxa"/>
            <w:tcMar>
              <w:left w:w="29" w:type="dxa"/>
              <w:right w:w="29" w:type="dxa"/>
            </w:tcMar>
          </w:tcPr>
          <w:p w14:paraId="3B45E917" w14:textId="77777777" w:rsidR="00F7074C" w:rsidRPr="002B4C1F" w:rsidRDefault="00F7074C" w:rsidP="009B5184">
            <w:pPr>
              <w:snapToGrid w:val="0"/>
              <w:rPr>
                <w:bCs/>
                <w:i/>
                <w:color w:val="FF0000"/>
                <w:sz w:val="16"/>
                <w:szCs w:val="16"/>
                <w:rPrChange w:id="1316" w:author="Mike Banach" w:date="2023-03-10T09:47:00Z">
                  <w:rPr>
                    <w:bCs/>
                    <w:color w:val="FF0000"/>
                    <w:sz w:val="16"/>
                    <w:szCs w:val="16"/>
                  </w:rPr>
                </w:rPrChange>
              </w:rPr>
            </w:pPr>
            <w:r w:rsidRPr="002B4C1F">
              <w:rPr>
                <w:b/>
                <w:bCs/>
                <w:i/>
                <w:color w:val="FF0000"/>
                <w:sz w:val="16"/>
                <w:szCs w:val="16"/>
                <w:u w:val="single"/>
                <w:rPrChange w:id="1317" w:author="Mike Banach" w:date="2023-03-10T09:47:00Z">
                  <w:rPr>
                    <w:b/>
                    <w:bCs/>
                    <w:color w:val="FF0000"/>
                    <w:sz w:val="16"/>
                    <w:szCs w:val="16"/>
                    <w:u w:val="single"/>
                  </w:rPr>
                </w:rPrChange>
              </w:rPr>
              <w:t>ID</w:t>
            </w:r>
          </w:p>
          <w:p w14:paraId="040BE104" w14:textId="77777777" w:rsidR="00454417" w:rsidRPr="001729AC" w:rsidRDefault="00454417" w:rsidP="009B5184">
            <w:pPr>
              <w:snapToGrid w:val="0"/>
              <w:rPr>
                <w:b/>
                <w:bCs/>
                <w:color w:val="FF0000"/>
                <w:sz w:val="16"/>
                <w:szCs w:val="16"/>
                <w:u w:val="single"/>
              </w:rPr>
            </w:pPr>
            <w:r w:rsidRPr="008E2A97">
              <w:rPr>
                <w:bCs/>
                <w:color w:val="FF0000"/>
                <w:sz w:val="16"/>
                <w:szCs w:val="16"/>
              </w:rPr>
              <w:t>(unique)</w:t>
            </w:r>
          </w:p>
        </w:tc>
        <w:tc>
          <w:tcPr>
            <w:tcW w:w="3607" w:type="dxa"/>
          </w:tcPr>
          <w:p w14:paraId="56C3F8C5" w14:textId="77777777" w:rsidR="00F7074C" w:rsidRDefault="00F7074C" w:rsidP="009B5184">
            <w:pPr>
              <w:snapToGrid w:val="0"/>
              <w:rPr>
                <w:sz w:val="16"/>
                <w:szCs w:val="16"/>
              </w:rPr>
            </w:pPr>
            <w:r>
              <w:rPr>
                <w:sz w:val="16"/>
                <w:szCs w:val="16"/>
              </w:rPr>
              <w:t>Value used by computer to identify a record.</w:t>
            </w:r>
          </w:p>
        </w:tc>
        <w:tc>
          <w:tcPr>
            <w:tcW w:w="952" w:type="dxa"/>
            <w:tcMar>
              <w:left w:w="29" w:type="dxa"/>
              <w:right w:w="29" w:type="dxa"/>
            </w:tcMar>
          </w:tcPr>
          <w:p w14:paraId="372B7EC0" w14:textId="7C659342" w:rsidR="00F7074C" w:rsidRPr="002B4C1F" w:rsidRDefault="00F7074C" w:rsidP="009B5184">
            <w:pPr>
              <w:snapToGrid w:val="0"/>
              <w:jc w:val="center"/>
              <w:rPr>
                <w:b/>
                <w:bCs/>
                <w:i/>
                <w:color w:val="FF0000"/>
                <w:sz w:val="16"/>
                <w:szCs w:val="16"/>
                <w:rPrChange w:id="1318" w:author="Mike Banach" w:date="2023-03-10T09:47:00Z">
                  <w:rPr>
                    <w:b/>
                    <w:bCs/>
                    <w:color w:val="FF0000"/>
                    <w:sz w:val="16"/>
                    <w:szCs w:val="16"/>
                  </w:rPr>
                </w:rPrChange>
              </w:rPr>
            </w:pPr>
            <w:del w:id="1319" w:author="Mike Banach" w:date="2023-11-20T16:00:00Z">
              <w:r w:rsidRPr="00216C62" w:rsidDel="00E76D71">
                <w:rPr>
                  <w:b/>
                  <w:bCs/>
                  <w:color w:val="FF0000"/>
                  <w:sz w:val="16"/>
                  <w:szCs w:val="16"/>
                </w:rPr>
                <w:delText>Text 36</w:delText>
              </w:r>
            </w:del>
            <w:ins w:id="1320" w:author="Mike Banach" w:date="2023-11-20T16:00:00Z">
              <w:r w:rsidR="00E76D71">
                <w:rPr>
                  <w:b/>
                  <w:bCs/>
                  <w:i/>
                  <w:color w:val="FF0000"/>
                  <w:sz w:val="16"/>
                  <w:szCs w:val="16"/>
                </w:rPr>
                <w:t>GUID</w:t>
              </w:r>
            </w:ins>
          </w:p>
        </w:tc>
        <w:tc>
          <w:tcPr>
            <w:tcW w:w="8397" w:type="dxa"/>
            <w:gridSpan w:val="3"/>
          </w:tcPr>
          <w:p w14:paraId="1AAA55C8" w14:textId="77777777" w:rsidR="00E62C28" w:rsidRDefault="00E62C28" w:rsidP="00E62C28">
            <w:pPr>
              <w:snapToGrid w:val="0"/>
              <w:rPr>
                <w:sz w:val="16"/>
                <w:szCs w:val="16"/>
              </w:rPr>
            </w:pPr>
            <w:r>
              <w:rPr>
                <w:sz w:val="16"/>
                <w:szCs w:val="16"/>
              </w:rPr>
              <w:t>This value is a globally unique identifier (GUID) exactly 36 characters long.</w:t>
            </w:r>
          </w:p>
          <w:p w14:paraId="13A99ED1" w14:textId="77777777" w:rsidR="00E62C28" w:rsidRDefault="00E62C28" w:rsidP="000A286A">
            <w:pPr>
              <w:numPr>
                <w:ilvl w:val="0"/>
                <w:numId w:val="19"/>
              </w:numPr>
              <w:snapToGrid w:val="0"/>
              <w:ind w:left="173" w:hanging="144"/>
              <w:rPr>
                <w:sz w:val="16"/>
                <w:szCs w:val="16"/>
              </w:rPr>
            </w:pPr>
            <w:r w:rsidRPr="002B4C1F">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6D3E8480" w14:textId="77777777" w:rsidR="00F7074C" w:rsidRDefault="00E62C28" w:rsidP="000A286A">
            <w:pPr>
              <w:numPr>
                <w:ilvl w:val="0"/>
                <w:numId w:val="19"/>
              </w:numPr>
              <w:snapToGrid w:val="0"/>
              <w:ind w:left="173" w:hanging="144"/>
              <w:rPr>
                <w:sz w:val="16"/>
                <w:szCs w:val="16"/>
              </w:rPr>
            </w:pPr>
            <w:r w:rsidRPr="002B4C1F">
              <w:rPr>
                <w:color w:val="FF0000"/>
                <w:sz w:val="16"/>
                <w:szCs w:val="16"/>
              </w:rPr>
              <w:t>When updating or deleting records this value must be included.</w:t>
            </w:r>
          </w:p>
        </w:tc>
      </w:tr>
      <w:tr w:rsidR="002851B7" w:rsidRPr="00B51678" w14:paraId="6712A068" w14:textId="77777777" w:rsidTr="00DE68CC">
        <w:trPr>
          <w:cantSplit/>
          <w:trHeight w:val="360"/>
        </w:trPr>
        <w:tc>
          <w:tcPr>
            <w:tcW w:w="14688" w:type="dxa"/>
            <w:gridSpan w:val="6"/>
            <w:shd w:val="clear" w:color="auto" w:fill="DBE5F1"/>
            <w:vAlign w:val="center"/>
          </w:tcPr>
          <w:p w14:paraId="241F7D32" w14:textId="77777777" w:rsidR="002851B7" w:rsidRPr="00E03B5B" w:rsidRDefault="002851B7" w:rsidP="002153E2">
            <w:pPr>
              <w:keepNext/>
              <w:snapToGrid w:val="0"/>
              <w:jc w:val="center"/>
              <w:rPr>
                <w:b/>
                <w:sz w:val="16"/>
                <w:szCs w:val="16"/>
              </w:rPr>
            </w:pPr>
            <w:r>
              <w:rPr>
                <w:b/>
                <w:sz w:val="16"/>
                <w:szCs w:val="16"/>
              </w:rPr>
              <w:t>Fields for linking to parent table</w:t>
            </w:r>
          </w:p>
        </w:tc>
      </w:tr>
      <w:tr w:rsidR="00515C90" w:rsidRPr="00B51678" w14:paraId="795FAEA0" w14:textId="77777777" w:rsidTr="00DE68CC">
        <w:trPr>
          <w:cantSplit/>
        </w:trPr>
        <w:tc>
          <w:tcPr>
            <w:tcW w:w="1732" w:type="dxa"/>
            <w:tcMar>
              <w:left w:w="29" w:type="dxa"/>
              <w:right w:w="29" w:type="dxa"/>
            </w:tcMar>
          </w:tcPr>
          <w:p w14:paraId="50A0AD4B" w14:textId="77777777" w:rsidR="00F7074C" w:rsidRPr="006A1633" w:rsidRDefault="00F7074C" w:rsidP="009B5184">
            <w:pPr>
              <w:snapToGrid w:val="0"/>
              <w:rPr>
                <w:b/>
                <w:bCs/>
                <w:color w:val="FF0000"/>
                <w:sz w:val="16"/>
                <w:szCs w:val="16"/>
                <w:u w:val="single"/>
                <w:rPrChange w:id="1321" w:author="Mike Banach" w:date="2023-12-08T14:52:00Z">
                  <w:rPr>
                    <w:b/>
                    <w:bCs/>
                    <w:color w:val="FF0000"/>
                    <w:sz w:val="16"/>
                    <w:szCs w:val="16"/>
                  </w:rPr>
                </w:rPrChange>
              </w:rPr>
            </w:pPr>
            <w:r w:rsidRPr="006A1633">
              <w:rPr>
                <w:b/>
                <w:bCs/>
                <w:color w:val="FF0000"/>
                <w:sz w:val="16"/>
                <w:szCs w:val="16"/>
                <w:u w:val="single"/>
                <w:rPrChange w:id="1322" w:author="Mike Banach" w:date="2023-12-08T14:52:00Z">
                  <w:rPr>
                    <w:b/>
                    <w:bCs/>
                    <w:color w:val="FF0000"/>
                    <w:sz w:val="16"/>
                    <w:szCs w:val="16"/>
                  </w:rPr>
                </w:rPrChange>
              </w:rPr>
              <w:t>JuvenileOutmigrantsID</w:t>
            </w:r>
          </w:p>
        </w:tc>
        <w:tc>
          <w:tcPr>
            <w:tcW w:w="3607" w:type="dxa"/>
            <w:tcMar>
              <w:left w:w="29" w:type="dxa"/>
              <w:right w:w="29" w:type="dxa"/>
            </w:tcMar>
          </w:tcPr>
          <w:p w14:paraId="3F24E539" w14:textId="77777777" w:rsidR="00F7074C" w:rsidRDefault="00F7074C" w:rsidP="009B5184">
            <w:pPr>
              <w:snapToGrid w:val="0"/>
              <w:rPr>
                <w:sz w:val="16"/>
                <w:szCs w:val="16"/>
              </w:rPr>
            </w:pPr>
            <w:r>
              <w:rPr>
                <w:sz w:val="16"/>
                <w:szCs w:val="16"/>
              </w:rPr>
              <w:t>Foreign key used to identify the parent record in the JuvenileOutmigrants table.</w:t>
            </w:r>
          </w:p>
        </w:tc>
        <w:tc>
          <w:tcPr>
            <w:tcW w:w="952" w:type="dxa"/>
            <w:tcMar>
              <w:left w:w="29" w:type="dxa"/>
              <w:right w:w="29" w:type="dxa"/>
            </w:tcMar>
          </w:tcPr>
          <w:p w14:paraId="057A806C" w14:textId="2FF1051C" w:rsidR="00F7074C" w:rsidRPr="001729AC" w:rsidRDefault="00F7074C" w:rsidP="009B5184">
            <w:pPr>
              <w:snapToGrid w:val="0"/>
              <w:jc w:val="center"/>
              <w:rPr>
                <w:b/>
                <w:bCs/>
                <w:color w:val="FF0000"/>
                <w:sz w:val="16"/>
                <w:szCs w:val="16"/>
              </w:rPr>
            </w:pPr>
            <w:del w:id="1323" w:author="Mike Banach" w:date="2023-11-20T16:01:00Z">
              <w:r w:rsidRPr="001729AC" w:rsidDel="00E76D71">
                <w:rPr>
                  <w:b/>
                  <w:bCs/>
                  <w:color w:val="FF0000"/>
                  <w:sz w:val="16"/>
                  <w:szCs w:val="16"/>
                </w:rPr>
                <w:delText>Text 36</w:delText>
              </w:r>
            </w:del>
            <w:ins w:id="1324" w:author="Mike Banach" w:date="2023-11-20T16:01:00Z">
              <w:r w:rsidR="00E76D71">
                <w:rPr>
                  <w:b/>
                  <w:bCs/>
                  <w:color w:val="FF0000"/>
                  <w:sz w:val="16"/>
                  <w:szCs w:val="16"/>
                </w:rPr>
                <w:t>GUID</w:t>
              </w:r>
            </w:ins>
          </w:p>
        </w:tc>
        <w:tc>
          <w:tcPr>
            <w:tcW w:w="8397" w:type="dxa"/>
            <w:gridSpan w:val="3"/>
          </w:tcPr>
          <w:p w14:paraId="479D5200" w14:textId="77777777" w:rsidR="00F7074C" w:rsidRDefault="00AD0822" w:rsidP="00AF1439">
            <w:pPr>
              <w:snapToGrid w:val="0"/>
              <w:rPr>
                <w:sz w:val="16"/>
                <w:szCs w:val="16"/>
              </w:rPr>
            </w:pPr>
            <w:r>
              <w:rPr>
                <w:sz w:val="16"/>
                <w:szCs w:val="16"/>
              </w:rPr>
              <w:t>The ID of the parent record is a 36 character GUID.  That GUID preferably is supplied by the data provider; if it is not then the GUID returned by StreamNet</w:t>
            </w:r>
            <w:r w:rsidR="00AF1439">
              <w:rPr>
                <w:sz w:val="16"/>
                <w:szCs w:val="16"/>
              </w:rPr>
              <w:t xml:space="preserve"> when the parent record is loaded</w:t>
            </w:r>
            <w:r>
              <w:rPr>
                <w:sz w:val="16"/>
                <w:szCs w:val="16"/>
              </w:rPr>
              <w:t xml:space="preserve"> must be applied to both the JuvenileOutmigrants table and its child records in this table.</w:t>
            </w:r>
          </w:p>
        </w:tc>
      </w:tr>
      <w:tr w:rsidR="00F7074C" w:rsidRPr="00B51678" w14:paraId="35E67C17" w14:textId="77777777" w:rsidTr="00DE68CC">
        <w:trPr>
          <w:cantSplit/>
          <w:trHeight w:val="360"/>
        </w:trPr>
        <w:tc>
          <w:tcPr>
            <w:tcW w:w="14688" w:type="dxa"/>
            <w:gridSpan w:val="6"/>
            <w:shd w:val="clear" w:color="auto" w:fill="DBE5F1"/>
            <w:vAlign w:val="center"/>
          </w:tcPr>
          <w:p w14:paraId="66BB2E27" w14:textId="77777777" w:rsidR="00F7074C" w:rsidRDefault="00F7074C" w:rsidP="00167DF1">
            <w:pPr>
              <w:keepNext/>
              <w:snapToGrid w:val="0"/>
              <w:jc w:val="center"/>
              <w:rPr>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w:t>
            </w:r>
            <w:r>
              <w:rPr>
                <w:b/>
                <w:sz w:val="16"/>
                <w:szCs w:val="16"/>
              </w:rPr>
              <w:t>in the JuvenileOutmigrants table</w:t>
            </w:r>
          </w:p>
        </w:tc>
      </w:tr>
      <w:tr w:rsidR="00515C90" w:rsidRPr="00B51678" w14:paraId="37EF675C" w14:textId="77777777" w:rsidTr="00DE68CC">
        <w:trPr>
          <w:cantSplit/>
        </w:trPr>
        <w:tc>
          <w:tcPr>
            <w:tcW w:w="1732" w:type="dxa"/>
            <w:tcMar>
              <w:left w:w="29" w:type="dxa"/>
              <w:right w:w="29" w:type="dxa"/>
            </w:tcMar>
          </w:tcPr>
          <w:p w14:paraId="663343BD" w14:textId="77777777" w:rsidR="00F7074C" w:rsidRPr="006A1633" w:rsidDel="00D27CD8" w:rsidRDefault="00F7074C" w:rsidP="009B5184">
            <w:pPr>
              <w:snapToGrid w:val="0"/>
              <w:rPr>
                <w:bCs/>
                <w:sz w:val="16"/>
                <w:szCs w:val="16"/>
                <w:u w:val="single"/>
                <w:rPrChange w:id="1325" w:author="Mike Banach" w:date="2023-12-08T14:53:00Z">
                  <w:rPr>
                    <w:bCs/>
                    <w:sz w:val="16"/>
                    <w:szCs w:val="16"/>
                  </w:rPr>
                </w:rPrChange>
              </w:rPr>
            </w:pPr>
            <w:r w:rsidRPr="006A1633">
              <w:rPr>
                <w:b/>
                <w:bCs/>
                <w:color w:val="FF0000"/>
                <w:sz w:val="16"/>
                <w:szCs w:val="16"/>
                <w:u w:val="single"/>
                <w:rPrChange w:id="1326" w:author="Mike Banach" w:date="2023-12-08T14:53:00Z">
                  <w:rPr>
                    <w:b/>
                    <w:bCs/>
                    <w:color w:val="FF0000"/>
                    <w:sz w:val="16"/>
                    <w:szCs w:val="16"/>
                  </w:rPr>
                </w:rPrChange>
              </w:rPr>
              <w:t>Location</w:t>
            </w:r>
          </w:p>
        </w:tc>
        <w:tc>
          <w:tcPr>
            <w:tcW w:w="3607" w:type="dxa"/>
            <w:tcMar>
              <w:left w:w="29" w:type="dxa"/>
              <w:right w:w="29" w:type="dxa"/>
            </w:tcMar>
          </w:tcPr>
          <w:p w14:paraId="57BA8B24" w14:textId="77777777" w:rsidR="00F7074C" w:rsidDel="00D27CD8" w:rsidRDefault="00F7074C" w:rsidP="009B5184">
            <w:pPr>
              <w:snapToGrid w:val="0"/>
              <w:rPr>
                <w:bCs/>
                <w:sz w:val="16"/>
                <w:szCs w:val="16"/>
              </w:rPr>
            </w:pPr>
            <w:r>
              <w:rPr>
                <w:bCs/>
                <w:sz w:val="16"/>
                <w:szCs w:val="16"/>
              </w:rPr>
              <w:t>The specific location (trapping site) where abundance numbers were determined.</w:t>
            </w:r>
          </w:p>
        </w:tc>
        <w:tc>
          <w:tcPr>
            <w:tcW w:w="952" w:type="dxa"/>
            <w:tcMar>
              <w:left w:w="29" w:type="dxa"/>
              <w:right w:w="29" w:type="dxa"/>
            </w:tcMar>
          </w:tcPr>
          <w:p w14:paraId="2A78C9FB" w14:textId="77777777" w:rsidR="00F7074C" w:rsidDel="00D27CD8" w:rsidRDefault="00F7074C" w:rsidP="009B5184">
            <w:pPr>
              <w:snapToGrid w:val="0"/>
              <w:jc w:val="center"/>
              <w:rPr>
                <w:bCs/>
                <w:sz w:val="16"/>
                <w:szCs w:val="16"/>
              </w:rPr>
            </w:pPr>
            <w:r w:rsidRPr="00AF73F1">
              <w:rPr>
                <w:b/>
                <w:bCs/>
                <w:color w:val="FF0000"/>
                <w:sz w:val="16"/>
                <w:szCs w:val="16"/>
              </w:rPr>
              <w:t>Text 255</w:t>
            </w:r>
          </w:p>
        </w:tc>
        <w:tc>
          <w:tcPr>
            <w:tcW w:w="8397" w:type="dxa"/>
            <w:gridSpan w:val="3"/>
          </w:tcPr>
          <w:p w14:paraId="76E97D38" w14:textId="77777777" w:rsidR="00F7074C" w:rsidRPr="003D514E" w:rsidRDefault="00F7074C" w:rsidP="009B5184">
            <w:pPr>
              <w:snapToGrid w:val="0"/>
              <w:rPr>
                <w:sz w:val="16"/>
                <w:szCs w:val="16"/>
              </w:rPr>
            </w:pPr>
            <w:r w:rsidRPr="003D514E">
              <w:rPr>
                <w:sz w:val="16"/>
                <w:szCs w:val="16"/>
              </w:rPr>
              <w:t>This may be any of the following:</w:t>
            </w:r>
          </w:p>
          <w:p w14:paraId="7675C1C8" w14:textId="77777777" w:rsidR="00F7074C" w:rsidRPr="003D514E" w:rsidRDefault="00F7074C" w:rsidP="005A0CB2">
            <w:pPr>
              <w:numPr>
                <w:ilvl w:val="0"/>
                <w:numId w:val="1"/>
              </w:numPr>
              <w:snapToGrid w:val="0"/>
              <w:ind w:left="173" w:hanging="144"/>
              <w:rPr>
                <w:sz w:val="16"/>
                <w:szCs w:val="16"/>
              </w:rPr>
            </w:pPr>
            <w:r w:rsidRPr="003D514E">
              <w:rPr>
                <w:sz w:val="16"/>
                <w:szCs w:val="16"/>
              </w:rPr>
              <w:t>the name of a fluvial water body</w:t>
            </w:r>
            <w:ins w:id="1327" w:author="Mike Banach" w:date="2021-12-29T16:38:00Z">
              <w:r w:rsidR="005500A7">
                <w:rPr>
                  <w:sz w:val="16"/>
                  <w:szCs w:val="16"/>
                </w:rPr>
                <w:t>,</w:t>
              </w:r>
            </w:ins>
            <w:r>
              <w:rPr>
                <w:sz w:val="16"/>
                <w:szCs w:val="16"/>
              </w:rPr>
              <w:t xml:space="preserve"> and text description of where on that stream or river (river mile preferred, but river kilometer, lat/long, or other characterization allowable).</w:t>
            </w:r>
          </w:p>
          <w:p w14:paraId="1E97F9FD" w14:textId="77777777" w:rsidR="00F7074C" w:rsidRPr="003D514E" w:rsidRDefault="00F7074C" w:rsidP="005A0CB2">
            <w:pPr>
              <w:numPr>
                <w:ilvl w:val="0"/>
                <w:numId w:val="1"/>
              </w:numPr>
              <w:snapToGrid w:val="0"/>
              <w:ind w:left="173" w:hanging="144"/>
              <w:rPr>
                <w:sz w:val="16"/>
                <w:szCs w:val="16"/>
              </w:rPr>
            </w:pPr>
            <w:r w:rsidRPr="003D514E">
              <w:rPr>
                <w:sz w:val="16"/>
                <w:szCs w:val="16"/>
              </w:rPr>
              <w:t>the name of an impounded fluvial water body (reservoir)</w:t>
            </w:r>
            <w:ins w:id="1328" w:author="Mike Banach" w:date="2021-12-29T16:38:00Z">
              <w:r w:rsidR="005500A7">
                <w:rPr>
                  <w:sz w:val="16"/>
                  <w:szCs w:val="16"/>
                </w:rPr>
                <w:t>,</w:t>
              </w:r>
            </w:ins>
            <w:r>
              <w:rPr>
                <w:sz w:val="16"/>
                <w:szCs w:val="16"/>
              </w:rPr>
              <w:t xml:space="preserve"> and description of where on that reservoir.</w:t>
            </w:r>
          </w:p>
          <w:p w14:paraId="475E1AC7" w14:textId="77777777" w:rsidR="00F7074C" w:rsidRDefault="00F7074C" w:rsidP="005A0CB2">
            <w:pPr>
              <w:numPr>
                <w:ilvl w:val="0"/>
                <w:numId w:val="1"/>
              </w:numPr>
              <w:snapToGrid w:val="0"/>
              <w:ind w:left="173" w:hanging="144"/>
              <w:rPr>
                <w:sz w:val="16"/>
                <w:szCs w:val="16"/>
              </w:rPr>
            </w:pPr>
            <w:r w:rsidRPr="003D514E">
              <w:rPr>
                <w:sz w:val="16"/>
                <w:szCs w:val="16"/>
              </w:rPr>
              <w:t>the name of a lentic water body</w:t>
            </w:r>
            <w:r>
              <w:rPr>
                <w:sz w:val="16"/>
                <w:szCs w:val="16"/>
              </w:rPr>
              <w:t>, and description of where on that lake.</w:t>
            </w:r>
          </w:p>
          <w:p w14:paraId="00362328" w14:textId="77777777" w:rsidR="00F7074C" w:rsidDel="00D27CD8" w:rsidRDefault="00896C14" w:rsidP="005A0CB2">
            <w:pPr>
              <w:numPr>
                <w:ilvl w:val="0"/>
                <w:numId w:val="1"/>
              </w:numPr>
              <w:snapToGrid w:val="0"/>
              <w:ind w:left="173" w:hanging="144"/>
              <w:rPr>
                <w:sz w:val="16"/>
                <w:szCs w:val="16"/>
              </w:rPr>
            </w:pPr>
            <w:r>
              <w:rPr>
                <w:sz w:val="16"/>
                <w:szCs w:val="16"/>
              </w:rPr>
              <w:t>the n</w:t>
            </w:r>
            <w:r w:rsidR="00F7074C">
              <w:rPr>
                <w:sz w:val="16"/>
                <w:szCs w:val="16"/>
              </w:rPr>
              <w:t>ame of a dam</w:t>
            </w:r>
            <w:ins w:id="1329" w:author="Mike Banach" w:date="2021-12-29T16:18:00Z">
              <w:r w:rsidR="001E1355" w:rsidRPr="001E1355">
                <w:rPr>
                  <w:sz w:val="16"/>
                  <w:szCs w:val="16"/>
                </w:rPr>
                <w:t>, or weir, or trap, etc</w:t>
              </w:r>
            </w:ins>
            <w:r w:rsidR="00F7074C">
              <w:rPr>
                <w:sz w:val="16"/>
                <w:szCs w:val="16"/>
              </w:rPr>
              <w:t>.</w:t>
            </w:r>
          </w:p>
        </w:tc>
      </w:tr>
      <w:tr w:rsidR="00515C90" w:rsidRPr="00B51678" w14:paraId="073274BD" w14:textId="77777777" w:rsidTr="00DE68CC">
        <w:trPr>
          <w:cantSplit/>
        </w:trPr>
        <w:tc>
          <w:tcPr>
            <w:tcW w:w="1732" w:type="dxa"/>
            <w:tcMar>
              <w:left w:w="29" w:type="dxa"/>
              <w:right w:w="29" w:type="dxa"/>
            </w:tcMar>
          </w:tcPr>
          <w:p w14:paraId="765D063E" w14:textId="77777777" w:rsidR="00F7074C" w:rsidDel="00D27CD8" w:rsidRDefault="00F7074C" w:rsidP="009B5184">
            <w:pPr>
              <w:snapToGrid w:val="0"/>
              <w:rPr>
                <w:bCs/>
                <w:sz w:val="16"/>
                <w:szCs w:val="16"/>
              </w:rPr>
            </w:pPr>
            <w:r>
              <w:rPr>
                <w:bCs/>
                <w:sz w:val="16"/>
                <w:szCs w:val="16"/>
              </w:rPr>
              <w:t>LocPTcode</w:t>
            </w:r>
          </w:p>
        </w:tc>
        <w:tc>
          <w:tcPr>
            <w:tcW w:w="3607" w:type="dxa"/>
            <w:tcMar>
              <w:left w:w="29" w:type="dxa"/>
              <w:right w:w="29" w:type="dxa"/>
            </w:tcMar>
          </w:tcPr>
          <w:p w14:paraId="69C56E3C" w14:textId="77777777" w:rsidR="00F7074C" w:rsidDel="00D27CD8" w:rsidRDefault="00F7074C" w:rsidP="00427D94">
            <w:pPr>
              <w:snapToGrid w:val="0"/>
              <w:rPr>
                <w:bCs/>
                <w:sz w:val="16"/>
                <w:szCs w:val="16"/>
              </w:rPr>
            </w:pPr>
            <w:r>
              <w:rPr>
                <w:bCs/>
                <w:sz w:val="16"/>
                <w:szCs w:val="16"/>
              </w:rPr>
              <w:t>PTAGIS code for the Location field.</w:t>
            </w:r>
          </w:p>
        </w:tc>
        <w:tc>
          <w:tcPr>
            <w:tcW w:w="952" w:type="dxa"/>
            <w:tcMar>
              <w:left w:w="29" w:type="dxa"/>
              <w:right w:w="29" w:type="dxa"/>
            </w:tcMar>
          </w:tcPr>
          <w:p w14:paraId="5622DB6C" w14:textId="77777777" w:rsidR="00F7074C" w:rsidDel="00D27CD8" w:rsidRDefault="00F7074C" w:rsidP="009B5184">
            <w:pPr>
              <w:snapToGrid w:val="0"/>
              <w:jc w:val="center"/>
              <w:rPr>
                <w:bCs/>
                <w:sz w:val="16"/>
                <w:szCs w:val="16"/>
              </w:rPr>
            </w:pPr>
            <w:r>
              <w:rPr>
                <w:bCs/>
                <w:sz w:val="16"/>
                <w:szCs w:val="16"/>
              </w:rPr>
              <w:t>Text 255</w:t>
            </w:r>
          </w:p>
        </w:tc>
        <w:tc>
          <w:tcPr>
            <w:tcW w:w="8397" w:type="dxa"/>
            <w:gridSpan w:val="3"/>
            <w:tcBorders>
              <w:bottom w:val="single" w:sz="6" w:space="0" w:color="auto"/>
            </w:tcBorders>
          </w:tcPr>
          <w:p w14:paraId="1248A018" w14:textId="77777777" w:rsidR="00F7074C" w:rsidDel="00D27CD8" w:rsidRDefault="00F7074C" w:rsidP="00783CAA">
            <w:pPr>
              <w:snapToGrid w:val="0"/>
              <w:rPr>
                <w:sz w:val="16"/>
                <w:szCs w:val="16"/>
              </w:rPr>
            </w:pPr>
            <w:r>
              <w:rPr>
                <w:sz w:val="16"/>
                <w:szCs w:val="16"/>
              </w:rPr>
              <w:t>There should be a PTAGIS code for most locations where smolts were trapped.  Provide that code if available</w:t>
            </w:r>
            <w:r w:rsidR="00783CAA">
              <w:rPr>
                <w:sz w:val="16"/>
                <w:szCs w:val="16"/>
              </w:rPr>
              <w:t xml:space="preserve"> for the trapping site represented by this record</w:t>
            </w:r>
            <w:r>
              <w:rPr>
                <w:sz w:val="16"/>
                <w:szCs w:val="16"/>
              </w:rPr>
              <w:t>.</w:t>
            </w:r>
          </w:p>
        </w:tc>
      </w:tr>
      <w:tr w:rsidR="00515C90" w:rsidRPr="00B51678" w14:paraId="08717CBF" w14:textId="77777777" w:rsidTr="00DE68CC">
        <w:trPr>
          <w:cantSplit/>
        </w:trPr>
        <w:tc>
          <w:tcPr>
            <w:tcW w:w="1732" w:type="dxa"/>
            <w:vMerge w:val="restart"/>
            <w:tcMar>
              <w:left w:w="29" w:type="dxa"/>
              <w:right w:w="29" w:type="dxa"/>
            </w:tcMar>
          </w:tcPr>
          <w:p w14:paraId="35B53D18" w14:textId="77777777" w:rsidR="003960D4" w:rsidRPr="006A1633" w:rsidRDefault="003960D4" w:rsidP="009B5184">
            <w:pPr>
              <w:snapToGrid w:val="0"/>
              <w:rPr>
                <w:b/>
                <w:bCs/>
                <w:i/>
                <w:color w:val="FF0000"/>
                <w:sz w:val="16"/>
                <w:szCs w:val="16"/>
                <w:u w:val="single"/>
                <w:rPrChange w:id="1330" w:author="Mike Banach" w:date="2023-12-08T14:53:00Z">
                  <w:rPr>
                    <w:b/>
                    <w:bCs/>
                    <w:i/>
                    <w:color w:val="FF0000"/>
                    <w:sz w:val="16"/>
                    <w:szCs w:val="16"/>
                  </w:rPr>
                </w:rPrChange>
              </w:rPr>
            </w:pPr>
            <w:r w:rsidRPr="006A1633">
              <w:rPr>
                <w:b/>
                <w:bCs/>
                <w:i/>
                <w:color w:val="FF0000"/>
                <w:sz w:val="16"/>
                <w:szCs w:val="16"/>
                <w:u w:val="single"/>
                <w:rPrChange w:id="1331" w:author="Mike Banach" w:date="2023-12-08T14:53:00Z">
                  <w:rPr>
                    <w:b/>
                    <w:bCs/>
                    <w:i/>
                    <w:color w:val="FF0000"/>
                    <w:sz w:val="16"/>
                    <w:szCs w:val="16"/>
                  </w:rPr>
                </w:rPrChange>
              </w:rPr>
              <w:t>LifeStage</w:t>
            </w:r>
          </w:p>
        </w:tc>
        <w:tc>
          <w:tcPr>
            <w:tcW w:w="3607" w:type="dxa"/>
            <w:vMerge w:val="restart"/>
            <w:tcMar>
              <w:left w:w="29" w:type="dxa"/>
              <w:right w:w="29" w:type="dxa"/>
            </w:tcMar>
          </w:tcPr>
          <w:p w14:paraId="04F591AC" w14:textId="77777777" w:rsidR="003960D4" w:rsidRDefault="003960D4" w:rsidP="009B5184">
            <w:pPr>
              <w:snapToGrid w:val="0"/>
              <w:rPr>
                <w:bCs/>
                <w:sz w:val="16"/>
                <w:szCs w:val="16"/>
              </w:rPr>
            </w:pPr>
            <w:r>
              <w:rPr>
                <w:bCs/>
                <w:sz w:val="16"/>
                <w:szCs w:val="16"/>
              </w:rPr>
              <w:t>Life stage the record represents.</w:t>
            </w:r>
          </w:p>
        </w:tc>
        <w:tc>
          <w:tcPr>
            <w:tcW w:w="952" w:type="dxa"/>
            <w:vMerge w:val="restart"/>
            <w:tcMar>
              <w:left w:w="29" w:type="dxa"/>
              <w:right w:w="29" w:type="dxa"/>
            </w:tcMar>
          </w:tcPr>
          <w:p w14:paraId="5BE21FB1" w14:textId="77777777" w:rsidR="003960D4" w:rsidRPr="00CD4EFD" w:rsidRDefault="003960D4" w:rsidP="009B5184">
            <w:pPr>
              <w:snapToGrid w:val="0"/>
              <w:jc w:val="center"/>
              <w:rPr>
                <w:b/>
                <w:bCs/>
                <w:i/>
                <w:color w:val="FF0000"/>
                <w:sz w:val="16"/>
                <w:szCs w:val="16"/>
              </w:rPr>
            </w:pPr>
            <w:r w:rsidRPr="00CD4EFD">
              <w:rPr>
                <w:b/>
                <w:bCs/>
                <w:i/>
                <w:color w:val="FF0000"/>
                <w:sz w:val="16"/>
                <w:szCs w:val="16"/>
              </w:rPr>
              <w:t>Text</w:t>
            </w:r>
            <w:r w:rsidR="001565B6" w:rsidRPr="00CD4EFD">
              <w:rPr>
                <w:b/>
                <w:bCs/>
                <w:i/>
                <w:color w:val="FF0000"/>
                <w:sz w:val="16"/>
                <w:szCs w:val="16"/>
              </w:rPr>
              <w:t xml:space="preserve"> 11</w:t>
            </w:r>
          </w:p>
        </w:tc>
        <w:tc>
          <w:tcPr>
            <w:tcW w:w="8397" w:type="dxa"/>
            <w:gridSpan w:val="3"/>
            <w:tcBorders>
              <w:bottom w:val="dashed" w:sz="4" w:space="0" w:color="auto"/>
            </w:tcBorders>
          </w:tcPr>
          <w:p w14:paraId="0CE6A996" w14:textId="77777777" w:rsidR="002B424E" w:rsidRDefault="002B424E" w:rsidP="002B424E">
            <w:pPr>
              <w:snapToGrid w:val="0"/>
              <w:rPr>
                <w:bCs/>
                <w:sz w:val="16"/>
                <w:szCs w:val="16"/>
              </w:rPr>
            </w:pPr>
            <w:r w:rsidRPr="00DD66FB">
              <w:rPr>
                <w:bCs/>
                <w:color w:val="FF0000"/>
                <w:sz w:val="16"/>
                <w:szCs w:val="16"/>
              </w:rPr>
              <w:t>This field is required if NullRecord = "No".</w:t>
            </w:r>
          </w:p>
          <w:p w14:paraId="0804A2A2" w14:textId="77777777" w:rsidR="003960D4" w:rsidRDefault="001113DC" w:rsidP="00454533">
            <w:pPr>
              <w:snapToGrid w:val="0"/>
              <w:rPr>
                <w:sz w:val="16"/>
                <w:szCs w:val="16"/>
              </w:rPr>
            </w:pPr>
            <w:r w:rsidRPr="001113DC">
              <w:rPr>
                <w:sz w:val="16"/>
                <w:szCs w:val="16"/>
                <w:u w:val="single"/>
              </w:rPr>
              <w:t>Acceptable values</w:t>
            </w:r>
            <w:r w:rsidR="003960D4">
              <w:rPr>
                <w:sz w:val="16"/>
                <w:szCs w:val="16"/>
              </w:rPr>
              <w:t xml:space="preserve">:  </w:t>
            </w:r>
            <w:r w:rsidR="00D63A8D">
              <w:rPr>
                <w:sz w:val="16"/>
                <w:szCs w:val="16"/>
              </w:rPr>
              <w:t>U</w:t>
            </w:r>
            <w:r w:rsidR="003960D4">
              <w:rPr>
                <w:sz w:val="16"/>
                <w:szCs w:val="16"/>
              </w:rPr>
              <w:t>se one of the following sets of values, depending on the fish.</w:t>
            </w:r>
          </w:p>
          <w:p w14:paraId="34DFCABD" w14:textId="77777777" w:rsidR="00ED075C" w:rsidRPr="00FE7F24" w:rsidRDefault="00ED075C" w:rsidP="00454533">
            <w:pPr>
              <w:snapToGrid w:val="0"/>
              <w:rPr>
                <w:sz w:val="16"/>
                <w:szCs w:val="16"/>
              </w:rPr>
            </w:pPr>
          </w:p>
        </w:tc>
      </w:tr>
      <w:tr w:rsidR="00515C90" w:rsidRPr="006D76E1" w14:paraId="6349CD0A" w14:textId="77777777" w:rsidTr="00DE68CC">
        <w:trPr>
          <w:cantSplit/>
          <w:trHeight w:val="754"/>
        </w:trPr>
        <w:tc>
          <w:tcPr>
            <w:tcW w:w="1732" w:type="dxa"/>
            <w:vMerge/>
            <w:tcMar>
              <w:left w:w="29" w:type="dxa"/>
              <w:right w:w="29" w:type="dxa"/>
            </w:tcMar>
          </w:tcPr>
          <w:p w14:paraId="04CB54D3" w14:textId="77777777" w:rsidR="003960D4" w:rsidRPr="006D76E1" w:rsidRDefault="003960D4" w:rsidP="009B5184">
            <w:pPr>
              <w:snapToGrid w:val="0"/>
              <w:rPr>
                <w:b/>
                <w:bCs/>
                <w:sz w:val="16"/>
                <w:szCs w:val="16"/>
              </w:rPr>
            </w:pPr>
          </w:p>
        </w:tc>
        <w:tc>
          <w:tcPr>
            <w:tcW w:w="3607" w:type="dxa"/>
            <w:vMerge/>
            <w:tcMar>
              <w:left w:w="29" w:type="dxa"/>
              <w:right w:w="29" w:type="dxa"/>
            </w:tcMar>
          </w:tcPr>
          <w:p w14:paraId="0781E74A" w14:textId="77777777" w:rsidR="003960D4" w:rsidRPr="006D76E1" w:rsidRDefault="003960D4" w:rsidP="009B5184">
            <w:pPr>
              <w:snapToGrid w:val="0"/>
              <w:rPr>
                <w:bCs/>
                <w:sz w:val="16"/>
                <w:szCs w:val="16"/>
              </w:rPr>
            </w:pPr>
          </w:p>
        </w:tc>
        <w:tc>
          <w:tcPr>
            <w:tcW w:w="952" w:type="dxa"/>
            <w:vMerge/>
            <w:tcBorders>
              <w:right w:val="single" w:sz="4" w:space="0" w:color="auto"/>
            </w:tcBorders>
            <w:tcMar>
              <w:left w:w="29" w:type="dxa"/>
              <w:right w:w="29" w:type="dxa"/>
            </w:tcMar>
          </w:tcPr>
          <w:p w14:paraId="1D92C40C" w14:textId="77777777" w:rsidR="003960D4" w:rsidRPr="006D76E1" w:rsidRDefault="003960D4" w:rsidP="009B5184">
            <w:pPr>
              <w:snapToGrid w:val="0"/>
              <w:jc w:val="center"/>
              <w:rPr>
                <w:b/>
                <w:bCs/>
                <w:sz w:val="16"/>
                <w:szCs w:val="16"/>
              </w:rPr>
            </w:pPr>
          </w:p>
        </w:tc>
        <w:tc>
          <w:tcPr>
            <w:tcW w:w="2799" w:type="dxa"/>
            <w:tcBorders>
              <w:top w:val="dashed" w:sz="4" w:space="0" w:color="auto"/>
              <w:left w:val="single" w:sz="4" w:space="0" w:color="auto"/>
              <w:bottom w:val="dotted" w:sz="4" w:space="0" w:color="auto"/>
              <w:right w:val="dotted" w:sz="4" w:space="0" w:color="auto"/>
            </w:tcBorders>
          </w:tcPr>
          <w:p w14:paraId="2277C2BF" w14:textId="77777777" w:rsidR="003960D4" w:rsidRPr="006D76E1" w:rsidRDefault="003960D4" w:rsidP="009B5184">
            <w:pPr>
              <w:snapToGrid w:val="0"/>
              <w:rPr>
                <w:sz w:val="16"/>
                <w:szCs w:val="16"/>
              </w:rPr>
            </w:pPr>
            <w:r w:rsidRPr="006D76E1">
              <w:rPr>
                <w:sz w:val="16"/>
                <w:szCs w:val="16"/>
              </w:rPr>
              <w:t>For</w:t>
            </w:r>
          </w:p>
          <w:p w14:paraId="6776F0AD" w14:textId="77777777" w:rsidR="003960D4" w:rsidRPr="006D76E1" w:rsidRDefault="003960D4" w:rsidP="000A286A">
            <w:pPr>
              <w:numPr>
                <w:ilvl w:val="0"/>
                <w:numId w:val="20"/>
              </w:numPr>
              <w:snapToGrid w:val="0"/>
              <w:ind w:left="173" w:hanging="144"/>
              <w:rPr>
                <w:sz w:val="16"/>
                <w:szCs w:val="16"/>
              </w:rPr>
            </w:pPr>
            <w:r w:rsidRPr="006D76E1">
              <w:rPr>
                <w:sz w:val="16"/>
                <w:szCs w:val="16"/>
              </w:rPr>
              <w:t>Lower Columbia spring Chinook</w:t>
            </w:r>
          </w:p>
          <w:p w14:paraId="58FC0E23" w14:textId="77777777" w:rsidR="003960D4" w:rsidRPr="006D76E1" w:rsidRDefault="003960D4" w:rsidP="00623821">
            <w:pPr>
              <w:snapToGrid w:val="0"/>
              <w:rPr>
                <w:sz w:val="16"/>
                <w:szCs w:val="16"/>
              </w:rPr>
            </w:pPr>
          </w:p>
          <w:p w14:paraId="58B74721" w14:textId="77777777" w:rsidR="003960D4" w:rsidRPr="006D76E1" w:rsidRDefault="003960D4" w:rsidP="00623821">
            <w:pPr>
              <w:snapToGrid w:val="0"/>
              <w:rPr>
                <w:sz w:val="16"/>
                <w:szCs w:val="16"/>
              </w:rPr>
            </w:pPr>
            <w:r w:rsidRPr="006D76E1">
              <w:rPr>
                <w:sz w:val="16"/>
                <w:szCs w:val="16"/>
              </w:rPr>
              <w:t>use the following:</w:t>
            </w:r>
          </w:p>
          <w:p w14:paraId="0A30A4D8" w14:textId="77777777" w:rsidR="003960D4" w:rsidRPr="006D76E1" w:rsidRDefault="003960D4" w:rsidP="000A286A">
            <w:pPr>
              <w:numPr>
                <w:ilvl w:val="1"/>
                <w:numId w:val="20"/>
              </w:numPr>
              <w:snapToGrid w:val="0"/>
              <w:ind w:left="432" w:hanging="144"/>
              <w:rPr>
                <w:sz w:val="16"/>
                <w:szCs w:val="16"/>
              </w:rPr>
            </w:pPr>
            <w:proofErr w:type="spellStart"/>
            <w:r w:rsidRPr="006D76E1">
              <w:rPr>
                <w:sz w:val="16"/>
                <w:szCs w:val="16"/>
              </w:rPr>
              <w:t>Subyearling</w:t>
            </w:r>
            <w:proofErr w:type="spellEnd"/>
          </w:p>
          <w:p w14:paraId="07309C82" w14:textId="77777777" w:rsidR="003960D4" w:rsidRPr="006D76E1" w:rsidRDefault="003960D4" w:rsidP="000A286A">
            <w:pPr>
              <w:numPr>
                <w:ilvl w:val="1"/>
                <w:numId w:val="20"/>
              </w:numPr>
              <w:snapToGrid w:val="0"/>
              <w:ind w:left="432" w:hanging="144"/>
              <w:rPr>
                <w:sz w:val="16"/>
                <w:szCs w:val="16"/>
              </w:rPr>
            </w:pPr>
            <w:r w:rsidRPr="006D76E1">
              <w:rPr>
                <w:sz w:val="16"/>
                <w:szCs w:val="16"/>
              </w:rPr>
              <w:t>Yearling</w:t>
            </w:r>
          </w:p>
        </w:tc>
        <w:tc>
          <w:tcPr>
            <w:tcW w:w="2799" w:type="dxa"/>
            <w:tcBorders>
              <w:top w:val="dashed" w:sz="4" w:space="0" w:color="auto"/>
              <w:left w:val="dotted" w:sz="4" w:space="0" w:color="auto"/>
              <w:bottom w:val="dotted" w:sz="4" w:space="0" w:color="auto"/>
              <w:right w:val="dotted" w:sz="4" w:space="0" w:color="auto"/>
            </w:tcBorders>
          </w:tcPr>
          <w:p w14:paraId="6EF0D6E1" w14:textId="77777777" w:rsidR="003960D4" w:rsidRPr="006D76E1" w:rsidRDefault="003960D4" w:rsidP="00CE57F9">
            <w:pPr>
              <w:snapToGrid w:val="0"/>
              <w:rPr>
                <w:sz w:val="16"/>
                <w:szCs w:val="16"/>
              </w:rPr>
            </w:pPr>
            <w:r w:rsidRPr="006D76E1">
              <w:rPr>
                <w:sz w:val="16"/>
                <w:szCs w:val="16"/>
              </w:rPr>
              <w:t>For</w:t>
            </w:r>
          </w:p>
          <w:p w14:paraId="287063A9" w14:textId="77777777" w:rsidR="00FD2B3F" w:rsidRPr="006D76E1" w:rsidRDefault="00FD2B3F" w:rsidP="000A286A">
            <w:pPr>
              <w:numPr>
                <w:ilvl w:val="0"/>
                <w:numId w:val="20"/>
              </w:numPr>
              <w:snapToGrid w:val="0"/>
              <w:ind w:left="173" w:hanging="144"/>
              <w:rPr>
                <w:sz w:val="16"/>
                <w:szCs w:val="16"/>
              </w:rPr>
            </w:pPr>
            <w:r w:rsidRPr="006D76E1">
              <w:rPr>
                <w:sz w:val="16"/>
                <w:szCs w:val="16"/>
              </w:rPr>
              <w:t>Fall Chinook</w:t>
            </w:r>
          </w:p>
          <w:p w14:paraId="7AAC0FDA" w14:textId="77777777" w:rsidR="00232A49" w:rsidRPr="006D76E1" w:rsidRDefault="003960D4" w:rsidP="000A286A">
            <w:pPr>
              <w:numPr>
                <w:ilvl w:val="0"/>
                <w:numId w:val="20"/>
              </w:numPr>
              <w:snapToGrid w:val="0"/>
              <w:ind w:left="173" w:hanging="144"/>
              <w:rPr>
                <w:sz w:val="16"/>
                <w:szCs w:val="16"/>
              </w:rPr>
            </w:pPr>
            <w:r w:rsidRPr="006D76E1">
              <w:rPr>
                <w:sz w:val="16"/>
                <w:szCs w:val="16"/>
              </w:rPr>
              <w:t>Willamette spring Chinook</w:t>
            </w:r>
          </w:p>
          <w:p w14:paraId="35E906A5" w14:textId="77777777" w:rsidR="003960D4" w:rsidRPr="006D76E1" w:rsidRDefault="003960D4" w:rsidP="00623821">
            <w:pPr>
              <w:snapToGrid w:val="0"/>
              <w:rPr>
                <w:sz w:val="16"/>
                <w:szCs w:val="16"/>
              </w:rPr>
            </w:pPr>
          </w:p>
          <w:p w14:paraId="47B0C9DF" w14:textId="77777777" w:rsidR="003960D4" w:rsidRPr="006D76E1" w:rsidRDefault="003960D4" w:rsidP="00623821">
            <w:pPr>
              <w:snapToGrid w:val="0"/>
              <w:rPr>
                <w:sz w:val="16"/>
                <w:szCs w:val="16"/>
              </w:rPr>
            </w:pPr>
            <w:r w:rsidRPr="006D76E1">
              <w:rPr>
                <w:sz w:val="16"/>
                <w:szCs w:val="16"/>
              </w:rPr>
              <w:t>use the following:</w:t>
            </w:r>
          </w:p>
          <w:p w14:paraId="643D595C" w14:textId="77777777" w:rsidR="003960D4" w:rsidRPr="006D76E1" w:rsidRDefault="003960D4" w:rsidP="000A286A">
            <w:pPr>
              <w:numPr>
                <w:ilvl w:val="1"/>
                <w:numId w:val="20"/>
              </w:numPr>
              <w:snapToGrid w:val="0"/>
              <w:ind w:left="432" w:hanging="144"/>
              <w:rPr>
                <w:sz w:val="16"/>
                <w:szCs w:val="16"/>
              </w:rPr>
            </w:pPr>
            <w:r w:rsidRPr="006D76E1">
              <w:rPr>
                <w:sz w:val="16"/>
                <w:szCs w:val="16"/>
              </w:rPr>
              <w:t>Fry</w:t>
            </w:r>
          </w:p>
          <w:p w14:paraId="209A0719" w14:textId="77777777" w:rsidR="003960D4" w:rsidRPr="006D76E1" w:rsidRDefault="003960D4" w:rsidP="000A286A">
            <w:pPr>
              <w:numPr>
                <w:ilvl w:val="1"/>
                <w:numId w:val="20"/>
              </w:numPr>
              <w:snapToGrid w:val="0"/>
              <w:ind w:left="432" w:hanging="144"/>
              <w:rPr>
                <w:sz w:val="16"/>
                <w:szCs w:val="16"/>
              </w:rPr>
            </w:pPr>
            <w:proofErr w:type="spellStart"/>
            <w:r w:rsidRPr="006D76E1">
              <w:rPr>
                <w:sz w:val="16"/>
                <w:szCs w:val="16"/>
              </w:rPr>
              <w:t>Subyearling</w:t>
            </w:r>
            <w:proofErr w:type="spellEnd"/>
          </w:p>
          <w:p w14:paraId="500F1A68" w14:textId="77777777" w:rsidR="003960D4" w:rsidRPr="006D76E1" w:rsidRDefault="003960D4" w:rsidP="000A286A">
            <w:pPr>
              <w:numPr>
                <w:ilvl w:val="1"/>
                <w:numId w:val="20"/>
              </w:numPr>
              <w:snapToGrid w:val="0"/>
              <w:ind w:left="432" w:hanging="144"/>
              <w:rPr>
                <w:sz w:val="16"/>
                <w:szCs w:val="16"/>
              </w:rPr>
            </w:pPr>
            <w:r w:rsidRPr="006D76E1">
              <w:rPr>
                <w:sz w:val="16"/>
                <w:szCs w:val="16"/>
              </w:rPr>
              <w:t>Yearling</w:t>
            </w:r>
          </w:p>
        </w:tc>
        <w:tc>
          <w:tcPr>
            <w:tcW w:w="2799" w:type="dxa"/>
            <w:tcBorders>
              <w:top w:val="dashed" w:sz="4" w:space="0" w:color="auto"/>
              <w:left w:val="dotted" w:sz="4" w:space="0" w:color="auto"/>
              <w:bottom w:val="dotted" w:sz="4" w:space="0" w:color="auto"/>
              <w:right w:val="single" w:sz="4" w:space="0" w:color="auto"/>
            </w:tcBorders>
          </w:tcPr>
          <w:p w14:paraId="6E74D6D4" w14:textId="77777777" w:rsidR="003960D4" w:rsidRPr="006D76E1" w:rsidRDefault="003960D4" w:rsidP="00CE57F9">
            <w:pPr>
              <w:snapToGrid w:val="0"/>
              <w:rPr>
                <w:sz w:val="16"/>
                <w:szCs w:val="16"/>
              </w:rPr>
            </w:pPr>
            <w:r w:rsidRPr="006D76E1">
              <w:rPr>
                <w:sz w:val="16"/>
                <w:szCs w:val="16"/>
              </w:rPr>
              <w:t>For</w:t>
            </w:r>
          </w:p>
          <w:p w14:paraId="1362750F" w14:textId="77777777" w:rsidR="0027017E" w:rsidRPr="006D76E1" w:rsidRDefault="0027017E" w:rsidP="000A286A">
            <w:pPr>
              <w:numPr>
                <w:ilvl w:val="0"/>
                <w:numId w:val="20"/>
              </w:numPr>
              <w:snapToGrid w:val="0"/>
              <w:ind w:left="173" w:hanging="144"/>
              <w:rPr>
                <w:sz w:val="16"/>
                <w:szCs w:val="16"/>
              </w:rPr>
            </w:pPr>
            <w:r w:rsidRPr="006D76E1">
              <w:rPr>
                <w:sz w:val="16"/>
                <w:szCs w:val="16"/>
              </w:rPr>
              <w:t>Coho</w:t>
            </w:r>
          </w:p>
          <w:p w14:paraId="4331859C" w14:textId="77777777" w:rsidR="003960D4" w:rsidRPr="006D76E1" w:rsidRDefault="003960D4" w:rsidP="000A286A">
            <w:pPr>
              <w:numPr>
                <w:ilvl w:val="0"/>
                <w:numId w:val="20"/>
              </w:numPr>
              <w:snapToGrid w:val="0"/>
              <w:ind w:left="173" w:hanging="144"/>
              <w:rPr>
                <w:sz w:val="16"/>
                <w:szCs w:val="16"/>
              </w:rPr>
            </w:pPr>
            <w:r w:rsidRPr="006D76E1">
              <w:rPr>
                <w:sz w:val="16"/>
                <w:szCs w:val="16"/>
              </w:rPr>
              <w:t>East-side spring/summer (stream-type) Chinook</w:t>
            </w:r>
          </w:p>
          <w:p w14:paraId="5DDF7E3F" w14:textId="77777777" w:rsidR="00F75AA0" w:rsidRPr="006D76E1" w:rsidRDefault="00F75AA0" w:rsidP="000A286A">
            <w:pPr>
              <w:numPr>
                <w:ilvl w:val="0"/>
                <w:numId w:val="20"/>
              </w:numPr>
              <w:snapToGrid w:val="0"/>
              <w:ind w:left="173" w:hanging="144"/>
              <w:rPr>
                <w:sz w:val="16"/>
                <w:szCs w:val="16"/>
              </w:rPr>
            </w:pPr>
            <w:r w:rsidRPr="006D76E1">
              <w:rPr>
                <w:sz w:val="16"/>
                <w:szCs w:val="16"/>
              </w:rPr>
              <w:t>Steelhead</w:t>
            </w:r>
          </w:p>
          <w:p w14:paraId="61FB2927" w14:textId="77777777" w:rsidR="003960D4" w:rsidRPr="006D76E1" w:rsidRDefault="003960D4" w:rsidP="00623821">
            <w:pPr>
              <w:snapToGrid w:val="0"/>
              <w:rPr>
                <w:sz w:val="16"/>
                <w:szCs w:val="16"/>
              </w:rPr>
            </w:pPr>
          </w:p>
          <w:p w14:paraId="7B669714" w14:textId="77777777" w:rsidR="003960D4" w:rsidRPr="006D76E1" w:rsidRDefault="003960D4" w:rsidP="00623821">
            <w:pPr>
              <w:snapToGrid w:val="0"/>
              <w:rPr>
                <w:sz w:val="16"/>
                <w:szCs w:val="16"/>
              </w:rPr>
            </w:pPr>
            <w:r w:rsidRPr="006D76E1">
              <w:rPr>
                <w:sz w:val="16"/>
                <w:szCs w:val="16"/>
              </w:rPr>
              <w:t>use the following:</w:t>
            </w:r>
          </w:p>
          <w:p w14:paraId="29BED945" w14:textId="77777777" w:rsidR="003960D4" w:rsidRPr="006D76E1" w:rsidRDefault="003960D4" w:rsidP="000A286A">
            <w:pPr>
              <w:numPr>
                <w:ilvl w:val="1"/>
                <w:numId w:val="20"/>
              </w:numPr>
              <w:snapToGrid w:val="0"/>
              <w:ind w:left="432" w:hanging="144"/>
              <w:rPr>
                <w:sz w:val="16"/>
                <w:szCs w:val="16"/>
              </w:rPr>
            </w:pPr>
            <w:r w:rsidRPr="006D76E1">
              <w:rPr>
                <w:sz w:val="16"/>
                <w:szCs w:val="16"/>
              </w:rPr>
              <w:t>Fry</w:t>
            </w:r>
          </w:p>
          <w:p w14:paraId="19A2016A" w14:textId="77777777" w:rsidR="003960D4" w:rsidRPr="006D76E1" w:rsidRDefault="003960D4" w:rsidP="000A286A">
            <w:pPr>
              <w:numPr>
                <w:ilvl w:val="1"/>
                <w:numId w:val="20"/>
              </w:numPr>
              <w:snapToGrid w:val="0"/>
              <w:ind w:left="432" w:hanging="144"/>
              <w:rPr>
                <w:sz w:val="16"/>
                <w:szCs w:val="16"/>
              </w:rPr>
            </w:pPr>
            <w:r w:rsidRPr="006D76E1">
              <w:rPr>
                <w:sz w:val="16"/>
                <w:szCs w:val="16"/>
              </w:rPr>
              <w:t>Parr</w:t>
            </w:r>
          </w:p>
          <w:p w14:paraId="771CEEB6" w14:textId="77777777" w:rsidR="003960D4" w:rsidRPr="006D76E1" w:rsidRDefault="003960D4" w:rsidP="000A286A">
            <w:pPr>
              <w:numPr>
                <w:ilvl w:val="1"/>
                <w:numId w:val="20"/>
              </w:numPr>
              <w:snapToGrid w:val="0"/>
              <w:ind w:left="432" w:hanging="144"/>
              <w:rPr>
                <w:sz w:val="16"/>
                <w:szCs w:val="16"/>
              </w:rPr>
            </w:pPr>
            <w:r w:rsidRPr="006D76E1">
              <w:rPr>
                <w:sz w:val="16"/>
                <w:szCs w:val="16"/>
              </w:rPr>
              <w:t>Presmolt</w:t>
            </w:r>
          </w:p>
          <w:p w14:paraId="2BFEA698" w14:textId="77777777" w:rsidR="003960D4" w:rsidRPr="006D76E1" w:rsidRDefault="003960D4" w:rsidP="000A286A">
            <w:pPr>
              <w:numPr>
                <w:ilvl w:val="1"/>
                <w:numId w:val="20"/>
              </w:numPr>
              <w:snapToGrid w:val="0"/>
              <w:ind w:left="432" w:hanging="144"/>
              <w:rPr>
                <w:sz w:val="16"/>
                <w:szCs w:val="16"/>
              </w:rPr>
            </w:pPr>
            <w:r w:rsidRPr="006D76E1">
              <w:rPr>
                <w:sz w:val="16"/>
                <w:szCs w:val="16"/>
              </w:rPr>
              <w:t>Smolt</w:t>
            </w:r>
          </w:p>
        </w:tc>
      </w:tr>
      <w:tr w:rsidR="00515C90" w:rsidRPr="006D76E1" w14:paraId="4BB40E62" w14:textId="77777777" w:rsidTr="00DE68CC">
        <w:trPr>
          <w:cantSplit/>
          <w:trHeight w:val="1322"/>
        </w:trPr>
        <w:tc>
          <w:tcPr>
            <w:tcW w:w="1732" w:type="dxa"/>
            <w:vMerge/>
            <w:tcMar>
              <w:left w:w="29" w:type="dxa"/>
              <w:right w:w="29" w:type="dxa"/>
            </w:tcMar>
          </w:tcPr>
          <w:p w14:paraId="214BDED6" w14:textId="77777777" w:rsidR="002E00A7" w:rsidRPr="006D76E1" w:rsidRDefault="002E00A7" w:rsidP="003960D4">
            <w:pPr>
              <w:snapToGrid w:val="0"/>
              <w:rPr>
                <w:b/>
                <w:bCs/>
                <w:sz w:val="16"/>
                <w:szCs w:val="16"/>
              </w:rPr>
            </w:pPr>
          </w:p>
        </w:tc>
        <w:tc>
          <w:tcPr>
            <w:tcW w:w="3607" w:type="dxa"/>
            <w:vMerge/>
            <w:tcMar>
              <w:left w:w="29" w:type="dxa"/>
              <w:right w:w="29" w:type="dxa"/>
            </w:tcMar>
          </w:tcPr>
          <w:p w14:paraId="76B08849" w14:textId="77777777" w:rsidR="002E00A7" w:rsidRPr="006D76E1" w:rsidRDefault="002E00A7" w:rsidP="003960D4">
            <w:pPr>
              <w:snapToGrid w:val="0"/>
              <w:rPr>
                <w:bCs/>
                <w:sz w:val="16"/>
                <w:szCs w:val="16"/>
              </w:rPr>
            </w:pPr>
          </w:p>
        </w:tc>
        <w:tc>
          <w:tcPr>
            <w:tcW w:w="952" w:type="dxa"/>
            <w:vMerge/>
            <w:tcBorders>
              <w:right w:val="single" w:sz="4" w:space="0" w:color="auto"/>
            </w:tcBorders>
            <w:tcMar>
              <w:left w:w="29" w:type="dxa"/>
              <w:right w:w="29" w:type="dxa"/>
            </w:tcMar>
          </w:tcPr>
          <w:p w14:paraId="6D6962D6" w14:textId="77777777" w:rsidR="002E00A7" w:rsidRPr="006D76E1" w:rsidRDefault="002E00A7" w:rsidP="003960D4">
            <w:pPr>
              <w:snapToGrid w:val="0"/>
              <w:jc w:val="center"/>
              <w:rPr>
                <w:b/>
                <w:bCs/>
                <w:sz w:val="16"/>
                <w:szCs w:val="16"/>
              </w:rPr>
            </w:pPr>
          </w:p>
        </w:tc>
        <w:tc>
          <w:tcPr>
            <w:tcW w:w="2799" w:type="dxa"/>
            <w:tcBorders>
              <w:top w:val="dotted" w:sz="4" w:space="0" w:color="auto"/>
              <w:left w:val="single" w:sz="4" w:space="0" w:color="auto"/>
              <w:bottom w:val="single" w:sz="4" w:space="0" w:color="auto"/>
              <w:right w:val="dotted" w:sz="4" w:space="0" w:color="auto"/>
            </w:tcBorders>
          </w:tcPr>
          <w:p w14:paraId="7F019191" w14:textId="77777777" w:rsidR="002E00A7" w:rsidRPr="006D76E1" w:rsidRDefault="002E00A7" w:rsidP="003960D4">
            <w:pPr>
              <w:snapToGrid w:val="0"/>
              <w:rPr>
                <w:sz w:val="16"/>
                <w:szCs w:val="16"/>
              </w:rPr>
            </w:pPr>
            <w:r w:rsidRPr="006D76E1">
              <w:rPr>
                <w:sz w:val="16"/>
                <w:szCs w:val="16"/>
              </w:rPr>
              <w:t>For</w:t>
            </w:r>
          </w:p>
          <w:p w14:paraId="7A3A622E" w14:textId="77777777" w:rsidR="002E00A7" w:rsidRPr="006D76E1" w:rsidRDefault="002E00A7" w:rsidP="000A286A">
            <w:pPr>
              <w:numPr>
                <w:ilvl w:val="0"/>
                <w:numId w:val="20"/>
              </w:numPr>
              <w:snapToGrid w:val="0"/>
              <w:ind w:left="173" w:hanging="144"/>
              <w:rPr>
                <w:sz w:val="16"/>
                <w:szCs w:val="16"/>
              </w:rPr>
            </w:pPr>
            <w:r w:rsidRPr="006D76E1">
              <w:rPr>
                <w:sz w:val="16"/>
                <w:szCs w:val="16"/>
              </w:rPr>
              <w:t>Upper Columbia summer Chinook</w:t>
            </w:r>
          </w:p>
          <w:p w14:paraId="2CD57E51" w14:textId="77777777" w:rsidR="002E00A7" w:rsidRPr="006D76E1" w:rsidRDefault="002E00A7" w:rsidP="003960D4">
            <w:pPr>
              <w:snapToGrid w:val="0"/>
              <w:rPr>
                <w:sz w:val="16"/>
                <w:szCs w:val="16"/>
              </w:rPr>
            </w:pPr>
          </w:p>
          <w:p w14:paraId="155BA9CB" w14:textId="77777777" w:rsidR="002E00A7" w:rsidRPr="006D76E1" w:rsidRDefault="002E00A7" w:rsidP="003960D4">
            <w:pPr>
              <w:snapToGrid w:val="0"/>
              <w:rPr>
                <w:sz w:val="16"/>
                <w:szCs w:val="16"/>
              </w:rPr>
            </w:pPr>
            <w:r w:rsidRPr="006D76E1">
              <w:rPr>
                <w:sz w:val="16"/>
                <w:szCs w:val="16"/>
              </w:rPr>
              <w:t>use the following:</w:t>
            </w:r>
          </w:p>
          <w:p w14:paraId="788D8558" w14:textId="77777777" w:rsidR="002E00A7" w:rsidRPr="006D76E1" w:rsidRDefault="002E00A7" w:rsidP="000A286A">
            <w:pPr>
              <w:numPr>
                <w:ilvl w:val="1"/>
                <w:numId w:val="20"/>
              </w:numPr>
              <w:snapToGrid w:val="0"/>
              <w:ind w:left="432" w:hanging="144"/>
              <w:rPr>
                <w:sz w:val="16"/>
                <w:szCs w:val="16"/>
              </w:rPr>
            </w:pPr>
            <w:r w:rsidRPr="006D76E1">
              <w:rPr>
                <w:sz w:val="16"/>
                <w:szCs w:val="16"/>
              </w:rPr>
              <w:t>Fry</w:t>
            </w:r>
          </w:p>
          <w:p w14:paraId="68416E70" w14:textId="77777777" w:rsidR="002E00A7" w:rsidRPr="006D76E1" w:rsidRDefault="002E00A7" w:rsidP="000A286A">
            <w:pPr>
              <w:numPr>
                <w:ilvl w:val="1"/>
                <w:numId w:val="20"/>
              </w:numPr>
              <w:snapToGrid w:val="0"/>
              <w:ind w:left="432" w:hanging="144"/>
              <w:rPr>
                <w:sz w:val="16"/>
                <w:szCs w:val="16"/>
              </w:rPr>
            </w:pPr>
            <w:proofErr w:type="spellStart"/>
            <w:r w:rsidRPr="006D76E1">
              <w:rPr>
                <w:sz w:val="16"/>
                <w:szCs w:val="16"/>
              </w:rPr>
              <w:t>Subyearling</w:t>
            </w:r>
            <w:proofErr w:type="spellEnd"/>
          </w:p>
        </w:tc>
        <w:tc>
          <w:tcPr>
            <w:tcW w:w="2799" w:type="dxa"/>
            <w:tcBorders>
              <w:top w:val="dotted" w:sz="4" w:space="0" w:color="auto"/>
              <w:left w:val="dotted" w:sz="4" w:space="0" w:color="auto"/>
              <w:bottom w:val="single" w:sz="4" w:space="0" w:color="auto"/>
              <w:right w:val="dotted" w:sz="4" w:space="0" w:color="auto"/>
            </w:tcBorders>
          </w:tcPr>
          <w:p w14:paraId="3136A710" w14:textId="77777777" w:rsidR="002E00A7" w:rsidRPr="006D76E1" w:rsidRDefault="002E00A7" w:rsidP="003960D4">
            <w:pPr>
              <w:snapToGrid w:val="0"/>
              <w:rPr>
                <w:sz w:val="16"/>
                <w:szCs w:val="16"/>
              </w:rPr>
            </w:pPr>
            <w:r w:rsidRPr="006D76E1">
              <w:rPr>
                <w:sz w:val="16"/>
                <w:szCs w:val="16"/>
              </w:rPr>
              <w:t>For</w:t>
            </w:r>
          </w:p>
          <w:p w14:paraId="18B3EBA1" w14:textId="77777777" w:rsidR="002E00A7" w:rsidRPr="006D76E1" w:rsidRDefault="002E00A7" w:rsidP="000A286A">
            <w:pPr>
              <w:numPr>
                <w:ilvl w:val="0"/>
                <w:numId w:val="20"/>
              </w:numPr>
              <w:snapToGrid w:val="0"/>
              <w:ind w:left="173" w:hanging="144"/>
              <w:rPr>
                <w:sz w:val="16"/>
                <w:szCs w:val="16"/>
              </w:rPr>
            </w:pPr>
            <w:r w:rsidRPr="006D76E1">
              <w:rPr>
                <w:sz w:val="16"/>
                <w:szCs w:val="16"/>
              </w:rPr>
              <w:t>Chum</w:t>
            </w:r>
          </w:p>
          <w:p w14:paraId="496338A9" w14:textId="77777777" w:rsidR="002E00A7" w:rsidRPr="006D76E1" w:rsidRDefault="002E00A7" w:rsidP="000A286A">
            <w:pPr>
              <w:numPr>
                <w:ilvl w:val="0"/>
                <w:numId w:val="20"/>
              </w:numPr>
              <w:snapToGrid w:val="0"/>
              <w:ind w:left="173" w:hanging="144"/>
              <w:rPr>
                <w:sz w:val="16"/>
                <w:szCs w:val="16"/>
              </w:rPr>
            </w:pPr>
            <w:r w:rsidRPr="006D76E1">
              <w:rPr>
                <w:sz w:val="16"/>
                <w:szCs w:val="16"/>
              </w:rPr>
              <w:t>Pink</w:t>
            </w:r>
          </w:p>
          <w:p w14:paraId="7E817592" w14:textId="77777777" w:rsidR="002E00A7" w:rsidRPr="006D76E1" w:rsidRDefault="002E00A7" w:rsidP="000A286A">
            <w:pPr>
              <w:numPr>
                <w:ilvl w:val="0"/>
                <w:numId w:val="20"/>
              </w:numPr>
              <w:snapToGrid w:val="0"/>
              <w:ind w:left="173" w:hanging="144"/>
              <w:rPr>
                <w:sz w:val="16"/>
                <w:szCs w:val="16"/>
              </w:rPr>
            </w:pPr>
            <w:r w:rsidRPr="006D76E1">
              <w:rPr>
                <w:sz w:val="16"/>
                <w:szCs w:val="16"/>
              </w:rPr>
              <w:t>Sockeye</w:t>
            </w:r>
          </w:p>
          <w:p w14:paraId="47885B7F" w14:textId="77777777" w:rsidR="002E00A7" w:rsidRPr="006D76E1" w:rsidRDefault="002E00A7" w:rsidP="003960D4">
            <w:pPr>
              <w:snapToGrid w:val="0"/>
              <w:rPr>
                <w:sz w:val="16"/>
                <w:szCs w:val="16"/>
              </w:rPr>
            </w:pPr>
          </w:p>
          <w:p w14:paraId="552B01E9" w14:textId="77777777" w:rsidR="002E00A7" w:rsidRPr="006D76E1" w:rsidRDefault="002E00A7" w:rsidP="003960D4">
            <w:pPr>
              <w:snapToGrid w:val="0"/>
              <w:rPr>
                <w:sz w:val="16"/>
                <w:szCs w:val="16"/>
              </w:rPr>
            </w:pPr>
            <w:r w:rsidRPr="006D76E1">
              <w:rPr>
                <w:sz w:val="16"/>
                <w:szCs w:val="16"/>
              </w:rPr>
              <w:t>use the following:</w:t>
            </w:r>
          </w:p>
          <w:p w14:paraId="6DF51B43" w14:textId="77777777" w:rsidR="002E00A7" w:rsidRPr="006D76E1" w:rsidRDefault="002E00A7" w:rsidP="000A286A">
            <w:pPr>
              <w:numPr>
                <w:ilvl w:val="1"/>
                <w:numId w:val="20"/>
              </w:numPr>
              <w:snapToGrid w:val="0"/>
              <w:ind w:left="432" w:hanging="144"/>
              <w:rPr>
                <w:sz w:val="16"/>
                <w:szCs w:val="16"/>
              </w:rPr>
            </w:pPr>
            <w:r w:rsidRPr="006D76E1">
              <w:rPr>
                <w:sz w:val="16"/>
                <w:szCs w:val="16"/>
              </w:rPr>
              <w:t>Smolt</w:t>
            </w:r>
          </w:p>
        </w:tc>
        <w:tc>
          <w:tcPr>
            <w:tcW w:w="2799" w:type="dxa"/>
            <w:tcBorders>
              <w:top w:val="dotted" w:sz="4" w:space="0" w:color="auto"/>
              <w:left w:val="dotted" w:sz="4" w:space="0" w:color="auto"/>
              <w:bottom w:val="single" w:sz="4" w:space="0" w:color="auto"/>
              <w:right w:val="single" w:sz="4" w:space="0" w:color="auto"/>
            </w:tcBorders>
          </w:tcPr>
          <w:p w14:paraId="6F23CE73" w14:textId="77777777" w:rsidR="002E00A7" w:rsidRPr="006D76E1" w:rsidRDefault="00287232" w:rsidP="00287232">
            <w:pPr>
              <w:snapToGrid w:val="0"/>
              <w:rPr>
                <w:sz w:val="16"/>
                <w:szCs w:val="16"/>
              </w:rPr>
            </w:pPr>
            <w:r w:rsidRPr="006D76E1">
              <w:rPr>
                <w:sz w:val="16"/>
                <w:szCs w:val="16"/>
              </w:rPr>
              <w:t>The suite of l</w:t>
            </w:r>
            <w:r w:rsidR="00070E7D" w:rsidRPr="006D76E1">
              <w:rPr>
                <w:sz w:val="16"/>
                <w:szCs w:val="16"/>
              </w:rPr>
              <w:t xml:space="preserve">ife stages to </w:t>
            </w:r>
            <w:r w:rsidRPr="006D76E1">
              <w:rPr>
                <w:sz w:val="16"/>
                <w:szCs w:val="16"/>
              </w:rPr>
              <w:t>report</w:t>
            </w:r>
            <w:r w:rsidR="00070E7D" w:rsidRPr="006D76E1">
              <w:rPr>
                <w:sz w:val="16"/>
                <w:szCs w:val="16"/>
              </w:rPr>
              <w:t xml:space="preserve"> are not yet determined for bull trout, coastal cutthroat trout, and any other</w:t>
            </w:r>
            <w:r w:rsidRPr="006D76E1">
              <w:rPr>
                <w:sz w:val="16"/>
                <w:szCs w:val="16"/>
              </w:rPr>
              <w:t xml:space="preserve"> specie</w:t>
            </w:r>
            <w:r w:rsidR="00070E7D" w:rsidRPr="006D76E1">
              <w:rPr>
                <w:sz w:val="16"/>
                <w:szCs w:val="16"/>
              </w:rPr>
              <w:t>s not explicitly listed here.</w:t>
            </w:r>
          </w:p>
        </w:tc>
      </w:tr>
      <w:tr w:rsidR="00515C90" w:rsidRPr="00B51678" w14:paraId="6EEDF552" w14:textId="77777777" w:rsidTr="00DE68CC">
        <w:trPr>
          <w:cantSplit/>
        </w:trPr>
        <w:tc>
          <w:tcPr>
            <w:tcW w:w="1732" w:type="dxa"/>
            <w:tcMar>
              <w:left w:w="29" w:type="dxa"/>
              <w:right w:w="29" w:type="dxa"/>
            </w:tcMar>
          </w:tcPr>
          <w:p w14:paraId="5598A223" w14:textId="77777777" w:rsidR="00F7074C" w:rsidRPr="00CD4EFD" w:rsidRDefault="00F7074C" w:rsidP="009B5184">
            <w:pPr>
              <w:snapToGrid w:val="0"/>
              <w:rPr>
                <w:b/>
                <w:bCs/>
                <w:i/>
                <w:color w:val="FF0000"/>
                <w:sz w:val="16"/>
                <w:szCs w:val="16"/>
              </w:rPr>
            </w:pPr>
            <w:r w:rsidRPr="00CD4EFD">
              <w:rPr>
                <w:b/>
                <w:bCs/>
                <w:i/>
                <w:color w:val="FF0000"/>
                <w:sz w:val="16"/>
                <w:szCs w:val="16"/>
              </w:rPr>
              <w:t>TotalNatural</w:t>
            </w:r>
          </w:p>
        </w:tc>
        <w:tc>
          <w:tcPr>
            <w:tcW w:w="3607" w:type="dxa"/>
            <w:tcMar>
              <w:left w:w="29" w:type="dxa"/>
              <w:right w:w="29" w:type="dxa"/>
            </w:tcMar>
          </w:tcPr>
          <w:p w14:paraId="5B90FF11" w14:textId="77777777" w:rsidR="00F7074C" w:rsidRPr="00325D88" w:rsidRDefault="00F7074C" w:rsidP="009B5184">
            <w:pPr>
              <w:snapToGrid w:val="0"/>
              <w:rPr>
                <w:bCs/>
                <w:sz w:val="16"/>
                <w:szCs w:val="16"/>
              </w:rPr>
            </w:pPr>
            <w:r>
              <w:rPr>
                <w:bCs/>
                <w:sz w:val="16"/>
                <w:szCs w:val="16"/>
              </w:rPr>
              <w:t>The point estimate for the number of natural origin fish of the indicated life stage passing the indicated location.</w:t>
            </w:r>
          </w:p>
        </w:tc>
        <w:tc>
          <w:tcPr>
            <w:tcW w:w="952" w:type="dxa"/>
            <w:tcMar>
              <w:left w:w="29" w:type="dxa"/>
              <w:right w:w="29" w:type="dxa"/>
            </w:tcMar>
          </w:tcPr>
          <w:p w14:paraId="64960DA9" w14:textId="6AD87EB7" w:rsidR="00F7074C" w:rsidRPr="00CD4EFD" w:rsidRDefault="00F7074C" w:rsidP="009B5184">
            <w:pPr>
              <w:snapToGrid w:val="0"/>
              <w:jc w:val="center"/>
              <w:rPr>
                <w:b/>
                <w:bCs/>
                <w:i/>
                <w:color w:val="FF0000"/>
                <w:sz w:val="16"/>
                <w:szCs w:val="16"/>
              </w:rPr>
            </w:pPr>
            <w:del w:id="1332" w:author="Mike Banach" w:date="2023-11-20T15:52:00Z">
              <w:r w:rsidRPr="00CD4EFD" w:rsidDel="00A21651">
                <w:rPr>
                  <w:b/>
                  <w:bCs/>
                  <w:i/>
                  <w:color w:val="FF0000"/>
                  <w:sz w:val="16"/>
                  <w:szCs w:val="16"/>
                </w:rPr>
                <w:delText>Single</w:delText>
              </w:r>
            </w:del>
            <w:ins w:id="1333" w:author="Mike Banach" w:date="2023-11-20T15:52:00Z">
              <w:r w:rsidR="00A21651">
                <w:rPr>
                  <w:b/>
                  <w:bCs/>
                  <w:i/>
                  <w:color w:val="FF0000"/>
                  <w:sz w:val="16"/>
                  <w:szCs w:val="16"/>
                </w:rPr>
                <w:t>Integer</w:t>
              </w:r>
            </w:ins>
          </w:p>
        </w:tc>
        <w:tc>
          <w:tcPr>
            <w:tcW w:w="8397" w:type="dxa"/>
            <w:gridSpan w:val="3"/>
            <w:tcBorders>
              <w:top w:val="single" w:sz="4" w:space="0" w:color="auto"/>
            </w:tcBorders>
          </w:tcPr>
          <w:p w14:paraId="6B96E81B" w14:textId="77777777" w:rsidR="00BD1B3A" w:rsidRDefault="00BD1B3A" w:rsidP="009B5184">
            <w:pPr>
              <w:snapToGrid w:val="0"/>
              <w:rPr>
                <w:bCs/>
                <w:sz w:val="16"/>
                <w:szCs w:val="16"/>
              </w:rPr>
            </w:pPr>
            <w:r w:rsidRPr="00DD66FB">
              <w:rPr>
                <w:bCs/>
                <w:color w:val="FF0000"/>
                <w:sz w:val="16"/>
                <w:szCs w:val="16"/>
              </w:rPr>
              <w:t>This field is required if NullRecord = "No".</w:t>
            </w:r>
          </w:p>
          <w:p w14:paraId="17533A3D" w14:textId="4F94C6AF" w:rsidR="00F7074C" w:rsidRPr="00325D88" w:rsidRDefault="00F7074C" w:rsidP="009B5184">
            <w:pPr>
              <w:snapToGrid w:val="0"/>
              <w:rPr>
                <w:sz w:val="16"/>
                <w:szCs w:val="16"/>
              </w:rPr>
            </w:pPr>
            <w:r w:rsidRPr="00FE7F24">
              <w:rPr>
                <w:sz w:val="16"/>
                <w:szCs w:val="16"/>
              </w:rPr>
              <w:t>Estimated number of natural</w:t>
            </w:r>
            <w:r>
              <w:rPr>
                <w:sz w:val="16"/>
                <w:szCs w:val="16"/>
              </w:rPr>
              <w:t xml:space="preserve"> </w:t>
            </w:r>
            <w:r w:rsidRPr="00FE7F24">
              <w:rPr>
                <w:sz w:val="16"/>
                <w:szCs w:val="16"/>
              </w:rPr>
              <w:t>origin</w:t>
            </w:r>
            <w:r>
              <w:rPr>
                <w:sz w:val="16"/>
                <w:szCs w:val="16"/>
              </w:rPr>
              <w:t xml:space="preserve"> smolts that outmigrated</w:t>
            </w:r>
            <w:r w:rsidRPr="00FE7F24">
              <w:rPr>
                <w:sz w:val="16"/>
                <w:szCs w:val="16"/>
              </w:rPr>
              <w:t xml:space="preserve"> in a particular year. </w:t>
            </w:r>
            <w:r>
              <w:rPr>
                <w:sz w:val="16"/>
                <w:szCs w:val="16"/>
              </w:rPr>
              <w:t xml:space="preserve"> </w:t>
            </w:r>
            <w:r w:rsidR="00E67A29">
              <w:rPr>
                <w:bCs/>
                <w:sz w:val="16"/>
                <w:szCs w:val="16"/>
              </w:rPr>
              <w:t xml:space="preserve">Provide whole numbers only, not decimal values.  </w:t>
            </w:r>
            <w:r>
              <w:rPr>
                <w:sz w:val="16"/>
                <w:szCs w:val="16"/>
              </w:rPr>
              <w:t xml:space="preserve">The statistical approach used to generate the estimate should be thoroughly explained in the methods referenced in the </w:t>
            </w:r>
            <w:del w:id="1334" w:author="Mike Banach" w:date="2022-08-09T14:18:00Z">
              <w:r w:rsidDel="00700288">
                <w:rPr>
                  <w:sz w:val="16"/>
                  <w:szCs w:val="16"/>
                </w:rPr>
                <w:delText>MethodDocumentation field</w:delText>
              </w:r>
            </w:del>
            <w:ins w:id="1335" w:author="Mike Banach" w:date="2022-08-09T14:18:00Z">
              <w:r w:rsidR="00700288">
                <w:rPr>
                  <w:sz w:val="16"/>
                  <w:szCs w:val="16"/>
                </w:rPr>
                <w:t>ProtMethURL / ProtMethDocumentation fields</w:t>
              </w:r>
            </w:ins>
            <w:r>
              <w:rPr>
                <w:sz w:val="16"/>
                <w:szCs w:val="16"/>
              </w:rPr>
              <w:t>.</w:t>
            </w:r>
          </w:p>
        </w:tc>
      </w:tr>
      <w:tr w:rsidR="00515C90" w:rsidRPr="00B51678" w14:paraId="1BE45AB8" w14:textId="77777777" w:rsidTr="00DE68CC">
        <w:trPr>
          <w:cantSplit/>
        </w:trPr>
        <w:tc>
          <w:tcPr>
            <w:tcW w:w="1732" w:type="dxa"/>
            <w:tcMar>
              <w:left w:w="29" w:type="dxa"/>
              <w:right w:w="29" w:type="dxa"/>
            </w:tcMar>
          </w:tcPr>
          <w:p w14:paraId="39E94FB6" w14:textId="77777777" w:rsidR="00771993" w:rsidRPr="00DD4D1E" w:rsidRDefault="00771993" w:rsidP="00771993">
            <w:pPr>
              <w:snapToGrid w:val="0"/>
              <w:rPr>
                <w:bCs/>
                <w:sz w:val="16"/>
                <w:szCs w:val="16"/>
              </w:rPr>
            </w:pPr>
            <w:r>
              <w:rPr>
                <w:bCs/>
                <w:sz w:val="16"/>
                <w:szCs w:val="16"/>
              </w:rPr>
              <w:t>TotalNaturalLowerLimit</w:t>
            </w:r>
          </w:p>
        </w:tc>
        <w:tc>
          <w:tcPr>
            <w:tcW w:w="3607" w:type="dxa"/>
            <w:tcMar>
              <w:left w:w="29" w:type="dxa"/>
              <w:right w:w="29" w:type="dxa"/>
            </w:tcMar>
          </w:tcPr>
          <w:p w14:paraId="46A3DBF3" w14:textId="77777777" w:rsidR="00771993" w:rsidRPr="00325D88" w:rsidRDefault="00771993" w:rsidP="00771993">
            <w:pPr>
              <w:snapToGrid w:val="0"/>
              <w:rPr>
                <w:bCs/>
                <w:sz w:val="16"/>
                <w:szCs w:val="16"/>
              </w:rPr>
            </w:pPr>
            <w:r>
              <w:rPr>
                <w:bCs/>
                <w:sz w:val="16"/>
                <w:szCs w:val="16"/>
              </w:rPr>
              <w:t>The lower limit of the confidence interval for the TotalNatural field.</w:t>
            </w:r>
          </w:p>
        </w:tc>
        <w:tc>
          <w:tcPr>
            <w:tcW w:w="952" w:type="dxa"/>
            <w:tcMar>
              <w:left w:w="29" w:type="dxa"/>
              <w:right w:w="29" w:type="dxa"/>
            </w:tcMar>
          </w:tcPr>
          <w:p w14:paraId="1739C329" w14:textId="2F1C6C28" w:rsidR="00771993" w:rsidRPr="00325D88" w:rsidRDefault="00771993" w:rsidP="00771993">
            <w:pPr>
              <w:snapToGrid w:val="0"/>
              <w:jc w:val="center"/>
              <w:rPr>
                <w:bCs/>
                <w:sz w:val="16"/>
                <w:szCs w:val="16"/>
              </w:rPr>
            </w:pPr>
            <w:del w:id="1336" w:author="Mike Banach" w:date="2023-11-20T15:52:00Z">
              <w:r w:rsidDel="00A21651">
                <w:rPr>
                  <w:bCs/>
                  <w:sz w:val="16"/>
                  <w:szCs w:val="16"/>
                </w:rPr>
                <w:delText>Single</w:delText>
              </w:r>
            </w:del>
            <w:ins w:id="1337" w:author="Mike Banach" w:date="2023-11-20T15:52:00Z">
              <w:r w:rsidR="00A21651">
                <w:rPr>
                  <w:bCs/>
                  <w:sz w:val="16"/>
                  <w:szCs w:val="16"/>
                </w:rPr>
                <w:t>Integer</w:t>
              </w:r>
            </w:ins>
          </w:p>
        </w:tc>
        <w:tc>
          <w:tcPr>
            <w:tcW w:w="8397" w:type="dxa"/>
            <w:gridSpan w:val="3"/>
          </w:tcPr>
          <w:p w14:paraId="1E00B31E" w14:textId="77777777" w:rsidR="00771993" w:rsidRPr="00325D88" w:rsidRDefault="004A538D" w:rsidP="00771993">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515C90" w:rsidRPr="00B51678" w14:paraId="02C9E040" w14:textId="77777777" w:rsidTr="00DE68CC">
        <w:trPr>
          <w:cantSplit/>
        </w:trPr>
        <w:tc>
          <w:tcPr>
            <w:tcW w:w="1732" w:type="dxa"/>
            <w:tcMar>
              <w:left w:w="29" w:type="dxa"/>
              <w:right w:w="29" w:type="dxa"/>
            </w:tcMar>
          </w:tcPr>
          <w:p w14:paraId="22791000" w14:textId="77777777" w:rsidR="00771993" w:rsidRPr="00DD4D1E" w:rsidRDefault="00771993" w:rsidP="00771993">
            <w:pPr>
              <w:snapToGrid w:val="0"/>
              <w:rPr>
                <w:bCs/>
                <w:sz w:val="16"/>
                <w:szCs w:val="16"/>
              </w:rPr>
            </w:pPr>
            <w:r>
              <w:rPr>
                <w:bCs/>
                <w:sz w:val="16"/>
                <w:szCs w:val="16"/>
              </w:rPr>
              <w:t>TotalNaturalUpperLimit</w:t>
            </w:r>
          </w:p>
        </w:tc>
        <w:tc>
          <w:tcPr>
            <w:tcW w:w="3607" w:type="dxa"/>
            <w:tcMar>
              <w:left w:w="29" w:type="dxa"/>
              <w:right w:w="29" w:type="dxa"/>
            </w:tcMar>
          </w:tcPr>
          <w:p w14:paraId="19678A99" w14:textId="77777777" w:rsidR="00771993" w:rsidRPr="00325D88" w:rsidRDefault="00771993" w:rsidP="00771993">
            <w:pPr>
              <w:snapToGrid w:val="0"/>
              <w:rPr>
                <w:bCs/>
                <w:sz w:val="16"/>
                <w:szCs w:val="16"/>
              </w:rPr>
            </w:pPr>
            <w:r>
              <w:rPr>
                <w:bCs/>
                <w:sz w:val="16"/>
                <w:szCs w:val="16"/>
              </w:rPr>
              <w:t>The upper limit of the confidence interval for the TotalNatural field.</w:t>
            </w:r>
          </w:p>
        </w:tc>
        <w:tc>
          <w:tcPr>
            <w:tcW w:w="952" w:type="dxa"/>
            <w:tcMar>
              <w:left w:w="29" w:type="dxa"/>
              <w:right w:w="29" w:type="dxa"/>
            </w:tcMar>
          </w:tcPr>
          <w:p w14:paraId="343CC4B5" w14:textId="486F84F0" w:rsidR="00771993" w:rsidRPr="00325D88" w:rsidRDefault="00771993" w:rsidP="00771993">
            <w:pPr>
              <w:snapToGrid w:val="0"/>
              <w:jc w:val="center"/>
              <w:rPr>
                <w:bCs/>
                <w:sz w:val="16"/>
                <w:szCs w:val="16"/>
              </w:rPr>
            </w:pPr>
            <w:del w:id="1338" w:author="Mike Banach" w:date="2023-11-20T15:52:00Z">
              <w:r w:rsidDel="00A21651">
                <w:rPr>
                  <w:bCs/>
                  <w:sz w:val="16"/>
                  <w:szCs w:val="16"/>
                </w:rPr>
                <w:delText>Single</w:delText>
              </w:r>
            </w:del>
            <w:ins w:id="1339" w:author="Mike Banach" w:date="2023-11-20T15:52:00Z">
              <w:r w:rsidR="00A21651">
                <w:rPr>
                  <w:bCs/>
                  <w:sz w:val="16"/>
                  <w:szCs w:val="16"/>
                </w:rPr>
                <w:t>Integer</w:t>
              </w:r>
            </w:ins>
          </w:p>
        </w:tc>
        <w:tc>
          <w:tcPr>
            <w:tcW w:w="8397" w:type="dxa"/>
            <w:gridSpan w:val="3"/>
          </w:tcPr>
          <w:p w14:paraId="1A532547" w14:textId="77777777" w:rsidR="00771993" w:rsidRPr="00325D88" w:rsidRDefault="00771993" w:rsidP="00771993">
            <w:pPr>
              <w:snapToGrid w:val="0"/>
              <w:rPr>
                <w:sz w:val="16"/>
                <w:szCs w:val="16"/>
              </w:rPr>
            </w:pPr>
            <w:r>
              <w:rPr>
                <w:sz w:val="16"/>
                <w:szCs w:val="16"/>
              </w:rPr>
              <w:t>Minimum value = 0.</w:t>
            </w:r>
          </w:p>
        </w:tc>
      </w:tr>
      <w:tr w:rsidR="00515C90" w:rsidRPr="00B51678" w14:paraId="0367A788" w14:textId="77777777" w:rsidTr="00DE68CC">
        <w:trPr>
          <w:cantSplit/>
        </w:trPr>
        <w:tc>
          <w:tcPr>
            <w:tcW w:w="1732" w:type="dxa"/>
            <w:tcMar>
              <w:left w:w="29" w:type="dxa"/>
              <w:right w:w="29" w:type="dxa"/>
            </w:tcMar>
          </w:tcPr>
          <w:p w14:paraId="15ACA75B" w14:textId="77777777" w:rsidR="00F7074C" w:rsidRPr="00DD4D1E" w:rsidRDefault="00F7074C" w:rsidP="009B5184">
            <w:pPr>
              <w:snapToGrid w:val="0"/>
              <w:rPr>
                <w:bCs/>
                <w:sz w:val="16"/>
                <w:szCs w:val="16"/>
              </w:rPr>
            </w:pPr>
            <w:r>
              <w:rPr>
                <w:bCs/>
                <w:sz w:val="16"/>
                <w:szCs w:val="16"/>
              </w:rPr>
              <w:t>TotalNaturalAlpha</w:t>
            </w:r>
          </w:p>
        </w:tc>
        <w:tc>
          <w:tcPr>
            <w:tcW w:w="3607" w:type="dxa"/>
            <w:tcMar>
              <w:left w:w="29" w:type="dxa"/>
              <w:right w:w="29" w:type="dxa"/>
            </w:tcMar>
          </w:tcPr>
          <w:p w14:paraId="1B9D1911" w14:textId="77777777" w:rsidR="00F7074C" w:rsidRPr="00325D88" w:rsidRDefault="00F7074C" w:rsidP="009B5184">
            <w:pPr>
              <w:snapToGrid w:val="0"/>
              <w:rPr>
                <w:bCs/>
                <w:sz w:val="16"/>
                <w:szCs w:val="16"/>
              </w:rPr>
            </w:pPr>
            <w:r>
              <w:rPr>
                <w:bCs/>
                <w:sz w:val="16"/>
                <w:szCs w:val="16"/>
              </w:rPr>
              <w:t>The significance level for the TotalNatural confidence interval, expressed as alpha.</w:t>
            </w:r>
          </w:p>
        </w:tc>
        <w:tc>
          <w:tcPr>
            <w:tcW w:w="952" w:type="dxa"/>
            <w:tcMar>
              <w:left w:w="29" w:type="dxa"/>
              <w:right w:w="29" w:type="dxa"/>
            </w:tcMar>
          </w:tcPr>
          <w:p w14:paraId="74D764D5" w14:textId="684B8BED" w:rsidR="00F7074C" w:rsidRPr="00325D88" w:rsidRDefault="00F7074C" w:rsidP="009B5184">
            <w:pPr>
              <w:snapToGrid w:val="0"/>
              <w:jc w:val="center"/>
              <w:rPr>
                <w:bCs/>
                <w:sz w:val="16"/>
                <w:szCs w:val="16"/>
              </w:rPr>
            </w:pPr>
            <w:del w:id="1340" w:author="Mike Banach" w:date="2023-11-20T15:48:00Z">
              <w:r w:rsidDel="000D1C32">
                <w:rPr>
                  <w:bCs/>
                  <w:sz w:val="16"/>
                  <w:szCs w:val="16"/>
                </w:rPr>
                <w:delText>Single</w:delText>
              </w:r>
            </w:del>
            <w:ins w:id="1341" w:author="Mike Banach" w:date="2023-11-20T15:48:00Z">
              <w:r w:rsidR="000D1C32">
                <w:rPr>
                  <w:bCs/>
                  <w:sz w:val="16"/>
                  <w:szCs w:val="16"/>
                </w:rPr>
                <w:t>Real</w:t>
              </w:r>
            </w:ins>
          </w:p>
        </w:tc>
        <w:tc>
          <w:tcPr>
            <w:tcW w:w="8397" w:type="dxa"/>
            <w:gridSpan w:val="3"/>
          </w:tcPr>
          <w:p w14:paraId="06444069" w14:textId="77777777" w:rsidR="00F7074C" w:rsidRPr="00325D88" w:rsidRDefault="00F7074C" w:rsidP="009B5184">
            <w:pPr>
              <w:snapToGrid w:val="0"/>
              <w:rPr>
                <w:sz w:val="16"/>
                <w:szCs w:val="16"/>
              </w:rPr>
            </w:pPr>
            <w:r>
              <w:rPr>
                <w:sz w:val="16"/>
                <w:szCs w:val="16"/>
              </w:rPr>
              <w:t>Express these values as alpha values.  For example, for the 95% confidence limits enter "0.05" in this field, not "95".</w:t>
            </w:r>
          </w:p>
        </w:tc>
      </w:tr>
      <w:tr w:rsidR="00515C90" w:rsidRPr="00B51678" w14:paraId="73114109" w14:textId="77777777" w:rsidTr="00DE68CC">
        <w:trPr>
          <w:cantSplit/>
        </w:trPr>
        <w:tc>
          <w:tcPr>
            <w:tcW w:w="1732" w:type="dxa"/>
            <w:tcMar>
              <w:left w:w="29" w:type="dxa"/>
              <w:right w:w="29" w:type="dxa"/>
            </w:tcMar>
          </w:tcPr>
          <w:p w14:paraId="3A92C667" w14:textId="77777777" w:rsidR="00F7074C" w:rsidRPr="00CD4EFD" w:rsidRDefault="00F7074C" w:rsidP="009B5184">
            <w:pPr>
              <w:snapToGrid w:val="0"/>
              <w:rPr>
                <w:b/>
                <w:bCs/>
                <w:i/>
                <w:color w:val="FF0000"/>
                <w:sz w:val="16"/>
                <w:szCs w:val="16"/>
              </w:rPr>
            </w:pPr>
            <w:r w:rsidRPr="00CD4EFD">
              <w:rPr>
                <w:b/>
                <w:bCs/>
                <w:i/>
                <w:color w:val="FF0000"/>
                <w:sz w:val="16"/>
                <w:szCs w:val="16"/>
              </w:rPr>
              <w:t>SurvivalRate</w:t>
            </w:r>
          </w:p>
        </w:tc>
        <w:tc>
          <w:tcPr>
            <w:tcW w:w="3607" w:type="dxa"/>
            <w:tcMar>
              <w:left w:w="29" w:type="dxa"/>
              <w:right w:w="29" w:type="dxa"/>
            </w:tcMar>
          </w:tcPr>
          <w:p w14:paraId="2BD22786" w14:textId="77777777" w:rsidR="00F7074C" w:rsidRDefault="00F7074C" w:rsidP="009B5184">
            <w:pPr>
              <w:snapToGrid w:val="0"/>
              <w:rPr>
                <w:bCs/>
                <w:sz w:val="16"/>
                <w:szCs w:val="16"/>
              </w:rPr>
            </w:pPr>
            <w:r>
              <w:rPr>
                <w:bCs/>
                <w:sz w:val="16"/>
                <w:szCs w:val="16"/>
              </w:rPr>
              <w:t xml:space="preserve">The point estimate for the survival rate of fish from the life stage and trapping site indicated by the LifeStage and Location fields of this table to the </w:t>
            </w:r>
            <w:del w:id="1342" w:author="Mike Banach" w:date="2021-12-23T13:01:00Z">
              <w:r w:rsidDel="00FA1882">
                <w:rPr>
                  <w:bCs/>
                  <w:sz w:val="16"/>
                  <w:szCs w:val="16"/>
                </w:rPr>
                <w:delText>smolt equivalent</w:delText>
              </w:r>
            </w:del>
            <w:ins w:id="1343" w:author="Mike Banach" w:date="2021-12-23T13:01:00Z">
              <w:r w:rsidR="00FA1882">
                <w:rPr>
                  <w:bCs/>
                  <w:sz w:val="16"/>
                  <w:szCs w:val="16"/>
                </w:rPr>
                <w:t>outmigrant</w:t>
              </w:r>
            </w:ins>
            <w:ins w:id="1344" w:author="Mike Banach" w:date="2021-12-23T13:02:00Z">
              <w:r w:rsidR="00FA1882">
                <w:rPr>
                  <w:bCs/>
                  <w:sz w:val="16"/>
                  <w:szCs w:val="16"/>
                </w:rPr>
                <w:t xml:space="preserve"> abundance</w:t>
              </w:r>
            </w:ins>
            <w:r>
              <w:rPr>
                <w:bCs/>
                <w:sz w:val="16"/>
                <w:szCs w:val="16"/>
              </w:rPr>
              <w:t xml:space="preserve"> estimation site indicated by the SmoltEqLocation </w:t>
            </w:r>
            <w:ins w:id="1345" w:author="Mike Banach" w:date="2021-12-23T13:00:00Z">
              <w:r w:rsidR="00FA1882">
                <w:rPr>
                  <w:bCs/>
                  <w:sz w:val="16"/>
                  <w:szCs w:val="16"/>
                </w:rPr>
                <w:t xml:space="preserve">field </w:t>
              </w:r>
            </w:ins>
            <w:r>
              <w:rPr>
                <w:bCs/>
                <w:sz w:val="16"/>
                <w:szCs w:val="16"/>
              </w:rPr>
              <w:t>in the JuvenileOutmigrants table.</w:t>
            </w:r>
          </w:p>
        </w:tc>
        <w:tc>
          <w:tcPr>
            <w:tcW w:w="952" w:type="dxa"/>
            <w:tcMar>
              <w:left w:w="29" w:type="dxa"/>
              <w:right w:w="29" w:type="dxa"/>
            </w:tcMar>
          </w:tcPr>
          <w:p w14:paraId="38430BCF" w14:textId="083A8C75" w:rsidR="00F7074C" w:rsidRPr="00CD4EFD" w:rsidRDefault="00F7074C" w:rsidP="009B5184">
            <w:pPr>
              <w:snapToGrid w:val="0"/>
              <w:jc w:val="center"/>
              <w:rPr>
                <w:b/>
                <w:bCs/>
                <w:i/>
                <w:color w:val="FF0000"/>
                <w:sz w:val="16"/>
                <w:szCs w:val="16"/>
              </w:rPr>
            </w:pPr>
            <w:del w:id="1346" w:author="Mike Banach" w:date="2023-11-20T15:48:00Z">
              <w:r w:rsidRPr="00CD4EFD" w:rsidDel="000D1C32">
                <w:rPr>
                  <w:b/>
                  <w:bCs/>
                  <w:i/>
                  <w:color w:val="FF0000"/>
                  <w:sz w:val="16"/>
                  <w:szCs w:val="16"/>
                </w:rPr>
                <w:delText>Single</w:delText>
              </w:r>
            </w:del>
            <w:ins w:id="1347" w:author="Mike Banach" w:date="2023-11-20T15:48:00Z">
              <w:r w:rsidR="000D1C32">
                <w:rPr>
                  <w:b/>
                  <w:bCs/>
                  <w:i/>
                  <w:color w:val="FF0000"/>
                  <w:sz w:val="16"/>
                  <w:szCs w:val="16"/>
                </w:rPr>
                <w:t>Real</w:t>
              </w:r>
            </w:ins>
          </w:p>
        </w:tc>
        <w:tc>
          <w:tcPr>
            <w:tcW w:w="8397" w:type="dxa"/>
            <w:gridSpan w:val="3"/>
          </w:tcPr>
          <w:p w14:paraId="7F28CCA7" w14:textId="77777777" w:rsidR="00C71852" w:rsidRDefault="00C71852" w:rsidP="00C71852">
            <w:pPr>
              <w:snapToGrid w:val="0"/>
              <w:rPr>
                <w:bCs/>
                <w:sz w:val="16"/>
                <w:szCs w:val="16"/>
              </w:rPr>
            </w:pPr>
            <w:r w:rsidRPr="00DD66FB">
              <w:rPr>
                <w:bCs/>
                <w:color w:val="FF0000"/>
                <w:sz w:val="16"/>
                <w:szCs w:val="16"/>
              </w:rPr>
              <w:t>This field is required if NullRecord = "No".</w:t>
            </w:r>
          </w:p>
          <w:p w14:paraId="5B40154F" w14:textId="77777777" w:rsidR="00F7074C" w:rsidRDefault="00F7074C" w:rsidP="009B5184">
            <w:pPr>
              <w:snapToGrid w:val="0"/>
              <w:rPr>
                <w:sz w:val="16"/>
                <w:szCs w:val="16"/>
              </w:rPr>
            </w:pPr>
            <w:r>
              <w:rPr>
                <w:sz w:val="16"/>
                <w:szCs w:val="16"/>
              </w:rPr>
              <w:t>Express as a proportion from 0 to 1.</w:t>
            </w:r>
          </w:p>
          <w:p w14:paraId="447E4E3E" w14:textId="77777777" w:rsidR="00F7074C" w:rsidRDefault="00F7074C" w:rsidP="009B5184">
            <w:pPr>
              <w:snapToGrid w:val="0"/>
              <w:rPr>
                <w:sz w:val="16"/>
                <w:szCs w:val="16"/>
              </w:rPr>
            </w:pPr>
          </w:p>
          <w:p w14:paraId="3C8C727F" w14:textId="77777777" w:rsidR="00F7074C" w:rsidRDefault="00F7074C" w:rsidP="009B5184">
            <w:pPr>
              <w:snapToGrid w:val="0"/>
              <w:rPr>
                <w:sz w:val="16"/>
                <w:szCs w:val="16"/>
              </w:rPr>
            </w:pPr>
            <w:r>
              <w:rPr>
                <w:sz w:val="16"/>
                <w:szCs w:val="16"/>
              </w:rPr>
              <w:t xml:space="preserve">The Location field of this table tells </w:t>
            </w:r>
            <w:r>
              <w:rPr>
                <w:bCs/>
                <w:sz w:val="16"/>
                <w:szCs w:val="16"/>
              </w:rPr>
              <w:t xml:space="preserve">where </w:t>
            </w:r>
            <w:ins w:id="1348" w:author="Mike Banach" w:date="2021-12-23T13:03:00Z">
              <w:r w:rsidR="00FA1882">
                <w:rPr>
                  <w:bCs/>
                  <w:sz w:val="16"/>
                  <w:szCs w:val="16"/>
                </w:rPr>
                <w:t xml:space="preserve">outmigrant </w:t>
              </w:r>
            </w:ins>
            <w:r>
              <w:rPr>
                <w:bCs/>
                <w:sz w:val="16"/>
                <w:szCs w:val="16"/>
              </w:rPr>
              <w:t>abundance numbers were determined</w:t>
            </w:r>
            <w:r>
              <w:rPr>
                <w:sz w:val="16"/>
                <w:szCs w:val="16"/>
              </w:rPr>
              <w:t xml:space="preserve"> for a specific </w:t>
            </w:r>
            <w:r>
              <w:rPr>
                <w:bCs/>
                <w:sz w:val="16"/>
                <w:szCs w:val="16"/>
              </w:rPr>
              <w:t xml:space="preserve">trapping site and life stage.  The SmoltEqLocation field of the JuvenileOutmigrants table (this table's parent table) tells the location for which the number of </w:t>
            </w:r>
            <w:del w:id="1349" w:author="Mike Banach" w:date="2021-12-28T09:17:00Z">
              <w:r w:rsidDel="000A2AFE">
                <w:rPr>
                  <w:bCs/>
                  <w:sz w:val="16"/>
                  <w:szCs w:val="16"/>
                </w:rPr>
                <w:delText>smolt equivalents</w:delText>
              </w:r>
            </w:del>
            <w:ins w:id="1350" w:author="Mike Banach" w:date="2021-12-28T09:17:00Z">
              <w:r w:rsidR="000A2AFE">
                <w:rPr>
                  <w:bCs/>
                  <w:sz w:val="16"/>
                  <w:szCs w:val="16"/>
                </w:rPr>
                <w:t>outmigrants</w:t>
              </w:r>
            </w:ins>
            <w:r>
              <w:rPr>
                <w:bCs/>
                <w:sz w:val="16"/>
                <w:szCs w:val="16"/>
              </w:rPr>
              <w:t xml:space="preserve"> was estimated.  In cases where Location=SmoltEqLocation and LifeStage="Smolt", </w:t>
            </w:r>
            <w:r>
              <w:rPr>
                <w:sz w:val="16"/>
                <w:szCs w:val="16"/>
              </w:rPr>
              <w:t>this value will equal "1" because the data (TotalNatural field) already indicate the number of smolts at the smolt equivalent location.</w:t>
            </w:r>
          </w:p>
        </w:tc>
      </w:tr>
      <w:tr w:rsidR="00515C90" w:rsidRPr="00B51678" w14:paraId="5A0B2500" w14:textId="77777777" w:rsidTr="00DE68CC">
        <w:trPr>
          <w:cantSplit/>
        </w:trPr>
        <w:tc>
          <w:tcPr>
            <w:tcW w:w="1732" w:type="dxa"/>
            <w:tcMar>
              <w:left w:w="29" w:type="dxa"/>
              <w:right w:w="29" w:type="dxa"/>
            </w:tcMar>
          </w:tcPr>
          <w:p w14:paraId="77F8DA5F" w14:textId="77777777" w:rsidR="00771993" w:rsidRDefault="00771993" w:rsidP="00771993">
            <w:pPr>
              <w:snapToGrid w:val="0"/>
              <w:rPr>
                <w:bCs/>
                <w:sz w:val="16"/>
                <w:szCs w:val="16"/>
              </w:rPr>
            </w:pPr>
            <w:r>
              <w:rPr>
                <w:bCs/>
                <w:sz w:val="16"/>
                <w:szCs w:val="16"/>
              </w:rPr>
              <w:t>SurvivalRateLowerLimit</w:t>
            </w:r>
          </w:p>
        </w:tc>
        <w:tc>
          <w:tcPr>
            <w:tcW w:w="3607" w:type="dxa"/>
            <w:tcMar>
              <w:left w:w="29" w:type="dxa"/>
              <w:right w:w="29" w:type="dxa"/>
            </w:tcMar>
          </w:tcPr>
          <w:p w14:paraId="20DE6221" w14:textId="77777777" w:rsidR="00771993" w:rsidRDefault="00771993" w:rsidP="00820C3A">
            <w:pPr>
              <w:snapToGrid w:val="0"/>
              <w:rPr>
                <w:bCs/>
                <w:sz w:val="16"/>
                <w:szCs w:val="16"/>
              </w:rPr>
            </w:pPr>
            <w:r>
              <w:rPr>
                <w:bCs/>
                <w:sz w:val="16"/>
                <w:szCs w:val="16"/>
              </w:rPr>
              <w:t>The lower limit of the confidence interval for the Surv</w:t>
            </w:r>
            <w:r w:rsidR="00820C3A">
              <w:rPr>
                <w:bCs/>
                <w:sz w:val="16"/>
                <w:szCs w:val="16"/>
              </w:rPr>
              <w:t>ival</w:t>
            </w:r>
            <w:r>
              <w:rPr>
                <w:bCs/>
                <w:sz w:val="16"/>
                <w:szCs w:val="16"/>
              </w:rPr>
              <w:t>Rate field.</w:t>
            </w:r>
          </w:p>
        </w:tc>
        <w:tc>
          <w:tcPr>
            <w:tcW w:w="952" w:type="dxa"/>
            <w:tcMar>
              <w:left w:w="29" w:type="dxa"/>
              <w:right w:w="29" w:type="dxa"/>
            </w:tcMar>
          </w:tcPr>
          <w:p w14:paraId="0E6749F5" w14:textId="154C6978" w:rsidR="00771993" w:rsidRDefault="00771993" w:rsidP="00771993">
            <w:pPr>
              <w:snapToGrid w:val="0"/>
              <w:jc w:val="center"/>
              <w:rPr>
                <w:bCs/>
                <w:sz w:val="16"/>
                <w:szCs w:val="16"/>
              </w:rPr>
            </w:pPr>
            <w:del w:id="1351" w:author="Mike Banach" w:date="2023-11-20T15:48:00Z">
              <w:r w:rsidDel="000D1C32">
                <w:rPr>
                  <w:bCs/>
                  <w:sz w:val="16"/>
                  <w:szCs w:val="16"/>
                </w:rPr>
                <w:delText>Single</w:delText>
              </w:r>
            </w:del>
            <w:ins w:id="1352" w:author="Mike Banach" w:date="2023-11-20T15:48:00Z">
              <w:r w:rsidR="000D1C32">
                <w:rPr>
                  <w:bCs/>
                  <w:sz w:val="16"/>
                  <w:szCs w:val="16"/>
                </w:rPr>
                <w:t>Real</w:t>
              </w:r>
            </w:ins>
          </w:p>
        </w:tc>
        <w:tc>
          <w:tcPr>
            <w:tcW w:w="8397" w:type="dxa"/>
            <w:gridSpan w:val="3"/>
          </w:tcPr>
          <w:p w14:paraId="2B8CF7CC" w14:textId="77777777" w:rsidR="00771993" w:rsidRDefault="004A538D" w:rsidP="00771993">
            <w:pPr>
              <w:snapToGrid w:val="0"/>
              <w:rPr>
                <w:sz w:val="16"/>
                <w:szCs w:val="16"/>
              </w:rPr>
            </w:pPr>
            <w:r w:rsidRPr="003B7DE3">
              <w:rPr>
                <w:sz w:val="16"/>
                <w:szCs w:val="16"/>
              </w:rPr>
              <w:t>Minimum value = 0</w:t>
            </w:r>
            <w:r w:rsidR="003E032C">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515C90" w:rsidRPr="00B51678" w14:paraId="2A571672" w14:textId="77777777" w:rsidTr="00DE68CC">
        <w:trPr>
          <w:cantSplit/>
        </w:trPr>
        <w:tc>
          <w:tcPr>
            <w:tcW w:w="1732" w:type="dxa"/>
            <w:tcMar>
              <w:left w:w="29" w:type="dxa"/>
              <w:right w:w="29" w:type="dxa"/>
            </w:tcMar>
          </w:tcPr>
          <w:p w14:paraId="78974D4F" w14:textId="77777777" w:rsidR="00771993" w:rsidRDefault="00771993" w:rsidP="00F92273">
            <w:pPr>
              <w:snapToGrid w:val="0"/>
              <w:rPr>
                <w:bCs/>
                <w:sz w:val="16"/>
                <w:szCs w:val="16"/>
              </w:rPr>
            </w:pPr>
            <w:r>
              <w:rPr>
                <w:bCs/>
                <w:sz w:val="16"/>
                <w:szCs w:val="16"/>
              </w:rPr>
              <w:t>SurvivalRateUpperLimit</w:t>
            </w:r>
          </w:p>
        </w:tc>
        <w:tc>
          <w:tcPr>
            <w:tcW w:w="3607" w:type="dxa"/>
            <w:tcMar>
              <w:left w:w="29" w:type="dxa"/>
              <w:right w:w="29" w:type="dxa"/>
            </w:tcMar>
          </w:tcPr>
          <w:p w14:paraId="5F7DC782" w14:textId="77777777" w:rsidR="00771993" w:rsidRDefault="00771993" w:rsidP="00F92273">
            <w:pPr>
              <w:snapToGrid w:val="0"/>
              <w:rPr>
                <w:bCs/>
                <w:sz w:val="16"/>
                <w:szCs w:val="16"/>
              </w:rPr>
            </w:pPr>
            <w:r>
              <w:rPr>
                <w:bCs/>
                <w:sz w:val="16"/>
                <w:szCs w:val="16"/>
              </w:rPr>
              <w:t>The upper limit of the confidence interval for the Surv</w:t>
            </w:r>
            <w:r w:rsidR="00820C3A">
              <w:rPr>
                <w:bCs/>
                <w:sz w:val="16"/>
                <w:szCs w:val="16"/>
              </w:rPr>
              <w:t>ival</w:t>
            </w:r>
            <w:r>
              <w:rPr>
                <w:bCs/>
                <w:sz w:val="16"/>
                <w:szCs w:val="16"/>
              </w:rPr>
              <w:t>Rate field.</w:t>
            </w:r>
          </w:p>
        </w:tc>
        <w:tc>
          <w:tcPr>
            <w:tcW w:w="952" w:type="dxa"/>
            <w:tcMar>
              <w:left w:w="29" w:type="dxa"/>
              <w:right w:w="29" w:type="dxa"/>
            </w:tcMar>
          </w:tcPr>
          <w:p w14:paraId="775BB125" w14:textId="0086BC1D" w:rsidR="00771993" w:rsidRDefault="00771993" w:rsidP="00771993">
            <w:pPr>
              <w:snapToGrid w:val="0"/>
              <w:jc w:val="center"/>
              <w:rPr>
                <w:bCs/>
                <w:sz w:val="16"/>
                <w:szCs w:val="16"/>
              </w:rPr>
            </w:pPr>
            <w:del w:id="1353" w:author="Mike Banach" w:date="2023-11-20T15:48:00Z">
              <w:r w:rsidDel="000D1C32">
                <w:rPr>
                  <w:bCs/>
                  <w:sz w:val="16"/>
                  <w:szCs w:val="16"/>
                </w:rPr>
                <w:delText>Single</w:delText>
              </w:r>
            </w:del>
            <w:ins w:id="1354" w:author="Mike Banach" w:date="2023-11-20T15:48:00Z">
              <w:r w:rsidR="000D1C32">
                <w:rPr>
                  <w:bCs/>
                  <w:sz w:val="16"/>
                  <w:szCs w:val="16"/>
                </w:rPr>
                <w:t>Real</w:t>
              </w:r>
            </w:ins>
          </w:p>
        </w:tc>
        <w:tc>
          <w:tcPr>
            <w:tcW w:w="8397" w:type="dxa"/>
            <w:gridSpan w:val="3"/>
          </w:tcPr>
          <w:p w14:paraId="13A7E05D" w14:textId="77777777" w:rsidR="00771993" w:rsidRDefault="00771993" w:rsidP="00771993">
            <w:pPr>
              <w:snapToGrid w:val="0"/>
              <w:rPr>
                <w:sz w:val="16"/>
                <w:szCs w:val="16"/>
              </w:rPr>
            </w:pPr>
            <w:r>
              <w:rPr>
                <w:sz w:val="16"/>
                <w:szCs w:val="16"/>
              </w:rPr>
              <w:t>Minimum value = 0</w:t>
            </w:r>
            <w:r w:rsidR="003E032C">
              <w:rPr>
                <w:sz w:val="16"/>
                <w:szCs w:val="16"/>
              </w:rPr>
              <w:t xml:space="preserve"> and maximum = 1</w:t>
            </w:r>
            <w:r w:rsidR="003E032C" w:rsidRPr="003B7DE3">
              <w:rPr>
                <w:sz w:val="16"/>
                <w:szCs w:val="16"/>
              </w:rPr>
              <w:t xml:space="preserve">.  If the calculated lower limit of the confidence interval is </w:t>
            </w:r>
            <w:r w:rsidR="003E032C">
              <w:rPr>
                <w:sz w:val="16"/>
                <w:szCs w:val="16"/>
              </w:rPr>
              <w:t xml:space="preserve">more than 1.0 </w:t>
            </w:r>
            <w:r w:rsidR="003E032C" w:rsidRPr="003B7DE3">
              <w:rPr>
                <w:sz w:val="16"/>
                <w:szCs w:val="16"/>
              </w:rPr>
              <w:t>you</w:t>
            </w:r>
            <w:r w:rsidR="003E032C">
              <w:rPr>
                <w:sz w:val="16"/>
                <w:szCs w:val="16"/>
              </w:rPr>
              <w:t xml:space="preserve"> </w:t>
            </w:r>
            <w:r w:rsidR="003E032C" w:rsidRPr="000B598B">
              <w:rPr>
                <w:sz w:val="16"/>
                <w:szCs w:val="16"/>
                <w:u w:val="single"/>
              </w:rPr>
              <w:t>may</w:t>
            </w:r>
            <w:r w:rsidR="003E032C">
              <w:rPr>
                <w:sz w:val="16"/>
                <w:szCs w:val="16"/>
              </w:rPr>
              <w:t xml:space="preserve"> r</w:t>
            </w:r>
            <w:r w:rsidR="003E032C" w:rsidRPr="003B7DE3">
              <w:rPr>
                <w:sz w:val="16"/>
                <w:szCs w:val="16"/>
              </w:rPr>
              <w:t xml:space="preserve">eport </w:t>
            </w:r>
            <w:r w:rsidR="003E032C">
              <w:rPr>
                <w:sz w:val="16"/>
                <w:szCs w:val="16"/>
              </w:rPr>
              <w:t>1.</w:t>
            </w:r>
            <w:r w:rsidR="003E032C" w:rsidRPr="003B7DE3">
              <w:rPr>
                <w:sz w:val="16"/>
                <w:szCs w:val="16"/>
              </w:rPr>
              <w:t>0 in this field</w:t>
            </w:r>
            <w:r w:rsidR="003E032C">
              <w:rPr>
                <w:sz w:val="16"/>
                <w:szCs w:val="16"/>
              </w:rPr>
              <w:t>, but we suggest you consider statistical options that prevent values outside of possible limits</w:t>
            </w:r>
            <w:r>
              <w:rPr>
                <w:sz w:val="16"/>
                <w:szCs w:val="16"/>
              </w:rPr>
              <w:t>.</w:t>
            </w:r>
          </w:p>
        </w:tc>
      </w:tr>
      <w:tr w:rsidR="00515C90" w:rsidRPr="00B51678" w14:paraId="171C1615" w14:textId="77777777" w:rsidTr="00DE68CC">
        <w:trPr>
          <w:cantSplit/>
        </w:trPr>
        <w:tc>
          <w:tcPr>
            <w:tcW w:w="1732" w:type="dxa"/>
            <w:tcMar>
              <w:left w:w="29" w:type="dxa"/>
              <w:right w:w="29" w:type="dxa"/>
            </w:tcMar>
          </w:tcPr>
          <w:p w14:paraId="6A04D1E7" w14:textId="77777777" w:rsidR="00F7074C" w:rsidRDefault="00F7074C" w:rsidP="009B5184">
            <w:pPr>
              <w:snapToGrid w:val="0"/>
              <w:rPr>
                <w:bCs/>
                <w:sz w:val="16"/>
                <w:szCs w:val="16"/>
              </w:rPr>
            </w:pPr>
            <w:r>
              <w:rPr>
                <w:bCs/>
                <w:sz w:val="16"/>
                <w:szCs w:val="16"/>
              </w:rPr>
              <w:t>SurvivalRateAlpha</w:t>
            </w:r>
          </w:p>
        </w:tc>
        <w:tc>
          <w:tcPr>
            <w:tcW w:w="3607" w:type="dxa"/>
            <w:tcMar>
              <w:left w:w="29" w:type="dxa"/>
              <w:right w:w="29" w:type="dxa"/>
            </w:tcMar>
          </w:tcPr>
          <w:p w14:paraId="55F5777D" w14:textId="77777777" w:rsidR="00F7074C" w:rsidRDefault="00F7074C" w:rsidP="00820C3A">
            <w:pPr>
              <w:snapToGrid w:val="0"/>
              <w:rPr>
                <w:bCs/>
                <w:sz w:val="16"/>
                <w:szCs w:val="16"/>
              </w:rPr>
            </w:pPr>
            <w:r>
              <w:rPr>
                <w:bCs/>
                <w:sz w:val="16"/>
                <w:szCs w:val="16"/>
              </w:rPr>
              <w:t>The significance level for the Surv</w:t>
            </w:r>
            <w:r w:rsidR="00820C3A">
              <w:rPr>
                <w:bCs/>
                <w:sz w:val="16"/>
                <w:szCs w:val="16"/>
              </w:rPr>
              <w:t>ival</w:t>
            </w:r>
            <w:r>
              <w:rPr>
                <w:bCs/>
                <w:sz w:val="16"/>
                <w:szCs w:val="16"/>
              </w:rPr>
              <w:t>Rate confidence interval, expressed as alpha.</w:t>
            </w:r>
          </w:p>
        </w:tc>
        <w:tc>
          <w:tcPr>
            <w:tcW w:w="952" w:type="dxa"/>
            <w:tcMar>
              <w:left w:w="29" w:type="dxa"/>
              <w:right w:w="29" w:type="dxa"/>
            </w:tcMar>
          </w:tcPr>
          <w:p w14:paraId="44F5D7D1" w14:textId="20AA4519" w:rsidR="00F7074C" w:rsidRDefault="00F7074C" w:rsidP="009B5184">
            <w:pPr>
              <w:snapToGrid w:val="0"/>
              <w:jc w:val="center"/>
              <w:rPr>
                <w:bCs/>
                <w:sz w:val="16"/>
                <w:szCs w:val="16"/>
              </w:rPr>
            </w:pPr>
            <w:del w:id="1355" w:author="Mike Banach" w:date="2023-11-20T15:48:00Z">
              <w:r w:rsidDel="000D1C32">
                <w:rPr>
                  <w:bCs/>
                  <w:sz w:val="16"/>
                  <w:szCs w:val="16"/>
                </w:rPr>
                <w:delText>Single</w:delText>
              </w:r>
            </w:del>
            <w:ins w:id="1356" w:author="Mike Banach" w:date="2023-11-20T15:48:00Z">
              <w:r w:rsidR="000D1C32">
                <w:rPr>
                  <w:bCs/>
                  <w:sz w:val="16"/>
                  <w:szCs w:val="16"/>
                </w:rPr>
                <w:t>Real</w:t>
              </w:r>
            </w:ins>
          </w:p>
        </w:tc>
        <w:tc>
          <w:tcPr>
            <w:tcW w:w="8397" w:type="dxa"/>
            <w:gridSpan w:val="3"/>
          </w:tcPr>
          <w:p w14:paraId="26654BDD" w14:textId="77777777" w:rsidR="00F7074C" w:rsidRDefault="00F7074C" w:rsidP="009B5184">
            <w:pPr>
              <w:snapToGrid w:val="0"/>
              <w:rPr>
                <w:sz w:val="16"/>
                <w:szCs w:val="16"/>
              </w:rPr>
            </w:pPr>
            <w:r>
              <w:rPr>
                <w:sz w:val="16"/>
                <w:szCs w:val="16"/>
              </w:rPr>
              <w:t>Express these values as alpha values.  For example, for the 95% confidence limits enter "0.05" in this field, not "95".</w:t>
            </w:r>
          </w:p>
        </w:tc>
      </w:tr>
      <w:tr w:rsidR="00515C90" w:rsidRPr="00B51678" w14:paraId="33E76AB6" w14:textId="77777777" w:rsidTr="00DE68CC">
        <w:trPr>
          <w:cantSplit/>
        </w:trPr>
        <w:tc>
          <w:tcPr>
            <w:tcW w:w="1732" w:type="dxa"/>
            <w:tcMar>
              <w:left w:w="29" w:type="dxa"/>
              <w:right w:w="29" w:type="dxa"/>
            </w:tcMar>
          </w:tcPr>
          <w:p w14:paraId="2B87F155" w14:textId="77777777" w:rsidR="0044433B" w:rsidRPr="00AA1A74" w:rsidRDefault="0044433B" w:rsidP="0044433B">
            <w:pPr>
              <w:snapToGrid w:val="0"/>
              <w:rPr>
                <w:bCs/>
                <w:color w:val="FF0000"/>
                <w:sz w:val="16"/>
                <w:szCs w:val="16"/>
              </w:rPr>
            </w:pPr>
            <w:r w:rsidRPr="00AA1A74">
              <w:rPr>
                <w:b/>
                <w:bCs/>
                <w:color w:val="FF0000"/>
                <w:sz w:val="16"/>
                <w:szCs w:val="16"/>
              </w:rPr>
              <w:lastRenderedPageBreak/>
              <w:t>ContactAgency</w:t>
            </w:r>
          </w:p>
        </w:tc>
        <w:tc>
          <w:tcPr>
            <w:tcW w:w="3607" w:type="dxa"/>
            <w:tcMar>
              <w:left w:w="29" w:type="dxa"/>
              <w:right w:w="29" w:type="dxa"/>
            </w:tcMar>
          </w:tcPr>
          <w:p w14:paraId="19420B38" w14:textId="77777777" w:rsidR="0044433B" w:rsidRDefault="0044433B" w:rsidP="0044433B">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2" w:type="dxa"/>
            <w:tcMar>
              <w:left w:w="29" w:type="dxa"/>
              <w:right w:w="29" w:type="dxa"/>
            </w:tcMar>
          </w:tcPr>
          <w:p w14:paraId="15B525CF" w14:textId="77777777" w:rsidR="0044433B" w:rsidRPr="00AA1A74" w:rsidRDefault="0044433B" w:rsidP="0044433B">
            <w:pPr>
              <w:snapToGrid w:val="0"/>
              <w:jc w:val="center"/>
              <w:rPr>
                <w:bCs/>
                <w:color w:val="FF0000"/>
                <w:sz w:val="16"/>
                <w:szCs w:val="16"/>
              </w:rPr>
            </w:pPr>
            <w:r w:rsidRPr="00AA1A74">
              <w:rPr>
                <w:b/>
                <w:bCs/>
                <w:color w:val="FF0000"/>
                <w:sz w:val="16"/>
                <w:szCs w:val="16"/>
              </w:rPr>
              <w:t>Text 255</w:t>
            </w:r>
          </w:p>
        </w:tc>
        <w:tc>
          <w:tcPr>
            <w:tcW w:w="2799" w:type="dxa"/>
          </w:tcPr>
          <w:p w14:paraId="61782E18" w14:textId="77777777" w:rsidR="0044433B" w:rsidRDefault="0044433B" w:rsidP="0044433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A8D3BE3" w14:textId="77777777" w:rsidR="0044433B" w:rsidRDefault="0044433B" w:rsidP="0044433B">
            <w:pPr>
              <w:snapToGrid w:val="0"/>
              <w:rPr>
                <w:sz w:val="16"/>
                <w:szCs w:val="16"/>
              </w:rPr>
            </w:pPr>
          </w:p>
          <w:p w14:paraId="773F6640" w14:textId="77777777" w:rsidR="0044433B" w:rsidRDefault="0044433B" w:rsidP="000A286A">
            <w:pPr>
              <w:numPr>
                <w:ilvl w:val="0"/>
                <w:numId w:val="16"/>
              </w:numPr>
              <w:snapToGrid w:val="0"/>
              <w:ind w:left="173" w:hanging="144"/>
              <w:rPr>
                <w:sz w:val="16"/>
                <w:szCs w:val="16"/>
              </w:rPr>
            </w:pPr>
            <w:r w:rsidRPr="00BF2C3A">
              <w:rPr>
                <w:sz w:val="16"/>
                <w:szCs w:val="16"/>
              </w:rPr>
              <w:t>Columbia River Inter-Tribal Fish Commission</w:t>
            </w:r>
          </w:p>
          <w:p w14:paraId="5642AFF1" w14:textId="77777777" w:rsidR="0044433B" w:rsidRDefault="0044433B"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576492C8" w14:textId="77777777" w:rsidR="0044433B" w:rsidRDefault="0044433B" w:rsidP="000A286A">
            <w:pPr>
              <w:numPr>
                <w:ilvl w:val="0"/>
                <w:numId w:val="16"/>
              </w:numPr>
              <w:snapToGrid w:val="0"/>
              <w:ind w:left="173" w:hanging="144"/>
              <w:rPr>
                <w:sz w:val="16"/>
                <w:szCs w:val="16"/>
              </w:rPr>
            </w:pPr>
            <w:r w:rsidRPr="00BF2C3A">
              <w:rPr>
                <w:sz w:val="16"/>
                <w:szCs w:val="16"/>
              </w:rPr>
              <w:t>Confederated Tribes and Bands of the Yakama Nation</w:t>
            </w:r>
          </w:p>
          <w:p w14:paraId="485FE184" w14:textId="77777777" w:rsidR="0044433B" w:rsidRDefault="0044433B" w:rsidP="000A286A">
            <w:pPr>
              <w:numPr>
                <w:ilvl w:val="0"/>
                <w:numId w:val="16"/>
              </w:numPr>
              <w:snapToGrid w:val="0"/>
              <w:ind w:left="173" w:hanging="144"/>
              <w:rPr>
                <w:sz w:val="16"/>
                <w:szCs w:val="16"/>
              </w:rPr>
            </w:pPr>
            <w:r w:rsidRPr="00BF2C3A">
              <w:rPr>
                <w:sz w:val="16"/>
                <w:szCs w:val="16"/>
              </w:rPr>
              <w:t>Confederated Tribes of the Umatilla Indian Reservation</w:t>
            </w:r>
          </w:p>
          <w:p w14:paraId="215B5D25" w14:textId="77777777" w:rsidR="0044433B" w:rsidRPr="009A4EC7" w:rsidRDefault="0044433B"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5598" w:type="dxa"/>
            <w:gridSpan w:val="2"/>
          </w:tcPr>
          <w:p w14:paraId="49112643" w14:textId="77777777" w:rsidR="0044433B" w:rsidRDefault="0044433B" w:rsidP="000A286A">
            <w:pPr>
              <w:numPr>
                <w:ilvl w:val="0"/>
                <w:numId w:val="16"/>
              </w:numPr>
              <w:snapToGrid w:val="0"/>
              <w:ind w:left="173" w:hanging="144"/>
              <w:rPr>
                <w:sz w:val="16"/>
                <w:szCs w:val="16"/>
              </w:rPr>
            </w:pPr>
            <w:r w:rsidRPr="00C0012B">
              <w:rPr>
                <w:sz w:val="16"/>
                <w:szCs w:val="16"/>
              </w:rPr>
              <w:t>Fish Passage Center</w:t>
            </w:r>
          </w:p>
          <w:p w14:paraId="31F5BFAB" w14:textId="77777777" w:rsidR="0044433B" w:rsidRDefault="0044433B" w:rsidP="000A286A">
            <w:pPr>
              <w:numPr>
                <w:ilvl w:val="0"/>
                <w:numId w:val="16"/>
              </w:numPr>
              <w:snapToGrid w:val="0"/>
              <w:ind w:left="173" w:hanging="144"/>
              <w:rPr>
                <w:sz w:val="16"/>
                <w:szCs w:val="16"/>
              </w:rPr>
            </w:pPr>
            <w:r w:rsidRPr="00BF2C3A">
              <w:rPr>
                <w:sz w:val="16"/>
                <w:szCs w:val="16"/>
              </w:rPr>
              <w:t>Idaho Department of Fish and Game</w:t>
            </w:r>
          </w:p>
          <w:p w14:paraId="3BC6C91B" w14:textId="77777777" w:rsidR="0044433B" w:rsidRDefault="0044433B" w:rsidP="000A286A">
            <w:pPr>
              <w:numPr>
                <w:ilvl w:val="0"/>
                <w:numId w:val="16"/>
              </w:numPr>
              <w:snapToGrid w:val="0"/>
              <w:ind w:left="173" w:hanging="144"/>
              <w:rPr>
                <w:sz w:val="16"/>
                <w:szCs w:val="16"/>
              </w:rPr>
            </w:pPr>
            <w:r w:rsidRPr="00BF2C3A">
              <w:rPr>
                <w:sz w:val="16"/>
                <w:szCs w:val="16"/>
              </w:rPr>
              <w:t>Nez Perce Tribe</w:t>
            </w:r>
          </w:p>
          <w:p w14:paraId="541DDD4F" w14:textId="77777777" w:rsidR="0044433B" w:rsidRDefault="0044433B" w:rsidP="000A286A">
            <w:pPr>
              <w:numPr>
                <w:ilvl w:val="0"/>
                <w:numId w:val="16"/>
              </w:numPr>
              <w:snapToGrid w:val="0"/>
              <w:ind w:left="173" w:hanging="144"/>
              <w:rPr>
                <w:sz w:val="16"/>
                <w:szCs w:val="16"/>
              </w:rPr>
            </w:pPr>
            <w:r w:rsidRPr="00C0012B">
              <w:rPr>
                <w:sz w:val="16"/>
                <w:szCs w:val="16"/>
              </w:rPr>
              <w:t>Northwest Indian Fisheries Commission</w:t>
            </w:r>
          </w:p>
          <w:p w14:paraId="18C00B00" w14:textId="77777777" w:rsidR="0044433B" w:rsidRDefault="0044433B" w:rsidP="000A286A">
            <w:pPr>
              <w:numPr>
                <w:ilvl w:val="0"/>
                <w:numId w:val="16"/>
              </w:numPr>
              <w:snapToGrid w:val="0"/>
              <w:ind w:left="173" w:hanging="144"/>
              <w:rPr>
                <w:sz w:val="16"/>
                <w:szCs w:val="16"/>
              </w:rPr>
            </w:pPr>
            <w:r w:rsidRPr="00BF2C3A">
              <w:rPr>
                <w:sz w:val="16"/>
                <w:szCs w:val="16"/>
              </w:rPr>
              <w:t>Oregon Department of Fish and Wildlife</w:t>
            </w:r>
          </w:p>
          <w:p w14:paraId="1A72B6AD" w14:textId="77777777" w:rsidR="0044433B" w:rsidRDefault="0044433B" w:rsidP="000A286A">
            <w:pPr>
              <w:numPr>
                <w:ilvl w:val="0"/>
                <w:numId w:val="16"/>
              </w:numPr>
              <w:snapToGrid w:val="0"/>
              <w:ind w:left="173" w:hanging="144"/>
              <w:rPr>
                <w:sz w:val="16"/>
                <w:szCs w:val="16"/>
              </w:rPr>
            </w:pPr>
            <w:r w:rsidRPr="004C1264">
              <w:rPr>
                <w:sz w:val="16"/>
                <w:szCs w:val="16"/>
              </w:rPr>
              <w:t>Quantitative Consultants, Inc.</w:t>
            </w:r>
          </w:p>
          <w:p w14:paraId="3DD6BCC0" w14:textId="77777777" w:rsidR="0044433B" w:rsidRDefault="0044433B"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7213EA8A" w14:textId="77777777" w:rsidR="0044433B" w:rsidRPr="00C0012B" w:rsidRDefault="0044433B" w:rsidP="000A286A">
            <w:pPr>
              <w:numPr>
                <w:ilvl w:val="0"/>
                <w:numId w:val="16"/>
              </w:numPr>
              <w:snapToGrid w:val="0"/>
              <w:ind w:left="173" w:hanging="144"/>
              <w:rPr>
                <w:bCs/>
                <w:sz w:val="16"/>
                <w:szCs w:val="16"/>
              </w:rPr>
            </w:pPr>
            <w:r w:rsidRPr="00BF2C3A">
              <w:rPr>
                <w:sz w:val="16"/>
                <w:szCs w:val="16"/>
              </w:rPr>
              <w:t>Spokane Tribe of Indians</w:t>
            </w:r>
          </w:p>
          <w:p w14:paraId="01199358" w14:textId="77777777" w:rsidR="0044433B" w:rsidRPr="006642D6" w:rsidRDefault="0044433B" w:rsidP="000A286A">
            <w:pPr>
              <w:numPr>
                <w:ilvl w:val="0"/>
                <w:numId w:val="16"/>
              </w:numPr>
              <w:snapToGrid w:val="0"/>
              <w:ind w:left="173" w:hanging="144"/>
              <w:rPr>
                <w:bCs/>
                <w:sz w:val="16"/>
                <w:szCs w:val="16"/>
              </w:rPr>
            </w:pPr>
            <w:r w:rsidRPr="00C0012B">
              <w:rPr>
                <w:bCs/>
                <w:sz w:val="16"/>
                <w:szCs w:val="16"/>
              </w:rPr>
              <w:t>U.S. Fish and Wildlife Service</w:t>
            </w:r>
          </w:p>
          <w:p w14:paraId="4D3636F6" w14:textId="77777777" w:rsidR="0044433B" w:rsidRDefault="0044433B" w:rsidP="000A286A">
            <w:pPr>
              <w:numPr>
                <w:ilvl w:val="0"/>
                <w:numId w:val="16"/>
              </w:numPr>
              <w:snapToGrid w:val="0"/>
              <w:ind w:left="173" w:hanging="144"/>
              <w:rPr>
                <w:sz w:val="16"/>
                <w:szCs w:val="16"/>
              </w:rPr>
            </w:pPr>
            <w:r w:rsidRPr="00BF2C3A">
              <w:rPr>
                <w:sz w:val="16"/>
                <w:szCs w:val="16"/>
              </w:rPr>
              <w:t>Washington Department of Fish and Wildlife</w:t>
            </w:r>
          </w:p>
        </w:tc>
      </w:tr>
      <w:tr w:rsidR="00F7074C" w:rsidRPr="00B51678" w14:paraId="1E921753" w14:textId="77777777" w:rsidTr="00DE68CC">
        <w:trPr>
          <w:cantSplit/>
          <w:trHeight w:val="360"/>
        </w:trPr>
        <w:tc>
          <w:tcPr>
            <w:tcW w:w="14688" w:type="dxa"/>
            <w:gridSpan w:val="6"/>
            <w:shd w:val="clear" w:color="auto" w:fill="DBE5F1"/>
            <w:vAlign w:val="center"/>
          </w:tcPr>
          <w:p w14:paraId="4FF5AA46" w14:textId="77777777" w:rsidR="00F7074C" w:rsidRPr="00E03B5B" w:rsidRDefault="00F7074C" w:rsidP="00167DF1">
            <w:pPr>
              <w:keepNext/>
              <w:snapToGrid w:val="0"/>
              <w:jc w:val="center"/>
              <w:rPr>
                <w:b/>
                <w:sz w:val="16"/>
                <w:szCs w:val="16"/>
              </w:rPr>
            </w:pPr>
            <w:r w:rsidRPr="00E03B5B">
              <w:rPr>
                <w:b/>
                <w:sz w:val="16"/>
                <w:szCs w:val="16"/>
              </w:rPr>
              <w:t>Comments about the</w:t>
            </w:r>
            <w:r>
              <w:rPr>
                <w:b/>
                <w:sz w:val="16"/>
                <w:szCs w:val="16"/>
              </w:rPr>
              <w:t xml:space="preserve"> metrics</w:t>
            </w:r>
            <w:r w:rsidRPr="00E03B5B">
              <w:rPr>
                <w:b/>
                <w:sz w:val="16"/>
                <w:szCs w:val="16"/>
              </w:rPr>
              <w:t xml:space="preserve"> data</w:t>
            </w:r>
          </w:p>
        </w:tc>
      </w:tr>
      <w:tr w:rsidR="00515C90" w:rsidRPr="00B51678" w14:paraId="795D0BF7" w14:textId="77777777" w:rsidTr="00DE68CC">
        <w:trPr>
          <w:cantSplit/>
        </w:trPr>
        <w:tc>
          <w:tcPr>
            <w:tcW w:w="1732" w:type="dxa"/>
            <w:tcMar>
              <w:left w:w="29" w:type="dxa"/>
              <w:right w:w="29" w:type="dxa"/>
            </w:tcMar>
          </w:tcPr>
          <w:p w14:paraId="65958119" w14:textId="77777777" w:rsidR="00F7074C" w:rsidRPr="00CD4EFD" w:rsidRDefault="00F7074C" w:rsidP="009B5184">
            <w:pPr>
              <w:snapToGrid w:val="0"/>
              <w:rPr>
                <w:b/>
                <w:bCs/>
                <w:i/>
                <w:color w:val="FF0000"/>
                <w:sz w:val="16"/>
                <w:szCs w:val="16"/>
              </w:rPr>
            </w:pPr>
            <w:r w:rsidRPr="00CD4EFD">
              <w:rPr>
                <w:b/>
                <w:bCs/>
                <w:i/>
                <w:color w:val="FF0000"/>
                <w:sz w:val="16"/>
                <w:szCs w:val="16"/>
              </w:rPr>
              <w:t>Comments</w:t>
            </w:r>
          </w:p>
        </w:tc>
        <w:tc>
          <w:tcPr>
            <w:tcW w:w="3607" w:type="dxa"/>
            <w:tcMar>
              <w:left w:w="29" w:type="dxa"/>
              <w:right w:w="29" w:type="dxa"/>
            </w:tcMar>
          </w:tcPr>
          <w:p w14:paraId="338693E5" w14:textId="77777777" w:rsidR="00F7074C" w:rsidRDefault="00F7074C" w:rsidP="009B5184">
            <w:pPr>
              <w:snapToGrid w:val="0"/>
              <w:rPr>
                <w:bCs/>
                <w:sz w:val="16"/>
                <w:szCs w:val="16"/>
              </w:rPr>
            </w:pPr>
            <w:r w:rsidRPr="00E63845">
              <w:rPr>
                <w:bCs/>
                <w:sz w:val="16"/>
                <w:szCs w:val="16"/>
              </w:rPr>
              <w:t xml:space="preserve">Any issues, problems, questions about this </w:t>
            </w:r>
            <w:r>
              <w:rPr>
                <w:bCs/>
                <w:sz w:val="16"/>
                <w:szCs w:val="16"/>
              </w:rPr>
              <w:t>record</w:t>
            </w:r>
            <w:r w:rsidRPr="00E63845">
              <w:rPr>
                <w:bCs/>
                <w:sz w:val="16"/>
                <w:szCs w:val="16"/>
              </w:rPr>
              <w:t xml:space="preserve"> that were not already captured in </w:t>
            </w:r>
            <w:r>
              <w:rPr>
                <w:bCs/>
                <w:sz w:val="16"/>
                <w:szCs w:val="16"/>
              </w:rPr>
              <w:t>other places</w:t>
            </w:r>
            <w:r w:rsidRPr="00E63845">
              <w:rPr>
                <w:bCs/>
                <w:sz w:val="16"/>
                <w:szCs w:val="16"/>
              </w:rPr>
              <w:t>.</w:t>
            </w:r>
          </w:p>
        </w:tc>
        <w:tc>
          <w:tcPr>
            <w:tcW w:w="952" w:type="dxa"/>
            <w:tcMar>
              <w:left w:w="29" w:type="dxa"/>
              <w:right w:w="29" w:type="dxa"/>
            </w:tcMar>
          </w:tcPr>
          <w:p w14:paraId="4CE47CAD" w14:textId="6AACD827" w:rsidR="00F7074C" w:rsidRPr="00CD4EFD" w:rsidRDefault="00F7074C" w:rsidP="009B5184">
            <w:pPr>
              <w:snapToGrid w:val="0"/>
              <w:jc w:val="center"/>
              <w:rPr>
                <w:b/>
                <w:bCs/>
                <w:i/>
                <w:color w:val="FF0000"/>
                <w:sz w:val="16"/>
                <w:szCs w:val="16"/>
              </w:rPr>
            </w:pPr>
            <w:del w:id="1357" w:author="Mike Banach" w:date="2023-11-20T15:39:00Z">
              <w:r w:rsidRPr="00CD4EFD" w:rsidDel="00541CEF">
                <w:rPr>
                  <w:b/>
                  <w:bCs/>
                  <w:i/>
                  <w:color w:val="FF0000"/>
                  <w:sz w:val="16"/>
                  <w:szCs w:val="16"/>
                </w:rPr>
                <w:delText>Memo</w:delText>
              </w:r>
              <w:r w:rsidR="000448EB" w:rsidDel="00541CEF">
                <w:rPr>
                  <w:b/>
                  <w:bCs/>
                  <w:i/>
                  <w:color w:val="FF0000"/>
                  <w:sz w:val="16"/>
                  <w:szCs w:val="16"/>
                </w:rPr>
                <w:delText>*</w:delText>
              </w:r>
            </w:del>
            <w:ins w:id="1358" w:author="Mike Banach" w:date="2023-11-20T15:39:00Z">
              <w:r w:rsidR="00541CEF">
                <w:rPr>
                  <w:b/>
                  <w:bCs/>
                  <w:i/>
                  <w:color w:val="FF0000"/>
                  <w:sz w:val="16"/>
                  <w:szCs w:val="16"/>
                </w:rPr>
                <w:t>Text ∞</w:t>
              </w:r>
            </w:ins>
          </w:p>
        </w:tc>
        <w:tc>
          <w:tcPr>
            <w:tcW w:w="8397" w:type="dxa"/>
            <w:gridSpan w:val="3"/>
          </w:tcPr>
          <w:p w14:paraId="748FD36F" w14:textId="77777777" w:rsidR="00613975" w:rsidRDefault="00613975" w:rsidP="00613975">
            <w:pPr>
              <w:snapToGrid w:val="0"/>
              <w:rPr>
                <w:sz w:val="16"/>
                <w:szCs w:val="16"/>
              </w:rPr>
            </w:pPr>
            <w:r>
              <w:rPr>
                <w:sz w:val="16"/>
                <w:szCs w:val="16"/>
              </w:rPr>
              <w:t>If possible, it is useful to briefly explain any null "metrics" or "age" fields.</w:t>
            </w:r>
          </w:p>
          <w:p w14:paraId="4CAF3A51" w14:textId="77777777" w:rsidR="00F7074C" w:rsidRDefault="00BD7941" w:rsidP="009B5184">
            <w:pPr>
              <w:snapToGrid w:val="0"/>
              <w:rPr>
                <w:sz w:val="16"/>
                <w:szCs w:val="16"/>
              </w:rPr>
            </w:pPr>
            <w:r w:rsidRPr="00DD66FB">
              <w:rPr>
                <w:color w:val="FF0000"/>
                <w:sz w:val="16"/>
                <w:szCs w:val="16"/>
              </w:rPr>
              <w:t>Required if NullRecord = "Yes"</w:t>
            </w:r>
            <w:r w:rsidR="00B77C41" w:rsidRPr="00DD66FB">
              <w:rPr>
                <w:color w:val="FF0000"/>
                <w:sz w:val="16"/>
                <w:szCs w:val="16"/>
              </w:rPr>
              <w:t>, to explain why the indicators are not available</w:t>
            </w:r>
            <w:r w:rsidRPr="00DD66FB">
              <w:rPr>
                <w:color w:val="FF0000"/>
                <w:sz w:val="16"/>
                <w:szCs w:val="16"/>
              </w:rPr>
              <w:t>.</w:t>
            </w:r>
          </w:p>
        </w:tc>
      </w:tr>
      <w:tr w:rsidR="00F7074C" w:rsidRPr="00B51678" w14:paraId="17CC8A3A" w14:textId="77777777" w:rsidTr="00DE68CC">
        <w:trPr>
          <w:cantSplit/>
          <w:trHeight w:val="360"/>
        </w:trPr>
        <w:tc>
          <w:tcPr>
            <w:tcW w:w="14688" w:type="dxa"/>
            <w:gridSpan w:val="6"/>
            <w:shd w:val="clear" w:color="auto" w:fill="DBE5F1"/>
            <w:vAlign w:val="center"/>
          </w:tcPr>
          <w:p w14:paraId="01A0FB12" w14:textId="77777777" w:rsidR="00F7074C" w:rsidRPr="00314D70" w:rsidRDefault="00F7074C" w:rsidP="00167DF1">
            <w:pPr>
              <w:keepNext/>
              <w:snapToGrid w:val="0"/>
              <w:jc w:val="center"/>
              <w:rPr>
                <w:b/>
                <w:sz w:val="16"/>
                <w:szCs w:val="16"/>
              </w:rPr>
            </w:pPr>
            <w:r w:rsidRPr="00314D70">
              <w:rPr>
                <w:b/>
                <w:sz w:val="16"/>
                <w:szCs w:val="16"/>
              </w:rPr>
              <w:t>Supporting information</w:t>
            </w:r>
          </w:p>
        </w:tc>
      </w:tr>
      <w:tr w:rsidR="00515C90" w:rsidRPr="00B51678" w14:paraId="70A3DE5E" w14:textId="77777777" w:rsidTr="00DE68CC">
        <w:trPr>
          <w:cantSplit/>
        </w:trPr>
        <w:tc>
          <w:tcPr>
            <w:tcW w:w="1732" w:type="dxa"/>
            <w:tcMar>
              <w:left w:w="29" w:type="dxa"/>
              <w:right w:w="29" w:type="dxa"/>
            </w:tcMar>
          </w:tcPr>
          <w:p w14:paraId="1CDF9EC0" w14:textId="7079095C" w:rsidR="00F7074C" w:rsidRPr="00E03B5B" w:rsidRDefault="00F7074C" w:rsidP="009B5184">
            <w:pPr>
              <w:snapToGrid w:val="0"/>
              <w:rPr>
                <w:bCs/>
                <w:sz w:val="16"/>
                <w:szCs w:val="16"/>
              </w:rPr>
            </w:pPr>
            <w:del w:id="1359" w:author="Mike Banach" w:date="2024-01-02T16:08:00Z">
              <w:r w:rsidRPr="00E03B5B" w:rsidDel="00FA5210">
                <w:rPr>
                  <w:bCs/>
                  <w:sz w:val="16"/>
                  <w:szCs w:val="16"/>
                </w:rPr>
                <w:delText>JMX</w:delText>
              </w:r>
              <w:r w:rsidDel="00FA5210">
                <w:rPr>
                  <w:bCs/>
                  <w:sz w:val="16"/>
                  <w:szCs w:val="16"/>
                </w:rPr>
                <w:delText>ID</w:delText>
              </w:r>
            </w:del>
          </w:p>
        </w:tc>
        <w:tc>
          <w:tcPr>
            <w:tcW w:w="3607" w:type="dxa"/>
            <w:tcMar>
              <w:left w:w="29" w:type="dxa"/>
              <w:right w:w="29" w:type="dxa"/>
            </w:tcMar>
          </w:tcPr>
          <w:p w14:paraId="49D9FC43" w14:textId="167B272A" w:rsidR="00F7074C" w:rsidRDefault="00F7074C" w:rsidP="009B5184">
            <w:pPr>
              <w:snapToGrid w:val="0"/>
              <w:rPr>
                <w:bCs/>
                <w:sz w:val="16"/>
                <w:szCs w:val="16"/>
              </w:rPr>
            </w:pPr>
            <w:del w:id="1360" w:author="Mike Banach" w:date="2024-01-02T16:08:00Z">
              <w:r w:rsidRPr="007935DF" w:rsidDel="00FA5210">
                <w:rPr>
                  <w:bCs/>
                  <w:sz w:val="16"/>
                  <w:szCs w:val="16"/>
                </w:rPr>
                <w:delText>PRODUCTION_ESTIMATE_ID</w:delText>
              </w:r>
              <w:r w:rsidDel="00FA5210">
                <w:rPr>
                  <w:bCs/>
                  <w:sz w:val="16"/>
                  <w:szCs w:val="16"/>
                </w:rPr>
                <w:delText xml:space="preserve"> value from the JMX system that corresponds to this record.</w:delText>
              </w:r>
            </w:del>
          </w:p>
        </w:tc>
        <w:tc>
          <w:tcPr>
            <w:tcW w:w="952" w:type="dxa"/>
            <w:tcMar>
              <w:left w:w="29" w:type="dxa"/>
              <w:right w:w="29" w:type="dxa"/>
            </w:tcMar>
          </w:tcPr>
          <w:p w14:paraId="4AAF63A1" w14:textId="1846BB15" w:rsidR="00F7074C" w:rsidRPr="00E03B5B" w:rsidRDefault="00F7074C" w:rsidP="002F2921">
            <w:pPr>
              <w:snapToGrid w:val="0"/>
              <w:jc w:val="center"/>
              <w:rPr>
                <w:bCs/>
                <w:sz w:val="16"/>
                <w:szCs w:val="16"/>
              </w:rPr>
            </w:pPr>
            <w:del w:id="1361" w:author="Mike Banach" w:date="2023-11-20T16:01:00Z">
              <w:r w:rsidDel="00E76D71">
                <w:rPr>
                  <w:bCs/>
                  <w:sz w:val="16"/>
                  <w:szCs w:val="16"/>
                </w:rPr>
                <w:delText>Text 3</w:delText>
              </w:r>
              <w:r w:rsidR="002F2921" w:rsidDel="00E76D71">
                <w:rPr>
                  <w:bCs/>
                  <w:sz w:val="16"/>
                  <w:szCs w:val="16"/>
                </w:rPr>
                <w:delText>6</w:delText>
              </w:r>
            </w:del>
          </w:p>
        </w:tc>
        <w:tc>
          <w:tcPr>
            <w:tcW w:w="8397" w:type="dxa"/>
            <w:gridSpan w:val="3"/>
          </w:tcPr>
          <w:p w14:paraId="458DEC02" w14:textId="3D2D91FF" w:rsidR="00F7074C" w:rsidRDefault="00F7074C" w:rsidP="009B5184">
            <w:pPr>
              <w:snapToGrid w:val="0"/>
              <w:rPr>
                <w:sz w:val="16"/>
                <w:szCs w:val="16"/>
              </w:rPr>
            </w:pPr>
            <w:del w:id="1362" w:author="Mike Banach" w:date="2024-01-02T16:08:00Z">
              <w:r w:rsidDel="00FA5210">
                <w:rPr>
                  <w:sz w:val="16"/>
                  <w:szCs w:val="16"/>
                </w:rPr>
                <w:delText>This value lets this table refer to the corresponding record in the WDFW/NWIFC Juvenile Migrant Exchange (JMX) and thus allows for easy access to detailed data for the record.</w:delText>
              </w:r>
            </w:del>
          </w:p>
        </w:tc>
      </w:tr>
      <w:tr w:rsidR="00515C90" w:rsidRPr="00B51678" w14:paraId="0189B51F" w14:textId="77777777" w:rsidTr="00DE68CC">
        <w:trPr>
          <w:cantSplit/>
        </w:trPr>
        <w:tc>
          <w:tcPr>
            <w:tcW w:w="1732" w:type="dxa"/>
            <w:tcMar>
              <w:left w:w="29" w:type="dxa"/>
              <w:right w:w="29" w:type="dxa"/>
            </w:tcMar>
          </w:tcPr>
          <w:p w14:paraId="5996AD97" w14:textId="77777777" w:rsidR="00F7074C" w:rsidRPr="00CD4EFD" w:rsidRDefault="00F7074C" w:rsidP="009B5184">
            <w:pPr>
              <w:snapToGrid w:val="0"/>
              <w:rPr>
                <w:b/>
                <w:bCs/>
                <w:color w:val="FF0000"/>
                <w:sz w:val="16"/>
                <w:szCs w:val="16"/>
              </w:rPr>
            </w:pPr>
            <w:r w:rsidRPr="00CD4EFD">
              <w:rPr>
                <w:b/>
                <w:bCs/>
                <w:color w:val="FF0000"/>
                <w:sz w:val="16"/>
                <w:szCs w:val="16"/>
              </w:rPr>
              <w:t>NullRecord</w:t>
            </w:r>
          </w:p>
        </w:tc>
        <w:tc>
          <w:tcPr>
            <w:tcW w:w="3607" w:type="dxa"/>
            <w:tcMar>
              <w:left w:w="29" w:type="dxa"/>
              <w:right w:w="29" w:type="dxa"/>
            </w:tcMar>
          </w:tcPr>
          <w:p w14:paraId="048E5400" w14:textId="77777777" w:rsidR="00F7074C" w:rsidRPr="007935DF" w:rsidRDefault="00F7074C" w:rsidP="00AB499A">
            <w:pPr>
              <w:snapToGrid w:val="0"/>
              <w:rPr>
                <w:bCs/>
                <w:sz w:val="16"/>
                <w:szCs w:val="16"/>
              </w:rPr>
            </w:pPr>
            <w:r>
              <w:rPr>
                <w:bCs/>
                <w:sz w:val="16"/>
                <w:szCs w:val="16"/>
              </w:rPr>
              <w:t xml:space="preserve">In some years data may not be collected and so a value cannot be calculated.  For example, high muddy water or wildfires can prevent redd counts.  This field is used to indicate that </w:t>
            </w:r>
            <w:del w:id="1363" w:author="Mike Banach" w:date="2021-06-04T11:06:00Z">
              <w:r w:rsidDel="00AB499A">
                <w:rPr>
                  <w:bCs/>
                  <w:sz w:val="16"/>
                  <w:szCs w:val="16"/>
                </w:rPr>
                <w:delText xml:space="preserve">a </w:delText>
              </w:r>
            </w:del>
            <w:del w:id="1364" w:author="Mike Banach" w:date="2021-05-13T14:58:00Z">
              <w:r w:rsidDel="007075C7">
                <w:rPr>
                  <w:bCs/>
                  <w:sz w:val="16"/>
                  <w:szCs w:val="16"/>
                </w:rPr>
                <w:delText>record does</w:delText>
              </w:r>
            </w:del>
            <w:ins w:id="1365" w:author="Mike Banach" w:date="2021-05-13T14:58:00Z">
              <w:r w:rsidR="007075C7">
                <w:rPr>
                  <w:bCs/>
                  <w:sz w:val="16"/>
                  <w:szCs w:val="16"/>
                </w:rPr>
                <w:t xml:space="preserve">metric </w:t>
              </w:r>
            </w:ins>
            <w:ins w:id="1366" w:author="Mike Banach" w:date="2021-05-13T14:59:00Z">
              <w:r w:rsidR="00763216">
                <w:rPr>
                  <w:bCs/>
                  <w:sz w:val="16"/>
                  <w:szCs w:val="16"/>
                </w:rPr>
                <w:t>values</w:t>
              </w:r>
            </w:ins>
            <w:ins w:id="1367" w:author="Mike Banach" w:date="2021-05-13T14:58:00Z">
              <w:r w:rsidR="007075C7">
                <w:rPr>
                  <w:bCs/>
                  <w:sz w:val="16"/>
                  <w:szCs w:val="16"/>
                </w:rPr>
                <w:t xml:space="preserve"> do</w:t>
              </w:r>
            </w:ins>
            <w:r>
              <w:rPr>
                <w:bCs/>
                <w:sz w:val="16"/>
                <w:szCs w:val="16"/>
              </w:rPr>
              <w:t xml:space="preserve"> not exist because the data do not exist to calculate </w:t>
            </w:r>
            <w:del w:id="1368" w:author="Mike Banach" w:date="2021-05-13T14:58:00Z">
              <w:r w:rsidDel="007075C7">
                <w:rPr>
                  <w:bCs/>
                  <w:sz w:val="16"/>
                  <w:szCs w:val="16"/>
                </w:rPr>
                <w:delText>i</w:delText>
              </w:r>
            </w:del>
            <w:r>
              <w:rPr>
                <w:bCs/>
                <w:sz w:val="16"/>
                <w:szCs w:val="16"/>
              </w:rPr>
              <w:t>t</w:t>
            </w:r>
            <w:ins w:id="1369" w:author="Mike Banach" w:date="2021-05-13T14:58:00Z">
              <w:r w:rsidR="007075C7">
                <w:rPr>
                  <w:bCs/>
                  <w:sz w:val="16"/>
                  <w:szCs w:val="16"/>
                </w:rPr>
                <w:t>hem</w:t>
              </w:r>
            </w:ins>
            <w:r>
              <w:rPr>
                <w:bCs/>
                <w:sz w:val="16"/>
                <w:szCs w:val="16"/>
              </w:rPr>
              <w:t>.</w:t>
            </w:r>
          </w:p>
        </w:tc>
        <w:tc>
          <w:tcPr>
            <w:tcW w:w="952" w:type="dxa"/>
            <w:tcMar>
              <w:left w:w="29" w:type="dxa"/>
              <w:right w:w="29" w:type="dxa"/>
            </w:tcMar>
          </w:tcPr>
          <w:p w14:paraId="633924D1" w14:textId="77777777" w:rsidR="00F7074C" w:rsidRPr="00CD4EFD" w:rsidRDefault="00F7074C" w:rsidP="009B5184">
            <w:pPr>
              <w:snapToGrid w:val="0"/>
              <w:jc w:val="center"/>
              <w:rPr>
                <w:b/>
                <w:bCs/>
                <w:color w:val="FF0000"/>
                <w:sz w:val="16"/>
                <w:szCs w:val="16"/>
              </w:rPr>
            </w:pPr>
            <w:r w:rsidRPr="00CD4EFD">
              <w:rPr>
                <w:b/>
                <w:bCs/>
                <w:color w:val="FF0000"/>
                <w:sz w:val="16"/>
                <w:szCs w:val="16"/>
              </w:rPr>
              <w:t>Text 3</w:t>
            </w:r>
          </w:p>
        </w:tc>
        <w:tc>
          <w:tcPr>
            <w:tcW w:w="8397" w:type="dxa"/>
            <w:gridSpan w:val="3"/>
          </w:tcPr>
          <w:p w14:paraId="22465532" w14:textId="77777777" w:rsidR="00F7074C" w:rsidRDefault="00F7074C" w:rsidP="009B5184">
            <w:pPr>
              <w:snapToGrid w:val="0"/>
              <w:rPr>
                <w:sz w:val="16"/>
                <w:szCs w:val="16"/>
              </w:rPr>
            </w:pPr>
            <w:r>
              <w:rPr>
                <w:sz w:val="16"/>
                <w:szCs w:val="16"/>
              </w:rPr>
              <w:t>Normally "No".</w:t>
            </w:r>
          </w:p>
          <w:p w14:paraId="7F3F2EE2" w14:textId="77777777" w:rsidR="00F7074C" w:rsidRDefault="00F7074C" w:rsidP="009B5184">
            <w:pPr>
              <w:snapToGrid w:val="0"/>
              <w:rPr>
                <w:sz w:val="16"/>
                <w:szCs w:val="16"/>
              </w:rPr>
            </w:pPr>
            <w:r>
              <w:rPr>
                <w:sz w:val="16"/>
                <w:szCs w:val="16"/>
              </w:rPr>
              <w:t xml:space="preserve">A value of "Yes" in this field is a positive statement that the data do not exist to calculate the </w:t>
            </w:r>
            <w:r w:rsidR="00760AC2" w:rsidRPr="00331E9B">
              <w:rPr>
                <w:sz w:val="16"/>
                <w:szCs w:val="16"/>
                <w:u w:val="single"/>
              </w:rPr>
              <w:t>metric</w:t>
            </w:r>
            <w:r w:rsidR="00760AC2">
              <w:rPr>
                <w:sz w:val="16"/>
                <w:szCs w:val="16"/>
              </w:rPr>
              <w:t xml:space="preserve"> </w:t>
            </w:r>
            <w:r>
              <w:rPr>
                <w:sz w:val="16"/>
                <w:szCs w:val="16"/>
              </w:rPr>
              <w:t>for the population</w:t>
            </w:r>
            <w:r w:rsidR="00760AC2">
              <w:rPr>
                <w:sz w:val="16"/>
                <w:szCs w:val="16"/>
              </w:rPr>
              <w:t xml:space="preserve"> X location X life stage X</w:t>
            </w:r>
            <w:r>
              <w:rPr>
                <w:sz w:val="16"/>
                <w:szCs w:val="16"/>
              </w:rPr>
              <w:t xml:space="preserve"> time period specified.</w:t>
            </w:r>
          </w:p>
          <w:p w14:paraId="35F69E7F" w14:textId="77777777" w:rsidR="00F7074C" w:rsidRDefault="00F7074C" w:rsidP="009B5184">
            <w:pPr>
              <w:snapToGrid w:val="0"/>
              <w:rPr>
                <w:sz w:val="16"/>
                <w:szCs w:val="16"/>
              </w:rPr>
            </w:pPr>
          </w:p>
          <w:p w14:paraId="512B347E" w14:textId="77777777" w:rsidR="00F7074C" w:rsidRDefault="00F7074C" w:rsidP="003700C4">
            <w:pPr>
              <w:snapToGrid w:val="0"/>
              <w:rPr>
                <w:sz w:val="16"/>
                <w:szCs w:val="16"/>
              </w:rPr>
            </w:pPr>
            <w:r>
              <w:rPr>
                <w:sz w:val="16"/>
                <w:szCs w:val="16"/>
              </w:rPr>
              <w:t>The value of including this field is so that missing data are explicitly accounted for rather than being a perpetually open question that is repeatedly researched.</w:t>
            </w:r>
            <w:r w:rsidR="00633F09">
              <w:rPr>
                <w:sz w:val="16"/>
                <w:szCs w:val="16"/>
              </w:rPr>
              <w:t xml:space="preserve">  Including these "null" records allows for better data display on the web site, and you are encouraged to create them for years with both earlier and later non-null data.</w:t>
            </w:r>
            <w:r>
              <w:rPr>
                <w:sz w:val="16"/>
                <w:szCs w:val="16"/>
              </w:rPr>
              <w:t xml:space="preserve">  Explain in the Comments field why the </w:t>
            </w:r>
            <w:r w:rsidR="00FC47EE">
              <w:rPr>
                <w:sz w:val="16"/>
                <w:szCs w:val="16"/>
              </w:rPr>
              <w:t>metric</w:t>
            </w:r>
            <w:r w:rsidR="003700C4">
              <w:rPr>
                <w:sz w:val="16"/>
                <w:szCs w:val="16"/>
              </w:rPr>
              <w:t xml:space="preserve"> cannot be calculated</w:t>
            </w:r>
            <w:r>
              <w:rPr>
                <w:sz w:val="16"/>
                <w:szCs w:val="16"/>
              </w:rPr>
              <w:t>.</w:t>
            </w:r>
          </w:p>
        </w:tc>
      </w:tr>
      <w:tr w:rsidR="00515C90" w:rsidRPr="00B51678" w14:paraId="7E93D598" w14:textId="77777777" w:rsidTr="00DE68CC">
        <w:trPr>
          <w:cantSplit/>
        </w:trPr>
        <w:tc>
          <w:tcPr>
            <w:tcW w:w="1732" w:type="dxa"/>
            <w:tcMar>
              <w:left w:w="29" w:type="dxa"/>
              <w:right w:w="29" w:type="dxa"/>
            </w:tcMar>
          </w:tcPr>
          <w:p w14:paraId="1AF61698" w14:textId="77777777" w:rsidR="00F7074C" w:rsidRPr="00E03B5B" w:rsidRDefault="00F7074C" w:rsidP="009B5184">
            <w:pPr>
              <w:snapToGrid w:val="0"/>
              <w:rPr>
                <w:bCs/>
                <w:sz w:val="16"/>
                <w:szCs w:val="16"/>
              </w:rPr>
            </w:pPr>
            <w:r>
              <w:rPr>
                <w:bCs/>
                <w:sz w:val="16"/>
                <w:szCs w:val="16"/>
              </w:rPr>
              <w:t>MetricLocation</w:t>
            </w:r>
          </w:p>
        </w:tc>
        <w:tc>
          <w:tcPr>
            <w:tcW w:w="3607" w:type="dxa"/>
            <w:tcMar>
              <w:left w:w="29" w:type="dxa"/>
              <w:right w:w="29" w:type="dxa"/>
            </w:tcMar>
          </w:tcPr>
          <w:p w14:paraId="6DCD7EC3" w14:textId="77777777" w:rsidR="00F7074C" w:rsidRPr="007935DF" w:rsidRDefault="00F7074C" w:rsidP="009B5184">
            <w:pPr>
              <w:snapToGrid w:val="0"/>
              <w:rPr>
                <w:bCs/>
                <w:sz w:val="16"/>
                <w:szCs w:val="16"/>
              </w:rPr>
            </w:pPr>
            <w:r>
              <w:rPr>
                <w:bCs/>
                <w:sz w:val="16"/>
                <w:szCs w:val="16"/>
              </w:rPr>
              <w:t>Where this supporting metric is maintained at the source.</w:t>
            </w:r>
          </w:p>
        </w:tc>
        <w:tc>
          <w:tcPr>
            <w:tcW w:w="952" w:type="dxa"/>
            <w:tcMar>
              <w:left w:w="29" w:type="dxa"/>
              <w:right w:w="29" w:type="dxa"/>
            </w:tcMar>
          </w:tcPr>
          <w:p w14:paraId="7F84F75C" w14:textId="35ADFF9A" w:rsidR="00F7074C" w:rsidRDefault="00F7074C" w:rsidP="009B5184">
            <w:pPr>
              <w:snapToGrid w:val="0"/>
              <w:jc w:val="center"/>
              <w:rPr>
                <w:bCs/>
                <w:sz w:val="16"/>
                <w:szCs w:val="16"/>
              </w:rPr>
            </w:pPr>
            <w:del w:id="1370" w:author="Mike Banach" w:date="2023-11-20T15:40:00Z">
              <w:r w:rsidDel="00541CEF">
                <w:rPr>
                  <w:bCs/>
                  <w:sz w:val="16"/>
                  <w:szCs w:val="16"/>
                </w:rPr>
                <w:delText>Memo</w:delText>
              </w:r>
            </w:del>
            <w:ins w:id="1371" w:author="Mike Banach" w:date="2023-11-20T15:40:00Z">
              <w:r w:rsidR="00541CEF">
                <w:rPr>
                  <w:bCs/>
                  <w:sz w:val="16"/>
                  <w:szCs w:val="16"/>
                </w:rPr>
                <w:t>Text ∞</w:t>
              </w:r>
            </w:ins>
          </w:p>
        </w:tc>
        <w:tc>
          <w:tcPr>
            <w:tcW w:w="8397" w:type="dxa"/>
            <w:gridSpan w:val="3"/>
          </w:tcPr>
          <w:p w14:paraId="2B12780A" w14:textId="77777777" w:rsidR="00F7074C" w:rsidRDefault="00F7074C" w:rsidP="009B5184">
            <w:pPr>
              <w:snapToGrid w:val="0"/>
              <w:rPr>
                <w:sz w:val="16"/>
                <w:szCs w:val="16"/>
              </w:rPr>
            </w:pPr>
            <w:r>
              <w:rPr>
                <w:bCs/>
                <w:sz w:val="16"/>
                <w:szCs w:val="16"/>
              </w:rPr>
              <w:t>If online, provide URL(s).</w:t>
            </w:r>
          </w:p>
        </w:tc>
      </w:tr>
      <w:tr w:rsidR="00515C90" w:rsidRPr="00B51678" w14:paraId="5CE4C53B" w14:textId="77777777" w:rsidTr="00DE68CC">
        <w:trPr>
          <w:cantSplit/>
        </w:trPr>
        <w:tc>
          <w:tcPr>
            <w:tcW w:w="1732" w:type="dxa"/>
            <w:tcMar>
              <w:left w:w="29" w:type="dxa"/>
              <w:right w:w="29" w:type="dxa"/>
            </w:tcMar>
          </w:tcPr>
          <w:p w14:paraId="087630BE" w14:textId="77777777" w:rsidR="00F7074C" w:rsidRPr="00E03B5B" w:rsidRDefault="00F7074C" w:rsidP="009B5184">
            <w:pPr>
              <w:snapToGrid w:val="0"/>
              <w:rPr>
                <w:bCs/>
                <w:sz w:val="16"/>
                <w:szCs w:val="16"/>
              </w:rPr>
            </w:pPr>
            <w:r>
              <w:rPr>
                <w:bCs/>
                <w:sz w:val="16"/>
                <w:szCs w:val="16"/>
              </w:rPr>
              <w:t>MeasureLocation</w:t>
            </w:r>
          </w:p>
        </w:tc>
        <w:tc>
          <w:tcPr>
            <w:tcW w:w="3607" w:type="dxa"/>
            <w:tcMar>
              <w:left w:w="29" w:type="dxa"/>
              <w:right w:w="29" w:type="dxa"/>
            </w:tcMar>
          </w:tcPr>
          <w:p w14:paraId="39389AB4" w14:textId="77777777" w:rsidR="00F7074C" w:rsidRPr="007935DF" w:rsidRDefault="00F7074C" w:rsidP="009B5184">
            <w:pPr>
              <w:snapToGrid w:val="0"/>
              <w:rPr>
                <w:bCs/>
                <w:sz w:val="16"/>
                <w:szCs w:val="16"/>
              </w:rPr>
            </w:pPr>
            <w:r>
              <w:rPr>
                <w:bCs/>
                <w:sz w:val="16"/>
                <w:szCs w:val="16"/>
              </w:rPr>
              <w:t>Where the measurements are maintained that were used to calculate this metric.</w:t>
            </w:r>
          </w:p>
        </w:tc>
        <w:tc>
          <w:tcPr>
            <w:tcW w:w="952" w:type="dxa"/>
            <w:tcMar>
              <w:left w:w="29" w:type="dxa"/>
              <w:right w:w="29" w:type="dxa"/>
            </w:tcMar>
          </w:tcPr>
          <w:p w14:paraId="4B93AF46" w14:textId="2640D7F9" w:rsidR="00F7074C" w:rsidRDefault="00F7074C" w:rsidP="009B5184">
            <w:pPr>
              <w:snapToGrid w:val="0"/>
              <w:jc w:val="center"/>
              <w:rPr>
                <w:bCs/>
                <w:sz w:val="16"/>
                <w:szCs w:val="16"/>
              </w:rPr>
            </w:pPr>
            <w:del w:id="1372" w:author="Mike Banach" w:date="2023-11-20T15:40:00Z">
              <w:r w:rsidDel="00541CEF">
                <w:rPr>
                  <w:bCs/>
                  <w:sz w:val="16"/>
                  <w:szCs w:val="16"/>
                </w:rPr>
                <w:delText>Memo</w:delText>
              </w:r>
            </w:del>
            <w:ins w:id="1373" w:author="Mike Banach" w:date="2023-11-20T15:40:00Z">
              <w:r w:rsidR="00541CEF">
                <w:rPr>
                  <w:bCs/>
                  <w:sz w:val="16"/>
                  <w:szCs w:val="16"/>
                </w:rPr>
                <w:t>Text ∞</w:t>
              </w:r>
            </w:ins>
          </w:p>
        </w:tc>
        <w:tc>
          <w:tcPr>
            <w:tcW w:w="8397" w:type="dxa"/>
            <w:gridSpan w:val="3"/>
          </w:tcPr>
          <w:p w14:paraId="7BB7FFFF" w14:textId="77777777" w:rsidR="00F7074C" w:rsidRDefault="00F7074C" w:rsidP="009B5184">
            <w:pPr>
              <w:snapToGrid w:val="0"/>
              <w:rPr>
                <w:sz w:val="16"/>
                <w:szCs w:val="16"/>
              </w:rPr>
            </w:pPr>
            <w:r>
              <w:rPr>
                <w:bCs/>
                <w:sz w:val="16"/>
                <w:szCs w:val="16"/>
              </w:rPr>
              <w:t>If online, provide URL(s).</w:t>
            </w:r>
          </w:p>
        </w:tc>
      </w:tr>
      <w:tr w:rsidR="00852843" w:rsidRPr="00B51678" w14:paraId="38B3888A" w14:textId="77777777" w:rsidTr="00DE68CC">
        <w:trPr>
          <w:cantSplit/>
        </w:trPr>
        <w:tc>
          <w:tcPr>
            <w:tcW w:w="14688" w:type="dxa"/>
            <w:gridSpan w:val="6"/>
            <w:shd w:val="clear" w:color="auto" w:fill="DBE5F1"/>
          </w:tcPr>
          <w:p w14:paraId="353B22D1" w14:textId="0BFE8027" w:rsidR="00852843" w:rsidRDefault="00852843" w:rsidP="00852843">
            <w:pPr>
              <w:snapToGrid w:val="0"/>
              <w:jc w:val="center"/>
              <w:rPr>
                <w:bCs/>
                <w:sz w:val="16"/>
                <w:szCs w:val="16"/>
              </w:rPr>
            </w:pPr>
            <w:r w:rsidRPr="00B707BC">
              <w:rPr>
                <w:b/>
                <w:sz w:val="16"/>
                <w:szCs w:val="16"/>
              </w:rPr>
              <w:t>Fields needed by people programming the Exchange Network</w:t>
            </w:r>
          </w:p>
        </w:tc>
      </w:tr>
      <w:tr w:rsidR="00852843" w:rsidRPr="00B51678" w14:paraId="043FFABA" w14:textId="77777777" w:rsidTr="00DE68CC">
        <w:trPr>
          <w:cantSplit/>
        </w:trPr>
        <w:tc>
          <w:tcPr>
            <w:tcW w:w="14688" w:type="dxa"/>
            <w:gridSpan w:val="6"/>
            <w:tcMar>
              <w:left w:w="29" w:type="dxa"/>
              <w:right w:w="29" w:type="dxa"/>
            </w:tcMar>
          </w:tcPr>
          <w:p w14:paraId="1A56852E" w14:textId="3D86FFF5" w:rsidR="00852843" w:rsidRDefault="00852843" w:rsidP="00852843">
            <w:pPr>
              <w:snapToGrid w:val="0"/>
              <w:rPr>
                <w:bCs/>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4E7E85A6" w14:textId="77777777" w:rsidR="00F7074C" w:rsidRPr="003C2A8A" w:rsidRDefault="00F7074C" w:rsidP="00F7074C">
      <w:pPr>
        <w:pStyle w:val="Heading3"/>
        <w:rPr>
          <w:b w:val="0"/>
          <w:sz w:val="24"/>
          <w:szCs w:val="24"/>
        </w:rPr>
      </w:pPr>
    </w:p>
    <w:p w14:paraId="66D9FDA8" w14:textId="77777777" w:rsidR="00124D58" w:rsidRPr="00124D58" w:rsidRDefault="00124D58" w:rsidP="00124D58"/>
    <w:p w14:paraId="53E4F364" w14:textId="7862F155" w:rsidR="00F7074C" w:rsidRPr="00C44622" w:rsidRDefault="00F7074C" w:rsidP="00F7074C">
      <w:pPr>
        <w:pStyle w:val="Heading3"/>
      </w:pPr>
      <w:bookmarkStart w:id="1374" w:name="_A6.__PresmoltAbundance"/>
      <w:bookmarkStart w:id="1375" w:name="_A5.__PresmoltAbundance"/>
      <w:bookmarkStart w:id="1376" w:name="_Toc409616807"/>
      <w:bookmarkStart w:id="1377" w:name="_Toc166846920"/>
      <w:bookmarkEnd w:id="1374"/>
      <w:bookmarkEnd w:id="1375"/>
      <w:r w:rsidRPr="00C44622">
        <w:lastRenderedPageBreak/>
        <w:t>A</w:t>
      </w:r>
      <w:r w:rsidR="005F1392">
        <w:t>5</w:t>
      </w:r>
      <w:r w:rsidRPr="00C44622">
        <w:t>.  PresmoltAbundance Table</w:t>
      </w:r>
      <w:bookmarkEnd w:id="1376"/>
      <w:bookmarkEnd w:id="1377"/>
    </w:p>
    <w:p w14:paraId="115A299C" w14:textId="77777777" w:rsidR="00F7074C" w:rsidRDefault="00F7074C" w:rsidP="001D4D0F">
      <w:pPr>
        <w:keepNext/>
        <w:tabs>
          <w:tab w:val="right" w:pos="14310"/>
        </w:tabs>
      </w:pPr>
      <w:r w:rsidRPr="00C44622">
        <w:t>This table stores information concerning natural origin presmolt abundance.  "Presmolt abundance" is the total number of fish estimated for the population and time frame</w:t>
      </w:r>
      <w:r>
        <w:t xml:space="preserve"> (year and months)</w:t>
      </w:r>
      <w:r w:rsidRPr="00C44622">
        <w:t xml:space="preserve"> indicated by each record.  </w:t>
      </w:r>
      <w:r w:rsidR="00562EF9">
        <w:t>Most commonly these records will represent</w:t>
      </w:r>
      <w:r w:rsidRPr="00C44622">
        <w:t xml:space="preserve"> parr numbers estimated for late summer, but other times may be entered</w:t>
      </w:r>
      <w:r w:rsidR="00402B39">
        <w:t>, and all presmolt life stages are included in these estimates</w:t>
      </w:r>
      <w:r w:rsidRPr="00C44622">
        <w:t>.</w:t>
      </w:r>
      <w:r w:rsidR="008C1116">
        <w:tab/>
      </w:r>
      <w:hyperlink w:anchor="Table_of_Contents" w:history="1">
        <w:r w:rsidR="008C1116"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42"/>
        <w:gridCol w:w="3630"/>
        <w:gridCol w:w="958"/>
        <w:gridCol w:w="2482"/>
        <w:gridCol w:w="480"/>
        <w:gridCol w:w="817"/>
        <w:gridCol w:w="400"/>
        <w:gridCol w:w="326"/>
        <w:gridCol w:w="1127"/>
        <w:gridCol w:w="2726"/>
      </w:tblGrid>
      <w:tr w:rsidR="00F7074C" w:rsidRPr="00B51678" w14:paraId="4BBDEC48" w14:textId="77777777" w:rsidTr="0085074A">
        <w:trPr>
          <w:cantSplit/>
          <w:tblHeader/>
        </w:trPr>
        <w:tc>
          <w:tcPr>
            <w:tcW w:w="1742" w:type="dxa"/>
            <w:shd w:val="pct10" w:color="auto" w:fill="auto"/>
          </w:tcPr>
          <w:p w14:paraId="4AFAF6D3" w14:textId="77777777" w:rsidR="00F7074C" w:rsidRPr="007B4862" w:rsidRDefault="00F7074C" w:rsidP="009B5184">
            <w:pPr>
              <w:keepNext/>
              <w:keepLines/>
              <w:jc w:val="center"/>
              <w:rPr>
                <w:b/>
                <w:sz w:val="16"/>
                <w:szCs w:val="16"/>
              </w:rPr>
            </w:pPr>
            <w:r w:rsidRPr="007B4862">
              <w:rPr>
                <w:b/>
                <w:sz w:val="16"/>
                <w:szCs w:val="16"/>
              </w:rPr>
              <w:t>Field Name</w:t>
            </w:r>
          </w:p>
        </w:tc>
        <w:tc>
          <w:tcPr>
            <w:tcW w:w="3630" w:type="dxa"/>
            <w:shd w:val="pct10" w:color="auto" w:fill="auto"/>
          </w:tcPr>
          <w:p w14:paraId="18DBDC7D" w14:textId="77777777" w:rsidR="00F7074C" w:rsidRPr="007B4862" w:rsidRDefault="00F7074C" w:rsidP="00AC4F88">
            <w:pPr>
              <w:keepNext/>
              <w:keepLines/>
              <w:jc w:val="center"/>
              <w:rPr>
                <w:b/>
                <w:sz w:val="16"/>
                <w:szCs w:val="16"/>
              </w:rPr>
            </w:pPr>
            <w:r w:rsidRPr="007B4862">
              <w:rPr>
                <w:b/>
                <w:sz w:val="16"/>
                <w:szCs w:val="16"/>
              </w:rPr>
              <w:t>Field Description</w:t>
            </w:r>
          </w:p>
        </w:tc>
        <w:tc>
          <w:tcPr>
            <w:tcW w:w="958" w:type="dxa"/>
            <w:shd w:val="pct10" w:color="auto" w:fill="auto"/>
          </w:tcPr>
          <w:p w14:paraId="45A66719" w14:textId="77777777" w:rsidR="00F7074C" w:rsidRPr="007B4862" w:rsidRDefault="00F7074C" w:rsidP="009B5184">
            <w:pPr>
              <w:keepNext/>
              <w:keepLines/>
              <w:jc w:val="center"/>
              <w:rPr>
                <w:b/>
                <w:sz w:val="16"/>
                <w:szCs w:val="16"/>
              </w:rPr>
            </w:pPr>
            <w:r w:rsidRPr="007B4862">
              <w:rPr>
                <w:b/>
                <w:sz w:val="16"/>
                <w:szCs w:val="16"/>
              </w:rPr>
              <w:t>Data Type</w:t>
            </w:r>
          </w:p>
        </w:tc>
        <w:tc>
          <w:tcPr>
            <w:tcW w:w="8358" w:type="dxa"/>
            <w:gridSpan w:val="7"/>
            <w:shd w:val="pct10" w:color="auto" w:fill="auto"/>
          </w:tcPr>
          <w:p w14:paraId="1BCE130F" w14:textId="77777777" w:rsidR="00F7074C" w:rsidRPr="007B4862" w:rsidRDefault="00F7074C" w:rsidP="009B5184">
            <w:pPr>
              <w:keepNext/>
              <w:keepLines/>
              <w:jc w:val="center"/>
              <w:rPr>
                <w:b/>
                <w:sz w:val="16"/>
                <w:szCs w:val="16"/>
              </w:rPr>
            </w:pPr>
            <w:r w:rsidRPr="007B4862">
              <w:rPr>
                <w:b/>
                <w:sz w:val="16"/>
                <w:szCs w:val="16"/>
              </w:rPr>
              <w:t>Codes/Conventions</w:t>
            </w:r>
            <w:r>
              <w:rPr>
                <w:b/>
                <w:sz w:val="16"/>
                <w:szCs w:val="16"/>
              </w:rPr>
              <w:t xml:space="preserve"> for PresmoltAbundance Table</w:t>
            </w:r>
          </w:p>
        </w:tc>
      </w:tr>
      <w:tr w:rsidR="00F7074C" w:rsidRPr="009A1333" w14:paraId="39FEF82B" w14:textId="77777777" w:rsidTr="0085074A">
        <w:trPr>
          <w:cantSplit/>
          <w:trHeight w:val="318"/>
        </w:trPr>
        <w:tc>
          <w:tcPr>
            <w:tcW w:w="14688" w:type="dxa"/>
            <w:gridSpan w:val="10"/>
            <w:shd w:val="clear" w:color="auto" w:fill="DBE5F1"/>
            <w:vAlign w:val="center"/>
          </w:tcPr>
          <w:p w14:paraId="501E6B16" w14:textId="77777777" w:rsidR="00F7074C" w:rsidRPr="009A1333" w:rsidRDefault="00F7074C" w:rsidP="009B5184">
            <w:pPr>
              <w:keepNext/>
              <w:snapToGrid w:val="0"/>
              <w:jc w:val="center"/>
              <w:rPr>
                <w:b/>
                <w:sz w:val="16"/>
                <w:szCs w:val="16"/>
              </w:rPr>
            </w:pPr>
            <w:r>
              <w:rPr>
                <w:b/>
                <w:sz w:val="16"/>
                <w:szCs w:val="16"/>
              </w:rPr>
              <w:t>Fields for defining a unique record</w:t>
            </w:r>
          </w:p>
        </w:tc>
      </w:tr>
      <w:tr w:rsidR="00F7074C" w:rsidRPr="00B51678" w14:paraId="7DD272F3" w14:textId="77777777" w:rsidTr="0085074A">
        <w:trPr>
          <w:cantSplit/>
          <w:trHeight w:val="255"/>
        </w:trPr>
        <w:tc>
          <w:tcPr>
            <w:tcW w:w="1742" w:type="dxa"/>
            <w:tcMar>
              <w:left w:w="29" w:type="dxa"/>
              <w:right w:w="29" w:type="dxa"/>
            </w:tcMar>
          </w:tcPr>
          <w:p w14:paraId="058366E9" w14:textId="77777777" w:rsidR="00F7074C" w:rsidRPr="00833095" w:rsidRDefault="00F7074C" w:rsidP="009B5184">
            <w:pPr>
              <w:snapToGrid w:val="0"/>
              <w:rPr>
                <w:bCs/>
                <w:color w:val="FF0000"/>
                <w:sz w:val="16"/>
                <w:szCs w:val="16"/>
                <w:rPrChange w:id="1378" w:author="Mike Banach" w:date="2023-11-20T13:57:00Z">
                  <w:rPr>
                    <w:bCs/>
                    <w:color w:val="FF0000"/>
                    <w:sz w:val="16"/>
                    <w:szCs w:val="16"/>
                    <w:u w:val="single"/>
                  </w:rPr>
                </w:rPrChange>
              </w:rPr>
            </w:pPr>
            <w:r w:rsidRPr="00833095">
              <w:rPr>
                <w:b/>
                <w:bCs/>
                <w:i/>
                <w:color w:val="FF0000"/>
                <w:sz w:val="16"/>
                <w:szCs w:val="16"/>
                <w:rPrChange w:id="1379" w:author="Mike Banach" w:date="2023-11-20T13:57:00Z">
                  <w:rPr>
                    <w:b/>
                    <w:bCs/>
                    <w:i/>
                    <w:color w:val="FF0000"/>
                    <w:sz w:val="16"/>
                    <w:szCs w:val="16"/>
                    <w:u w:val="single"/>
                  </w:rPr>
                </w:rPrChange>
              </w:rPr>
              <w:t>ID</w:t>
            </w:r>
          </w:p>
          <w:p w14:paraId="1D0FB198" w14:textId="77777777" w:rsidR="00F7074C" w:rsidRPr="00AE2D9E" w:rsidRDefault="00F7074C" w:rsidP="009B5184">
            <w:pPr>
              <w:snapToGrid w:val="0"/>
              <w:rPr>
                <w:bCs/>
                <w:color w:val="FF0000"/>
                <w:sz w:val="16"/>
                <w:szCs w:val="16"/>
              </w:rPr>
            </w:pPr>
            <w:r w:rsidRPr="00AE2D9E">
              <w:rPr>
                <w:bCs/>
                <w:color w:val="FF0000"/>
                <w:sz w:val="16"/>
                <w:szCs w:val="16"/>
              </w:rPr>
              <w:t>(unique)</w:t>
            </w:r>
          </w:p>
        </w:tc>
        <w:tc>
          <w:tcPr>
            <w:tcW w:w="3630" w:type="dxa"/>
          </w:tcPr>
          <w:p w14:paraId="7E1CC97D" w14:textId="77777777" w:rsidR="00F7074C" w:rsidRPr="00EB010A" w:rsidRDefault="00F7074C" w:rsidP="009B5184">
            <w:pPr>
              <w:rPr>
                <w:sz w:val="16"/>
                <w:szCs w:val="16"/>
              </w:rPr>
            </w:pPr>
            <w:r>
              <w:rPr>
                <w:sz w:val="16"/>
                <w:szCs w:val="16"/>
              </w:rPr>
              <w:t>Value used by computer to identify a record.</w:t>
            </w:r>
          </w:p>
        </w:tc>
        <w:tc>
          <w:tcPr>
            <w:tcW w:w="958" w:type="dxa"/>
            <w:tcMar>
              <w:left w:w="29" w:type="dxa"/>
              <w:right w:w="29" w:type="dxa"/>
            </w:tcMar>
          </w:tcPr>
          <w:p w14:paraId="316AC63C" w14:textId="5614D3B9" w:rsidR="00F7074C" w:rsidRPr="00AE2D9E" w:rsidRDefault="00F7074C" w:rsidP="009B5184">
            <w:pPr>
              <w:jc w:val="center"/>
              <w:rPr>
                <w:bCs/>
                <w:color w:val="FF0000"/>
                <w:sz w:val="16"/>
                <w:szCs w:val="16"/>
              </w:rPr>
            </w:pPr>
            <w:del w:id="1380" w:author="Mike Banach" w:date="2023-11-20T16:01:00Z">
              <w:r w:rsidRPr="00AE2D9E" w:rsidDel="00E76D71">
                <w:rPr>
                  <w:b/>
                  <w:bCs/>
                  <w:i/>
                  <w:color w:val="FF0000"/>
                  <w:sz w:val="16"/>
                  <w:szCs w:val="16"/>
                </w:rPr>
                <w:delText>Text 36</w:delText>
              </w:r>
            </w:del>
            <w:ins w:id="1381" w:author="Mike Banach" w:date="2023-11-20T16:01:00Z">
              <w:r w:rsidR="00E76D71">
                <w:rPr>
                  <w:b/>
                  <w:bCs/>
                  <w:i/>
                  <w:color w:val="FF0000"/>
                  <w:sz w:val="16"/>
                  <w:szCs w:val="16"/>
                </w:rPr>
                <w:t>GUID</w:t>
              </w:r>
            </w:ins>
          </w:p>
        </w:tc>
        <w:tc>
          <w:tcPr>
            <w:tcW w:w="8358" w:type="dxa"/>
            <w:gridSpan w:val="7"/>
          </w:tcPr>
          <w:p w14:paraId="6843AF28" w14:textId="77777777" w:rsidR="00F7074C" w:rsidRDefault="00F7074C" w:rsidP="009B5184">
            <w:pPr>
              <w:snapToGrid w:val="0"/>
              <w:rPr>
                <w:sz w:val="16"/>
                <w:szCs w:val="16"/>
              </w:rPr>
            </w:pPr>
            <w:r>
              <w:rPr>
                <w:sz w:val="16"/>
                <w:szCs w:val="16"/>
              </w:rPr>
              <w:t>This value is a globally unique identifier (GUID)</w:t>
            </w:r>
            <w:r w:rsidR="00E62C28">
              <w:rPr>
                <w:sz w:val="16"/>
                <w:szCs w:val="16"/>
              </w:rPr>
              <w:t xml:space="preserve"> exactly 36 characters long</w:t>
            </w:r>
            <w:r>
              <w:rPr>
                <w:sz w:val="16"/>
                <w:szCs w:val="16"/>
              </w:rPr>
              <w:t>.</w:t>
            </w:r>
          </w:p>
          <w:p w14:paraId="07A376B0" w14:textId="77777777" w:rsidR="00F7074C" w:rsidRDefault="00F7074C" w:rsidP="000A286A">
            <w:pPr>
              <w:numPr>
                <w:ilvl w:val="0"/>
                <w:numId w:val="19"/>
              </w:numPr>
              <w:snapToGrid w:val="0"/>
              <w:ind w:left="173" w:hanging="144"/>
              <w:rPr>
                <w:sz w:val="16"/>
                <w:szCs w:val="16"/>
              </w:rPr>
            </w:pPr>
            <w:r w:rsidRPr="005272B4">
              <w:rPr>
                <w:color w:val="FF0000"/>
                <w:sz w:val="16"/>
                <w:szCs w:val="16"/>
              </w:rPr>
              <w:t>When submitting a new record you may include this value or leave it blank.</w:t>
            </w:r>
            <w:r w:rsidRPr="009832E0">
              <w:rPr>
                <w:sz w:val="16"/>
                <w:szCs w:val="16"/>
              </w:rPr>
              <w:t xml:space="preserve">  If you include this value then it will be used by the central system.  If you leave it blank then a value will be created for you, and it will be sent back to your system where it must be incorporated.</w:t>
            </w:r>
          </w:p>
          <w:p w14:paraId="250CF9A8" w14:textId="77777777" w:rsidR="00F7074C" w:rsidRDefault="00F7074C" w:rsidP="000A286A">
            <w:pPr>
              <w:numPr>
                <w:ilvl w:val="0"/>
                <w:numId w:val="19"/>
              </w:numPr>
              <w:snapToGrid w:val="0"/>
              <w:ind w:left="173" w:hanging="144"/>
              <w:rPr>
                <w:sz w:val="16"/>
                <w:szCs w:val="16"/>
              </w:rPr>
            </w:pPr>
            <w:r w:rsidRPr="005272B4">
              <w:rPr>
                <w:color w:val="FF0000"/>
                <w:sz w:val="16"/>
                <w:szCs w:val="16"/>
              </w:rPr>
              <w:t>When updating or deleting records this value must be included.</w:t>
            </w:r>
          </w:p>
        </w:tc>
      </w:tr>
      <w:tr w:rsidR="000B5011" w:rsidRPr="006A2E32" w14:paraId="6BC1E403" w14:textId="77777777" w:rsidTr="00107323">
        <w:trPr>
          <w:cantSplit/>
          <w:trHeight w:val="255"/>
        </w:trPr>
        <w:tc>
          <w:tcPr>
            <w:tcW w:w="1742" w:type="dxa"/>
            <w:tcMar>
              <w:left w:w="29" w:type="dxa"/>
              <w:right w:w="29" w:type="dxa"/>
            </w:tcMar>
          </w:tcPr>
          <w:p w14:paraId="1A1FB46D" w14:textId="57E059F3" w:rsidR="000B5011" w:rsidRPr="00833095" w:rsidRDefault="000B5011" w:rsidP="000B5011">
            <w:pPr>
              <w:snapToGrid w:val="0"/>
              <w:rPr>
                <w:bCs/>
                <w:color w:val="FF0000"/>
                <w:sz w:val="16"/>
                <w:szCs w:val="16"/>
                <w:u w:val="single"/>
                <w:rPrChange w:id="1382" w:author="Mike Banach" w:date="2023-11-20T13:57:00Z">
                  <w:rPr>
                    <w:bCs/>
                    <w:color w:val="FF0000"/>
                    <w:sz w:val="16"/>
                    <w:szCs w:val="16"/>
                  </w:rPr>
                </w:rPrChange>
              </w:rPr>
            </w:pPr>
            <w:ins w:id="1383" w:author="Mike Banach" w:date="2021-06-04T11:01:00Z">
              <w:r w:rsidRPr="00833095">
                <w:rPr>
                  <w:b/>
                  <w:bCs/>
                  <w:color w:val="FF0000"/>
                  <w:sz w:val="16"/>
                  <w:u w:val="single"/>
                  <w:rPrChange w:id="1384" w:author="Mike Banach" w:date="2023-11-20T13:57:00Z">
                    <w:rPr>
                      <w:b/>
                      <w:bCs/>
                      <w:color w:val="FF0000"/>
                      <w:sz w:val="16"/>
                    </w:rPr>
                  </w:rPrChange>
                </w:rPr>
                <w:t>T</w:t>
              </w:r>
            </w:ins>
            <w:ins w:id="1385" w:author="Mike Banach" w:date="2022-01-19T15:00:00Z">
              <w:r w:rsidRPr="00833095">
                <w:rPr>
                  <w:b/>
                  <w:bCs/>
                  <w:color w:val="FF0000"/>
                  <w:sz w:val="16"/>
                  <w:u w:val="single"/>
                  <w:rPrChange w:id="1386" w:author="Mike Banach" w:date="2023-11-20T13:57:00Z">
                    <w:rPr>
                      <w:b/>
                      <w:bCs/>
                      <w:color w:val="FF0000"/>
                      <w:sz w:val="16"/>
                    </w:rPr>
                  </w:rPrChange>
                </w:rPr>
                <w:t>im</w:t>
              </w:r>
            </w:ins>
            <w:ins w:id="1387" w:author="Mike Banach" w:date="2021-06-04T11:01:00Z">
              <w:r w:rsidRPr="00833095">
                <w:rPr>
                  <w:b/>
                  <w:bCs/>
                  <w:color w:val="FF0000"/>
                  <w:sz w:val="16"/>
                  <w:u w:val="single"/>
                  <w:rPrChange w:id="1388" w:author="Mike Banach" w:date="2023-11-20T13:57:00Z">
                    <w:rPr>
                      <w:b/>
                      <w:bCs/>
                      <w:color w:val="FF0000"/>
                      <w:sz w:val="16"/>
                    </w:rPr>
                  </w:rPrChange>
                </w:rPr>
                <w:t>e</w:t>
              </w:r>
            </w:ins>
            <w:ins w:id="1389" w:author="Mike Banach" w:date="2022-01-19T15:00:00Z">
              <w:r w:rsidRPr="00833095">
                <w:rPr>
                  <w:b/>
                  <w:bCs/>
                  <w:color w:val="FF0000"/>
                  <w:sz w:val="16"/>
                  <w:u w:val="single"/>
                  <w:rPrChange w:id="1390" w:author="Mike Banach" w:date="2023-11-20T13:57:00Z">
                    <w:rPr>
                      <w:b/>
                      <w:bCs/>
                      <w:color w:val="FF0000"/>
                      <w:sz w:val="16"/>
                    </w:rPr>
                  </w:rPrChange>
                </w:rPr>
                <w:t>Series</w:t>
              </w:r>
            </w:ins>
            <w:ins w:id="1391" w:author="Mike Banach" w:date="2021-06-04T11:01:00Z">
              <w:r w:rsidRPr="00833095">
                <w:rPr>
                  <w:b/>
                  <w:bCs/>
                  <w:color w:val="FF0000"/>
                  <w:sz w:val="16"/>
                  <w:u w:val="single"/>
                  <w:rPrChange w:id="1392" w:author="Mike Banach" w:date="2023-11-20T13:57:00Z">
                    <w:rPr>
                      <w:b/>
                      <w:bCs/>
                      <w:color w:val="FF0000"/>
                      <w:sz w:val="16"/>
                    </w:rPr>
                  </w:rPrChange>
                </w:rPr>
                <w:t>ID</w:t>
              </w:r>
            </w:ins>
          </w:p>
        </w:tc>
        <w:tc>
          <w:tcPr>
            <w:tcW w:w="3630" w:type="dxa"/>
          </w:tcPr>
          <w:p w14:paraId="4D5966C7" w14:textId="562CF857" w:rsidR="000B5011" w:rsidRPr="006A2E32" w:rsidRDefault="000B5011" w:rsidP="0082427A">
            <w:pPr>
              <w:rPr>
                <w:sz w:val="16"/>
                <w:szCs w:val="16"/>
              </w:rPr>
            </w:pPr>
            <w:ins w:id="1393" w:author="Mike Banach" w:date="2021-06-04T11:01:00Z">
              <w:r>
                <w:rPr>
                  <w:sz w:val="16"/>
                </w:rPr>
                <w:t>This field identifies the time series</w:t>
              </w:r>
            </w:ins>
            <w:ins w:id="1394" w:author="Mike Banach" w:date="2021-06-04T11:08:00Z">
              <w:r>
                <w:rPr>
                  <w:sz w:val="16"/>
                </w:rPr>
                <w:t xml:space="preserve"> a record belongs to</w:t>
              </w:r>
            </w:ins>
            <w:ins w:id="1395" w:author="Mike Banach" w:date="2021-06-04T11:01:00Z">
              <w:r>
                <w:rPr>
                  <w:sz w:val="16"/>
                </w:rPr>
                <w:t>.</w:t>
              </w:r>
            </w:ins>
            <w:ins w:id="1396" w:author="Mike Banach" w:date="2021-06-04T11:08:00Z">
              <w:r>
                <w:rPr>
                  <w:sz w:val="16"/>
                </w:rPr>
                <w:t xml:space="preserve">  </w:t>
              </w:r>
            </w:ins>
            <w:ins w:id="1397" w:author="Mike Banach" w:date="2021-06-04T11:09:00Z">
              <w:r>
                <w:rPr>
                  <w:sz w:val="16"/>
                </w:rPr>
                <w:t>R</w:t>
              </w:r>
            </w:ins>
            <w:ins w:id="1398" w:author="Mike Banach" w:date="2021-06-04T11:08:00Z">
              <w:r>
                <w:rPr>
                  <w:sz w:val="16"/>
                </w:rPr>
                <w:t>ecords with the same T</w:t>
              </w:r>
            </w:ins>
            <w:ins w:id="1399" w:author="Mike Banach" w:date="2022-01-19T15:00:00Z">
              <w:r>
                <w:rPr>
                  <w:sz w:val="16"/>
                </w:rPr>
                <w:t>im</w:t>
              </w:r>
            </w:ins>
            <w:ins w:id="1400" w:author="Mike Banach" w:date="2021-06-04T11:08:00Z">
              <w:r>
                <w:rPr>
                  <w:sz w:val="16"/>
                </w:rPr>
                <w:t>e</w:t>
              </w:r>
            </w:ins>
            <w:ins w:id="1401" w:author="Mike Banach" w:date="2022-01-19T15:00:00Z">
              <w:r>
                <w:rPr>
                  <w:sz w:val="16"/>
                </w:rPr>
                <w:t>Series</w:t>
              </w:r>
            </w:ins>
            <w:ins w:id="1402" w:author="Mike Banach" w:date="2021-06-04T11:08:00Z">
              <w:r>
                <w:rPr>
                  <w:sz w:val="16"/>
                </w:rPr>
                <w:t xml:space="preserve">ID are </w:t>
              </w:r>
            </w:ins>
            <w:ins w:id="1403" w:author="Mike Banach" w:date="2021-06-04T11:09:00Z">
              <w:r>
                <w:rPr>
                  <w:sz w:val="16"/>
                </w:rPr>
                <w:t>grouped and presented together on the CAX</w:t>
              </w:r>
            </w:ins>
            <w:ins w:id="1404" w:author="Mike Banach" w:date="2024-04-11T13:51:00Z">
              <w:r w:rsidR="00986E2A">
                <w:rPr>
                  <w:sz w:val="16"/>
                </w:rPr>
                <w:t xml:space="preserve"> query systems</w:t>
              </w:r>
            </w:ins>
            <w:ins w:id="1405" w:author="Mike Banach" w:date="2021-06-04T11:09:00Z">
              <w:r>
                <w:rPr>
                  <w:sz w:val="16"/>
                </w:rPr>
                <w:t>.</w:t>
              </w:r>
            </w:ins>
            <w:ins w:id="1406" w:author="Mike Banach" w:date="2021-06-04T11:01:00Z">
              <w:r>
                <w:rPr>
                  <w:sz w:val="16"/>
                </w:rPr>
                <w:t xml:space="preserve">  </w:t>
              </w:r>
            </w:ins>
            <w:ins w:id="1407" w:author="Mike Banach" w:date="2021-06-04T11:04:00Z">
              <w:r>
                <w:rPr>
                  <w:sz w:val="16"/>
                </w:rPr>
                <w:t>A</w:t>
              </w:r>
            </w:ins>
            <w:ins w:id="1408" w:author="Mike Banach" w:date="2021-06-04T11:01:00Z">
              <w:r>
                <w:rPr>
                  <w:sz w:val="16"/>
                </w:rPr>
                <w:t>ssigned by data compilers or regional data assemblers as appropriate.</w:t>
              </w:r>
            </w:ins>
          </w:p>
        </w:tc>
        <w:tc>
          <w:tcPr>
            <w:tcW w:w="958" w:type="dxa"/>
            <w:tcMar>
              <w:left w:w="29" w:type="dxa"/>
              <w:right w:w="29" w:type="dxa"/>
            </w:tcMar>
          </w:tcPr>
          <w:p w14:paraId="79C8CE6F" w14:textId="7BAC66DD" w:rsidR="000B5011" w:rsidRPr="006A2E32" w:rsidRDefault="00BB00D7" w:rsidP="000B5011">
            <w:pPr>
              <w:jc w:val="center"/>
              <w:rPr>
                <w:bCs/>
                <w:color w:val="FF0000"/>
                <w:sz w:val="16"/>
                <w:szCs w:val="16"/>
              </w:rPr>
            </w:pPr>
            <w:ins w:id="1409" w:author="Mike Banach" w:date="2023-11-20T15:34:00Z">
              <w:r>
                <w:rPr>
                  <w:b/>
                  <w:bCs/>
                  <w:color w:val="FF0000"/>
                  <w:sz w:val="16"/>
                </w:rPr>
                <w:t>Integer</w:t>
              </w:r>
            </w:ins>
          </w:p>
        </w:tc>
        <w:tc>
          <w:tcPr>
            <w:tcW w:w="4179" w:type="dxa"/>
            <w:gridSpan w:val="4"/>
          </w:tcPr>
          <w:p w14:paraId="1C3C171A" w14:textId="77777777" w:rsidR="000B5011" w:rsidRDefault="000B5011" w:rsidP="000B5011">
            <w:pPr>
              <w:rPr>
                <w:ins w:id="1410" w:author="Mike Banach" w:date="2021-06-04T11:12:00Z"/>
                <w:sz w:val="16"/>
              </w:rPr>
            </w:pPr>
            <w:ins w:id="1411" w:author="Mike Banach" w:date="2022-12-16T12:12:00Z">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ins>
          </w:p>
          <w:p w14:paraId="484F0933" w14:textId="77777777" w:rsidR="000B5011" w:rsidRDefault="000B5011" w:rsidP="000B5011">
            <w:pPr>
              <w:rPr>
                <w:ins w:id="1412" w:author="Mike Banach" w:date="2021-06-04T11:23:00Z"/>
                <w:sz w:val="16"/>
              </w:rPr>
            </w:pPr>
          </w:p>
          <w:p w14:paraId="1B20D1AE" w14:textId="1B2851D0" w:rsidR="000B5011" w:rsidRDefault="000B5011" w:rsidP="000B5011">
            <w:pPr>
              <w:rPr>
                <w:ins w:id="1413" w:author="Mike Banach" w:date="2021-06-04T11:28:00Z"/>
                <w:sz w:val="16"/>
              </w:rPr>
            </w:pPr>
            <w:ins w:id="1414" w:author="Mike Banach" w:date="2021-06-04T11:28:00Z">
              <w:r>
                <w:rPr>
                  <w:sz w:val="16"/>
                </w:rPr>
                <w:t>For records</w:t>
              </w:r>
            </w:ins>
            <w:ins w:id="1415" w:author="Mike Banach" w:date="2024-04-12T09:08:00Z">
              <w:r w:rsidR="002B7739">
                <w:rPr>
                  <w:sz w:val="16"/>
                </w:rPr>
                <w:t xml:space="preserve"> in this table</w:t>
              </w:r>
            </w:ins>
            <w:ins w:id="1416" w:author="Mike Banach" w:date="2021-06-04T11:28:00Z">
              <w:r>
                <w:rPr>
                  <w:sz w:val="16"/>
                </w:rPr>
                <w:t xml:space="preserve"> with the same T</w:t>
              </w:r>
            </w:ins>
            <w:ins w:id="1417" w:author="Mike Banach" w:date="2022-01-19T15:01:00Z">
              <w:r>
                <w:rPr>
                  <w:sz w:val="16"/>
                </w:rPr>
                <w:t>im</w:t>
              </w:r>
            </w:ins>
            <w:ins w:id="1418" w:author="Mike Banach" w:date="2021-06-04T11:28:00Z">
              <w:r>
                <w:rPr>
                  <w:sz w:val="16"/>
                </w:rPr>
                <w:t>e</w:t>
              </w:r>
            </w:ins>
            <w:ins w:id="1419" w:author="Mike Banach" w:date="2022-01-19T15:01:00Z">
              <w:r>
                <w:rPr>
                  <w:sz w:val="16"/>
                </w:rPr>
                <w:t>Series</w:t>
              </w:r>
            </w:ins>
            <w:ins w:id="1420" w:author="Mike Banach" w:date="2021-06-04T11:28:00Z">
              <w:r>
                <w:rPr>
                  <w:sz w:val="16"/>
                </w:rPr>
                <w:t>ID:</w:t>
              </w:r>
            </w:ins>
          </w:p>
          <w:p w14:paraId="5518C61E" w14:textId="77777777" w:rsidR="000B5011" w:rsidRDefault="000B5011" w:rsidP="000B5011">
            <w:pPr>
              <w:numPr>
                <w:ilvl w:val="0"/>
                <w:numId w:val="45"/>
              </w:numPr>
              <w:ind w:left="203" w:hanging="180"/>
              <w:rPr>
                <w:ins w:id="1421" w:author="Mike Banach" w:date="2021-06-04T11:29:00Z"/>
                <w:sz w:val="16"/>
              </w:rPr>
            </w:pPr>
            <w:ins w:id="1422" w:author="Mike Banach" w:date="2021-06-04T11:28:00Z">
              <w:r>
                <w:rPr>
                  <w:sz w:val="16"/>
                </w:rPr>
                <w:t xml:space="preserve">All </w:t>
              </w:r>
            </w:ins>
            <w:ins w:id="1423" w:author="Mike Banach" w:date="2021-06-04T11:10:00Z">
              <w:r>
                <w:rPr>
                  <w:sz w:val="16"/>
                </w:rPr>
                <w:t>PopID</w:t>
              </w:r>
            </w:ins>
            <w:ins w:id="1424" w:author="Mike Banach" w:date="2021-06-04T11:28:00Z">
              <w:r>
                <w:rPr>
                  <w:sz w:val="16"/>
                </w:rPr>
                <w:t xml:space="preserve"> values must be the same</w:t>
              </w:r>
            </w:ins>
            <w:ins w:id="1425" w:author="Mike Banach" w:date="2021-06-04T11:29:00Z">
              <w:r>
                <w:rPr>
                  <w:sz w:val="16"/>
                </w:rPr>
                <w:t>.</w:t>
              </w:r>
            </w:ins>
          </w:p>
          <w:p w14:paraId="3659C629" w14:textId="0F2B5740" w:rsidR="000B5011" w:rsidRDefault="000B5011" w:rsidP="001A5FD3">
            <w:pPr>
              <w:numPr>
                <w:ilvl w:val="0"/>
                <w:numId w:val="45"/>
              </w:numPr>
              <w:ind w:left="203" w:hanging="180"/>
              <w:rPr>
                <w:ins w:id="1426" w:author="Mike Banach" w:date="2021-06-04T11:50:00Z"/>
                <w:sz w:val="16"/>
              </w:rPr>
            </w:pPr>
            <w:ins w:id="1427" w:author="Mike Banach" w:date="2021-06-04T11:29:00Z">
              <w:r>
                <w:rPr>
                  <w:sz w:val="16"/>
                </w:rPr>
                <w:t xml:space="preserve">All </w:t>
              </w:r>
            </w:ins>
            <w:ins w:id="1428" w:author="Mike Banach" w:date="2021-06-04T11:13:00Z">
              <w:r>
                <w:rPr>
                  <w:sz w:val="16"/>
                </w:rPr>
                <w:t>WaterBody</w:t>
              </w:r>
            </w:ins>
            <w:ins w:id="1429" w:author="Mike Banach" w:date="2021-06-04T11:29:00Z">
              <w:r>
                <w:rPr>
                  <w:sz w:val="16"/>
                </w:rPr>
                <w:t xml:space="preserve"> values must be the same.</w:t>
              </w:r>
            </w:ins>
          </w:p>
          <w:p w14:paraId="2D13D9EE" w14:textId="26B4562C" w:rsidR="000B5011" w:rsidRDefault="000B5011" w:rsidP="000B5011">
            <w:pPr>
              <w:numPr>
                <w:ilvl w:val="0"/>
                <w:numId w:val="45"/>
              </w:numPr>
              <w:ind w:left="203" w:hanging="180"/>
              <w:rPr>
                <w:ins w:id="1430" w:author="Mike Banach" w:date="2021-06-04T11:10:00Z"/>
                <w:sz w:val="16"/>
              </w:rPr>
            </w:pPr>
            <w:ins w:id="1431" w:author="Mike Banach" w:date="2021-06-04T11:50:00Z">
              <w:r>
                <w:rPr>
                  <w:sz w:val="16"/>
                </w:rPr>
                <w:t>The S</w:t>
              </w:r>
            </w:ins>
            <w:ins w:id="1432" w:author="Mike Banach" w:date="2024-04-11T14:34:00Z">
              <w:r w:rsidR="0069552E">
                <w:rPr>
                  <w:sz w:val="16"/>
                </w:rPr>
                <w:t>ur</w:t>
              </w:r>
            </w:ins>
            <w:ins w:id="1433" w:author="Mike Banach" w:date="2024-04-11T14:35:00Z">
              <w:r w:rsidR="0069552E">
                <w:rPr>
                  <w:sz w:val="16"/>
                </w:rPr>
                <w:t>vey</w:t>
              </w:r>
            </w:ins>
            <w:ins w:id="1434" w:author="Mike Banach" w:date="2021-06-04T11:50:00Z">
              <w:r>
                <w:rPr>
                  <w:sz w:val="16"/>
                </w:rPr>
                <w:t xml:space="preserve">Year may </w:t>
              </w:r>
            </w:ins>
            <w:ins w:id="1435" w:author="Mike Banach" w:date="2021-06-04T11:53:00Z">
              <w:r>
                <w:rPr>
                  <w:sz w:val="16"/>
                </w:rPr>
                <w:t>NOT</w:t>
              </w:r>
            </w:ins>
            <w:ins w:id="1436" w:author="Mike Banach" w:date="2021-06-04T11:50:00Z">
              <w:r>
                <w:rPr>
                  <w:sz w:val="16"/>
                </w:rPr>
                <w:t xml:space="preserve"> be repeated.</w:t>
              </w:r>
            </w:ins>
          </w:p>
          <w:p w14:paraId="4545C601" w14:textId="77777777" w:rsidR="000B5011" w:rsidRDefault="000B5011" w:rsidP="000B5011">
            <w:pPr>
              <w:snapToGrid w:val="0"/>
              <w:rPr>
                <w:ins w:id="1437" w:author="Mike Banach" w:date="2024-03-06T10:41:00Z"/>
                <w:sz w:val="16"/>
                <w:szCs w:val="16"/>
              </w:rPr>
            </w:pPr>
          </w:p>
          <w:p w14:paraId="7B92872B" w14:textId="00B78830" w:rsidR="00812573" w:rsidRPr="006A2E32" w:rsidRDefault="00CC17EE" w:rsidP="000B5011">
            <w:pPr>
              <w:snapToGrid w:val="0"/>
              <w:rPr>
                <w:sz w:val="16"/>
                <w:szCs w:val="16"/>
              </w:rPr>
            </w:pPr>
            <w:ins w:id="1438" w:author="Mike Banach" w:date="2024-04-11T14:00:00Z">
              <w:r>
                <w:rPr>
                  <w:sz w:val="16"/>
                  <w:szCs w:val="16"/>
                </w:rPr>
                <w:t>If ownership</w:t>
              </w:r>
            </w:ins>
            <w:ins w:id="1439" w:author="Mike Banach" w:date="2024-03-06T10:41:00Z">
              <w:r w:rsidR="00812573" w:rsidRPr="0044322B">
                <w:rPr>
                  <w:sz w:val="16"/>
                  <w:szCs w:val="16"/>
                </w:rPr>
                <w:t xml:space="preserve"> of a time series is transferred between organizations, the T</w:t>
              </w:r>
              <w:r w:rsidR="00812573">
                <w:rPr>
                  <w:sz w:val="16"/>
                  <w:szCs w:val="16"/>
                </w:rPr>
                <w:t>imeSeries</w:t>
              </w:r>
              <w:r w:rsidR="00812573" w:rsidRPr="0044322B">
                <w:rPr>
                  <w:sz w:val="16"/>
                  <w:szCs w:val="16"/>
                </w:rPr>
                <w:t>ID is not changed.</w:t>
              </w:r>
            </w:ins>
          </w:p>
        </w:tc>
        <w:tc>
          <w:tcPr>
            <w:tcW w:w="4179" w:type="dxa"/>
            <w:gridSpan w:val="3"/>
          </w:tcPr>
          <w:p w14:paraId="6D9C3A6D" w14:textId="77777777" w:rsidR="000B5011" w:rsidRDefault="000B5011" w:rsidP="000B5011">
            <w:pPr>
              <w:rPr>
                <w:ins w:id="1440" w:author="Mike Banach" w:date="2021-06-04T11:55:00Z"/>
                <w:sz w:val="16"/>
              </w:rPr>
            </w:pPr>
            <w:ins w:id="1441" w:author="Mike Banach" w:date="2021-06-04T11:55:00Z">
              <w:r>
                <w:rPr>
                  <w:sz w:val="16"/>
                </w:rPr>
                <w:t xml:space="preserve">Assigned </w:t>
              </w:r>
            </w:ins>
            <w:ins w:id="1442" w:author="Mike Banach" w:date="2022-01-19T15:03:00Z">
              <w:r>
                <w:rPr>
                  <w:sz w:val="16"/>
                </w:rPr>
                <w:t xml:space="preserve">TimeSeriesID ranges are the same as assigned </w:t>
              </w:r>
            </w:ins>
            <w:ins w:id="1443" w:author="Mike Banach" w:date="2021-06-04T11:55:00Z">
              <w:r>
                <w:rPr>
                  <w:sz w:val="16"/>
                </w:rPr>
                <w:t>TrendID ranges</w:t>
              </w:r>
            </w:ins>
            <w:ins w:id="1444" w:author="Mike Banach" w:date="2022-01-19T15:03:00Z">
              <w:r>
                <w:rPr>
                  <w:sz w:val="16"/>
                </w:rPr>
                <w:t xml:space="preserve"> in the StreamNet DES</w:t>
              </w:r>
            </w:ins>
            <w:ins w:id="1445" w:author="Mike Banach" w:date="2021-06-04T11:55:00Z">
              <w:r>
                <w:rPr>
                  <w:sz w:val="16"/>
                </w:rPr>
                <w:t xml:space="preserve">.  Coordinate with </w:t>
              </w:r>
            </w:ins>
            <w:ins w:id="1446" w:author="Mike Banach" w:date="2022-01-19T15:03:00Z">
              <w:r>
                <w:rPr>
                  <w:sz w:val="16"/>
                </w:rPr>
                <w:t>ot</w:t>
              </w:r>
            </w:ins>
            <w:ins w:id="1447" w:author="Mike Banach" w:date="2022-01-19T15:04:00Z">
              <w:r>
                <w:rPr>
                  <w:sz w:val="16"/>
                </w:rPr>
                <w:t xml:space="preserve">her </w:t>
              </w:r>
            </w:ins>
            <w:ins w:id="1448" w:author="Mike Banach" w:date="2021-06-04T11:55:00Z">
              <w:r>
                <w:rPr>
                  <w:sz w:val="16"/>
                </w:rPr>
                <w:t>personnel</w:t>
              </w:r>
            </w:ins>
            <w:ins w:id="1449" w:author="Mike Banach" w:date="2022-01-19T15:04:00Z">
              <w:r>
                <w:rPr>
                  <w:sz w:val="16"/>
                </w:rPr>
                <w:t xml:space="preserve"> in your organization</w:t>
              </w:r>
            </w:ins>
            <w:ins w:id="1450" w:author="Mike Banach" w:date="2021-06-04T11:55:00Z">
              <w:r>
                <w:rPr>
                  <w:sz w:val="16"/>
                </w:rPr>
                <w:t xml:space="preserve"> assigning </w:t>
              </w:r>
            </w:ins>
            <w:ins w:id="1451" w:author="Mike Banach" w:date="2022-01-19T15:04:00Z">
              <w:r>
                <w:rPr>
                  <w:sz w:val="16"/>
                </w:rPr>
                <w:t xml:space="preserve">TimeSeriesID and </w:t>
              </w:r>
            </w:ins>
            <w:ins w:id="1452" w:author="Mike Banach" w:date="2021-06-04T11:55:00Z">
              <w:r>
                <w:rPr>
                  <w:sz w:val="16"/>
                </w:rPr>
                <w:t>TrendID values.</w:t>
              </w:r>
            </w:ins>
          </w:p>
          <w:p w14:paraId="1D7A65EE" w14:textId="77777777" w:rsidR="000B5011" w:rsidRDefault="000B5011" w:rsidP="000B5011">
            <w:pPr>
              <w:rPr>
                <w:ins w:id="1453" w:author="Mike Banach" w:date="2021-06-04T11:41:00Z"/>
                <w:sz w:val="16"/>
              </w:rPr>
            </w:pPr>
            <w:ins w:id="1454" w:author="Mike Banach" w:date="2021-06-04T11:41:00Z">
              <w:r>
                <w:rPr>
                  <w:sz w:val="16"/>
                </w:rPr>
                <w:t>10,000-19,999 = MFWP</w:t>
              </w:r>
            </w:ins>
          </w:p>
          <w:p w14:paraId="7BA51886" w14:textId="77777777" w:rsidR="000B5011" w:rsidRDefault="000B5011" w:rsidP="000B5011">
            <w:pPr>
              <w:rPr>
                <w:ins w:id="1455" w:author="Mike Banach" w:date="2021-06-04T11:41:00Z"/>
                <w:sz w:val="16"/>
              </w:rPr>
            </w:pPr>
            <w:ins w:id="1456" w:author="Mike Banach" w:date="2021-06-04T11:41:00Z">
              <w:r>
                <w:rPr>
                  <w:sz w:val="16"/>
                </w:rPr>
                <w:t>20,000-22,499 = CRITFC</w:t>
              </w:r>
            </w:ins>
          </w:p>
          <w:p w14:paraId="07AACE4F" w14:textId="77777777" w:rsidR="000B5011" w:rsidRDefault="000B5011" w:rsidP="000B5011">
            <w:pPr>
              <w:rPr>
                <w:ins w:id="1457" w:author="Mike Banach" w:date="2021-06-04T11:41:00Z"/>
                <w:sz w:val="16"/>
              </w:rPr>
            </w:pPr>
            <w:ins w:id="1458" w:author="Mike Banach" w:date="2021-06-04T11:41:00Z">
              <w:r>
                <w:rPr>
                  <w:sz w:val="16"/>
                </w:rPr>
                <w:t>22,500-24,999 = NPT</w:t>
              </w:r>
            </w:ins>
          </w:p>
          <w:p w14:paraId="3EB96977" w14:textId="77777777" w:rsidR="000B5011" w:rsidRDefault="000B5011" w:rsidP="000B5011">
            <w:pPr>
              <w:rPr>
                <w:ins w:id="1459" w:author="Mike Banach" w:date="2021-06-04T11:41:00Z"/>
                <w:sz w:val="16"/>
              </w:rPr>
            </w:pPr>
            <w:ins w:id="1460" w:author="Mike Banach" w:date="2021-06-04T11:41:00Z">
              <w:r>
                <w:rPr>
                  <w:sz w:val="16"/>
                </w:rPr>
                <w:t>25,000-27,499=</w:t>
              </w:r>
            </w:ins>
            <w:ins w:id="1461" w:author="Mike Banach" w:date="2022-03-14T13:57:00Z">
              <w:r>
                <w:rPr>
                  <w:sz w:val="16"/>
                </w:rPr>
                <w:t>CT</w:t>
              </w:r>
            </w:ins>
            <w:ins w:id="1462" w:author="Mike Banach" w:date="2021-06-04T11:41:00Z">
              <w:r>
                <w:rPr>
                  <w:sz w:val="16"/>
                </w:rPr>
                <w:t>WS</w:t>
              </w:r>
            </w:ins>
          </w:p>
          <w:p w14:paraId="6A0FDFFB" w14:textId="77777777" w:rsidR="000B5011" w:rsidRDefault="000B5011" w:rsidP="000B5011">
            <w:pPr>
              <w:rPr>
                <w:ins w:id="1463" w:author="Mike Banach" w:date="2021-06-04T11:41:00Z"/>
                <w:sz w:val="16"/>
              </w:rPr>
            </w:pPr>
            <w:ins w:id="1464" w:author="Mike Banach" w:date="2021-06-04T11:41:00Z">
              <w:r>
                <w:rPr>
                  <w:sz w:val="16"/>
                </w:rPr>
                <w:t>27,500-29,999=YN</w:t>
              </w:r>
            </w:ins>
          </w:p>
          <w:p w14:paraId="7E1093A5" w14:textId="77777777" w:rsidR="000B5011" w:rsidRDefault="000B5011" w:rsidP="000B5011">
            <w:pPr>
              <w:rPr>
                <w:ins w:id="1465" w:author="Mike Banach" w:date="2021-06-04T11:41:00Z"/>
                <w:sz w:val="16"/>
              </w:rPr>
            </w:pPr>
            <w:ins w:id="1466" w:author="Mike Banach" w:date="2021-06-04T11:41:00Z">
              <w:r>
                <w:rPr>
                  <w:sz w:val="16"/>
                </w:rPr>
                <w:t>200,000-209,999 = CTUIR</w:t>
              </w:r>
            </w:ins>
          </w:p>
          <w:p w14:paraId="5CFD1D9F" w14:textId="77777777" w:rsidR="000B5011" w:rsidRDefault="000B5011" w:rsidP="000B5011">
            <w:pPr>
              <w:ind w:left="1075" w:hanging="1075"/>
              <w:rPr>
                <w:ins w:id="1467" w:author="Mike Banach" w:date="2021-06-04T11:41:00Z"/>
                <w:sz w:val="16"/>
              </w:rPr>
            </w:pPr>
            <w:ins w:id="1468" w:author="Mike Banach" w:date="2021-06-04T11:41:00Z">
              <w:r>
                <w:rPr>
                  <w:sz w:val="16"/>
                </w:rPr>
                <w:t>30,000-39,999 = USFWS</w:t>
              </w:r>
            </w:ins>
          </w:p>
          <w:p w14:paraId="75664030" w14:textId="77777777" w:rsidR="000B5011" w:rsidRDefault="000B5011" w:rsidP="000B5011">
            <w:pPr>
              <w:ind w:left="1075" w:hanging="1075"/>
              <w:rPr>
                <w:ins w:id="1469" w:author="Mike Banach" w:date="2021-06-04T11:01:00Z"/>
                <w:sz w:val="16"/>
              </w:rPr>
            </w:pPr>
            <w:ins w:id="1470" w:author="Mike Banach" w:date="2021-06-04T11:01:00Z">
              <w:r>
                <w:rPr>
                  <w:sz w:val="16"/>
                </w:rPr>
                <w:t>40,000-49,999 = IDFG</w:t>
              </w:r>
            </w:ins>
          </w:p>
          <w:p w14:paraId="6EB97310" w14:textId="77777777" w:rsidR="000B5011" w:rsidRDefault="000B5011" w:rsidP="000B5011">
            <w:pPr>
              <w:ind w:left="1075" w:hanging="1075"/>
              <w:rPr>
                <w:ins w:id="1471" w:author="Mike Banach" w:date="2021-06-04T11:01:00Z"/>
                <w:sz w:val="16"/>
              </w:rPr>
            </w:pPr>
            <w:ins w:id="1472" w:author="Mike Banach" w:date="2021-06-04T11:01:00Z">
              <w:r>
                <w:rPr>
                  <w:sz w:val="16"/>
                </w:rPr>
                <w:t>50,000-59,999; 500,000-599,999 = ODFW</w:t>
              </w:r>
            </w:ins>
          </w:p>
          <w:p w14:paraId="5B800FF1" w14:textId="77777777" w:rsidR="000B5011" w:rsidRDefault="000B5011" w:rsidP="000B5011">
            <w:pPr>
              <w:rPr>
                <w:ins w:id="1473" w:author="Mike Banach" w:date="2021-06-04T11:01:00Z"/>
                <w:sz w:val="16"/>
              </w:rPr>
            </w:pPr>
            <w:ins w:id="1474" w:author="Mike Banach" w:date="2021-06-04T11:01:00Z">
              <w:r>
                <w:rPr>
                  <w:sz w:val="16"/>
                </w:rPr>
                <w:t>100,000-199,999 = WDFW</w:t>
              </w:r>
            </w:ins>
          </w:p>
          <w:p w14:paraId="27A478FA" w14:textId="5AF07661" w:rsidR="000B5011" w:rsidRPr="006A2E32" w:rsidRDefault="000B5011" w:rsidP="000B5011">
            <w:pPr>
              <w:snapToGrid w:val="0"/>
              <w:rPr>
                <w:sz w:val="16"/>
                <w:szCs w:val="16"/>
              </w:rPr>
            </w:pPr>
            <w:ins w:id="1475" w:author="Mike Banach" w:date="2021-06-04T11:01:00Z">
              <w:r>
                <w:rPr>
                  <w:sz w:val="16"/>
                </w:rPr>
                <w:t>(CCT range jointly managed by WDFW and CCT)</w:t>
              </w:r>
            </w:ins>
          </w:p>
        </w:tc>
      </w:tr>
      <w:tr w:rsidR="00631224" w:rsidRPr="00B51678" w14:paraId="7ACA470D" w14:textId="77777777" w:rsidTr="0085074A">
        <w:trPr>
          <w:cantSplit/>
          <w:trHeight w:val="255"/>
        </w:trPr>
        <w:tc>
          <w:tcPr>
            <w:tcW w:w="1742" w:type="dxa"/>
            <w:tcMar>
              <w:left w:w="29" w:type="dxa"/>
              <w:right w:w="29" w:type="dxa"/>
            </w:tcMar>
          </w:tcPr>
          <w:p w14:paraId="0D90DB14" w14:textId="77777777" w:rsidR="00631224" w:rsidRPr="00AE2D9E" w:rsidRDefault="00631224" w:rsidP="00631224">
            <w:pPr>
              <w:snapToGrid w:val="0"/>
              <w:rPr>
                <w:b/>
                <w:bCs/>
                <w:color w:val="FF0000"/>
                <w:sz w:val="16"/>
                <w:szCs w:val="16"/>
              </w:rPr>
            </w:pPr>
            <w:r w:rsidRPr="00AE2D9E">
              <w:rPr>
                <w:b/>
                <w:bCs/>
                <w:color w:val="FF0000"/>
                <w:sz w:val="16"/>
                <w:szCs w:val="16"/>
              </w:rPr>
              <w:t>CommonName</w:t>
            </w:r>
          </w:p>
        </w:tc>
        <w:tc>
          <w:tcPr>
            <w:tcW w:w="3630" w:type="dxa"/>
            <w:tcMar>
              <w:left w:w="29" w:type="dxa"/>
              <w:right w:w="29" w:type="dxa"/>
            </w:tcMar>
          </w:tcPr>
          <w:p w14:paraId="0931390E" w14:textId="77777777" w:rsidR="00631224" w:rsidRPr="00EB010A" w:rsidRDefault="00631224" w:rsidP="00631224">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8" w:type="dxa"/>
            <w:tcMar>
              <w:left w:w="29" w:type="dxa"/>
              <w:right w:w="29" w:type="dxa"/>
            </w:tcMar>
          </w:tcPr>
          <w:p w14:paraId="406676B3" w14:textId="77777777" w:rsidR="00631224" w:rsidRPr="00AE2D9E" w:rsidRDefault="00631224" w:rsidP="00631224">
            <w:pPr>
              <w:jc w:val="center"/>
              <w:rPr>
                <w:b/>
                <w:bCs/>
                <w:color w:val="FF0000"/>
                <w:sz w:val="16"/>
                <w:szCs w:val="16"/>
              </w:rPr>
            </w:pPr>
            <w:r w:rsidRPr="00AE2D9E">
              <w:rPr>
                <w:b/>
                <w:bCs/>
                <w:color w:val="FF0000"/>
                <w:sz w:val="16"/>
                <w:szCs w:val="16"/>
              </w:rPr>
              <w:t>Text 50</w:t>
            </w:r>
          </w:p>
        </w:tc>
        <w:tc>
          <w:tcPr>
            <w:tcW w:w="2962" w:type="dxa"/>
            <w:gridSpan w:val="2"/>
          </w:tcPr>
          <w:p w14:paraId="35E475BD" w14:textId="38969C9D" w:rsidR="00631224" w:rsidRDefault="00631224" w:rsidP="00631224">
            <w:pPr>
              <w:snapToGrid w:val="0"/>
              <w:rPr>
                <w:sz w:val="16"/>
                <w:szCs w:val="16"/>
              </w:rPr>
            </w:pPr>
            <w:del w:id="1476" w:author="Mike Banach" w:date="2022-12-09T10:10:00Z">
              <w:r w:rsidDel="00447124">
                <w:rPr>
                  <w:sz w:val="16"/>
                  <w:szCs w:val="16"/>
                </w:rPr>
                <w:delText xml:space="preserve">Enter the name of the taxon here, even if taxon name is included in the name of the population. </w:delText>
              </w:r>
            </w:del>
            <w:r>
              <w:rPr>
                <w:sz w:val="16"/>
                <w:szCs w:val="16"/>
              </w:rPr>
              <w:t>Select from the following:</w:t>
            </w:r>
          </w:p>
        </w:tc>
        <w:tc>
          <w:tcPr>
            <w:tcW w:w="1543" w:type="dxa"/>
            <w:gridSpan w:val="3"/>
          </w:tcPr>
          <w:p w14:paraId="18859CCB" w14:textId="77777777" w:rsidR="00631224" w:rsidRDefault="00631224" w:rsidP="000A286A">
            <w:pPr>
              <w:numPr>
                <w:ilvl w:val="0"/>
                <w:numId w:val="18"/>
              </w:numPr>
              <w:snapToGrid w:val="0"/>
              <w:ind w:left="173" w:hanging="144"/>
              <w:rPr>
                <w:sz w:val="16"/>
                <w:szCs w:val="16"/>
              </w:rPr>
            </w:pPr>
            <w:r>
              <w:rPr>
                <w:sz w:val="16"/>
                <w:szCs w:val="16"/>
              </w:rPr>
              <w:t>Bull trout</w:t>
            </w:r>
          </w:p>
          <w:p w14:paraId="58DCD603" w14:textId="77777777" w:rsidR="00631224" w:rsidRDefault="00631224" w:rsidP="000A286A">
            <w:pPr>
              <w:numPr>
                <w:ilvl w:val="0"/>
                <w:numId w:val="18"/>
              </w:numPr>
              <w:snapToGrid w:val="0"/>
              <w:ind w:left="173" w:hanging="144"/>
              <w:rPr>
                <w:sz w:val="16"/>
                <w:szCs w:val="16"/>
              </w:rPr>
            </w:pPr>
            <w:r>
              <w:rPr>
                <w:sz w:val="16"/>
                <w:szCs w:val="16"/>
              </w:rPr>
              <w:t>Chinook salmon</w:t>
            </w:r>
          </w:p>
          <w:p w14:paraId="2B0B08C2" w14:textId="77777777" w:rsidR="00631224" w:rsidRDefault="00631224" w:rsidP="000A286A">
            <w:pPr>
              <w:numPr>
                <w:ilvl w:val="0"/>
                <w:numId w:val="18"/>
              </w:numPr>
              <w:snapToGrid w:val="0"/>
              <w:ind w:left="173" w:hanging="144"/>
              <w:rPr>
                <w:sz w:val="16"/>
                <w:szCs w:val="16"/>
              </w:rPr>
            </w:pPr>
            <w:r>
              <w:rPr>
                <w:sz w:val="16"/>
                <w:szCs w:val="16"/>
              </w:rPr>
              <w:t>Chum salmon</w:t>
            </w:r>
          </w:p>
          <w:p w14:paraId="615BC1E2" w14:textId="77777777" w:rsidR="00631224" w:rsidRDefault="00631224" w:rsidP="000A286A">
            <w:pPr>
              <w:numPr>
                <w:ilvl w:val="0"/>
                <w:numId w:val="18"/>
              </w:numPr>
              <w:snapToGrid w:val="0"/>
              <w:ind w:left="173" w:hanging="144"/>
              <w:rPr>
                <w:sz w:val="16"/>
                <w:szCs w:val="16"/>
              </w:rPr>
            </w:pPr>
            <w:r>
              <w:rPr>
                <w:sz w:val="16"/>
                <w:szCs w:val="16"/>
              </w:rPr>
              <w:t>Coho salmon</w:t>
            </w:r>
          </w:p>
          <w:p w14:paraId="1829D8EA" w14:textId="77777777" w:rsidR="00631224" w:rsidRDefault="00631224" w:rsidP="000A286A">
            <w:pPr>
              <w:numPr>
                <w:ilvl w:val="0"/>
                <w:numId w:val="18"/>
              </w:numPr>
              <w:snapToGrid w:val="0"/>
              <w:ind w:left="173" w:hanging="144"/>
              <w:rPr>
                <w:sz w:val="16"/>
                <w:szCs w:val="16"/>
              </w:rPr>
            </w:pPr>
            <w:r>
              <w:rPr>
                <w:sz w:val="16"/>
                <w:szCs w:val="16"/>
              </w:rPr>
              <w:t>Sockeye salmon</w:t>
            </w:r>
          </w:p>
          <w:p w14:paraId="18734C5F" w14:textId="77777777" w:rsidR="00631224" w:rsidRDefault="00631224" w:rsidP="000A286A">
            <w:pPr>
              <w:numPr>
                <w:ilvl w:val="0"/>
                <w:numId w:val="18"/>
              </w:numPr>
              <w:snapToGrid w:val="0"/>
              <w:ind w:left="173" w:hanging="144"/>
              <w:rPr>
                <w:sz w:val="16"/>
                <w:szCs w:val="16"/>
              </w:rPr>
            </w:pPr>
            <w:r>
              <w:rPr>
                <w:sz w:val="16"/>
                <w:szCs w:val="16"/>
              </w:rPr>
              <w:t>Steelhead</w:t>
            </w:r>
          </w:p>
        </w:tc>
        <w:tc>
          <w:tcPr>
            <w:tcW w:w="3853" w:type="dxa"/>
            <w:gridSpan w:val="2"/>
          </w:tcPr>
          <w:p w14:paraId="1A45974E" w14:textId="77777777" w:rsidR="00631224" w:rsidRDefault="00631224" w:rsidP="00631224">
            <w:pPr>
              <w:snapToGrid w:val="0"/>
              <w:rPr>
                <w:sz w:val="16"/>
                <w:szCs w:val="16"/>
              </w:rPr>
            </w:pPr>
            <w:del w:id="1477" w:author="Mike Banach" w:date="2021-09-03T09:32:00Z">
              <w:r w:rsidDel="005D20F7">
                <w:rPr>
                  <w:sz w:val="16"/>
                  <w:szCs w:val="16"/>
                </w:rPr>
                <w:delText xml:space="preserve">Additional species may be added in the future: refer to </w:delText>
              </w:r>
              <w:r w:rsidDel="005D20F7">
                <w:rPr>
                  <w:sz w:val="16"/>
                  <w:szCs w:val="16"/>
                </w:rPr>
                <w:fldChar w:fldCharType="begin"/>
              </w:r>
              <w:r w:rsidDel="005D20F7">
                <w:rPr>
                  <w:sz w:val="16"/>
                  <w:szCs w:val="16"/>
                </w:rPr>
                <w:delInstrText>HYPERLINK "http://old.streamnet.org/SpeciesInFW.html"</w:delInstrText>
              </w:r>
              <w:r w:rsidDel="005D20F7">
                <w:rPr>
                  <w:sz w:val="16"/>
                  <w:szCs w:val="16"/>
                </w:rPr>
                <w:fldChar w:fldCharType="separate"/>
              </w:r>
              <w:r w:rsidRPr="000C4373" w:rsidDel="005D20F7">
                <w:rPr>
                  <w:rStyle w:val="Hyperlink"/>
                  <w:sz w:val="16"/>
                  <w:szCs w:val="16"/>
                </w:rPr>
                <w:delText>http://</w:delText>
              </w:r>
              <w:r w:rsidDel="005D20F7">
                <w:rPr>
                  <w:rStyle w:val="Hyperlink"/>
                  <w:sz w:val="16"/>
                  <w:szCs w:val="16"/>
                </w:rPr>
                <w:delText>old</w:delText>
              </w:r>
              <w:r w:rsidRPr="000C4373" w:rsidDel="005D20F7">
                <w:rPr>
                  <w:rStyle w:val="Hyperlink"/>
                  <w:sz w:val="16"/>
                  <w:szCs w:val="16"/>
                </w:rPr>
                <w:delText>.streamnet.org/SpeciesInFW.html</w:delText>
              </w:r>
              <w:r w:rsidDel="005D20F7">
                <w:rPr>
                  <w:sz w:val="16"/>
                  <w:szCs w:val="16"/>
                </w:rPr>
                <w:fldChar w:fldCharType="end"/>
              </w:r>
              <w:r w:rsidDel="005D20F7">
                <w:rPr>
                  <w:sz w:val="16"/>
                  <w:szCs w:val="16"/>
                </w:rPr>
                <w:delText xml:space="preserve"> for common names.</w:delText>
              </w:r>
            </w:del>
            <w:ins w:id="1478" w:author="Mike Banach" w:date="2021-09-03T09:32:00Z">
              <w:r w:rsidR="005D20F7">
                <w:rPr>
                  <w:sz w:val="16"/>
                  <w:szCs w:val="16"/>
                </w:rPr>
                <w:t xml:space="preserve">Additional species may be added in the future: refer to </w:t>
              </w:r>
              <w:r w:rsidR="005D20F7">
                <w:rPr>
                  <w:sz w:val="16"/>
                  <w:szCs w:val="16"/>
                </w:rPr>
                <w:fldChar w:fldCharType="begin"/>
              </w:r>
              <w:r w:rsidR="005D20F7">
                <w:rPr>
                  <w:sz w:val="16"/>
                  <w:szCs w:val="16"/>
                </w:rPr>
                <w:instrText xml:space="preserve"> HYPERLINK "https://www.streamnet.org/resources/nw-fish/fish-species/" </w:instrText>
              </w:r>
              <w:r w:rsidR="005D20F7">
                <w:rPr>
                  <w:sz w:val="16"/>
                  <w:szCs w:val="16"/>
                </w:rPr>
                <w:fldChar w:fldCharType="separate"/>
              </w:r>
              <w:r w:rsidR="005D20F7" w:rsidRPr="00AA3251">
                <w:rPr>
                  <w:rStyle w:val="Hyperlink"/>
                  <w:sz w:val="16"/>
                  <w:szCs w:val="16"/>
                </w:rPr>
                <w:t>https://www.streamnet.org/resources/nw-fish/fish-species/</w:t>
              </w:r>
              <w:r w:rsidR="005D20F7">
                <w:rPr>
                  <w:sz w:val="16"/>
                  <w:szCs w:val="16"/>
                </w:rPr>
                <w:fldChar w:fldCharType="end"/>
              </w:r>
              <w:r w:rsidR="005D20F7">
                <w:rPr>
                  <w:sz w:val="16"/>
                  <w:szCs w:val="16"/>
                </w:rPr>
                <w:t xml:space="preserve"> for common names.</w:t>
              </w:r>
            </w:ins>
          </w:p>
        </w:tc>
      </w:tr>
      <w:tr w:rsidR="000725A0" w:rsidRPr="00B51678" w14:paraId="4C2FBA08" w14:textId="77777777" w:rsidTr="0085074A">
        <w:trPr>
          <w:cantSplit/>
        </w:trPr>
        <w:tc>
          <w:tcPr>
            <w:tcW w:w="1742" w:type="dxa"/>
            <w:tcMar>
              <w:left w:w="29" w:type="dxa"/>
              <w:right w:w="29" w:type="dxa"/>
            </w:tcMar>
          </w:tcPr>
          <w:p w14:paraId="3D14B502" w14:textId="77777777" w:rsidR="000725A0" w:rsidRPr="00AE2D9E" w:rsidRDefault="000725A0" w:rsidP="000725A0">
            <w:pPr>
              <w:snapToGrid w:val="0"/>
              <w:rPr>
                <w:b/>
                <w:bCs/>
                <w:color w:val="FF0000"/>
                <w:sz w:val="16"/>
              </w:rPr>
            </w:pPr>
            <w:r w:rsidRPr="00AE2D9E">
              <w:rPr>
                <w:b/>
                <w:bCs/>
                <w:color w:val="FF0000"/>
                <w:sz w:val="16"/>
              </w:rPr>
              <w:t>Run</w:t>
            </w:r>
          </w:p>
        </w:tc>
        <w:tc>
          <w:tcPr>
            <w:tcW w:w="3630" w:type="dxa"/>
            <w:tcMar>
              <w:left w:w="29" w:type="dxa"/>
              <w:right w:w="29" w:type="dxa"/>
            </w:tcMar>
          </w:tcPr>
          <w:p w14:paraId="5E70EE28" w14:textId="77777777" w:rsidR="000725A0" w:rsidRPr="00202B00" w:rsidRDefault="000725A0" w:rsidP="000725A0">
            <w:pPr>
              <w:rPr>
                <w:sz w:val="16"/>
              </w:rPr>
            </w:pPr>
            <w:r>
              <w:rPr>
                <w:sz w:val="16"/>
              </w:rPr>
              <w:t>Run of fish.</w:t>
            </w:r>
          </w:p>
        </w:tc>
        <w:tc>
          <w:tcPr>
            <w:tcW w:w="958" w:type="dxa"/>
            <w:tcMar>
              <w:left w:w="29" w:type="dxa"/>
              <w:right w:w="29" w:type="dxa"/>
            </w:tcMar>
          </w:tcPr>
          <w:p w14:paraId="2D6D6BF8" w14:textId="77777777" w:rsidR="000725A0" w:rsidRPr="00AE2D9E" w:rsidRDefault="000725A0" w:rsidP="000725A0">
            <w:pPr>
              <w:jc w:val="center"/>
              <w:rPr>
                <w:b/>
                <w:bCs/>
                <w:color w:val="FF0000"/>
                <w:sz w:val="16"/>
              </w:rPr>
            </w:pPr>
            <w:r w:rsidRPr="00AE2D9E">
              <w:rPr>
                <w:b/>
                <w:bCs/>
                <w:color w:val="FF0000"/>
                <w:sz w:val="16"/>
              </w:rPr>
              <w:t>Text 20</w:t>
            </w:r>
          </w:p>
        </w:tc>
        <w:tc>
          <w:tcPr>
            <w:tcW w:w="2962" w:type="dxa"/>
            <w:gridSpan w:val="2"/>
          </w:tcPr>
          <w:p w14:paraId="59D3D119" w14:textId="77777777" w:rsidR="000725A0" w:rsidRDefault="000725A0" w:rsidP="000725A0">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43" w:type="dxa"/>
            <w:gridSpan w:val="3"/>
          </w:tcPr>
          <w:p w14:paraId="2E099B47" w14:textId="77777777" w:rsidR="000725A0" w:rsidRDefault="000725A0" w:rsidP="000A286A">
            <w:pPr>
              <w:numPr>
                <w:ilvl w:val="0"/>
                <w:numId w:val="11"/>
              </w:numPr>
              <w:snapToGrid w:val="0"/>
              <w:ind w:left="173" w:hanging="144"/>
              <w:rPr>
                <w:sz w:val="16"/>
                <w:szCs w:val="16"/>
              </w:rPr>
            </w:pPr>
            <w:r>
              <w:rPr>
                <w:sz w:val="16"/>
                <w:szCs w:val="16"/>
              </w:rPr>
              <w:t>Spring</w:t>
            </w:r>
          </w:p>
          <w:p w14:paraId="4196BB8C" w14:textId="77777777" w:rsidR="000725A0" w:rsidRDefault="000725A0" w:rsidP="000A286A">
            <w:pPr>
              <w:numPr>
                <w:ilvl w:val="0"/>
                <w:numId w:val="11"/>
              </w:numPr>
              <w:snapToGrid w:val="0"/>
              <w:ind w:left="173" w:hanging="144"/>
              <w:rPr>
                <w:sz w:val="16"/>
                <w:szCs w:val="16"/>
              </w:rPr>
            </w:pPr>
            <w:r>
              <w:rPr>
                <w:sz w:val="16"/>
                <w:szCs w:val="16"/>
              </w:rPr>
              <w:t>Summer</w:t>
            </w:r>
          </w:p>
          <w:p w14:paraId="4EA5D202" w14:textId="77777777" w:rsidR="000725A0" w:rsidRDefault="000725A0" w:rsidP="000A286A">
            <w:pPr>
              <w:numPr>
                <w:ilvl w:val="0"/>
                <w:numId w:val="11"/>
              </w:numPr>
              <w:snapToGrid w:val="0"/>
              <w:ind w:left="173" w:hanging="144"/>
              <w:rPr>
                <w:sz w:val="16"/>
                <w:szCs w:val="16"/>
              </w:rPr>
            </w:pPr>
            <w:r>
              <w:rPr>
                <w:sz w:val="16"/>
                <w:szCs w:val="16"/>
              </w:rPr>
              <w:t>Fall</w:t>
            </w:r>
          </w:p>
          <w:p w14:paraId="4A7682FF" w14:textId="77777777" w:rsidR="000725A0" w:rsidRDefault="000725A0" w:rsidP="000A286A">
            <w:pPr>
              <w:numPr>
                <w:ilvl w:val="0"/>
                <w:numId w:val="11"/>
              </w:numPr>
              <w:snapToGrid w:val="0"/>
              <w:ind w:left="173" w:hanging="144"/>
              <w:rPr>
                <w:sz w:val="16"/>
                <w:szCs w:val="16"/>
              </w:rPr>
            </w:pPr>
            <w:r>
              <w:rPr>
                <w:sz w:val="16"/>
                <w:szCs w:val="16"/>
              </w:rPr>
              <w:t>Late fall</w:t>
            </w:r>
          </w:p>
          <w:p w14:paraId="3F8C5C89" w14:textId="77777777" w:rsidR="000725A0" w:rsidRDefault="000725A0" w:rsidP="000A286A">
            <w:pPr>
              <w:numPr>
                <w:ilvl w:val="0"/>
                <w:numId w:val="11"/>
              </w:numPr>
              <w:snapToGrid w:val="0"/>
              <w:ind w:left="173" w:hanging="144"/>
              <w:rPr>
                <w:sz w:val="16"/>
                <w:szCs w:val="16"/>
              </w:rPr>
            </w:pPr>
            <w:r>
              <w:rPr>
                <w:sz w:val="16"/>
                <w:szCs w:val="16"/>
              </w:rPr>
              <w:t>Winter</w:t>
            </w:r>
          </w:p>
          <w:p w14:paraId="06C6BCD4" w14:textId="77777777" w:rsidR="000725A0" w:rsidRDefault="000725A0" w:rsidP="000A286A">
            <w:pPr>
              <w:numPr>
                <w:ilvl w:val="0"/>
                <w:numId w:val="11"/>
              </w:numPr>
              <w:snapToGrid w:val="0"/>
              <w:ind w:left="173" w:hanging="144"/>
              <w:rPr>
                <w:sz w:val="16"/>
                <w:szCs w:val="16"/>
              </w:rPr>
            </w:pPr>
            <w:r>
              <w:rPr>
                <w:sz w:val="16"/>
                <w:szCs w:val="16"/>
              </w:rPr>
              <w:t>Spring/summer</w:t>
            </w:r>
          </w:p>
        </w:tc>
        <w:tc>
          <w:tcPr>
            <w:tcW w:w="3853" w:type="dxa"/>
            <w:gridSpan w:val="2"/>
          </w:tcPr>
          <w:p w14:paraId="1146C851" w14:textId="77777777" w:rsidR="000725A0" w:rsidRDefault="000725A0" w:rsidP="000A286A">
            <w:pPr>
              <w:numPr>
                <w:ilvl w:val="0"/>
                <w:numId w:val="11"/>
              </w:numPr>
              <w:snapToGrid w:val="0"/>
              <w:ind w:left="173" w:hanging="144"/>
              <w:rPr>
                <w:sz w:val="16"/>
                <w:szCs w:val="16"/>
              </w:rPr>
            </w:pPr>
            <w:r>
              <w:rPr>
                <w:sz w:val="16"/>
                <w:szCs w:val="16"/>
              </w:rPr>
              <w:t>Both summer &amp; winter</w:t>
            </w:r>
          </w:p>
          <w:p w14:paraId="637F80D9" w14:textId="77777777" w:rsidR="000725A0" w:rsidRDefault="000725A0" w:rsidP="000A286A">
            <w:pPr>
              <w:numPr>
                <w:ilvl w:val="0"/>
                <w:numId w:val="11"/>
              </w:numPr>
              <w:snapToGrid w:val="0"/>
              <w:ind w:left="173" w:hanging="144"/>
              <w:rPr>
                <w:sz w:val="16"/>
                <w:szCs w:val="16"/>
              </w:rPr>
            </w:pPr>
            <w:r>
              <w:rPr>
                <w:sz w:val="16"/>
                <w:szCs w:val="16"/>
              </w:rPr>
              <w:t>Early</w:t>
            </w:r>
          </w:p>
          <w:p w14:paraId="2D7EF23B" w14:textId="77777777" w:rsidR="000725A0" w:rsidRDefault="000725A0" w:rsidP="000A286A">
            <w:pPr>
              <w:numPr>
                <w:ilvl w:val="0"/>
                <w:numId w:val="11"/>
              </w:numPr>
              <w:snapToGrid w:val="0"/>
              <w:ind w:left="173" w:hanging="144"/>
              <w:rPr>
                <w:sz w:val="16"/>
                <w:szCs w:val="16"/>
              </w:rPr>
            </w:pPr>
            <w:r>
              <w:rPr>
                <w:sz w:val="16"/>
                <w:szCs w:val="16"/>
              </w:rPr>
              <w:t>Late</w:t>
            </w:r>
          </w:p>
          <w:p w14:paraId="7A1F7C66" w14:textId="77777777" w:rsidR="0039141B" w:rsidRPr="008931B4" w:rsidRDefault="000725A0" w:rsidP="000A286A">
            <w:pPr>
              <w:numPr>
                <w:ilvl w:val="0"/>
                <w:numId w:val="11"/>
              </w:numPr>
              <w:snapToGrid w:val="0"/>
              <w:ind w:left="173" w:hanging="144"/>
              <w:rPr>
                <w:sz w:val="16"/>
                <w:szCs w:val="16"/>
              </w:rPr>
            </w:pPr>
            <w:r>
              <w:rPr>
                <w:sz w:val="16"/>
                <w:szCs w:val="16"/>
              </w:rPr>
              <w:t>Both early &amp; late</w:t>
            </w:r>
          </w:p>
          <w:p w14:paraId="24F45363" w14:textId="77777777" w:rsidR="000725A0" w:rsidRDefault="000725A0"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2FE00F73" w14:textId="77777777" w:rsidTr="008661E4">
        <w:trPr>
          <w:cantSplit/>
        </w:trPr>
        <w:tc>
          <w:tcPr>
            <w:tcW w:w="1742" w:type="dxa"/>
            <w:tcMar>
              <w:left w:w="29" w:type="dxa"/>
              <w:right w:w="29" w:type="dxa"/>
            </w:tcMar>
          </w:tcPr>
          <w:p w14:paraId="5E00A02B" w14:textId="77777777" w:rsidR="009F0E8E" w:rsidRPr="00DD4D1E" w:rsidRDefault="009F0E8E" w:rsidP="009F0E8E">
            <w:pPr>
              <w:snapToGrid w:val="0"/>
              <w:rPr>
                <w:bCs/>
                <w:sz w:val="16"/>
                <w:szCs w:val="16"/>
              </w:rPr>
            </w:pPr>
            <w:r>
              <w:rPr>
                <w:bCs/>
                <w:sz w:val="16"/>
                <w:szCs w:val="16"/>
              </w:rPr>
              <w:t>R</w:t>
            </w:r>
            <w:r w:rsidRPr="003D514E">
              <w:rPr>
                <w:bCs/>
                <w:sz w:val="16"/>
                <w:szCs w:val="16"/>
              </w:rPr>
              <w:t>ecoveryDomain</w:t>
            </w:r>
          </w:p>
        </w:tc>
        <w:tc>
          <w:tcPr>
            <w:tcW w:w="3630" w:type="dxa"/>
            <w:tcMar>
              <w:left w:w="29" w:type="dxa"/>
              <w:right w:w="29" w:type="dxa"/>
            </w:tcMar>
          </w:tcPr>
          <w:p w14:paraId="590D749A"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in which the population falls</w:t>
            </w:r>
            <w:r>
              <w:rPr>
                <w:bCs/>
                <w:sz w:val="16"/>
                <w:szCs w:val="16"/>
              </w:rPr>
              <w:t xml:space="preserve"> geographically.</w:t>
            </w:r>
          </w:p>
        </w:tc>
        <w:tc>
          <w:tcPr>
            <w:tcW w:w="958" w:type="dxa"/>
            <w:tcMar>
              <w:left w:w="29" w:type="dxa"/>
              <w:right w:w="29" w:type="dxa"/>
            </w:tcMar>
          </w:tcPr>
          <w:p w14:paraId="743F0FC2" w14:textId="77777777" w:rsidR="009F0E8E" w:rsidRPr="00B53E29" w:rsidRDefault="009F0E8E" w:rsidP="009F0E8E">
            <w:pPr>
              <w:snapToGrid w:val="0"/>
              <w:jc w:val="center"/>
              <w:rPr>
                <w:bCs/>
                <w:sz w:val="16"/>
                <w:szCs w:val="16"/>
              </w:rPr>
            </w:pPr>
            <w:r w:rsidRPr="00B53E29">
              <w:rPr>
                <w:bCs/>
                <w:sz w:val="16"/>
                <w:szCs w:val="16"/>
              </w:rPr>
              <w:t>Text 255</w:t>
            </w:r>
          </w:p>
        </w:tc>
        <w:tc>
          <w:tcPr>
            <w:tcW w:w="2482" w:type="dxa"/>
          </w:tcPr>
          <w:p w14:paraId="324C812F"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150" w:type="dxa"/>
            <w:gridSpan w:val="5"/>
          </w:tcPr>
          <w:p w14:paraId="3C04BDB8" w14:textId="77777777" w:rsidR="009F0E8E" w:rsidRDefault="009F0E8E" w:rsidP="000A286A">
            <w:pPr>
              <w:numPr>
                <w:ilvl w:val="0"/>
                <w:numId w:val="10"/>
              </w:numPr>
              <w:snapToGrid w:val="0"/>
              <w:ind w:left="173" w:hanging="144"/>
              <w:rPr>
                <w:sz w:val="16"/>
                <w:szCs w:val="16"/>
              </w:rPr>
            </w:pPr>
            <w:r>
              <w:rPr>
                <w:sz w:val="16"/>
                <w:szCs w:val="16"/>
              </w:rPr>
              <w:t>Puget Sound</w:t>
            </w:r>
          </w:p>
          <w:p w14:paraId="1CEF06ED"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18E965BA" w14:textId="77777777" w:rsidR="009F0E8E" w:rsidRDefault="009F0E8E" w:rsidP="000A286A">
            <w:pPr>
              <w:numPr>
                <w:ilvl w:val="0"/>
                <w:numId w:val="10"/>
              </w:numPr>
              <w:snapToGrid w:val="0"/>
              <w:ind w:left="173" w:hanging="144"/>
              <w:rPr>
                <w:sz w:val="16"/>
                <w:szCs w:val="16"/>
              </w:rPr>
            </w:pPr>
            <w:r>
              <w:rPr>
                <w:sz w:val="16"/>
                <w:szCs w:val="16"/>
              </w:rPr>
              <w:t>Interior Columbia</w:t>
            </w:r>
          </w:p>
          <w:p w14:paraId="4CF049D1" w14:textId="77777777" w:rsidR="009F0E8E" w:rsidRDefault="009F0E8E" w:rsidP="000A286A">
            <w:pPr>
              <w:numPr>
                <w:ilvl w:val="0"/>
                <w:numId w:val="10"/>
              </w:numPr>
              <w:snapToGrid w:val="0"/>
              <w:ind w:left="173" w:hanging="144"/>
              <w:rPr>
                <w:sz w:val="16"/>
                <w:szCs w:val="16"/>
              </w:rPr>
            </w:pPr>
            <w:r>
              <w:rPr>
                <w:sz w:val="16"/>
                <w:szCs w:val="16"/>
              </w:rPr>
              <w:t>Oregon Coast</w:t>
            </w:r>
          </w:p>
          <w:p w14:paraId="394CA813"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726" w:type="dxa"/>
          </w:tcPr>
          <w:p w14:paraId="4CD8AFE0"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18" w:history="1">
              <w:r w:rsidR="00352B7B" w:rsidRPr="00747B4C">
                <w:rPr>
                  <w:rStyle w:val="Hyperlink"/>
                  <w:sz w:val="16"/>
                  <w:szCs w:val="16"/>
                </w:rPr>
                <w:t>https://web.archive.org/web/20161215214935/http://www.nwfsc.noaa.gov/trt/</w:t>
              </w:r>
            </w:hyperlink>
            <w:r w:rsidR="00352B7B">
              <w:rPr>
                <w:sz w:val="16"/>
                <w:szCs w:val="16"/>
              </w:rPr>
              <w:t>.</w:t>
            </w:r>
          </w:p>
        </w:tc>
      </w:tr>
      <w:tr w:rsidR="000C7C8D" w:rsidRPr="00B51678" w14:paraId="7AACCE67" w14:textId="77777777" w:rsidTr="0085074A">
        <w:trPr>
          <w:cantSplit/>
        </w:trPr>
        <w:tc>
          <w:tcPr>
            <w:tcW w:w="1742" w:type="dxa"/>
            <w:tcMar>
              <w:left w:w="29" w:type="dxa"/>
              <w:right w:w="29" w:type="dxa"/>
            </w:tcMar>
          </w:tcPr>
          <w:p w14:paraId="41BD77E8" w14:textId="77777777" w:rsidR="000C7C8D" w:rsidRPr="00DD4D1E" w:rsidRDefault="000C7C8D" w:rsidP="000C7C8D">
            <w:pPr>
              <w:snapToGrid w:val="0"/>
              <w:rPr>
                <w:bCs/>
                <w:sz w:val="16"/>
                <w:szCs w:val="16"/>
              </w:rPr>
            </w:pPr>
            <w:r>
              <w:rPr>
                <w:bCs/>
                <w:sz w:val="16"/>
                <w:szCs w:val="16"/>
              </w:rPr>
              <w:lastRenderedPageBreak/>
              <w:t>ESU_DPS</w:t>
            </w:r>
          </w:p>
        </w:tc>
        <w:tc>
          <w:tcPr>
            <w:tcW w:w="3630" w:type="dxa"/>
            <w:tcMar>
              <w:left w:w="29" w:type="dxa"/>
              <w:right w:w="29" w:type="dxa"/>
            </w:tcMar>
          </w:tcPr>
          <w:p w14:paraId="1CADE3EA" w14:textId="77777777" w:rsidR="000C7C8D" w:rsidRPr="00E72D25" w:rsidRDefault="000C7C8D" w:rsidP="000C7C8D">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For non-listed populations this is the DPS or other name.</w:t>
            </w:r>
          </w:p>
        </w:tc>
        <w:tc>
          <w:tcPr>
            <w:tcW w:w="958" w:type="dxa"/>
            <w:tcMar>
              <w:left w:w="29" w:type="dxa"/>
              <w:right w:w="29" w:type="dxa"/>
            </w:tcMar>
          </w:tcPr>
          <w:p w14:paraId="560D394F" w14:textId="77777777" w:rsidR="000C7C8D" w:rsidRPr="00B53E29" w:rsidRDefault="000C7C8D" w:rsidP="000C7C8D">
            <w:pPr>
              <w:snapToGrid w:val="0"/>
              <w:jc w:val="center"/>
              <w:rPr>
                <w:sz w:val="16"/>
                <w:szCs w:val="16"/>
              </w:rPr>
            </w:pPr>
            <w:r w:rsidRPr="00B53E29">
              <w:rPr>
                <w:bCs/>
                <w:sz w:val="16"/>
                <w:szCs w:val="16"/>
              </w:rPr>
              <w:t>Text 255</w:t>
            </w:r>
          </w:p>
        </w:tc>
        <w:tc>
          <w:tcPr>
            <w:tcW w:w="8358" w:type="dxa"/>
            <w:gridSpan w:val="7"/>
          </w:tcPr>
          <w:p w14:paraId="545C7978" w14:textId="77777777" w:rsidR="000C7C8D" w:rsidRPr="00E72D25" w:rsidRDefault="000C7C8D" w:rsidP="000C7C8D">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19" w:history="1">
              <w:r w:rsidR="00837F3E" w:rsidRPr="00747B4C">
                <w:rPr>
                  <w:rStyle w:val="Hyperlink"/>
                  <w:sz w:val="16"/>
                  <w:szCs w:val="16"/>
                </w:rPr>
                <w:t>https://web.archive.org/web/20161215214935/http://www.nwfsc.noaa.gov/trt/</w:t>
              </w:r>
            </w:hyperlink>
            <w:r w:rsidR="00837F3E">
              <w:rPr>
                <w:sz w:val="16"/>
                <w:szCs w:val="16"/>
              </w:rPr>
              <w:t>.</w:t>
            </w:r>
          </w:p>
        </w:tc>
      </w:tr>
      <w:tr w:rsidR="000C7C8D" w:rsidRPr="00B51678" w14:paraId="1AE70C17" w14:textId="77777777" w:rsidTr="0085074A">
        <w:trPr>
          <w:cantSplit/>
        </w:trPr>
        <w:tc>
          <w:tcPr>
            <w:tcW w:w="1742" w:type="dxa"/>
            <w:tcMar>
              <w:left w:w="29" w:type="dxa"/>
              <w:right w:w="29" w:type="dxa"/>
            </w:tcMar>
          </w:tcPr>
          <w:p w14:paraId="52772F24" w14:textId="77777777" w:rsidR="000C7C8D" w:rsidRPr="00DD4D1E" w:rsidRDefault="000C7C8D" w:rsidP="000C7C8D">
            <w:pPr>
              <w:snapToGrid w:val="0"/>
              <w:rPr>
                <w:bCs/>
                <w:sz w:val="16"/>
                <w:szCs w:val="16"/>
              </w:rPr>
            </w:pPr>
            <w:r>
              <w:rPr>
                <w:bCs/>
                <w:sz w:val="16"/>
                <w:szCs w:val="16"/>
              </w:rPr>
              <w:t>M</w:t>
            </w:r>
            <w:r w:rsidRPr="003D514E">
              <w:rPr>
                <w:bCs/>
                <w:sz w:val="16"/>
                <w:szCs w:val="16"/>
              </w:rPr>
              <w:t>ajorPopGroup</w:t>
            </w:r>
          </w:p>
        </w:tc>
        <w:tc>
          <w:tcPr>
            <w:tcW w:w="3630" w:type="dxa"/>
            <w:tcMar>
              <w:left w:w="29" w:type="dxa"/>
              <w:right w:w="29" w:type="dxa"/>
            </w:tcMar>
          </w:tcPr>
          <w:p w14:paraId="41585D4E" w14:textId="77777777" w:rsidR="000C7C8D" w:rsidRDefault="000C7C8D" w:rsidP="000C7C8D">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8" w:type="dxa"/>
            <w:tcMar>
              <w:left w:w="29" w:type="dxa"/>
              <w:right w:w="29" w:type="dxa"/>
            </w:tcMar>
          </w:tcPr>
          <w:p w14:paraId="76006262" w14:textId="77777777" w:rsidR="000C7C8D" w:rsidRPr="00B53E29" w:rsidRDefault="000C7C8D" w:rsidP="000C7C8D">
            <w:pPr>
              <w:snapToGrid w:val="0"/>
              <w:jc w:val="center"/>
              <w:rPr>
                <w:bCs/>
                <w:sz w:val="16"/>
                <w:szCs w:val="16"/>
              </w:rPr>
            </w:pPr>
            <w:r w:rsidRPr="00B53E29">
              <w:rPr>
                <w:bCs/>
                <w:sz w:val="16"/>
                <w:szCs w:val="16"/>
              </w:rPr>
              <w:t>Text 255</w:t>
            </w:r>
          </w:p>
        </w:tc>
        <w:tc>
          <w:tcPr>
            <w:tcW w:w="8358" w:type="dxa"/>
            <w:gridSpan w:val="7"/>
          </w:tcPr>
          <w:p w14:paraId="07CB3CC5" w14:textId="2033AD9B" w:rsidR="000C7C8D" w:rsidRDefault="000C7C8D" w:rsidP="000C7C8D">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del w:id="1479" w:author="Mike Banach" w:date="2024-04-11T14:51:00Z">
              <w:r w:rsidDel="00B80D4B">
                <w:rPr>
                  <w:sz w:val="16"/>
                  <w:szCs w:val="16"/>
                </w:rPr>
                <w:delText xml:space="preserve">  See </w:delText>
              </w:r>
              <w:r w:rsidR="009F0404" w:rsidDel="00B80D4B">
                <w:fldChar w:fldCharType="begin"/>
              </w:r>
              <w:r w:rsidR="009F0404" w:rsidDel="00B80D4B">
                <w:delInstrText xml:space="preserve"> HYPERLINK \l "_Appendix_E.__1" </w:delInstrText>
              </w:r>
              <w:r w:rsidR="009F0404" w:rsidDel="00B80D4B">
                <w:fldChar w:fldCharType="separate"/>
              </w:r>
              <w:r w:rsidRPr="000C4373" w:rsidDel="00B80D4B">
                <w:rPr>
                  <w:rStyle w:val="Hyperlink"/>
                  <w:sz w:val="16"/>
                  <w:szCs w:val="16"/>
                </w:rPr>
                <w:delText xml:space="preserve">Appendix </w:delText>
              </w:r>
              <w:r w:rsidDel="00B80D4B">
                <w:rPr>
                  <w:rStyle w:val="Hyperlink"/>
                  <w:sz w:val="16"/>
                  <w:szCs w:val="16"/>
                </w:rPr>
                <w:delText>C</w:delText>
              </w:r>
              <w:r w:rsidR="009F0404" w:rsidDel="00B80D4B">
                <w:rPr>
                  <w:rStyle w:val="Hyperlink"/>
                  <w:sz w:val="16"/>
                  <w:szCs w:val="16"/>
                </w:rPr>
                <w:fldChar w:fldCharType="end"/>
              </w:r>
              <w:r w:rsidDel="00B80D4B">
                <w:rPr>
                  <w:sz w:val="16"/>
                  <w:szCs w:val="16"/>
                </w:rPr>
                <w:delText xml:space="preserve"> for the list of MPGs / strata.</w:delText>
              </w:r>
            </w:del>
          </w:p>
        </w:tc>
      </w:tr>
      <w:tr w:rsidR="000C7C8D" w:rsidRPr="00B51678" w14:paraId="3AFC0523" w14:textId="77777777" w:rsidTr="0085074A">
        <w:trPr>
          <w:cantSplit/>
        </w:trPr>
        <w:tc>
          <w:tcPr>
            <w:tcW w:w="1742" w:type="dxa"/>
            <w:tcMar>
              <w:left w:w="29" w:type="dxa"/>
              <w:right w:w="29" w:type="dxa"/>
            </w:tcMar>
          </w:tcPr>
          <w:p w14:paraId="2CC77C83" w14:textId="77777777" w:rsidR="000C7C8D" w:rsidRPr="009779B8" w:rsidRDefault="000C7C8D" w:rsidP="000C7C8D">
            <w:pPr>
              <w:snapToGrid w:val="0"/>
              <w:rPr>
                <w:b/>
                <w:bCs/>
                <w:color w:val="FF0000"/>
                <w:sz w:val="16"/>
                <w:szCs w:val="16"/>
              </w:rPr>
            </w:pPr>
            <w:r w:rsidRPr="009779B8">
              <w:rPr>
                <w:b/>
                <w:bCs/>
                <w:color w:val="FF0000"/>
                <w:sz w:val="16"/>
                <w:szCs w:val="16"/>
              </w:rPr>
              <w:t>PopID</w:t>
            </w:r>
          </w:p>
        </w:tc>
        <w:tc>
          <w:tcPr>
            <w:tcW w:w="3630" w:type="dxa"/>
            <w:tcMar>
              <w:left w:w="29" w:type="dxa"/>
              <w:right w:w="29" w:type="dxa"/>
            </w:tcMar>
          </w:tcPr>
          <w:p w14:paraId="7C00833B" w14:textId="77777777" w:rsidR="000C7C8D" w:rsidRPr="00E72D25" w:rsidRDefault="000C7C8D" w:rsidP="000C7C8D">
            <w:pPr>
              <w:snapToGrid w:val="0"/>
              <w:rPr>
                <w:bCs/>
                <w:sz w:val="16"/>
                <w:szCs w:val="16"/>
              </w:rPr>
            </w:pPr>
            <w:r>
              <w:rPr>
                <w:bCs/>
                <w:sz w:val="16"/>
                <w:szCs w:val="16"/>
              </w:rPr>
              <w:t>Code for the</w:t>
            </w:r>
            <w:r w:rsidRPr="0014384A">
              <w:rPr>
                <w:bCs/>
                <w:sz w:val="16"/>
                <w:szCs w:val="16"/>
              </w:rPr>
              <w:t xml:space="preserve"> </w:t>
            </w:r>
            <w:r w:rsidRPr="009779B8">
              <w:rPr>
                <w:bCs/>
                <w:sz w:val="16"/>
                <w:szCs w:val="16"/>
              </w:rPr>
              <w:t>population</w:t>
            </w:r>
            <w:r>
              <w:rPr>
                <w:bCs/>
                <w:sz w:val="16"/>
                <w:szCs w:val="16"/>
              </w:rPr>
              <w:t>(s) of fish represented by this record.</w:t>
            </w:r>
          </w:p>
        </w:tc>
        <w:tc>
          <w:tcPr>
            <w:tcW w:w="958" w:type="dxa"/>
            <w:tcMar>
              <w:left w:w="29" w:type="dxa"/>
              <w:right w:w="29" w:type="dxa"/>
            </w:tcMar>
          </w:tcPr>
          <w:p w14:paraId="3AB75FE0" w14:textId="77777777" w:rsidR="000C7C8D" w:rsidRPr="009779B8" w:rsidRDefault="000C7C8D" w:rsidP="000C7C8D">
            <w:pPr>
              <w:snapToGrid w:val="0"/>
              <w:jc w:val="center"/>
              <w:rPr>
                <w:b/>
                <w:bCs/>
                <w:color w:val="FF0000"/>
                <w:sz w:val="16"/>
                <w:szCs w:val="16"/>
              </w:rPr>
            </w:pPr>
            <w:r w:rsidRPr="009779B8">
              <w:rPr>
                <w:b/>
                <w:bCs/>
                <w:color w:val="FF0000"/>
                <w:sz w:val="16"/>
                <w:szCs w:val="16"/>
              </w:rPr>
              <w:t>Integer</w:t>
            </w:r>
          </w:p>
        </w:tc>
        <w:tc>
          <w:tcPr>
            <w:tcW w:w="8358" w:type="dxa"/>
            <w:gridSpan w:val="7"/>
          </w:tcPr>
          <w:p w14:paraId="27E5EE84" w14:textId="36498586" w:rsidR="000C7C8D" w:rsidRPr="00A00340" w:rsidRDefault="000C7C8D" w:rsidP="000C7C8D">
            <w:pPr>
              <w:snapToGrid w:val="0"/>
              <w:rPr>
                <w:sz w:val="16"/>
                <w:szCs w:val="16"/>
              </w:rPr>
            </w:pPr>
            <w:del w:id="1480" w:author="Mike Banach" w:date="2022-06-10T10:23:00Z">
              <w:r w:rsidDel="006E567C">
                <w:rPr>
                  <w:sz w:val="16"/>
                  <w:szCs w:val="16"/>
                </w:rPr>
                <w:delText xml:space="preserve">See </w:delText>
              </w:r>
              <w:r w:rsidR="00D74687" w:rsidDel="006E567C">
                <w:fldChar w:fldCharType="begin"/>
              </w:r>
              <w:r w:rsidR="00D57EBC" w:rsidDel="006E567C">
                <w:delInstrText>HYPERLINK  \l "_Appendix_E.__1"</w:delInstrText>
              </w:r>
              <w:r w:rsidR="00D74687" w:rsidDel="006E567C">
                <w:fldChar w:fldCharType="separate"/>
              </w:r>
              <w:r w:rsidRPr="000C4373" w:rsidDel="006E567C">
                <w:rPr>
                  <w:rStyle w:val="Hyperlink"/>
                  <w:sz w:val="16"/>
                  <w:szCs w:val="16"/>
                </w:rPr>
                <w:delText xml:space="preserve">Appendix </w:delText>
              </w:r>
              <w:r w:rsidDel="006E567C">
                <w:rPr>
                  <w:rStyle w:val="Hyperlink"/>
                  <w:sz w:val="16"/>
                  <w:szCs w:val="16"/>
                </w:rPr>
                <w:delText>C</w:delText>
              </w:r>
              <w:r w:rsidR="00D74687" w:rsidDel="006E567C">
                <w:rPr>
                  <w:rStyle w:val="Hyperlink"/>
                  <w:sz w:val="16"/>
                  <w:szCs w:val="16"/>
                </w:rPr>
                <w:fldChar w:fldCharType="end"/>
              </w:r>
              <w:r w:rsidDel="006E567C">
                <w:rPr>
                  <w:sz w:val="16"/>
                  <w:szCs w:val="16"/>
                </w:rPr>
                <w:delText xml:space="preserve"> for the list of population codes</w:delText>
              </w:r>
              <w:r w:rsidDel="006E567C">
                <w:rPr>
                  <w:bCs/>
                  <w:sz w:val="16"/>
                  <w:szCs w:val="16"/>
                </w:rPr>
                <w:delText xml:space="preserve">.  See </w:delText>
              </w:r>
              <w:r w:rsidR="00D74687" w:rsidDel="006E567C">
                <w:fldChar w:fldCharType="begin"/>
              </w:r>
              <w:r w:rsidR="00D74687" w:rsidDel="006E567C">
                <w:delInstrText xml:space="preserve"> HYPERLINK \l "_Appendix_E.__1" </w:delInstrText>
              </w:r>
              <w:r w:rsidR="00D74687" w:rsidDel="006E567C">
                <w:fldChar w:fldCharType="separate"/>
              </w:r>
              <w:r w:rsidRPr="00787D4B" w:rsidDel="006E567C">
                <w:rPr>
                  <w:rStyle w:val="Hyperlink"/>
                  <w:bCs/>
                  <w:sz w:val="16"/>
                  <w:szCs w:val="16"/>
                </w:rPr>
                <w:delText>Appendix E</w:delText>
              </w:r>
              <w:r w:rsidR="00D74687" w:rsidDel="006E567C">
                <w:rPr>
                  <w:rStyle w:val="Hyperlink"/>
                  <w:bCs/>
                  <w:sz w:val="16"/>
                  <w:szCs w:val="16"/>
                </w:rPr>
                <w:fldChar w:fldCharType="end"/>
              </w:r>
              <w:r w:rsidDel="006E567C">
                <w:rPr>
                  <w:bCs/>
                  <w:sz w:val="16"/>
                  <w:szCs w:val="16"/>
                </w:rPr>
                <w:delText xml:space="preserve"> if you need a code for a population (or superpopulation) not already in the list.</w:delText>
              </w:r>
            </w:del>
            <w:ins w:id="1481" w:author="Mike Banach" w:date="2022-06-10T10:23:00Z">
              <w:r w:rsidR="006E567C">
                <w:rPr>
                  <w:sz w:val="16"/>
                  <w:szCs w:val="16"/>
                </w:rPr>
                <w:t xml:space="preserve">See </w:t>
              </w:r>
              <w:r w:rsidR="006E567C">
                <w:fldChar w:fldCharType="begin"/>
              </w:r>
              <w:r w:rsidR="006E567C">
                <w:instrText>HYPERLINK  \l "_Appendix_E.__1"</w:instrText>
              </w:r>
              <w:r w:rsidR="006E567C">
                <w:fldChar w:fldCharType="separate"/>
              </w:r>
              <w:r w:rsidR="006E567C" w:rsidRPr="000C4373">
                <w:rPr>
                  <w:rStyle w:val="Hyperlink"/>
                  <w:sz w:val="16"/>
                  <w:szCs w:val="16"/>
                </w:rPr>
                <w:t xml:space="preserve">Appendix </w:t>
              </w:r>
              <w:r w:rsidR="006E567C">
                <w:rPr>
                  <w:rStyle w:val="Hyperlink"/>
                  <w:sz w:val="16"/>
                  <w:szCs w:val="16"/>
                </w:rPr>
                <w:t>C</w:t>
              </w:r>
              <w:r w:rsidR="006E567C">
                <w:rPr>
                  <w:rStyle w:val="Hyperlink"/>
                  <w:sz w:val="16"/>
                  <w:szCs w:val="16"/>
                </w:rPr>
                <w:fldChar w:fldCharType="end"/>
              </w:r>
              <w:r w:rsidR="006E567C">
                <w:rPr>
                  <w:sz w:val="16"/>
                  <w:szCs w:val="16"/>
                </w:rPr>
                <w:t xml:space="preserve"> </w:t>
              </w:r>
            </w:ins>
            <w:ins w:id="1482" w:author="Mike Banach" w:date="2024-04-11T14:52:00Z">
              <w:r w:rsidR="00B80D4B">
                <w:rPr>
                  <w:bCs/>
                  <w:sz w:val="16"/>
                  <w:szCs w:val="16"/>
                </w:rPr>
                <w:t>if you need a code for a population (or superpopulation) not already in the list.</w:t>
              </w:r>
            </w:ins>
          </w:p>
        </w:tc>
      </w:tr>
      <w:tr w:rsidR="000C7C8D" w:rsidRPr="00B51678" w14:paraId="62369434" w14:textId="77777777" w:rsidTr="008661E4">
        <w:trPr>
          <w:gridAfter w:val="1"/>
          <w:wAfter w:w="2726" w:type="dxa"/>
          <w:cantSplit/>
        </w:trPr>
        <w:tc>
          <w:tcPr>
            <w:tcW w:w="1742" w:type="dxa"/>
            <w:tcMar>
              <w:left w:w="29" w:type="dxa"/>
              <w:right w:w="29" w:type="dxa"/>
            </w:tcMar>
          </w:tcPr>
          <w:p w14:paraId="715DD89E" w14:textId="19A93BC1" w:rsidR="000C7C8D" w:rsidRPr="00DD4D1E" w:rsidRDefault="000C7C8D" w:rsidP="000C7C8D">
            <w:pPr>
              <w:snapToGrid w:val="0"/>
              <w:rPr>
                <w:bCs/>
                <w:sz w:val="16"/>
                <w:szCs w:val="16"/>
              </w:rPr>
            </w:pPr>
            <w:del w:id="1483" w:author="Mike Banach" w:date="2022-04-19T14:09:00Z">
              <w:r w:rsidDel="00DD6A35">
                <w:rPr>
                  <w:bCs/>
                  <w:sz w:val="16"/>
                  <w:szCs w:val="16"/>
                </w:rPr>
                <w:delText>CBFWAp</w:delText>
              </w:r>
              <w:r w:rsidRPr="003D514E" w:rsidDel="00DD6A35">
                <w:rPr>
                  <w:bCs/>
                  <w:sz w:val="16"/>
                  <w:szCs w:val="16"/>
                </w:rPr>
                <w:delText>opName</w:delText>
              </w:r>
            </w:del>
          </w:p>
        </w:tc>
        <w:tc>
          <w:tcPr>
            <w:tcW w:w="3630" w:type="dxa"/>
            <w:tcMar>
              <w:left w:w="29" w:type="dxa"/>
              <w:right w:w="29" w:type="dxa"/>
            </w:tcMar>
          </w:tcPr>
          <w:p w14:paraId="384C1B7C" w14:textId="1CB5BAD5" w:rsidR="000C7C8D" w:rsidRPr="00E72D25" w:rsidRDefault="000C7C8D" w:rsidP="000C7C8D">
            <w:pPr>
              <w:snapToGrid w:val="0"/>
              <w:rPr>
                <w:bCs/>
                <w:sz w:val="16"/>
                <w:szCs w:val="16"/>
              </w:rPr>
            </w:pPr>
            <w:del w:id="1484" w:author="Mike Banach" w:date="2022-04-19T14:09:00Z">
              <w:r w:rsidDel="00DD6A35">
                <w:rPr>
                  <w:bCs/>
                  <w:sz w:val="16"/>
                  <w:szCs w:val="16"/>
                </w:rPr>
                <w:delText>Population name as defined by CBFWA for subbasin planning purposes, from subbasin plans and agencies.</w:delText>
              </w:r>
            </w:del>
          </w:p>
        </w:tc>
        <w:tc>
          <w:tcPr>
            <w:tcW w:w="958" w:type="dxa"/>
            <w:tcMar>
              <w:left w:w="29" w:type="dxa"/>
              <w:right w:w="29" w:type="dxa"/>
            </w:tcMar>
          </w:tcPr>
          <w:p w14:paraId="5AC74813" w14:textId="10AE5E0F" w:rsidR="000C7C8D" w:rsidRPr="00B53E29" w:rsidRDefault="000C7C8D" w:rsidP="000C7C8D">
            <w:pPr>
              <w:snapToGrid w:val="0"/>
              <w:jc w:val="center"/>
              <w:rPr>
                <w:bCs/>
                <w:sz w:val="16"/>
                <w:szCs w:val="16"/>
              </w:rPr>
            </w:pPr>
            <w:del w:id="1485" w:author="Mike Banach" w:date="2022-04-19T14:09:00Z">
              <w:r w:rsidRPr="00B53E29" w:rsidDel="00DD6A35">
                <w:rPr>
                  <w:bCs/>
                  <w:sz w:val="16"/>
                  <w:szCs w:val="16"/>
                </w:rPr>
                <w:delText>Text 255</w:delText>
              </w:r>
            </w:del>
          </w:p>
        </w:tc>
        <w:tc>
          <w:tcPr>
            <w:tcW w:w="5632" w:type="dxa"/>
            <w:gridSpan w:val="6"/>
          </w:tcPr>
          <w:p w14:paraId="2A24ED8D" w14:textId="5E315BDB" w:rsidR="000C7C8D" w:rsidRPr="005F315A" w:rsidDel="00DD6A35" w:rsidRDefault="000C7C8D" w:rsidP="000C7C8D">
            <w:pPr>
              <w:snapToGrid w:val="0"/>
              <w:rPr>
                <w:del w:id="1486" w:author="Mike Banach" w:date="2022-04-19T14:09:00Z"/>
                <w:sz w:val="16"/>
                <w:szCs w:val="16"/>
              </w:rPr>
            </w:pPr>
            <w:del w:id="1487" w:author="Mike Banach" w:date="2022-04-19T14:09:00Z">
              <w:r w:rsidRPr="00EB1F22" w:rsidDel="00DD6A35">
                <w:rPr>
                  <w:sz w:val="16"/>
                  <w:szCs w:val="16"/>
                </w:rPr>
                <w:delText>This may include non-listed populations</w:delText>
              </w:r>
              <w:r w:rsidDel="00DD6A35">
                <w:rPr>
                  <w:sz w:val="16"/>
                  <w:szCs w:val="16"/>
                </w:rPr>
                <w:delText>, or</w:delText>
              </w:r>
              <w:r w:rsidRPr="00EB1F22" w:rsidDel="00DD6A35">
                <w:rPr>
                  <w:sz w:val="16"/>
                  <w:szCs w:val="16"/>
                </w:rPr>
                <w:delText xml:space="preserve"> cases where </w:delText>
              </w:r>
              <w:r w:rsidDel="00DD6A35">
                <w:rPr>
                  <w:sz w:val="16"/>
                  <w:szCs w:val="16"/>
                </w:rPr>
                <w:delText xml:space="preserve">geographic </w:delText>
              </w:r>
              <w:r w:rsidRPr="00EB1F22" w:rsidDel="00DD6A35">
                <w:rPr>
                  <w:sz w:val="16"/>
                  <w:szCs w:val="16"/>
                </w:rPr>
                <w:delText>area</w:delText>
              </w:r>
              <w:r w:rsidDel="00DD6A35">
                <w:rPr>
                  <w:sz w:val="16"/>
                  <w:szCs w:val="16"/>
                </w:rPr>
                <w:delText xml:space="preserve"> </w:delText>
              </w:r>
              <w:r w:rsidRPr="00EB1F22" w:rsidDel="00DD6A35">
                <w:rPr>
                  <w:sz w:val="16"/>
                  <w:szCs w:val="16"/>
                </w:rPr>
                <w:delText xml:space="preserve">does not </w:delText>
              </w:r>
              <w:r w:rsidDel="00DD6A35">
                <w:rPr>
                  <w:sz w:val="16"/>
                  <w:szCs w:val="16"/>
                </w:rPr>
                <w:delText xml:space="preserve">match a </w:delText>
              </w:r>
              <w:r w:rsidRPr="00EB1F22" w:rsidDel="00DD6A35">
                <w:rPr>
                  <w:sz w:val="16"/>
                  <w:szCs w:val="16"/>
                </w:rPr>
                <w:delText>defined</w:delText>
              </w:r>
              <w:r w:rsidDel="00DD6A35">
                <w:rPr>
                  <w:sz w:val="16"/>
                  <w:szCs w:val="16"/>
                </w:rPr>
                <w:delText xml:space="preserve"> </w:delText>
              </w:r>
              <w:r w:rsidRPr="00EB1F22" w:rsidDel="00DD6A35">
                <w:rPr>
                  <w:sz w:val="16"/>
                  <w:szCs w:val="16"/>
                </w:rPr>
                <w:delText xml:space="preserve">population of </w:delText>
              </w:r>
              <w:r w:rsidDel="00DD6A35">
                <w:rPr>
                  <w:sz w:val="16"/>
                  <w:szCs w:val="16"/>
                </w:rPr>
                <w:delText xml:space="preserve">a </w:delText>
              </w:r>
              <w:r w:rsidRPr="00EB1F22" w:rsidDel="00DD6A35">
                <w:rPr>
                  <w:sz w:val="16"/>
                  <w:szCs w:val="16"/>
                </w:rPr>
                <w:delText>listed species.</w:delText>
              </w:r>
              <w:r w:rsidDel="00DD6A35">
                <w:rPr>
                  <w:sz w:val="16"/>
                  <w:szCs w:val="16"/>
                </w:rPr>
                <w:delText xml:space="preserve"> </w:delText>
              </w:r>
              <w:r w:rsidRPr="00EB1F22" w:rsidDel="00DD6A35">
                <w:rPr>
                  <w:sz w:val="16"/>
                  <w:szCs w:val="16"/>
                </w:rPr>
                <w:delText xml:space="preserve"> </w:delText>
              </w:r>
              <w:r w:rsidDel="00DD6A35">
                <w:rPr>
                  <w:sz w:val="16"/>
                  <w:szCs w:val="16"/>
                </w:rPr>
                <w:delText xml:space="preserve">See </w:delText>
              </w:r>
              <w:r w:rsidR="005C6FBA" w:rsidDel="00DD6A35">
                <w:fldChar w:fldCharType="begin"/>
              </w:r>
              <w:r w:rsidR="005C6FBA" w:rsidDel="00DD6A35">
                <w:delInstrText xml:space="preserve"> HYPERLINK \l "_Appendix_D.__1" </w:delInstrText>
              </w:r>
              <w:r w:rsidR="005C6FBA" w:rsidDel="00DD6A35">
                <w:fldChar w:fldCharType="separate"/>
              </w:r>
              <w:r w:rsidRPr="00320010" w:rsidDel="00DD6A35">
                <w:rPr>
                  <w:rStyle w:val="Hyperlink"/>
                  <w:sz w:val="16"/>
                  <w:szCs w:val="16"/>
                </w:rPr>
                <w:delText>Appendix D</w:delText>
              </w:r>
              <w:r w:rsidR="005C6FBA" w:rsidDel="00DD6A35">
                <w:rPr>
                  <w:rStyle w:val="Hyperlink"/>
                  <w:sz w:val="16"/>
                  <w:szCs w:val="16"/>
                </w:rPr>
                <w:fldChar w:fldCharType="end"/>
              </w:r>
              <w:r w:rsidDel="00DD6A35">
                <w:rPr>
                  <w:sz w:val="16"/>
                  <w:szCs w:val="16"/>
                </w:rPr>
                <w:delText xml:space="preserve"> for the list of these population names.</w:delText>
              </w:r>
            </w:del>
          </w:p>
          <w:p w14:paraId="65B9FC3C" w14:textId="269DC856" w:rsidR="000C7C8D" w:rsidRPr="00EB1F22" w:rsidDel="00DD6A35" w:rsidRDefault="000C7C8D" w:rsidP="000C7C8D">
            <w:pPr>
              <w:snapToGrid w:val="0"/>
              <w:rPr>
                <w:del w:id="1488" w:author="Mike Banach" w:date="2022-04-19T14:09:00Z"/>
                <w:sz w:val="16"/>
                <w:szCs w:val="16"/>
              </w:rPr>
            </w:pPr>
          </w:p>
          <w:p w14:paraId="2B0E649D" w14:textId="255D8B1B" w:rsidR="000C7C8D" w:rsidRDefault="000C7C8D" w:rsidP="000C7C8D">
            <w:pPr>
              <w:snapToGrid w:val="0"/>
              <w:rPr>
                <w:sz w:val="16"/>
                <w:szCs w:val="16"/>
              </w:rPr>
            </w:pPr>
            <w:del w:id="1489" w:author="Mike Banach" w:date="2022-04-19T14:09:00Z">
              <w:r w:rsidDel="00DD6A35">
                <w:rPr>
                  <w:sz w:val="16"/>
                  <w:szCs w:val="16"/>
                </w:rPr>
                <w:delText xml:space="preserve">Fill this field even </w:delText>
              </w:r>
              <w:r w:rsidRPr="00EB1F22" w:rsidDel="00DD6A35">
                <w:rPr>
                  <w:sz w:val="16"/>
                  <w:szCs w:val="16"/>
                </w:rPr>
                <w:delText xml:space="preserve">when </w:delText>
              </w:r>
              <w:r w:rsidDel="00DD6A35">
                <w:rPr>
                  <w:sz w:val="16"/>
                  <w:szCs w:val="16"/>
                </w:rPr>
                <w:delText xml:space="preserve">a </w:delText>
              </w:r>
              <w:r w:rsidRPr="00EB1F22" w:rsidDel="00DD6A35">
                <w:rPr>
                  <w:sz w:val="16"/>
                  <w:szCs w:val="16"/>
                </w:rPr>
                <w:delText>population</w:delText>
              </w:r>
              <w:r w:rsidDel="00DD6A35">
                <w:rPr>
                  <w:sz w:val="16"/>
                  <w:szCs w:val="16"/>
                </w:rPr>
                <w:delText>'s geographic</w:delText>
              </w:r>
              <w:r w:rsidRPr="00EB1F22" w:rsidDel="00DD6A35">
                <w:rPr>
                  <w:sz w:val="16"/>
                  <w:szCs w:val="16"/>
                </w:rPr>
                <w:delText xml:space="preserve"> extent coincides with NWR name for</w:delText>
              </w:r>
              <w:r w:rsidDel="00DD6A35">
                <w:rPr>
                  <w:sz w:val="16"/>
                  <w:szCs w:val="16"/>
                </w:rPr>
                <w:delText xml:space="preserve"> a</w:delText>
              </w:r>
              <w:r w:rsidRPr="00EB1F22" w:rsidDel="00DD6A35">
                <w:rPr>
                  <w:sz w:val="16"/>
                  <w:szCs w:val="16"/>
                </w:rPr>
                <w:delText xml:space="preserve"> listed pop</w:delText>
              </w:r>
              <w:r w:rsidDel="00DD6A35">
                <w:rPr>
                  <w:sz w:val="16"/>
                  <w:szCs w:val="16"/>
                </w:rPr>
                <w:delText>ulation</w:delText>
              </w:r>
              <w:r w:rsidRPr="00EB1F22" w:rsidDel="00DD6A35">
                <w:rPr>
                  <w:sz w:val="16"/>
                  <w:szCs w:val="16"/>
                </w:rPr>
                <w:delText>.</w:delText>
              </w:r>
            </w:del>
          </w:p>
        </w:tc>
      </w:tr>
      <w:tr w:rsidR="000C7C8D" w:rsidRPr="00B51678" w14:paraId="78EBF53E" w14:textId="77777777" w:rsidTr="0085074A">
        <w:trPr>
          <w:cantSplit/>
        </w:trPr>
        <w:tc>
          <w:tcPr>
            <w:tcW w:w="1742" w:type="dxa"/>
            <w:tcMar>
              <w:left w:w="29" w:type="dxa"/>
              <w:right w:w="29" w:type="dxa"/>
            </w:tcMar>
          </w:tcPr>
          <w:p w14:paraId="62E07F6E" w14:textId="3591B7C5" w:rsidR="000C7C8D" w:rsidRPr="00DD4D1E" w:rsidRDefault="000C7C8D" w:rsidP="000C7C8D">
            <w:pPr>
              <w:snapToGrid w:val="0"/>
              <w:rPr>
                <w:bCs/>
                <w:sz w:val="16"/>
                <w:szCs w:val="16"/>
              </w:rPr>
            </w:pPr>
            <w:r>
              <w:rPr>
                <w:bCs/>
                <w:sz w:val="16"/>
                <w:szCs w:val="16"/>
              </w:rPr>
              <w:t>C</w:t>
            </w:r>
            <w:r w:rsidRPr="003D514E">
              <w:rPr>
                <w:bCs/>
                <w:sz w:val="16"/>
                <w:szCs w:val="16"/>
              </w:rPr>
              <w:t>ommonPopName</w:t>
            </w:r>
          </w:p>
        </w:tc>
        <w:tc>
          <w:tcPr>
            <w:tcW w:w="3630" w:type="dxa"/>
            <w:tcMar>
              <w:left w:w="29" w:type="dxa"/>
              <w:right w:w="29" w:type="dxa"/>
            </w:tcMar>
          </w:tcPr>
          <w:p w14:paraId="5985986B" w14:textId="0E2840EC" w:rsidR="000C7C8D" w:rsidRPr="00E72D25" w:rsidRDefault="000C7C8D" w:rsidP="000C7C8D">
            <w:pPr>
              <w:snapToGrid w:val="0"/>
              <w:rPr>
                <w:bCs/>
                <w:sz w:val="16"/>
                <w:szCs w:val="16"/>
              </w:rPr>
            </w:pPr>
            <w:r>
              <w:rPr>
                <w:bCs/>
                <w:sz w:val="16"/>
                <w:szCs w:val="16"/>
              </w:rPr>
              <w:t>Population name used by local biologists.</w:t>
            </w:r>
          </w:p>
        </w:tc>
        <w:tc>
          <w:tcPr>
            <w:tcW w:w="958" w:type="dxa"/>
            <w:tcMar>
              <w:left w:w="29" w:type="dxa"/>
              <w:right w:w="29" w:type="dxa"/>
            </w:tcMar>
          </w:tcPr>
          <w:p w14:paraId="75352B91" w14:textId="494F9C34" w:rsidR="000C7C8D" w:rsidRPr="00B53E29" w:rsidRDefault="000C7C8D" w:rsidP="000C7C8D">
            <w:pPr>
              <w:snapToGrid w:val="0"/>
              <w:jc w:val="center"/>
              <w:rPr>
                <w:bCs/>
                <w:sz w:val="16"/>
                <w:szCs w:val="16"/>
              </w:rPr>
            </w:pPr>
            <w:r w:rsidRPr="00B53E29">
              <w:rPr>
                <w:bCs/>
                <w:sz w:val="16"/>
                <w:szCs w:val="16"/>
              </w:rPr>
              <w:t>Text 255</w:t>
            </w:r>
          </w:p>
        </w:tc>
        <w:tc>
          <w:tcPr>
            <w:tcW w:w="8358" w:type="dxa"/>
            <w:gridSpan w:val="7"/>
          </w:tcPr>
          <w:p w14:paraId="13D54CB2" w14:textId="5FB54CC9" w:rsidR="000C7C8D" w:rsidRDefault="000C7C8D" w:rsidP="000C7C8D">
            <w:pPr>
              <w:snapToGrid w:val="0"/>
              <w:rPr>
                <w:sz w:val="16"/>
                <w:szCs w:val="16"/>
              </w:rPr>
            </w:pPr>
            <w:r>
              <w:rPr>
                <w:sz w:val="16"/>
                <w:szCs w:val="16"/>
              </w:rPr>
              <w:t>O</w:t>
            </w:r>
            <w:r w:rsidRPr="00074E2E">
              <w:rPr>
                <w:sz w:val="16"/>
                <w:szCs w:val="16"/>
              </w:rPr>
              <w:t>ften t</w:t>
            </w:r>
            <w:r>
              <w:rPr>
                <w:sz w:val="16"/>
                <w:szCs w:val="16"/>
              </w:rPr>
              <w:t>his</w:t>
            </w:r>
            <w:r w:rsidRPr="00074E2E">
              <w:rPr>
                <w:sz w:val="16"/>
                <w:szCs w:val="16"/>
              </w:rPr>
              <w:t xml:space="preserve"> is simply the name of the population</w:t>
            </w:r>
            <w:r w:rsidRPr="00164DC1">
              <w:rPr>
                <w:sz w:val="16"/>
                <w:szCs w:val="16"/>
              </w:rPr>
              <w:t>(s)</w:t>
            </w:r>
            <w:r w:rsidRPr="00074E2E">
              <w:rPr>
                <w:sz w:val="16"/>
                <w:szCs w:val="16"/>
              </w:rPr>
              <w:t xml:space="preserve"> </w:t>
            </w:r>
            <w:r>
              <w:rPr>
                <w:sz w:val="16"/>
                <w:szCs w:val="16"/>
              </w:rPr>
              <w:t>as written</w:t>
            </w:r>
            <w:r w:rsidRPr="00074E2E">
              <w:rPr>
                <w:sz w:val="16"/>
                <w:szCs w:val="16"/>
              </w:rPr>
              <w:t xml:space="preserve"> on the original time series spreadsheets</w:t>
            </w:r>
            <w:r>
              <w:rPr>
                <w:sz w:val="16"/>
                <w:szCs w:val="16"/>
              </w:rPr>
              <w:t>.</w:t>
            </w:r>
          </w:p>
        </w:tc>
      </w:tr>
      <w:tr w:rsidR="000C7C8D" w:rsidRPr="00B51678" w14:paraId="7EBBB05C" w14:textId="77777777" w:rsidTr="0085074A">
        <w:trPr>
          <w:cantSplit/>
        </w:trPr>
        <w:tc>
          <w:tcPr>
            <w:tcW w:w="1742" w:type="dxa"/>
            <w:tcMar>
              <w:left w:w="29" w:type="dxa"/>
              <w:right w:w="29" w:type="dxa"/>
            </w:tcMar>
          </w:tcPr>
          <w:p w14:paraId="0F2C4EA7" w14:textId="77777777" w:rsidR="000C7C8D" w:rsidRPr="00976CC0" w:rsidRDefault="000C7C8D" w:rsidP="000C7C8D">
            <w:pPr>
              <w:snapToGrid w:val="0"/>
              <w:rPr>
                <w:b/>
                <w:bCs/>
                <w:color w:val="FF0000"/>
                <w:sz w:val="16"/>
                <w:szCs w:val="16"/>
              </w:rPr>
            </w:pPr>
            <w:r w:rsidRPr="00976CC0">
              <w:rPr>
                <w:b/>
                <w:bCs/>
                <w:color w:val="FF0000"/>
                <w:sz w:val="16"/>
                <w:szCs w:val="16"/>
              </w:rPr>
              <w:t>PopFit</w:t>
            </w:r>
          </w:p>
        </w:tc>
        <w:tc>
          <w:tcPr>
            <w:tcW w:w="3630" w:type="dxa"/>
            <w:tcMar>
              <w:left w:w="29" w:type="dxa"/>
              <w:right w:w="29" w:type="dxa"/>
            </w:tcMar>
          </w:tcPr>
          <w:p w14:paraId="31D20B59" w14:textId="77777777" w:rsidR="000C7C8D" w:rsidRPr="00E72D25" w:rsidRDefault="000C7C8D" w:rsidP="000C7C8D">
            <w:pPr>
              <w:snapToGrid w:val="0"/>
              <w:rPr>
                <w:bCs/>
                <w:sz w:val="16"/>
                <w:szCs w:val="16"/>
              </w:rPr>
            </w:pPr>
            <w:r>
              <w:rPr>
                <w:bCs/>
                <w:sz w:val="16"/>
                <w:szCs w:val="16"/>
              </w:rPr>
              <w:t>Categorization of how well the geographic extent of the abundance estimate corresponds to the geographic definition of the population.</w:t>
            </w:r>
          </w:p>
        </w:tc>
        <w:tc>
          <w:tcPr>
            <w:tcW w:w="958" w:type="dxa"/>
            <w:tcMar>
              <w:left w:w="29" w:type="dxa"/>
              <w:right w:w="29" w:type="dxa"/>
            </w:tcMar>
          </w:tcPr>
          <w:p w14:paraId="620A3563" w14:textId="77777777" w:rsidR="000C7C8D" w:rsidRPr="00976CC0" w:rsidRDefault="000C7C8D" w:rsidP="000C7C8D">
            <w:pPr>
              <w:snapToGrid w:val="0"/>
              <w:jc w:val="center"/>
              <w:rPr>
                <w:b/>
                <w:bCs/>
                <w:color w:val="FF0000"/>
                <w:sz w:val="16"/>
                <w:szCs w:val="16"/>
              </w:rPr>
            </w:pPr>
            <w:r w:rsidRPr="00976CC0">
              <w:rPr>
                <w:b/>
                <w:bCs/>
                <w:color w:val="FF0000"/>
                <w:sz w:val="16"/>
                <w:szCs w:val="16"/>
              </w:rPr>
              <w:t>Text 8</w:t>
            </w:r>
          </w:p>
        </w:tc>
        <w:tc>
          <w:tcPr>
            <w:tcW w:w="8358" w:type="dxa"/>
            <w:gridSpan w:val="7"/>
          </w:tcPr>
          <w:p w14:paraId="3CAF11EC" w14:textId="77777777" w:rsidR="000C7C8D" w:rsidRDefault="000C7C8D" w:rsidP="000C7C8D">
            <w:pPr>
              <w:snapToGrid w:val="0"/>
              <w:rPr>
                <w:sz w:val="16"/>
                <w:szCs w:val="16"/>
              </w:rPr>
            </w:pPr>
            <w:r>
              <w:rPr>
                <w:sz w:val="16"/>
                <w:szCs w:val="16"/>
              </w:rPr>
              <w:t>This value must be "Multiple" if PopID represents a superpopulation.</w:t>
            </w:r>
          </w:p>
          <w:p w14:paraId="234F6759" w14:textId="77777777" w:rsidR="000C7C8D" w:rsidRDefault="001113DC" w:rsidP="000C7C8D">
            <w:pPr>
              <w:snapToGrid w:val="0"/>
              <w:rPr>
                <w:sz w:val="16"/>
                <w:szCs w:val="16"/>
              </w:rPr>
            </w:pPr>
            <w:r w:rsidRPr="001113DC">
              <w:rPr>
                <w:sz w:val="16"/>
                <w:szCs w:val="16"/>
                <w:u w:val="single"/>
              </w:rPr>
              <w:t>Acceptable values</w:t>
            </w:r>
            <w:r w:rsidR="000C7C8D">
              <w:rPr>
                <w:sz w:val="16"/>
                <w:szCs w:val="16"/>
              </w:rPr>
              <w:t>:</w:t>
            </w:r>
            <w:r w:rsidR="00612FB6">
              <w:rPr>
                <w:sz w:val="16"/>
                <w:szCs w:val="16"/>
              </w:rPr>
              <w:t xml:space="preserve">   [</w:t>
            </w:r>
            <w:r w:rsidR="000C7C8D" w:rsidRPr="00C73E14">
              <w:rPr>
                <w:i/>
                <w:sz w:val="16"/>
                <w:szCs w:val="16"/>
              </w:rPr>
              <w:t>Do not include comments in brackets.</w:t>
            </w:r>
            <w:r w:rsidR="000C7C8D">
              <w:rPr>
                <w:sz w:val="16"/>
                <w:szCs w:val="16"/>
              </w:rPr>
              <w:t>]</w:t>
            </w:r>
          </w:p>
          <w:p w14:paraId="383C884A" w14:textId="77777777" w:rsidR="000C7C8D" w:rsidRDefault="000C7C8D" w:rsidP="009C250A">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EE759E">
              <w:rPr>
                <w:sz w:val="16"/>
                <w:szCs w:val="16"/>
              </w:rPr>
              <w:t>]</w:t>
            </w:r>
          </w:p>
          <w:p w14:paraId="05455940" w14:textId="77777777" w:rsidR="000C7C8D" w:rsidRDefault="000C7C8D" w:rsidP="009C250A">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EE759E">
              <w:rPr>
                <w:sz w:val="16"/>
                <w:szCs w:val="16"/>
              </w:rPr>
              <w:t>]</w:t>
            </w:r>
          </w:p>
          <w:p w14:paraId="507DA1F9" w14:textId="77777777" w:rsidR="000C7C8D" w:rsidRDefault="000C7C8D" w:rsidP="009C250A">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EE759E">
              <w:rPr>
                <w:sz w:val="16"/>
                <w:szCs w:val="16"/>
              </w:rPr>
              <w:t>]</w:t>
            </w:r>
          </w:p>
        </w:tc>
      </w:tr>
      <w:tr w:rsidR="000C7C8D" w:rsidRPr="00B51678" w14:paraId="1A1AD1BE" w14:textId="77777777" w:rsidTr="0085074A">
        <w:trPr>
          <w:cantSplit/>
        </w:trPr>
        <w:tc>
          <w:tcPr>
            <w:tcW w:w="1742" w:type="dxa"/>
            <w:tcMar>
              <w:left w:w="29" w:type="dxa"/>
              <w:right w:w="29" w:type="dxa"/>
            </w:tcMar>
          </w:tcPr>
          <w:p w14:paraId="0169B0A3" w14:textId="77777777" w:rsidR="000C7C8D" w:rsidRPr="009779B8" w:rsidRDefault="000C7C8D" w:rsidP="000C7C8D">
            <w:pPr>
              <w:snapToGrid w:val="0"/>
              <w:rPr>
                <w:b/>
                <w:bCs/>
                <w:i/>
                <w:color w:val="FF0000"/>
                <w:sz w:val="16"/>
                <w:szCs w:val="16"/>
              </w:rPr>
            </w:pPr>
            <w:r w:rsidRPr="009779B8">
              <w:rPr>
                <w:b/>
                <w:bCs/>
                <w:i/>
                <w:color w:val="FF0000"/>
                <w:sz w:val="16"/>
                <w:szCs w:val="16"/>
              </w:rPr>
              <w:t>PopFitNotes</w:t>
            </w:r>
          </w:p>
        </w:tc>
        <w:tc>
          <w:tcPr>
            <w:tcW w:w="3630" w:type="dxa"/>
            <w:tcMar>
              <w:left w:w="29" w:type="dxa"/>
              <w:right w:w="29" w:type="dxa"/>
            </w:tcMar>
          </w:tcPr>
          <w:p w14:paraId="4EAA1064" w14:textId="77777777" w:rsidR="000C7C8D" w:rsidRPr="00E72D25" w:rsidRDefault="000C7C8D" w:rsidP="000C7C8D">
            <w:pPr>
              <w:snapToGrid w:val="0"/>
              <w:rPr>
                <w:bCs/>
                <w:sz w:val="16"/>
                <w:szCs w:val="16"/>
              </w:rPr>
            </w:pPr>
            <w:r>
              <w:rPr>
                <w:bCs/>
                <w:sz w:val="16"/>
                <w:szCs w:val="16"/>
              </w:rPr>
              <w:t>Text description of how well the natural origin spawner abundance value corresponds to the defined population, and why the data are not at the scale of a single population.</w:t>
            </w:r>
          </w:p>
        </w:tc>
        <w:tc>
          <w:tcPr>
            <w:tcW w:w="958" w:type="dxa"/>
            <w:tcMar>
              <w:left w:w="29" w:type="dxa"/>
              <w:right w:w="29" w:type="dxa"/>
            </w:tcMar>
          </w:tcPr>
          <w:p w14:paraId="6D43A87D" w14:textId="3B5472C5" w:rsidR="000C7C8D" w:rsidRPr="009779B8" w:rsidRDefault="000C7C8D" w:rsidP="000C7C8D">
            <w:pPr>
              <w:snapToGrid w:val="0"/>
              <w:jc w:val="center"/>
              <w:rPr>
                <w:b/>
                <w:bCs/>
                <w:i/>
                <w:color w:val="FF0000"/>
                <w:sz w:val="16"/>
                <w:szCs w:val="16"/>
              </w:rPr>
            </w:pPr>
            <w:del w:id="1490" w:author="Mike Banach" w:date="2023-11-20T15:40:00Z">
              <w:r w:rsidRPr="009779B8" w:rsidDel="00541CEF">
                <w:rPr>
                  <w:b/>
                  <w:bCs/>
                  <w:i/>
                  <w:color w:val="FF0000"/>
                  <w:sz w:val="16"/>
                  <w:szCs w:val="16"/>
                </w:rPr>
                <w:delText>Memo</w:delText>
              </w:r>
            </w:del>
            <w:ins w:id="1491" w:author="Mike Banach" w:date="2023-11-20T15:40:00Z">
              <w:r w:rsidR="00541CEF">
                <w:rPr>
                  <w:b/>
                  <w:bCs/>
                  <w:i/>
                  <w:color w:val="FF0000"/>
                  <w:sz w:val="16"/>
                  <w:szCs w:val="16"/>
                </w:rPr>
                <w:t>Text ∞</w:t>
              </w:r>
            </w:ins>
          </w:p>
        </w:tc>
        <w:tc>
          <w:tcPr>
            <w:tcW w:w="8358" w:type="dxa"/>
            <w:gridSpan w:val="7"/>
          </w:tcPr>
          <w:p w14:paraId="57A3B8BF" w14:textId="77777777" w:rsidR="000C7C8D" w:rsidRDefault="000C7C8D" w:rsidP="000C7C8D">
            <w:pPr>
              <w:snapToGrid w:val="0"/>
              <w:rPr>
                <w:sz w:val="16"/>
                <w:szCs w:val="16"/>
              </w:rPr>
            </w:pPr>
            <w:r w:rsidRPr="00DD66FB">
              <w:rPr>
                <w:color w:val="FF0000"/>
                <w:sz w:val="16"/>
                <w:szCs w:val="16"/>
              </w:rPr>
              <w:t>This field is required if the PopFit field is "Portion" or "Multiple".</w:t>
            </w:r>
          </w:p>
          <w:p w14:paraId="3EF3629C" w14:textId="77777777" w:rsidR="000C7C8D" w:rsidRDefault="000C7C8D" w:rsidP="000C7C8D">
            <w:pPr>
              <w:snapToGrid w:val="0"/>
              <w:rPr>
                <w:sz w:val="16"/>
                <w:szCs w:val="16"/>
              </w:rPr>
            </w:pPr>
            <w:r>
              <w:rPr>
                <w:sz w:val="16"/>
                <w:szCs w:val="16"/>
              </w:rPr>
              <w:t xml:space="preserve">If the PopFit field is "Portion" or "Multiple", describe the lack of correspondence between the defined population and the fish for which the abundance 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0C7C8D" w:rsidRPr="00B51678" w14:paraId="5B82530D" w14:textId="77777777" w:rsidTr="0085074A">
        <w:trPr>
          <w:cantSplit/>
        </w:trPr>
        <w:tc>
          <w:tcPr>
            <w:tcW w:w="1742" w:type="dxa"/>
            <w:tcMar>
              <w:left w:w="29" w:type="dxa"/>
              <w:right w:w="29" w:type="dxa"/>
            </w:tcMar>
          </w:tcPr>
          <w:p w14:paraId="11ED1C0D" w14:textId="77777777" w:rsidR="000C7C8D" w:rsidRPr="00AE2D9E" w:rsidRDefault="000C7C8D" w:rsidP="000C7C8D">
            <w:pPr>
              <w:snapToGrid w:val="0"/>
              <w:rPr>
                <w:b/>
                <w:bCs/>
                <w:color w:val="FF0000"/>
                <w:sz w:val="16"/>
                <w:szCs w:val="16"/>
              </w:rPr>
            </w:pPr>
            <w:r w:rsidRPr="00AE2D9E">
              <w:rPr>
                <w:b/>
                <w:bCs/>
                <w:color w:val="FF0000"/>
                <w:sz w:val="16"/>
                <w:szCs w:val="16"/>
              </w:rPr>
              <w:t>WaterBody</w:t>
            </w:r>
          </w:p>
        </w:tc>
        <w:tc>
          <w:tcPr>
            <w:tcW w:w="3630" w:type="dxa"/>
            <w:tcMar>
              <w:left w:w="29" w:type="dxa"/>
              <w:right w:w="29" w:type="dxa"/>
            </w:tcMar>
          </w:tcPr>
          <w:p w14:paraId="5059D0C6" w14:textId="77777777" w:rsidR="000C7C8D" w:rsidRPr="00E72D25" w:rsidRDefault="000C7C8D" w:rsidP="000C7C8D">
            <w:pPr>
              <w:snapToGrid w:val="0"/>
              <w:rPr>
                <w:bCs/>
                <w:sz w:val="16"/>
                <w:szCs w:val="16"/>
              </w:rPr>
            </w:pPr>
            <w:r w:rsidRPr="003105F9">
              <w:rPr>
                <w:bCs/>
                <w:sz w:val="16"/>
                <w:szCs w:val="16"/>
              </w:rPr>
              <w:t>Name of the body of water associated with the time series</w:t>
            </w:r>
            <w:r>
              <w:rPr>
                <w:bCs/>
                <w:sz w:val="16"/>
                <w:szCs w:val="16"/>
              </w:rPr>
              <w:t>.</w:t>
            </w:r>
          </w:p>
        </w:tc>
        <w:tc>
          <w:tcPr>
            <w:tcW w:w="958" w:type="dxa"/>
            <w:tcMar>
              <w:left w:w="29" w:type="dxa"/>
              <w:right w:w="29" w:type="dxa"/>
            </w:tcMar>
          </w:tcPr>
          <w:p w14:paraId="20AB22A9" w14:textId="77777777" w:rsidR="000C7C8D" w:rsidRPr="00AE2D9E" w:rsidRDefault="000C7C8D" w:rsidP="000C7C8D">
            <w:pPr>
              <w:snapToGrid w:val="0"/>
              <w:jc w:val="center"/>
              <w:rPr>
                <w:b/>
                <w:bCs/>
                <w:color w:val="FF0000"/>
                <w:sz w:val="16"/>
                <w:szCs w:val="16"/>
              </w:rPr>
            </w:pPr>
            <w:r w:rsidRPr="00AE2D9E">
              <w:rPr>
                <w:b/>
                <w:bCs/>
                <w:color w:val="FF0000"/>
                <w:sz w:val="16"/>
                <w:szCs w:val="16"/>
              </w:rPr>
              <w:t>Text 255</w:t>
            </w:r>
          </w:p>
        </w:tc>
        <w:tc>
          <w:tcPr>
            <w:tcW w:w="8358" w:type="dxa"/>
            <w:gridSpan w:val="7"/>
          </w:tcPr>
          <w:p w14:paraId="605D61FE" w14:textId="77777777" w:rsidR="000C7C8D" w:rsidRDefault="000C7C8D" w:rsidP="000C7C8D">
            <w:pPr>
              <w:snapToGrid w:val="0"/>
              <w:rPr>
                <w:sz w:val="16"/>
                <w:szCs w:val="16"/>
              </w:rPr>
            </w:pPr>
            <w:r>
              <w:rPr>
                <w:sz w:val="16"/>
                <w:szCs w:val="16"/>
              </w:rPr>
              <w:t>This may be any of the following:</w:t>
            </w:r>
          </w:p>
          <w:p w14:paraId="79853ABE" w14:textId="77777777" w:rsidR="000C7C8D" w:rsidRDefault="000C7C8D" w:rsidP="009C250A">
            <w:pPr>
              <w:numPr>
                <w:ilvl w:val="0"/>
                <w:numId w:val="1"/>
              </w:numPr>
              <w:snapToGrid w:val="0"/>
              <w:ind w:left="173" w:hanging="144"/>
              <w:rPr>
                <w:sz w:val="16"/>
                <w:szCs w:val="16"/>
              </w:rPr>
            </w:pPr>
            <w:r>
              <w:rPr>
                <w:sz w:val="16"/>
                <w:szCs w:val="16"/>
              </w:rPr>
              <w:t>the name of a fluvial water body.</w:t>
            </w:r>
          </w:p>
          <w:p w14:paraId="072B7354" w14:textId="77777777" w:rsidR="000C7C8D" w:rsidRDefault="000C7C8D" w:rsidP="009C250A">
            <w:pPr>
              <w:numPr>
                <w:ilvl w:val="0"/>
                <w:numId w:val="1"/>
              </w:numPr>
              <w:snapToGrid w:val="0"/>
              <w:ind w:left="173" w:hanging="144"/>
              <w:rPr>
                <w:sz w:val="16"/>
                <w:szCs w:val="16"/>
              </w:rPr>
            </w:pPr>
            <w:r>
              <w:rPr>
                <w:sz w:val="16"/>
                <w:szCs w:val="16"/>
              </w:rPr>
              <w:t>the name of an impounded fluvial water body (reservoir).</w:t>
            </w:r>
          </w:p>
          <w:p w14:paraId="28F40B00" w14:textId="77777777" w:rsidR="000C7C8D" w:rsidRDefault="000C7C8D" w:rsidP="009C250A">
            <w:pPr>
              <w:numPr>
                <w:ilvl w:val="0"/>
                <w:numId w:val="1"/>
              </w:numPr>
              <w:snapToGrid w:val="0"/>
              <w:ind w:left="173" w:hanging="144"/>
              <w:rPr>
                <w:sz w:val="16"/>
                <w:szCs w:val="16"/>
              </w:rPr>
            </w:pPr>
            <w:r>
              <w:rPr>
                <w:sz w:val="16"/>
                <w:szCs w:val="16"/>
              </w:rPr>
              <w:t>the name of a lentic water body.</w:t>
            </w:r>
          </w:p>
          <w:p w14:paraId="3556BC4B" w14:textId="77777777" w:rsidR="000C7C8D" w:rsidRPr="00976CC0" w:rsidRDefault="000C7C8D" w:rsidP="00976CC0">
            <w:pPr>
              <w:numPr>
                <w:ilvl w:val="0"/>
                <w:numId w:val="1"/>
              </w:numPr>
              <w:snapToGrid w:val="0"/>
              <w:ind w:left="173" w:hanging="144"/>
              <w:rPr>
                <w:sz w:val="16"/>
                <w:szCs w:val="16"/>
              </w:rPr>
            </w:pPr>
            <w:r>
              <w:rPr>
                <w:sz w:val="16"/>
                <w:szCs w:val="16"/>
              </w:rPr>
              <w:t>a description of multiple water bodies if appropriate for the time series.</w:t>
            </w:r>
          </w:p>
        </w:tc>
      </w:tr>
      <w:tr w:rsidR="000C7C8D" w:rsidRPr="00B51678" w14:paraId="3F4DEA78" w14:textId="77777777" w:rsidTr="0085074A">
        <w:trPr>
          <w:cantSplit/>
        </w:trPr>
        <w:tc>
          <w:tcPr>
            <w:tcW w:w="1742" w:type="dxa"/>
            <w:tcMar>
              <w:left w:w="29" w:type="dxa"/>
              <w:right w:w="29" w:type="dxa"/>
            </w:tcMar>
          </w:tcPr>
          <w:p w14:paraId="31B8F057" w14:textId="77777777" w:rsidR="000C7C8D" w:rsidRPr="00833095" w:rsidRDefault="000C7C8D" w:rsidP="000C7C8D">
            <w:pPr>
              <w:snapToGrid w:val="0"/>
              <w:rPr>
                <w:b/>
                <w:bCs/>
                <w:color w:val="FF0000"/>
                <w:sz w:val="16"/>
                <w:szCs w:val="16"/>
                <w:u w:val="single"/>
                <w:rPrChange w:id="1492" w:author="Mike Banach" w:date="2023-11-20T13:57:00Z">
                  <w:rPr>
                    <w:b/>
                    <w:bCs/>
                    <w:color w:val="FF0000"/>
                    <w:sz w:val="16"/>
                    <w:szCs w:val="16"/>
                  </w:rPr>
                </w:rPrChange>
              </w:rPr>
            </w:pPr>
            <w:r w:rsidRPr="00833095">
              <w:rPr>
                <w:b/>
                <w:bCs/>
                <w:color w:val="FF0000"/>
                <w:sz w:val="16"/>
                <w:szCs w:val="16"/>
                <w:u w:val="single"/>
                <w:rPrChange w:id="1493" w:author="Mike Banach" w:date="2023-11-20T13:57:00Z">
                  <w:rPr>
                    <w:b/>
                    <w:bCs/>
                    <w:color w:val="FF0000"/>
                    <w:sz w:val="16"/>
                    <w:szCs w:val="16"/>
                  </w:rPr>
                </w:rPrChange>
              </w:rPr>
              <w:t>SurveyYear</w:t>
            </w:r>
          </w:p>
        </w:tc>
        <w:tc>
          <w:tcPr>
            <w:tcW w:w="3630" w:type="dxa"/>
            <w:tcMar>
              <w:left w:w="29" w:type="dxa"/>
              <w:right w:w="29" w:type="dxa"/>
            </w:tcMar>
          </w:tcPr>
          <w:p w14:paraId="1EE9128C" w14:textId="77777777" w:rsidR="000C7C8D" w:rsidRPr="00325D88" w:rsidRDefault="000C7C8D" w:rsidP="000C7C8D">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year</w:t>
            </w:r>
            <w:r>
              <w:rPr>
                <w:bCs/>
                <w:sz w:val="16"/>
                <w:szCs w:val="16"/>
              </w:rPr>
              <w:t xml:space="preserve"> represented</w:t>
            </w:r>
            <w:r w:rsidRPr="0099077A">
              <w:rPr>
                <w:bCs/>
                <w:sz w:val="16"/>
                <w:szCs w:val="16"/>
              </w:rPr>
              <w:t>.</w:t>
            </w:r>
          </w:p>
        </w:tc>
        <w:tc>
          <w:tcPr>
            <w:tcW w:w="958" w:type="dxa"/>
            <w:tcMar>
              <w:left w:w="29" w:type="dxa"/>
              <w:right w:w="29" w:type="dxa"/>
            </w:tcMar>
          </w:tcPr>
          <w:p w14:paraId="6E794FA3" w14:textId="77777777" w:rsidR="000C7C8D" w:rsidRPr="00AE2D9E" w:rsidRDefault="000C7C8D" w:rsidP="000C7C8D">
            <w:pPr>
              <w:snapToGrid w:val="0"/>
              <w:jc w:val="center"/>
              <w:rPr>
                <w:b/>
                <w:bCs/>
                <w:color w:val="FF0000"/>
                <w:sz w:val="16"/>
                <w:szCs w:val="16"/>
              </w:rPr>
            </w:pPr>
            <w:r w:rsidRPr="00AE2D9E">
              <w:rPr>
                <w:b/>
                <w:bCs/>
                <w:color w:val="FF0000"/>
                <w:sz w:val="16"/>
                <w:szCs w:val="16"/>
              </w:rPr>
              <w:t>Integer</w:t>
            </w:r>
          </w:p>
        </w:tc>
        <w:tc>
          <w:tcPr>
            <w:tcW w:w="8358" w:type="dxa"/>
            <w:gridSpan w:val="7"/>
          </w:tcPr>
          <w:p w14:paraId="3EF104B2" w14:textId="77777777" w:rsidR="000C7C8D" w:rsidRPr="00325D88" w:rsidRDefault="000C7C8D" w:rsidP="000C7C8D">
            <w:pPr>
              <w:snapToGrid w:val="0"/>
              <w:rPr>
                <w:sz w:val="16"/>
                <w:szCs w:val="16"/>
              </w:rPr>
            </w:pPr>
          </w:p>
        </w:tc>
      </w:tr>
      <w:tr w:rsidR="000C7C8D" w:rsidRPr="00B51678" w14:paraId="3BB5AC74" w14:textId="77777777" w:rsidTr="0085074A">
        <w:trPr>
          <w:cantSplit/>
        </w:trPr>
        <w:tc>
          <w:tcPr>
            <w:tcW w:w="1742" w:type="dxa"/>
            <w:tcMar>
              <w:left w:w="29" w:type="dxa"/>
              <w:right w:w="29" w:type="dxa"/>
            </w:tcMar>
          </w:tcPr>
          <w:p w14:paraId="2B28D436" w14:textId="77777777" w:rsidR="000C7C8D" w:rsidRPr="00AE2D9E" w:rsidRDefault="000C7C8D" w:rsidP="000C7C8D">
            <w:pPr>
              <w:snapToGrid w:val="0"/>
              <w:rPr>
                <w:b/>
                <w:bCs/>
                <w:color w:val="FF0000"/>
                <w:sz w:val="16"/>
                <w:szCs w:val="16"/>
              </w:rPr>
            </w:pPr>
            <w:r>
              <w:rPr>
                <w:b/>
                <w:bCs/>
                <w:color w:val="FF0000"/>
                <w:sz w:val="16"/>
                <w:szCs w:val="16"/>
              </w:rPr>
              <w:t>StartMonth</w:t>
            </w:r>
          </w:p>
        </w:tc>
        <w:tc>
          <w:tcPr>
            <w:tcW w:w="3630" w:type="dxa"/>
            <w:tcMar>
              <w:left w:w="29" w:type="dxa"/>
              <w:right w:w="29" w:type="dxa"/>
            </w:tcMar>
          </w:tcPr>
          <w:p w14:paraId="5861F48E" w14:textId="77777777" w:rsidR="000C7C8D" w:rsidRPr="0099077A" w:rsidRDefault="000C7C8D" w:rsidP="000C7C8D">
            <w:pPr>
              <w:snapToGrid w:val="0"/>
              <w:rPr>
                <w:bCs/>
                <w:sz w:val="16"/>
                <w:szCs w:val="16"/>
              </w:rPr>
            </w:pPr>
            <w:r>
              <w:rPr>
                <w:bCs/>
                <w:sz w:val="16"/>
                <w:szCs w:val="16"/>
              </w:rPr>
              <w:t>The month presmolt sampling started.</w:t>
            </w:r>
          </w:p>
        </w:tc>
        <w:tc>
          <w:tcPr>
            <w:tcW w:w="958" w:type="dxa"/>
            <w:tcMar>
              <w:left w:w="29" w:type="dxa"/>
              <w:right w:w="29" w:type="dxa"/>
            </w:tcMar>
          </w:tcPr>
          <w:p w14:paraId="40EFDCBA" w14:textId="77777777" w:rsidR="000C7C8D" w:rsidRPr="00AE2D9E" w:rsidRDefault="000C7C8D" w:rsidP="000C7C8D">
            <w:pPr>
              <w:snapToGrid w:val="0"/>
              <w:jc w:val="center"/>
              <w:rPr>
                <w:b/>
                <w:bCs/>
                <w:color w:val="FF0000"/>
                <w:sz w:val="16"/>
                <w:szCs w:val="16"/>
              </w:rPr>
            </w:pPr>
            <w:r>
              <w:rPr>
                <w:b/>
                <w:bCs/>
                <w:color w:val="FF0000"/>
                <w:sz w:val="16"/>
                <w:szCs w:val="16"/>
              </w:rPr>
              <w:t>Text 9</w:t>
            </w:r>
          </w:p>
        </w:tc>
        <w:tc>
          <w:tcPr>
            <w:tcW w:w="8358" w:type="dxa"/>
            <w:gridSpan w:val="7"/>
          </w:tcPr>
          <w:p w14:paraId="4CF3B00C" w14:textId="77777777" w:rsidR="000C7C8D" w:rsidRPr="00325D88" w:rsidRDefault="000C7C8D" w:rsidP="000C7C8D">
            <w:pPr>
              <w:snapToGrid w:val="0"/>
              <w:rPr>
                <w:sz w:val="16"/>
                <w:szCs w:val="16"/>
              </w:rPr>
            </w:pPr>
            <w:r>
              <w:rPr>
                <w:sz w:val="16"/>
                <w:szCs w:val="16"/>
              </w:rPr>
              <w:t>Enter full name of month, correctly spelled.</w:t>
            </w:r>
          </w:p>
        </w:tc>
      </w:tr>
      <w:tr w:rsidR="000C7C8D" w:rsidRPr="00B51678" w14:paraId="07131570" w14:textId="77777777" w:rsidTr="0085074A">
        <w:trPr>
          <w:cantSplit/>
        </w:trPr>
        <w:tc>
          <w:tcPr>
            <w:tcW w:w="1742" w:type="dxa"/>
            <w:tcMar>
              <w:left w:w="29" w:type="dxa"/>
              <w:right w:w="29" w:type="dxa"/>
            </w:tcMar>
          </w:tcPr>
          <w:p w14:paraId="43A5ADCA" w14:textId="77777777" w:rsidR="000C7C8D" w:rsidRDefault="000C7C8D" w:rsidP="000C7C8D">
            <w:pPr>
              <w:snapToGrid w:val="0"/>
              <w:rPr>
                <w:b/>
                <w:bCs/>
                <w:color w:val="FF0000"/>
                <w:sz w:val="16"/>
                <w:szCs w:val="16"/>
              </w:rPr>
            </w:pPr>
            <w:r>
              <w:rPr>
                <w:b/>
                <w:bCs/>
                <w:color w:val="FF0000"/>
                <w:sz w:val="16"/>
                <w:szCs w:val="16"/>
              </w:rPr>
              <w:t>EndMonth</w:t>
            </w:r>
          </w:p>
        </w:tc>
        <w:tc>
          <w:tcPr>
            <w:tcW w:w="3630" w:type="dxa"/>
            <w:tcMar>
              <w:left w:w="29" w:type="dxa"/>
              <w:right w:w="29" w:type="dxa"/>
            </w:tcMar>
          </w:tcPr>
          <w:p w14:paraId="4608FB72" w14:textId="77777777" w:rsidR="000C7C8D" w:rsidRDefault="000C7C8D" w:rsidP="000C7C8D">
            <w:pPr>
              <w:snapToGrid w:val="0"/>
              <w:rPr>
                <w:bCs/>
                <w:sz w:val="16"/>
                <w:szCs w:val="16"/>
              </w:rPr>
            </w:pPr>
            <w:r>
              <w:rPr>
                <w:bCs/>
                <w:sz w:val="16"/>
                <w:szCs w:val="16"/>
              </w:rPr>
              <w:t>The month presmolt sampling ended.</w:t>
            </w:r>
          </w:p>
        </w:tc>
        <w:tc>
          <w:tcPr>
            <w:tcW w:w="958" w:type="dxa"/>
            <w:tcMar>
              <w:left w:w="29" w:type="dxa"/>
              <w:right w:w="29" w:type="dxa"/>
            </w:tcMar>
          </w:tcPr>
          <w:p w14:paraId="61A30ED1" w14:textId="77777777" w:rsidR="000C7C8D" w:rsidRDefault="000C7C8D" w:rsidP="000C7C8D">
            <w:pPr>
              <w:snapToGrid w:val="0"/>
              <w:jc w:val="center"/>
              <w:rPr>
                <w:b/>
                <w:bCs/>
                <w:color w:val="FF0000"/>
                <w:sz w:val="16"/>
                <w:szCs w:val="16"/>
              </w:rPr>
            </w:pPr>
            <w:r>
              <w:rPr>
                <w:b/>
                <w:bCs/>
                <w:color w:val="FF0000"/>
                <w:sz w:val="16"/>
                <w:szCs w:val="16"/>
              </w:rPr>
              <w:t>Text 9</w:t>
            </w:r>
          </w:p>
        </w:tc>
        <w:tc>
          <w:tcPr>
            <w:tcW w:w="8358" w:type="dxa"/>
            <w:gridSpan w:val="7"/>
          </w:tcPr>
          <w:p w14:paraId="477C4FED" w14:textId="77777777" w:rsidR="000C7C8D" w:rsidRDefault="000C7C8D" w:rsidP="000C7C8D">
            <w:pPr>
              <w:snapToGrid w:val="0"/>
              <w:rPr>
                <w:sz w:val="16"/>
                <w:szCs w:val="16"/>
              </w:rPr>
            </w:pPr>
            <w:r>
              <w:rPr>
                <w:sz w:val="16"/>
                <w:szCs w:val="16"/>
              </w:rPr>
              <w:t>Enter full name of month, correctly spelled.</w:t>
            </w:r>
          </w:p>
        </w:tc>
      </w:tr>
      <w:tr w:rsidR="0044433B" w:rsidRPr="00B51678" w14:paraId="15610F02" w14:textId="77777777" w:rsidTr="0085074A">
        <w:trPr>
          <w:cantSplit/>
        </w:trPr>
        <w:tc>
          <w:tcPr>
            <w:tcW w:w="1742" w:type="dxa"/>
            <w:tcMar>
              <w:left w:w="29" w:type="dxa"/>
              <w:right w:w="29" w:type="dxa"/>
            </w:tcMar>
          </w:tcPr>
          <w:p w14:paraId="022A111B" w14:textId="77777777" w:rsidR="0044433B" w:rsidRPr="00AE2D9E" w:rsidRDefault="0044433B" w:rsidP="0044433B">
            <w:pPr>
              <w:snapToGrid w:val="0"/>
              <w:rPr>
                <w:bCs/>
                <w:color w:val="FF0000"/>
                <w:sz w:val="16"/>
                <w:szCs w:val="16"/>
              </w:rPr>
            </w:pPr>
            <w:r w:rsidRPr="00AE2D9E">
              <w:rPr>
                <w:b/>
                <w:bCs/>
                <w:color w:val="FF0000"/>
                <w:sz w:val="16"/>
                <w:szCs w:val="16"/>
              </w:rPr>
              <w:lastRenderedPageBreak/>
              <w:t>ContactAgency</w:t>
            </w:r>
          </w:p>
        </w:tc>
        <w:tc>
          <w:tcPr>
            <w:tcW w:w="3630" w:type="dxa"/>
            <w:tcMar>
              <w:left w:w="29" w:type="dxa"/>
              <w:right w:w="29" w:type="dxa"/>
            </w:tcMar>
          </w:tcPr>
          <w:p w14:paraId="22DEDAC1" w14:textId="77777777" w:rsidR="0044433B" w:rsidRDefault="0044433B" w:rsidP="0044433B">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8" w:type="dxa"/>
            <w:tcMar>
              <w:left w:w="29" w:type="dxa"/>
              <w:right w:w="29" w:type="dxa"/>
            </w:tcMar>
          </w:tcPr>
          <w:p w14:paraId="5A7ADC74" w14:textId="77777777" w:rsidR="0044433B" w:rsidRPr="00AE2D9E" w:rsidRDefault="0044433B" w:rsidP="0044433B">
            <w:pPr>
              <w:snapToGrid w:val="0"/>
              <w:jc w:val="center"/>
              <w:rPr>
                <w:b/>
                <w:bCs/>
                <w:color w:val="FF0000"/>
                <w:sz w:val="16"/>
                <w:szCs w:val="16"/>
              </w:rPr>
            </w:pPr>
            <w:r w:rsidRPr="00AE2D9E">
              <w:rPr>
                <w:b/>
                <w:bCs/>
                <w:color w:val="FF0000"/>
                <w:sz w:val="16"/>
                <w:szCs w:val="16"/>
              </w:rPr>
              <w:t>Text 255</w:t>
            </w:r>
          </w:p>
        </w:tc>
        <w:tc>
          <w:tcPr>
            <w:tcW w:w="3779" w:type="dxa"/>
            <w:gridSpan w:val="3"/>
          </w:tcPr>
          <w:p w14:paraId="366843C7" w14:textId="77777777" w:rsidR="0044433B" w:rsidRDefault="0044433B" w:rsidP="0044433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58FD09E0" w14:textId="77777777" w:rsidR="0044433B" w:rsidRDefault="0044433B" w:rsidP="0044433B">
            <w:pPr>
              <w:snapToGrid w:val="0"/>
              <w:rPr>
                <w:sz w:val="16"/>
                <w:szCs w:val="16"/>
              </w:rPr>
            </w:pPr>
          </w:p>
          <w:p w14:paraId="7E70B561" w14:textId="77777777" w:rsidR="0044433B" w:rsidRDefault="0044433B" w:rsidP="000A286A">
            <w:pPr>
              <w:numPr>
                <w:ilvl w:val="0"/>
                <w:numId w:val="16"/>
              </w:numPr>
              <w:snapToGrid w:val="0"/>
              <w:ind w:left="173" w:hanging="144"/>
              <w:rPr>
                <w:sz w:val="16"/>
                <w:szCs w:val="16"/>
              </w:rPr>
            </w:pPr>
            <w:r w:rsidRPr="00BF2C3A">
              <w:rPr>
                <w:sz w:val="16"/>
                <w:szCs w:val="16"/>
              </w:rPr>
              <w:t>Columbia River Inter-Tribal Fish Commission</w:t>
            </w:r>
          </w:p>
          <w:p w14:paraId="44EB56BB" w14:textId="77777777" w:rsidR="0044433B" w:rsidRDefault="0044433B"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136B0D97" w14:textId="77777777" w:rsidR="0044433B" w:rsidRDefault="0044433B" w:rsidP="000A286A">
            <w:pPr>
              <w:numPr>
                <w:ilvl w:val="0"/>
                <w:numId w:val="16"/>
              </w:numPr>
              <w:snapToGrid w:val="0"/>
              <w:ind w:left="173" w:hanging="144"/>
              <w:rPr>
                <w:sz w:val="16"/>
                <w:szCs w:val="16"/>
              </w:rPr>
            </w:pPr>
            <w:r w:rsidRPr="00BF2C3A">
              <w:rPr>
                <w:sz w:val="16"/>
                <w:szCs w:val="16"/>
              </w:rPr>
              <w:t>Confederated Tribes and Bands of the Yakama Nation</w:t>
            </w:r>
          </w:p>
          <w:p w14:paraId="0CF5228A" w14:textId="77777777" w:rsidR="0044433B" w:rsidRDefault="0044433B" w:rsidP="000A286A">
            <w:pPr>
              <w:numPr>
                <w:ilvl w:val="0"/>
                <w:numId w:val="16"/>
              </w:numPr>
              <w:snapToGrid w:val="0"/>
              <w:ind w:left="173" w:hanging="144"/>
              <w:rPr>
                <w:sz w:val="16"/>
                <w:szCs w:val="16"/>
              </w:rPr>
            </w:pPr>
            <w:r w:rsidRPr="00BF2C3A">
              <w:rPr>
                <w:sz w:val="16"/>
                <w:szCs w:val="16"/>
              </w:rPr>
              <w:t>Confederated Tribes of the Umatilla Indian Reservation</w:t>
            </w:r>
          </w:p>
          <w:p w14:paraId="333AC2F4" w14:textId="77777777" w:rsidR="0044433B" w:rsidRPr="009A4EC7" w:rsidRDefault="0044433B"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4579" w:type="dxa"/>
            <w:gridSpan w:val="4"/>
          </w:tcPr>
          <w:p w14:paraId="7055D4AB" w14:textId="77777777" w:rsidR="0044433B" w:rsidRDefault="0044433B" w:rsidP="000A286A">
            <w:pPr>
              <w:numPr>
                <w:ilvl w:val="0"/>
                <w:numId w:val="16"/>
              </w:numPr>
              <w:snapToGrid w:val="0"/>
              <w:ind w:left="173" w:hanging="144"/>
              <w:rPr>
                <w:sz w:val="16"/>
                <w:szCs w:val="16"/>
              </w:rPr>
            </w:pPr>
            <w:r w:rsidRPr="00C0012B">
              <w:rPr>
                <w:sz w:val="16"/>
                <w:szCs w:val="16"/>
              </w:rPr>
              <w:t>Fish Passage Center</w:t>
            </w:r>
          </w:p>
          <w:p w14:paraId="27CC8FA5" w14:textId="77777777" w:rsidR="0044433B" w:rsidRDefault="0044433B" w:rsidP="000A286A">
            <w:pPr>
              <w:numPr>
                <w:ilvl w:val="0"/>
                <w:numId w:val="16"/>
              </w:numPr>
              <w:snapToGrid w:val="0"/>
              <w:ind w:left="173" w:hanging="144"/>
              <w:rPr>
                <w:sz w:val="16"/>
                <w:szCs w:val="16"/>
              </w:rPr>
            </w:pPr>
            <w:r w:rsidRPr="00BF2C3A">
              <w:rPr>
                <w:sz w:val="16"/>
                <w:szCs w:val="16"/>
              </w:rPr>
              <w:t>Idaho Department of Fish and Game</w:t>
            </w:r>
          </w:p>
          <w:p w14:paraId="6DAF7997" w14:textId="77777777" w:rsidR="0044433B" w:rsidRDefault="0044433B" w:rsidP="000A286A">
            <w:pPr>
              <w:numPr>
                <w:ilvl w:val="0"/>
                <w:numId w:val="16"/>
              </w:numPr>
              <w:snapToGrid w:val="0"/>
              <w:ind w:left="173" w:hanging="144"/>
              <w:rPr>
                <w:sz w:val="16"/>
                <w:szCs w:val="16"/>
              </w:rPr>
            </w:pPr>
            <w:r w:rsidRPr="00BF2C3A">
              <w:rPr>
                <w:sz w:val="16"/>
                <w:szCs w:val="16"/>
              </w:rPr>
              <w:t>Nez Perce Tribe</w:t>
            </w:r>
          </w:p>
          <w:p w14:paraId="7FD88F16" w14:textId="77777777" w:rsidR="0044433B" w:rsidRDefault="0044433B" w:rsidP="000A286A">
            <w:pPr>
              <w:numPr>
                <w:ilvl w:val="0"/>
                <w:numId w:val="16"/>
              </w:numPr>
              <w:snapToGrid w:val="0"/>
              <w:ind w:left="173" w:hanging="144"/>
              <w:rPr>
                <w:sz w:val="16"/>
                <w:szCs w:val="16"/>
              </w:rPr>
            </w:pPr>
            <w:r w:rsidRPr="00C0012B">
              <w:rPr>
                <w:sz w:val="16"/>
                <w:szCs w:val="16"/>
              </w:rPr>
              <w:t>Northwest Indian Fisheries Commission</w:t>
            </w:r>
          </w:p>
          <w:p w14:paraId="31F63B4D" w14:textId="77777777" w:rsidR="0044433B" w:rsidRDefault="0044433B" w:rsidP="000A286A">
            <w:pPr>
              <w:numPr>
                <w:ilvl w:val="0"/>
                <w:numId w:val="16"/>
              </w:numPr>
              <w:snapToGrid w:val="0"/>
              <w:ind w:left="173" w:hanging="144"/>
              <w:rPr>
                <w:sz w:val="16"/>
                <w:szCs w:val="16"/>
              </w:rPr>
            </w:pPr>
            <w:r w:rsidRPr="00BF2C3A">
              <w:rPr>
                <w:sz w:val="16"/>
                <w:szCs w:val="16"/>
              </w:rPr>
              <w:t>Oregon Department of Fish and Wildlife</w:t>
            </w:r>
          </w:p>
          <w:p w14:paraId="4E4DB9A3" w14:textId="77777777" w:rsidR="0044433B" w:rsidRDefault="0044433B" w:rsidP="000A286A">
            <w:pPr>
              <w:numPr>
                <w:ilvl w:val="0"/>
                <w:numId w:val="16"/>
              </w:numPr>
              <w:snapToGrid w:val="0"/>
              <w:ind w:left="173" w:hanging="144"/>
              <w:rPr>
                <w:sz w:val="16"/>
                <w:szCs w:val="16"/>
              </w:rPr>
            </w:pPr>
            <w:r w:rsidRPr="004C1264">
              <w:rPr>
                <w:sz w:val="16"/>
                <w:szCs w:val="16"/>
              </w:rPr>
              <w:t>Quantitative Consultants, Inc.</w:t>
            </w:r>
          </w:p>
          <w:p w14:paraId="16D772B1" w14:textId="77777777" w:rsidR="0044433B" w:rsidRDefault="0044433B"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6257A6EC" w14:textId="77777777" w:rsidR="0044433B" w:rsidRPr="00C0012B" w:rsidRDefault="0044433B" w:rsidP="000A286A">
            <w:pPr>
              <w:numPr>
                <w:ilvl w:val="0"/>
                <w:numId w:val="16"/>
              </w:numPr>
              <w:snapToGrid w:val="0"/>
              <w:ind w:left="173" w:hanging="144"/>
              <w:rPr>
                <w:bCs/>
                <w:sz w:val="16"/>
                <w:szCs w:val="16"/>
              </w:rPr>
            </w:pPr>
            <w:r w:rsidRPr="00BF2C3A">
              <w:rPr>
                <w:sz w:val="16"/>
                <w:szCs w:val="16"/>
              </w:rPr>
              <w:t>Spokane Tribe of Indians</w:t>
            </w:r>
          </w:p>
          <w:p w14:paraId="57AB9588" w14:textId="77777777" w:rsidR="0044433B" w:rsidRPr="006642D6" w:rsidRDefault="0044433B" w:rsidP="000A286A">
            <w:pPr>
              <w:numPr>
                <w:ilvl w:val="0"/>
                <w:numId w:val="16"/>
              </w:numPr>
              <w:snapToGrid w:val="0"/>
              <w:ind w:left="173" w:hanging="144"/>
              <w:rPr>
                <w:bCs/>
                <w:sz w:val="16"/>
                <w:szCs w:val="16"/>
              </w:rPr>
            </w:pPr>
            <w:r w:rsidRPr="00C0012B">
              <w:rPr>
                <w:bCs/>
                <w:sz w:val="16"/>
                <w:szCs w:val="16"/>
              </w:rPr>
              <w:t>U.S. Fish and Wildlife Service</w:t>
            </w:r>
          </w:p>
          <w:p w14:paraId="6C946E86" w14:textId="77777777" w:rsidR="0044433B" w:rsidRDefault="0044433B" w:rsidP="000A286A">
            <w:pPr>
              <w:numPr>
                <w:ilvl w:val="0"/>
                <w:numId w:val="16"/>
              </w:numPr>
              <w:snapToGrid w:val="0"/>
              <w:ind w:left="173" w:hanging="144"/>
              <w:rPr>
                <w:sz w:val="16"/>
                <w:szCs w:val="16"/>
              </w:rPr>
            </w:pPr>
            <w:r w:rsidRPr="00BF2C3A">
              <w:rPr>
                <w:sz w:val="16"/>
                <w:szCs w:val="16"/>
              </w:rPr>
              <w:t>Washington Department of Fish and Wildlife</w:t>
            </w:r>
          </w:p>
        </w:tc>
      </w:tr>
      <w:tr w:rsidR="000C7C8D" w:rsidRPr="00B51678" w14:paraId="1A785F09" w14:textId="77777777" w:rsidTr="0085074A">
        <w:trPr>
          <w:cantSplit/>
        </w:trPr>
        <w:tc>
          <w:tcPr>
            <w:tcW w:w="1742" w:type="dxa"/>
            <w:tcMar>
              <w:left w:w="29" w:type="dxa"/>
              <w:right w:w="29" w:type="dxa"/>
            </w:tcMar>
          </w:tcPr>
          <w:p w14:paraId="47896ACF" w14:textId="77777777" w:rsidR="000C7C8D" w:rsidRPr="00AF73F1" w:rsidRDefault="000C7C8D" w:rsidP="000C7C8D">
            <w:pPr>
              <w:snapToGrid w:val="0"/>
              <w:rPr>
                <w:b/>
                <w:bCs/>
                <w:color w:val="FF0000"/>
                <w:sz w:val="16"/>
                <w:szCs w:val="16"/>
              </w:rPr>
            </w:pPr>
            <w:r w:rsidRPr="00AF73F1">
              <w:rPr>
                <w:b/>
                <w:bCs/>
                <w:color w:val="FF0000"/>
                <w:sz w:val="16"/>
                <w:szCs w:val="16"/>
              </w:rPr>
              <w:t>MethodNumber</w:t>
            </w:r>
          </w:p>
        </w:tc>
        <w:tc>
          <w:tcPr>
            <w:tcW w:w="3630" w:type="dxa"/>
            <w:tcMar>
              <w:left w:w="29" w:type="dxa"/>
              <w:right w:w="29" w:type="dxa"/>
            </w:tcMar>
          </w:tcPr>
          <w:p w14:paraId="7DD3720B" w14:textId="77777777" w:rsidR="000C7C8D" w:rsidRDefault="000C7C8D" w:rsidP="000C7C8D">
            <w:pPr>
              <w:snapToGrid w:val="0"/>
              <w:rPr>
                <w:bCs/>
                <w:sz w:val="16"/>
                <w:szCs w:val="16"/>
              </w:rPr>
            </w:pPr>
            <w:r>
              <w:rPr>
                <w:bCs/>
                <w:sz w:val="16"/>
                <w:szCs w:val="16"/>
              </w:rPr>
              <w:t>This field represents the method(s) used to calculate the values in the "Indicators" and "Metrics" sections.</w:t>
            </w:r>
          </w:p>
          <w:p w14:paraId="33CB10F3" w14:textId="77777777" w:rsidR="000C7C8D" w:rsidRDefault="000C7C8D" w:rsidP="000C7C8D">
            <w:pPr>
              <w:snapToGrid w:val="0"/>
              <w:rPr>
                <w:bCs/>
                <w:sz w:val="16"/>
                <w:szCs w:val="16"/>
              </w:rPr>
            </w:pPr>
          </w:p>
          <w:p w14:paraId="105604FC" w14:textId="77777777" w:rsidR="000C7C8D" w:rsidRPr="0099077A" w:rsidRDefault="000C7C8D" w:rsidP="000C7C8D">
            <w:pPr>
              <w:snapToGrid w:val="0"/>
              <w:rPr>
                <w:bCs/>
                <w:sz w:val="16"/>
                <w:szCs w:val="16"/>
              </w:rPr>
            </w:pPr>
            <w:r>
              <w:rPr>
                <w:bCs/>
                <w:sz w:val="16"/>
                <w:szCs w:val="16"/>
              </w:rPr>
              <w:t>This field is used in conjunction with the ContactAgency field.  See the Codes/Conventions column for details.</w:t>
            </w:r>
          </w:p>
        </w:tc>
        <w:tc>
          <w:tcPr>
            <w:tcW w:w="958" w:type="dxa"/>
            <w:tcMar>
              <w:left w:w="29" w:type="dxa"/>
              <w:right w:w="29" w:type="dxa"/>
            </w:tcMar>
          </w:tcPr>
          <w:p w14:paraId="4F09EEB2" w14:textId="32A060AC" w:rsidR="000C7C8D" w:rsidRPr="00AF73F1" w:rsidRDefault="000C7C8D" w:rsidP="000C7C8D">
            <w:pPr>
              <w:snapToGrid w:val="0"/>
              <w:jc w:val="center"/>
              <w:rPr>
                <w:b/>
                <w:bCs/>
                <w:color w:val="FF0000"/>
                <w:sz w:val="16"/>
                <w:szCs w:val="16"/>
              </w:rPr>
            </w:pPr>
            <w:del w:id="1494" w:author="Mike Banach" w:date="2023-11-20T15:57:00Z">
              <w:r w:rsidRPr="00AF73F1" w:rsidDel="00C04F87">
                <w:rPr>
                  <w:b/>
                  <w:bCs/>
                  <w:color w:val="FF0000"/>
                  <w:sz w:val="16"/>
                  <w:szCs w:val="16"/>
                </w:rPr>
                <w:delText>Byte</w:delText>
              </w:r>
            </w:del>
            <w:ins w:id="1495" w:author="Mike Banach" w:date="2023-11-20T15:57:00Z">
              <w:r w:rsidR="00C04F87">
                <w:rPr>
                  <w:b/>
                  <w:bCs/>
                  <w:color w:val="FF0000"/>
                  <w:sz w:val="16"/>
                  <w:szCs w:val="16"/>
                </w:rPr>
                <w:t>Integer</w:t>
              </w:r>
            </w:ins>
          </w:p>
        </w:tc>
        <w:tc>
          <w:tcPr>
            <w:tcW w:w="8358" w:type="dxa"/>
            <w:gridSpan w:val="7"/>
          </w:tcPr>
          <w:p w14:paraId="4B16F084" w14:textId="77777777" w:rsidR="000C7C8D" w:rsidRDefault="000C7C8D" w:rsidP="000C7C8D">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4A15C73A" w14:textId="77777777" w:rsidR="000C7C8D" w:rsidRDefault="000C7C8D" w:rsidP="000C7C8D">
            <w:pPr>
              <w:snapToGrid w:val="0"/>
              <w:rPr>
                <w:bCs/>
                <w:sz w:val="16"/>
                <w:szCs w:val="16"/>
              </w:rPr>
            </w:pPr>
          </w:p>
          <w:p w14:paraId="4088DCA7" w14:textId="77777777" w:rsidR="000C7C8D" w:rsidRDefault="000C7C8D" w:rsidP="000C7C8D">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5D85D1AD" w14:textId="77777777" w:rsidR="000C7C8D" w:rsidRDefault="000C7C8D" w:rsidP="000C7C8D">
            <w:pPr>
              <w:snapToGrid w:val="0"/>
              <w:rPr>
                <w:bCs/>
                <w:sz w:val="16"/>
                <w:szCs w:val="16"/>
              </w:rPr>
            </w:pPr>
          </w:p>
          <w:p w14:paraId="71C9BFF9" w14:textId="77777777" w:rsidR="000C7C8D" w:rsidRDefault="000C7C8D" w:rsidP="000C7C8D">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t>
            </w:r>
          </w:p>
          <w:p w14:paraId="63D6A366" w14:textId="77777777" w:rsidR="000C7C8D" w:rsidRDefault="000C7C8D" w:rsidP="000C7C8D">
            <w:pPr>
              <w:snapToGrid w:val="0"/>
              <w:rPr>
                <w:bCs/>
                <w:sz w:val="16"/>
                <w:szCs w:val="16"/>
              </w:rPr>
            </w:pPr>
          </w:p>
          <w:p w14:paraId="3C476848" w14:textId="77777777" w:rsidR="000C7C8D" w:rsidRPr="0099077A" w:rsidRDefault="000C7C8D" w:rsidP="000C7C8D">
            <w:pPr>
              <w:snapToGrid w:val="0"/>
              <w:rPr>
                <w:bCs/>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233E61" w:rsidRPr="00B51678" w14:paraId="74F7034F" w14:textId="77777777" w:rsidTr="0085074A">
        <w:trPr>
          <w:cantSplit/>
        </w:trPr>
        <w:tc>
          <w:tcPr>
            <w:tcW w:w="1742" w:type="dxa"/>
            <w:tcMar>
              <w:left w:w="29" w:type="dxa"/>
              <w:right w:w="29" w:type="dxa"/>
            </w:tcMar>
          </w:tcPr>
          <w:p w14:paraId="16E29DAF" w14:textId="77777777" w:rsidR="00233E61" w:rsidRPr="003B785E" w:rsidRDefault="00233E61" w:rsidP="00233E61">
            <w:pPr>
              <w:snapToGrid w:val="0"/>
              <w:rPr>
                <w:b/>
                <w:bCs/>
                <w:color w:val="FF0000"/>
                <w:sz w:val="16"/>
                <w:szCs w:val="16"/>
              </w:rPr>
            </w:pPr>
            <w:r w:rsidRPr="00976CC0">
              <w:rPr>
                <w:b/>
                <w:bCs/>
                <w:color w:val="FF0000"/>
                <w:sz w:val="16"/>
                <w:szCs w:val="16"/>
              </w:rPr>
              <w:t>BestValue</w:t>
            </w:r>
          </w:p>
        </w:tc>
        <w:tc>
          <w:tcPr>
            <w:tcW w:w="3630" w:type="dxa"/>
            <w:tcMar>
              <w:left w:w="29" w:type="dxa"/>
              <w:right w:w="29" w:type="dxa"/>
            </w:tcMar>
          </w:tcPr>
          <w:p w14:paraId="0EC80C02" w14:textId="72C84327" w:rsidR="00233E61" w:rsidRDefault="00233E61" w:rsidP="00233E61">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w:t>
            </w:r>
            <w:ins w:id="1496" w:author="Mike Banach" w:date="2024-04-11T13:37:00Z">
              <w:r w:rsidR="009946F9">
                <w:rPr>
                  <w:bCs/>
                  <w:sz w:val="16"/>
                  <w:szCs w:val="16"/>
                  <w:u w:val="single"/>
                </w:rPr>
                <w:t>, PopFit,</w:t>
              </w:r>
            </w:ins>
            <w:r w:rsidRPr="00A10D3B">
              <w:rPr>
                <w:bCs/>
                <w:sz w:val="16"/>
                <w:szCs w:val="16"/>
                <w:u w:val="single"/>
              </w:rPr>
              <w:t xml:space="preserve"> and SurveyYear</w:t>
            </w:r>
            <w:r w:rsidR="00642036">
              <w:rPr>
                <w:bCs/>
                <w:sz w:val="16"/>
                <w:szCs w:val="16"/>
              </w:rPr>
              <w:t>.</w:t>
            </w:r>
          </w:p>
          <w:p w14:paraId="2B815C81" w14:textId="77777777" w:rsidR="00233E61" w:rsidRDefault="00233E61" w:rsidP="00233E61">
            <w:pPr>
              <w:snapToGrid w:val="0"/>
              <w:rPr>
                <w:bCs/>
                <w:sz w:val="16"/>
                <w:szCs w:val="16"/>
              </w:rPr>
            </w:pPr>
          </w:p>
          <w:p w14:paraId="1CC6880C" w14:textId="74DC7133" w:rsidR="00233E61" w:rsidRDefault="00F17D2A" w:rsidP="00233E61">
            <w:pPr>
              <w:snapToGrid w:val="0"/>
              <w:rPr>
                <w:bCs/>
                <w:sz w:val="16"/>
                <w:szCs w:val="16"/>
              </w:rPr>
            </w:pPr>
            <w:r>
              <w:rPr>
                <w:bCs/>
                <w:sz w:val="16"/>
                <w:szCs w:val="16"/>
              </w:rPr>
              <w:t xml:space="preserve">When a ContactAgency provides &gt;1 record for that combination </w:t>
            </w:r>
            <w:del w:id="1497" w:author="Mike Banach" w:date="2022-05-23T13:54:00Z">
              <w:r w:rsidDel="00F43BCE">
                <w:rPr>
                  <w:bCs/>
                  <w:sz w:val="16"/>
                  <w:szCs w:val="16"/>
                </w:rPr>
                <w:delText xml:space="preserve">each record will have a different value in the MethodNumber field. </w:delText>
              </w:r>
            </w:del>
            <w:ins w:id="1498" w:author="Mike Banach" w:date="2022-05-23T13:54:00Z">
              <w:r w:rsidR="00F43BCE">
                <w:rPr>
                  <w:bCs/>
                  <w:sz w:val="16"/>
                  <w:szCs w:val="16"/>
                </w:rPr>
                <w:t>then</w:t>
              </w:r>
            </w:ins>
            <w:r>
              <w:rPr>
                <w:bCs/>
                <w:sz w:val="16"/>
                <w:szCs w:val="16"/>
              </w:rPr>
              <w:t xml:space="preserve"> "Yes" in this BestValue field indicates this record contains the indicator value the agency recognizes as their best estimate.</w:t>
            </w:r>
          </w:p>
        </w:tc>
        <w:tc>
          <w:tcPr>
            <w:tcW w:w="958" w:type="dxa"/>
            <w:tcMar>
              <w:left w:w="29" w:type="dxa"/>
              <w:right w:w="29" w:type="dxa"/>
            </w:tcMar>
          </w:tcPr>
          <w:p w14:paraId="075DFD45" w14:textId="77777777" w:rsidR="00233E61" w:rsidRPr="003B785E" w:rsidRDefault="00233E61" w:rsidP="00233E61">
            <w:pPr>
              <w:snapToGrid w:val="0"/>
              <w:jc w:val="center"/>
              <w:rPr>
                <w:b/>
                <w:bCs/>
                <w:color w:val="FF0000"/>
                <w:sz w:val="16"/>
                <w:szCs w:val="16"/>
              </w:rPr>
            </w:pPr>
            <w:r w:rsidRPr="00976CC0">
              <w:rPr>
                <w:b/>
                <w:bCs/>
                <w:color w:val="FF0000"/>
                <w:sz w:val="16"/>
                <w:szCs w:val="16"/>
              </w:rPr>
              <w:t>Text 13</w:t>
            </w:r>
          </w:p>
        </w:tc>
        <w:tc>
          <w:tcPr>
            <w:tcW w:w="8358" w:type="dxa"/>
            <w:gridSpan w:val="7"/>
          </w:tcPr>
          <w:p w14:paraId="3BC9E96D" w14:textId="77777777" w:rsidR="00233E61" w:rsidRDefault="00233E61" w:rsidP="00233E61">
            <w:pPr>
              <w:snapToGrid w:val="0"/>
              <w:rPr>
                <w:sz w:val="16"/>
                <w:szCs w:val="16"/>
              </w:rPr>
            </w:pPr>
            <w:r w:rsidRPr="00CB3CA8">
              <w:rPr>
                <w:sz w:val="16"/>
                <w:szCs w:val="16"/>
                <w:u w:val="single"/>
              </w:rPr>
              <w:t>Acceptable values</w:t>
            </w:r>
            <w:r>
              <w:rPr>
                <w:sz w:val="16"/>
                <w:szCs w:val="16"/>
              </w:rPr>
              <w:t>:</w:t>
            </w:r>
            <w:r w:rsidR="00612FB6">
              <w:rPr>
                <w:sz w:val="16"/>
                <w:szCs w:val="16"/>
              </w:rPr>
              <w:t xml:space="preserve">   [</w:t>
            </w:r>
            <w:r w:rsidRPr="00C73E14">
              <w:rPr>
                <w:i/>
                <w:sz w:val="16"/>
                <w:szCs w:val="16"/>
              </w:rPr>
              <w:t>Do not include comments in brackets.</w:t>
            </w:r>
            <w:r>
              <w:rPr>
                <w:sz w:val="16"/>
                <w:szCs w:val="16"/>
              </w:rPr>
              <w:t>]</w:t>
            </w:r>
          </w:p>
          <w:p w14:paraId="4C0CDEA0" w14:textId="77777777" w:rsidR="0071429B" w:rsidRPr="00976CC0" w:rsidRDefault="0071429B" w:rsidP="00976CC0">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24C58CC6" w14:textId="77777777" w:rsidR="0071429B" w:rsidRDefault="0071429B" w:rsidP="004D2D2D">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49B649F1" w14:textId="77777777" w:rsidR="00233E61" w:rsidRPr="00F87F67" w:rsidRDefault="0071429B" w:rsidP="004D2D2D">
            <w:pPr>
              <w:numPr>
                <w:ilvl w:val="0"/>
                <w:numId w:val="4"/>
              </w:numPr>
              <w:snapToGrid w:val="0"/>
              <w:ind w:left="173" w:hanging="144"/>
              <w:rPr>
                <w:sz w:val="16"/>
                <w:szCs w:val="16"/>
              </w:rPr>
            </w:pPr>
            <w:r>
              <w:rPr>
                <w:sz w:val="16"/>
                <w:szCs w:val="16"/>
              </w:rPr>
              <w:t>Not specified</w:t>
            </w:r>
          </w:p>
          <w:p w14:paraId="713F7D5C" w14:textId="77777777" w:rsidR="00233E61" w:rsidRDefault="00233E61" w:rsidP="00233E61">
            <w:pPr>
              <w:snapToGrid w:val="0"/>
              <w:rPr>
                <w:bCs/>
                <w:sz w:val="16"/>
                <w:szCs w:val="16"/>
              </w:rPr>
            </w:pPr>
          </w:p>
          <w:p w14:paraId="2BB93852" w14:textId="77777777" w:rsidR="00233E61" w:rsidRDefault="00233E61" w:rsidP="00233E61">
            <w:pPr>
              <w:snapToGrid w:val="0"/>
              <w:rPr>
                <w:bCs/>
                <w:sz w:val="16"/>
                <w:szCs w:val="16"/>
              </w:rPr>
            </w:pPr>
            <w:r>
              <w:rPr>
                <w:bCs/>
                <w:sz w:val="16"/>
                <w:szCs w:val="16"/>
              </w:rPr>
              <w:t>Notes regarding the combination of fields specified in the "Field Description" column:</w:t>
            </w:r>
          </w:p>
          <w:p w14:paraId="7BB26C0A" w14:textId="77777777" w:rsidR="00233E61" w:rsidRDefault="00233E61" w:rsidP="000A286A">
            <w:pPr>
              <w:numPr>
                <w:ilvl w:val="0"/>
                <w:numId w:val="41"/>
              </w:numPr>
              <w:snapToGrid w:val="0"/>
              <w:ind w:left="173" w:hanging="144"/>
              <w:rPr>
                <w:bCs/>
                <w:sz w:val="16"/>
                <w:szCs w:val="16"/>
              </w:rPr>
            </w:pPr>
            <w:r>
              <w:rPr>
                <w:bCs/>
                <w:sz w:val="16"/>
                <w:szCs w:val="16"/>
              </w:rPr>
              <w:t>When only one record exists for the combination, BestValue generally should be "Yes".  ("Should be", but not "must be".)</w:t>
            </w:r>
          </w:p>
          <w:p w14:paraId="06E7BC10" w14:textId="77777777" w:rsidR="00233E61" w:rsidRDefault="00233E61" w:rsidP="000A286A">
            <w:pPr>
              <w:numPr>
                <w:ilvl w:val="0"/>
                <w:numId w:val="41"/>
              </w:numPr>
              <w:snapToGrid w:val="0"/>
              <w:ind w:left="173" w:hanging="144"/>
              <w:rPr>
                <w:bCs/>
                <w:sz w:val="16"/>
                <w:szCs w:val="16"/>
              </w:rPr>
            </w:pPr>
            <w:r>
              <w:rPr>
                <w:bCs/>
                <w:sz w:val="16"/>
                <w:szCs w:val="16"/>
              </w:rPr>
              <w:t>It is acceptable for all alternatives to have "No".  "Yes" can be used a maximum of once per agency for the combination.</w:t>
            </w:r>
          </w:p>
          <w:p w14:paraId="0326722E" w14:textId="77777777" w:rsidR="00233E61" w:rsidRDefault="00233E61" w:rsidP="000A286A">
            <w:pPr>
              <w:numPr>
                <w:ilvl w:val="0"/>
                <w:numId w:val="41"/>
              </w:numPr>
              <w:snapToGrid w:val="0"/>
              <w:ind w:left="173" w:hanging="144"/>
              <w:rPr>
                <w:bCs/>
                <w:sz w:val="16"/>
                <w:szCs w:val="16"/>
              </w:rPr>
            </w:pPr>
            <w:r>
              <w:rPr>
                <w:bCs/>
                <w:sz w:val="16"/>
                <w:szCs w:val="16"/>
              </w:rPr>
              <w:t>Different contact agencies can each specify "Yes" for the same combination.</w:t>
            </w:r>
          </w:p>
        </w:tc>
      </w:tr>
      <w:tr w:rsidR="000C7C8D" w:rsidRPr="009A1333" w14:paraId="67011D16" w14:textId="77777777" w:rsidTr="00EE4206">
        <w:trPr>
          <w:cantSplit/>
          <w:trHeight w:val="363"/>
        </w:trPr>
        <w:tc>
          <w:tcPr>
            <w:tcW w:w="14688" w:type="dxa"/>
            <w:gridSpan w:val="10"/>
            <w:shd w:val="clear" w:color="auto" w:fill="DBE5F1"/>
            <w:vAlign w:val="center"/>
          </w:tcPr>
          <w:p w14:paraId="419407EE" w14:textId="77777777" w:rsidR="000C7C8D" w:rsidRPr="009A1333" w:rsidRDefault="000C7C8D" w:rsidP="000C7C8D">
            <w:pPr>
              <w:keepNext/>
              <w:snapToGrid w:val="0"/>
              <w:jc w:val="center"/>
              <w:rPr>
                <w:b/>
                <w:sz w:val="16"/>
                <w:szCs w:val="16"/>
              </w:rPr>
            </w:pPr>
            <w:r>
              <w:rPr>
                <w:b/>
                <w:sz w:val="16"/>
                <w:szCs w:val="16"/>
              </w:rPr>
              <w:t>Indicators</w:t>
            </w:r>
          </w:p>
        </w:tc>
      </w:tr>
      <w:tr w:rsidR="000C7C8D" w:rsidRPr="00B51678" w14:paraId="5D47332F" w14:textId="77777777" w:rsidTr="0085074A">
        <w:trPr>
          <w:cantSplit/>
        </w:trPr>
        <w:tc>
          <w:tcPr>
            <w:tcW w:w="1742" w:type="dxa"/>
            <w:tcMar>
              <w:left w:w="29" w:type="dxa"/>
              <w:right w:w="29" w:type="dxa"/>
            </w:tcMar>
          </w:tcPr>
          <w:p w14:paraId="30C5B6DA" w14:textId="77777777" w:rsidR="000C7C8D" w:rsidRPr="00AE2D9E" w:rsidRDefault="000C7C8D" w:rsidP="000C7C8D">
            <w:pPr>
              <w:snapToGrid w:val="0"/>
              <w:rPr>
                <w:b/>
                <w:bCs/>
                <w:i/>
                <w:color w:val="FF0000"/>
                <w:sz w:val="16"/>
                <w:szCs w:val="16"/>
              </w:rPr>
            </w:pPr>
            <w:r w:rsidRPr="00AE2D9E">
              <w:rPr>
                <w:b/>
                <w:bCs/>
                <w:i/>
                <w:color w:val="FF0000"/>
                <w:sz w:val="16"/>
                <w:szCs w:val="16"/>
              </w:rPr>
              <w:t>A</w:t>
            </w:r>
            <w:r>
              <w:rPr>
                <w:b/>
                <w:bCs/>
                <w:i/>
                <w:color w:val="FF0000"/>
                <w:sz w:val="16"/>
                <w:szCs w:val="16"/>
              </w:rPr>
              <w:t>bundance</w:t>
            </w:r>
          </w:p>
        </w:tc>
        <w:tc>
          <w:tcPr>
            <w:tcW w:w="3630" w:type="dxa"/>
            <w:tcMar>
              <w:left w:w="29" w:type="dxa"/>
              <w:right w:w="29" w:type="dxa"/>
            </w:tcMar>
          </w:tcPr>
          <w:p w14:paraId="2C048537" w14:textId="77777777" w:rsidR="000C7C8D" w:rsidRPr="00325D88" w:rsidRDefault="000C7C8D" w:rsidP="000C7C8D">
            <w:pPr>
              <w:snapToGrid w:val="0"/>
              <w:rPr>
                <w:bCs/>
                <w:sz w:val="16"/>
                <w:szCs w:val="16"/>
              </w:rPr>
            </w:pPr>
            <w:r>
              <w:rPr>
                <w:bCs/>
                <w:sz w:val="16"/>
                <w:szCs w:val="16"/>
              </w:rPr>
              <w:t xml:space="preserve">The point estimate for </w:t>
            </w:r>
            <w:r w:rsidRPr="005E70B6">
              <w:rPr>
                <w:bCs/>
                <w:sz w:val="16"/>
                <w:szCs w:val="16"/>
                <w:u w:val="single"/>
              </w:rPr>
              <w:t>natural origin</w:t>
            </w:r>
            <w:r>
              <w:rPr>
                <w:bCs/>
                <w:sz w:val="16"/>
                <w:szCs w:val="16"/>
              </w:rPr>
              <w:t xml:space="preserve"> presmolt abundance.</w:t>
            </w:r>
          </w:p>
        </w:tc>
        <w:tc>
          <w:tcPr>
            <w:tcW w:w="958" w:type="dxa"/>
            <w:tcMar>
              <w:left w:w="29" w:type="dxa"/>
              <w:right w:w="29" w:type="dxa"/>
            </w:tcMar>
          </w:tcPr>
          <w:p w14:paraId="4477556A" w14:textId="68544BEC" w:rsidR="000C7C8D" w:rsidRPr="00AE2D9E" w:rsidRDefault="000C7C8D" w:rsidP="000C7C8D">
            <w:pPr>
              <w:snapToGrid w:val="0"/>
              <w:jc w:val="center"/>
              <w:rPr>
                <w:b/>
                <w:bCs/>
                <w:i/>
                <w:color w:val="FF0000"/>
                <w:sz w:val="16"/>
                <w:szCs w:val="16"/>
              </w:rPr>
            </w:pPr>
            <w:del w:id="1499" w:author="Mike Banach" w:date="2023-11-20T15:52:00Z">
              <w:r w:rsidRPr="00AE2D9E" w:rsidDel="00A21651">
                <w:rPr>
                  <w:b/>
                  <w:bCs/>
                  <w:i/>
                  <w:color w:val="FF0000"/>
                  <w:sz w:val="16"/>
                  <w:szCs w:val="16"/>
                </w:rPr>
                <w:delText>Single</w:delText>
              </w:r>
            </w:del>
            <w:ins w:id="1500" w:author="Mike Banach" w:date="2023-11-20T15:52:00Z">
              <w:r w:rsidR="00A21651">
                <w:rPr>
                  <w:b/>
                  <w:bCs/>
                  <w:i/>
                  <w:color w:val="FF0000"/>
                  <w:sz w:val="16"/>
                  <w:szCs w:val="16"/>
                </w:rPr>
                <w:t>Integer</w:t>
              </w:r>
            </w:ins>
          </w:p>
        </w:tc>
        <w:tc>
          <w:tcPr>
            <w:tcW w:w="8358" w:type="dxa"/>
            <w:gridSpan w:val="7"/>
          </w:tcPr>
          <w:p w14:paraId="31149375" w14:textId="77777777" w:rsidR="000C7C8D" w:rsidRDefault="000C7C8D" w:rsidP="000C7C8D">
            <w:pPr>
              <w:snapToGrid w:val="0"/>
              <w:rPr>
                <w:bCs/>
                <w:sz w:val="16"/>
                <w:szCs w:val="16"/>
              </w:rPr>
            </w:pPr>
            <w:r w:rsidRPr="00DD66FB">
              <w:rPr>
                <w:bCs/>
                <w:color w:val="FF0000"/>
                <w:sz w:val="16"/>
                <w:szCs w:val="16"/>
              </w:rPr>
              <w:t>Required if NullRecord = "No".</w:t>
            </w:r>
          </w:p>
          <w:p w14:paraId="7D69C212" w14:textId="0373E798" w:rsidR="000C7C8D" w:rsidRPr="00870D6C" w:rsidRDefault="000C7C8D" w:rsidP="000C7C8D">
            <w:pPr>
              <w:snapToGrid w:val="0"/>
              <w:rPr>
                <w:sz w:val="16"/>
                <w:szCs w:val="16"/>
              </w:rPr>
            </w:pPr>
            <w:r w:rsidRPr="00FE7F24">
              <w:rPr>
                <w:sz w:val="16"/>
                <w:szCs w:val="16"/>
              </w:rPr>
              <w:t xml:space="preserve">Estimated number of natural origin </w:t>
            </w:r>
            <w:r>
              <w:rPr>
                <w:sz w:val="16"/>
                <w:szCs w:val="16"/>
              </w:rPr>
              <w:t>presmolts</w:t>
            </w:r>
            <w:r w:rsidRPr="00FE7F24">
              <w:rPr>
                <w:sz w:val="16"/>
                <w:szCs w:val="16"/>
              </w:rPr>
              <w:t xml:space="preserve"> </w:t>
            </w:r>
            <w:r>
              <w:rPr>
                <w:sz w:val="16"/>
                <w:szCs w:val="16"/>
              </w:rPr>
              <w:t xml:space="preserve">for the </w:t>
            </w:r>
            <w:r w:rsidRPr="00FE7F24">
              <w:rPr>
                <w:sz w:val="16"/>
                <w:szCs w:val="16"/>
              </w:rPr>
              <w:t>particular year</w:t>
            </w:r>
            <w:r>
              <w:rPr>
                <w:sz w:val="16"/>
                <w:szCs w:val="16"/>
              </w:rPr>
              <w:t xml:space="preserve"> (date?) indicated</w:t>
            </w:r>
            <w:r w:rsidRPr="00FE7F24">
              <w:rPr>
                <w:sz w:val="16"/>
                <w:szCs w:val="16"/>
              </w:rPr>
              <w:t xml:space="preserve">. </w:t>
            </w:r>
            <w:r>
              <w:rPr>
                <w:sz w:val="16"/>
                <w:szCs w:val="16"/>
              </w:rPr>
              <w:t xml:space="preserve"> "Natural origin" means the fish's parents spawned in the wild.  </w:t>
            </w:r>
            <w:r w:rsidR="00E67A29">
              <w:rPr>
                <w:bCs/>
                <w:sz w:val="16"/>
                <w:szCs w:val="16"/>
              </w:rPr>
              <w:t xml:space="preserve">Provide whole numbers only, not decimal values.  </w:t>
            </w:r>
            <w:r>
              <w:rPr>
                <w:sz w:val="16"/>
                <w:szCs w:val="16"/>
              </w:rPr>
              <w:t xml:space="preserve">The statistical approach used to generate the estimate should be thoroughly explained in the methods referenced in the </w:t>
            </w:r>
            <w:del w:id="1501" w:author="Mike Banach" w:date="2022-08-09T14:18:00Z">
              <w:r w:rsidDel="00700288">
                <w:rPr>
                  <w:sz w:val="16"/>
                  <w:szCs w:val="16"/>
                </w:rPr>
                <w:delText>MethodDocumentation field</w:delText>
              </w:r>
            </w:del>
            <w:ins w:id="1502" w:author="Mike Banach" w:date="2022-08-09T14:18:00Z">
              <w:r w:rsidR="00700288">
                <w:rPr>
                  <w:sz w:val="16"/>
                  <w:szCs w:val="16"/>
                </w:rPr>
                <w:t>ProtMethURL / ProtMethDocumentation fields</w:t>
              </w:r>
            </w:ins>
            <w:r>
              <w:rPr>
                <w:sz w:val="16"/>
                <w:szCs w:val="16"/>
              </w:rPr>
              <w:t>.</w:t>
            </w:r>
          </w:p>
        </w:tc>
      </w:tr>
      <w:tr w:rsidR="000C7C8D" w:rsidRPr="00B51678" w14:paraId="7D3B3A39" w14:textId="77777777" w:rsidTr="0085074A">
        <w:trPr>
          <w:cantSplit/>
        </w:trPr>
        <w:tc>
          <w:tcPr>
            <w:tcW w:w="1742" w:type="dxa"/>
            <w:tcMar>
              <w:left w:w="29" w:type="dxa"/>
              <w:right w:w="29" w:type="dxa"/>
            </w:tcMar>
          </w:tcPr>
          <w:p w14:paraId="0F837BA7" w14:textId="77777777" w:rsidR="000C7C8D" w:rsidRPr="00DD4D1E" w:rsidRDefault="000C7C8D" w:rsidP="000C7C8D">
            <w:pPr>
              <w:snapToGrid w:val="0"/>
              <w:rPr>
                <w:bCs/>
                <w:sz w:val="16"/>
                <w:szCs w:val="16"/>
              </w:rPr>
            </w:pPr>
            <w:r>
              <w:rPr>
                <w:bCs/>
                <w:sz w:val="16"/>
                <w:szCs w:val="16"/>
              </w:rPr>
              <w:lastRenderedPageBreak/>
              <w:t>AbundanceLowerLimit</w:t>
            </w:r>
          </w:p>
        </w:tc>
        <w:tc>
          <w:tcPr>
            <w:tcW w:w="3630" w:type="dxa"/>
            <w:tcMar>
              <w:left w:w="29" w:type="dxa"/>
              <w:right w:w="29" w:type="dxa"/>
            </w:tcMar>
          </w:tcPr>
          <w:p w14:paraId="422B6685" w14:textId="77777777" w:rsidR="000C7C8D" w:rsidRPr="00325D88" w:rsidRDefault="000C7C8D" w:rsidP="000C7C8D">
            <w:pPr>
              <w:snapToGrid w:val="0"/>
              <w:rPr>
                <w:bCs/>
                <w:sz w:val="16"/>
                <w:szCs w:val="16"/>
              </w:rPr>
            </w:pPr>
            <w:r>
              <w:rPr>
                <w:bCs/>
                <w:sz w:val="16"/>
                <w:szCs w:val="16"/>
              </w:rPr>
              <w:t>The lower limit of the confidence interval for the Abundance field.</w:t>
            </w:r>
          </w:p>
        </w:tc>
        <w:tc>
          <w:tcPr>
            <w:tcW w:w="958" w:type="dxa"/>
            <w:tcMar>
              <w:left w:w="29" w:type="dxa"/>
              <w:right w:w="29" w:type="dxa"/>
            </w:tcMar>
          </w:tcPr>
          <w:p w14:paraId="1608E6A4" w14:textId="432CFFB9" w:rsidR="000C7C8D" w:rsidRPr="00325D88" w:rsidRDefault="000C7C8D" w:rsidP="000C7C8D">
            <w:pPr>
              <w:snapToGrid w:val="0"/>
              <w:jc w:val="center"/>
              <w:rPr>
                <w:bCs/>
                <w:sz w:val="16"/>
                <w:szCs w:val="16"/>
              </w:rPr>
            </w:pPr>
            <w:del w:id="1503" w:author="Mike Banach" w:date="2023-11-20T15:52:00Z">
              <w:r w:rsidDel="00A21651">
                <w:rPr>
                  <w:bCs/>
                  <w:sz w:val="16"/>
                  <w:szCs w:val="16"/>
                </w:rPr>
                <w:delText>Single</w:delText>
              </w:r>
            </w:del>
            <w:ins w:id="1504" w:author="Mike Banach" w:date="2023-11-20T15:52:00Z">
              <w:r w:rsidR="00A21651">
                <w:rPr>
                  <w:bCs/>
                  <w:sz w:val="16"/>
                  <w:szCs w:val="16"/>
                </w:rPr>
                <w:t>Integer</w:t>
              </w:r>
            </w:ins>
          </w:p>
        </w:tc>
        <w:tc>
          <w:tcPr>
            <w:tcW w:w="8358" w:type="dxa"/>
            <w:gridSpan w:val="7"/>
          </w:tcPr>
          <w:p w14:paraId="6E84F1C0" w14:textId="77777777" w:rsidR="000C7C8D" w:rsidRPr="00325D88" w:rsidRDefault="000C7C8D" w:rsidP="000C7C8D">
            <w:pPr>
              <w:snapToGrid w:val="0"/>
              <w:rPr>
                <w:sz w:val="16"/>
                <w:szCs w:val="16"/>
              </w:rPr>
            </w:pPr>
            <w:r w:rsidRPr="003B7DE3">
              <w:rPr>
                <w:sz w:val="16"/>
                <w:szCs w:val="16"/>
              </w:rPr>
              <w:t>Minimum value = 0.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C7C8D" w:rsidRPr="00B51678" w14:paraId="6A25D957" w14:textId="77777777" w:rsidTr="0085074A">
        <w:trPr>
          <w:cantSplit/>
        </w:trPr>
        <w:tc>
          <w:tcPr>
            <w:tcW w:w="1742" w:type="dxa"/>
            <w:tcMar>
              <w:left w:w="29" w:type="dxa"/>
              <w:right w:w="29" w:type="dxa"/>
            </w:tcMar>
          </w:tcPr>
          <w:p w14:paraId="64359710" w14:textId="77777777" w:rsidR="000C7C8D" w:rsidRPr="00DD4D1E" w:rsidRDefault="000C7C8D" w:rsidP="000C7C8D">
            <w:pPr>
              <w:snapToGrid w:val="0"/>
              <w:rPr>
                <w:bCs/>
                <w:sz w:val="16"/>
                <w:szCs w:val="16"/>
              </w:rPr>
            </w:pPr>
            <w:r>
              <w:rPr>
                <w:bCs/>
                <w:sz w:val="16"/>
                <w:szCs w:val="16"/>
              </w:rPr>
              <w:t>AbundanceUpperLimit</w:t>
            </w:r>
          </w:p>
        </w:tc>
        <w:tc>
          <w:tcPr>
            <w:tcW w:w="3630" w:type="dxa"/>
            <w:tcMar>
              <w:left w:w="29" w:type="dxa"/>
              <w:right w:w="29" w:type="dxa"/>
            </w:tcMar>
          </w:tcPr>
          <w:p w14:paraId="76F1327A" w14:textId="77777777" w:rsidR="000C7C8D" w:rsidRPr="00325D88" w:rsidRDefault="000C7C8D" w:rsidP="000C7C8D">
            <w:pPr>
              <w:snapToGrid w:val="0"/>
              <w:rPr>
                <w:bCs/>
                <w:sz w:val="16"/>
                <w:szCs w:val="16"/>
              </w:rPr>
            </w:pPr>
            <w:r>
              <w:rPr>
                <w:bCs/>
                <w:sz w:val="16"/>
                <w:szCs w:val="16"/>
              </w:rPr>
              <w:t>The upper limit of the confidence interval for the Abundance field.</w:t>
            </w:r>
          </w:p>
        </w:tc>
        <w:tc>
          <w:tcPr>
            <w:tcW w:w="958" w:type="dxa"/>
            <w:tcMar>
              <w:left w:w="29" w:type="dxa"/>
              <w:right w:w="29" w:type="dxa"/>
            </w:tcMar>
          </w:tcPr>
          <w:p w14:paraId="1E2A6137" w14:textId="36467B42" w:rsidR="000C7C8D" w:rsidRPr="00325D88" w:rsidRDefault="000C7C8D" w:rsidP="000C7C8D">
            <w:pPr>
              <w:snapToGrid w:val="0"/>
              <w:jc w:val="center"/>
              <w:rPr>
                <w:bCs/>
                <w:sz w:val="16"/>
                <w:szCs w:val="16"/>
              </w:rPr>
            </w:pPr>
            <w:del w:id="1505" w:author="Mike Banach" w:date="2023-11-20T15:52:00Z">
              <w:r w:rsidDel="00A21651">
                <w:rPr>
                  <w:bCs/>
                  <w:sz w:val="16"/>
                  <w:szCs w:val="16"/>
                </w:rPr>
                <w:delText>Single</w:delText>
              </w:r>
            </w:del>
            <w:ins w:id="1506" w:author="Mike Banach" w:date="2023-11-20T15:52:00Z">
              <w:r w:rsidR="00A21651">
                <w:rPr>
                  <w:bCs/>
                  <w:sz w:val="16"/>
                  <w:szCs w:val="16"/>
                </w:rPr>
                <w:t>Integer</w:t>
              </w:r>
            </w:ins>
          </w:p>
        </w:tc>
        <w:tc>
          <w:tcPr>
            <w:tcW w:w="8358" w:type="dxa"/>
            <w:gridSpan w:val="7"/>
          </w:tcPr>
          <w:p w14:paraId="5AE04E39" w14:textId="77777777" w:rsidR="000C7C8D" w:rsidRPr="00325D88" w:rsidRDefault="000C7C8D" w:rsidP="000C7C8D">
            <w:pPr>
              <w:snapToGrid w:val="0"/>
              <w:rPr>
                <w:sz w:val="16"/>
                <w:szCs w:val="16"/>
              </w:rPr>
            </w:pPr>
            <w:r>
              <w:rPr>
                <w:sz w:val="16"/>
                <w:szCs w:val="16"/>
              </w:rPr>
              <w:t>Minimum value = 0.</w:t>
            </w:r>
          </w:p>
        </w:tc>
      </w:tr>
      <w:tr w:rsidR="000C7C8D" w:rsidRPr="00B51678" w14:paraId="6AA0C31B" w14:textId="77777777" w:rsidTr="0085074A">
        <w:trPr>
          <w:cantSplit/>
        </w:trPr>
        <w:tc>
          <w:tcPr>
            <w:tcW w:w="1742" w:type="dxa"/>
            <w:tcMar>
              <w:left w:w="29" w:type="dxa"/>
              <w:right w:w="29" w:type="dxa"/>
            </w:tcMar>
          </w:tcPr>
          <w:p w14:paraId="490FC961" w14:textId="77777777" w:rsidR="000C7C8D" w:rsidRPr="00DD4D1E" w:rsidRDefault="000C7C8D" w:rsidP="000C7C8D">
            <w:pPr>
              <w:snapToGrid w:val="0"/>
              <w:rPr>
                <w:bCs/>
                <w:sz w:val="16"/>
                <w:szCs w:val="16"/>
              </w:rPr>
            </w:pPr>
            <w:r>
              <w:rPr>
                <w:bCs/>
                <w:sz w:val="16"/>
                <w:szCs w:val="16"/>
              </w:rPr>
              <w:t>AbundanceAlpha</w:t>
            </w:r>
          </w:p>
        </w:tc>
        <w:tc>
          <w:tcPr>
            <w:tcW w:w="3630" w:type="dxa"/>
            <w:tcMar>
              <w:left w:w="29" w:type="dxa"/>
              <w:right w:w="29" w:type="dxa"/>
            </w:tcMar>
          </w:tcPr>
          <w:p w14:paraId="7DAD61DB" w14:textId="77777777" w:rsidR="000C7C8D" w:rsidRPr="00325D88" w:rsidRDefault="000C7C8D" w:rsidP="000C7C8D">
            <w:pPr>
              <w:snapToGrid w:val="0"/>
              <w:rPr>
                <w:bCs/>
                <w:sz w:val="16"/>
                <w:szCs w:val="16"/>
              </w:rPr>
            </w:pPr>
            <w:r>
              <w:rPr>
                <w:bCs/>
                <w:sz w:val="16"/>
                <w:szCs w:val="16"/>
              </w:rPr>
              <w:t>The significance level for the Abundance confidence interval, expressed as alpha.</w:t>
            </w:r>
          </w:p>
        </w:tc>
        <w:tc>
          <w:tcPr>
            <w:tcW w:w="958" w:type="dxa"/>
            <w:tcMar>
              <w:left w:w="29" w:type="dxa"/>
              <w:right w:w="29" w:type="dxa"/>
            </w:tcMar>
          </w:tcPr>
          <w:p w14:paraId="7F9003AB" w14:textId="3A466CFB" w:rsidR="000C7C8D" w:rsidRPr="00325D88" w:rsidRDefault="000C7C8D" w:rsidP="000C7C8D">
            <w:pPr>
              <w:snapToGrid w:val="0"/>
              <w:jc w:val="center"/>
              <w:rPr>
                <w:bCs/>
                <w:sz w:val="16"/>
                <w:szCs w:val="16"/>
              </w:rPr>
            </w:pPr>
            <w:del w:id="1507" w:author="Mike Banach" w:date="2023-11-20T15:48:00Z">
              <w:r w:rsidDel="000D1C32">
                <w:rPr>
                  <w:bCs/>
                  <w:sz w:val="16"/>
                  <w:szCs w:val="16"/>
                </w:rPr>
                <w:delText>Single</w:delText>
              </w:r>
            </w:del>
            <w:ins w:id="1508" w:author="Mike Banach" w:date="2023-11-20T15:48:00Z">
              <w:r w:rsidR="000D1C32">
                <w:rPr>
                  <w:bCs/>
                  <w:sz w:val="16"/>
                  <w:szCs w:val="16"/>
                </w:rPr>
                <w:t>Real</w:t>
              </w:r>
            </w:ins>
          </w:p>
        </w:tc>
        <w:tc>
          <w:tcPr>
            <w:tcW w:w="8358" w:type="dxa"/>
            <w:gridSpan w:val="7"/>
          </w:tcPr>
          <w:p w14:paraId="52E9B3BA" w14:textId="77777777" w:rsidR="000C7C8D" w:rsidRPr="00325D88" w:rsidRDefault="000C7C8D" w:rsidP="000C7C8D">
            <w:pPr>
              <w:snapToGrid w:val="0"/>
              <w:rPr>
                <w:sz w:val="16"/>
                <w:szCs w:val="16"/>
              </w:rPr>
            </w:pPr>
            <w:r>
              <w:rPr>
                <w:sz w:val="16"/>
                <w:szCs w:val="16"/>
              </w:rPr>
              <w:t>Express these values as alpha values.  For example, for the 95% confidence limits enter "0.05" in this field, not "95".</w:t>
            </w:r>
          </w:p>
        </w:tc>
      </w:tr>
      <w:tr w:rsidR="000C7C8D" w:rsidRPr="009A1333" w14:paraId="59570861" w14:textId="77777777" w:rsidTr="00EE4206">
        <w:trPr>
          <w:cantSplit/>
          <w:trHeight w:val="363"/>
        </w:trPr>
        <w:tc>
          <w:tcPr>
            <w:tcW w:w="14688" w:type="dxa"/>
            <w:gridSpan w:val="10"/>
            <w:shd w:val="clear" w:color="auto" w:fill="DBE5F1"/>
            <w:vAlign w:val="center"/>
          </w:tcPr>
          <w:p w14:paraId="3469C929" w14:textId="77777777" w:rsidR="000C7C8D" w:rsidRPr="009A1333" w:rsidRDefault="000C7C8D" w:rsidP="000C7C8D">
            <w:pPr>
              <w:keepNext/>
              <w:snapToGrid w:val="0"/>
              <w:jc w:val="center"/>
              <w:rPr>
                <w:b/>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tc>
      </w:tr>
      <w:tr w:rsidR="000C7C8D" w:rsidRPr="00B51678" w14:paraId="235607EF" w14:textId="77777777" w:rsidTr="00EE4206">
        <w:trPr>
          <w:cantSplit/>
        </w:trPr>
        <w:tc>
          <w:tcPr>
            <w:tcW w:w="14688" w:type="dxa"/>
            <w:gridSpan w:val="10"/>
          </w:tcPr>
          <w:p w14:paraId="7AE94CF2" w14:textId="77777777" w:rsidR="000C7C8D" w:rsidRDefault="000C7C8D" w:rsidP="000C7C8D">
            <w:pPr>
              <w:snapToGrid w:val="0"/>
              <w:rPr>
                <w:sz w:val="16"/>
                <w:szCs w:val="16"/>
              </w:rPr>
            </w:pPr>
          </w:p>
          <w:p w14:paraId="6339ECB4" w14:textId="77777777" w:rsidR="000C7C8D" w:rsidRDefault="000C7C8D" w:rsidP="000C7C8D">
            <w:pPr>
              <w:snapToGrid w:val="0"/>
              <w:ind w:left="3539" w:right="3628"/>
              <w:rPr>
                <w:sz w:val="16"/>
                <w:szCs w:val="16"/>
              </w:rPr>
            </w:pPr>
            <w:r>
              <w:rPr>
                <w:sz w:val="16"/>
                <w:szCs w:val="16"/>
              </w:rPr>
              <w:t>Because of the diversity of ways in which presmolt numbers may be determined, there is not a common set of fields to act as "Metrics" for this data type.  Therefore, at least initially, there are no "metrics" fields in this table.</w:t>
            </w:r>
          </w:p>
          <w:p w14:paraId="403A9AEB" w14:textId="77777777" w:rsidR="000C7C8D" w:rsidRDefault="000C7C8D" w:rsidP="000C7C8D">
            <w:pPr>
              <w:snapToGrid w:val="0"/>
              <w:rPr>
                <w:sz w:val="16"/>
                <w:szCs w:val="16"/>
              </w:rPr>
            </w:pPr>
          </w:p>
        </w:tc>
      </w:tr>
      <w:tr w:rsidR="000C7C8D" w:rsidRPr="009A1333" w14:paraId="2B59FF63" w14:textId="77777777" w:rsidTr="00EE4206">
        <w:trPr>
          <w:cantSplit/>
          <w:trHeight w:val="363"/>
        </w:trPr>
        <w:tc>
          <w:tcPr>
            <w:tcW w:w="14688" w:type="dxa"/>
            <w:gridSpan w:val="10"/>
            <w:shd w:val="clear" w:color="auto" w:fill="DBE5F1"/>
            <w:vAlign w:val="center"/>
          </w:tcPr>
          <w:p w14:paraId="367B1824" w14:textId="7866F51B" w:rsidR="000C7C8D" w:rsidRPr="009A1333" w:rsidRDefault="000C7C8D" w:rsidP="000C7C8D">
            <w:pPr>
              <w:keepNext/>
              <w:snapToGrid w:val="0"/>
              <w:jc w:val="center"/>
              <w:rPr>
                <w:b/>
                <w:sz w:val="16"/>
                <w:szCs w:val="16"/>
              </w:rPr>
            </w:pPr>
            <w:r>
              <w:rPr>
                <w:b/>
                <w:sz w:val="16"/>
                <w:szCs w:val="16"/>
              </w:rPr>
              <w:t xml:space="preserve">Age </w:t>
            </w:r>
            <w:del w:id="1509" w:author="Mike Banach" w:date="2022-12-16T09:39:00Z">
              <w:r w:rsidDel="00EC0EB1">
                <w:rPr>
                  <w:b/>
                  <w:sz w:val="16"/>
                  <w:szCs w:val="16"/>
                </w:rPr>
                <w:delText>determination</w:delText>
              </w:r>
            </w:del>
            <w:ins w:id="1510" w:author="Mike Banach" w:date="2022-12-16T09:39:00Z">
              <w:r w:rsidR="00EC0EB1">
                <w:rPr>
                  <w:b/>
                  <w:sz w:val="16"/>
                  <w:szCs w:val="16"/>
                </w:rPr>
                <w:t>distribution</w:t>
              </w:r>
            </w:ins>
          </w:p>
        </w:tc>
      </w:tr>
      <w:tr w:rsidR="000C7C8D" w:rsidRPr="00B51678" w14:paraId="53921261" w14:textId="77777777" w:rsidTr="0085074A">
        <w:trPr>
          <w:cantSplit/>
        </w:trPr>
        <w:tc>
          <w:tcPr>
            <w:tcW w:w="1742" w:type="dxa"/>
            <w:tcMar>
              <w:left w:w="29" w:type="dxa"/>
              <w:right w:w="29" w:type="dxa"/>
            </w:tcMar>
          </w:tcPr>
          <w:p w14:paraId="36A7386E" w14:textId="77777777" w:rsidR="000C7C8D" w:rsidRPr="00EE139B" w:rsidRDefault="000C7C8D" w:rsidP="000C7C8D">
            <w:pPr>
              <w:snapToGrid w:val="0"/>
              <w:rPr>
                <w:bCs/>
                <w:sz w:val="16"/>
                <w:szCs w:val="16"/>
              </w:rPr>
            </w:pPr>
            <w:r w:rsidRPr="00EE139B">
              <w:rPr>
                <w:bCs/>
                <w:sz w:val="16"/>
                <w:szCs w:val="16"/>
              </w:rPr>
              <w:t>Age0Prop</w:t>
            </w:r>
          </w:p>
        </w:tc>
        <w:tc>
          <w:tcPr>
            <w:tcW w:w="3630" w:type="dxa"/>
            <w:tcMar>
              <w:left w:w="29" w:type="dxa"/>
              <w:right w:w="29" w:type="dxa"/>
            </w:tcMar>
          </w:tcPr>
          <w:p w14:paraId="482CA808" w14:textId="77777777" w:rsidR="000C7C8D" w:rsidRDefault="000C7C8D" w:rsidP="000C7C8D">
            <w:pPr>
              <w:snapToGrid w:val="0"/>
              <w:rPr>
                <w:bCs/>
                <w:sz w:val="16"/>
                <w:szCs w:val="16"/>
              </w:rPr>
            </w:pPr>
            <w:r w:rsidRPr="00DF7D17">
              <w:rPr>
                <w:bCs/>
                <w:sz w:val="16"/>
                <w:szCs w:val="16"/>
              </w:rPr>
              <w:t xml:space="preserve">The proportion of natural origin fish that were age </w:t>
            </w:r>
            <w:r>
              <w:rPr>
                <w:bCs/>
                <w:sz w:val="16"/>
                <w:szCs w:val="16"/>
              </w:rPr>
              <w:t>0</w:t>
            </w:r>
            <w:r w:rsidRPr="00DF7D17">
              <w:rPr>
                <w:bCs/>
                <w:sz w:val="16"/>
                <w:szCs w:val="16"/>
              </w:rPr>
              <w:t xml:space="preserve"> (brood year +0).</w:t>
            </w:r>
          </w:p>
        </w:tc>
        <w:tc>
          <w:tcPr>
            <w:tcW w:w="958" w:type="dxa"/>
            <w:tcMar>
              <w:left w:w="29" w:type="dxa"/>
              <w:right w:w="29" w:type="dxa"/>
            </w:tcMar>
          </w:tcPr>
          <w:p w14:paraId="74370D1A" w14:textId="499E66AF" w:rsidR="000C7C8D" w:rsidRPr="00EE139B" w:rsidRDefault="000C7C8D" w:rsidP="000C7C8D">
            <w:pPr>
              <w:snapToGrid w:val="0"/>
              <w:jc w:val="center"/>
              <w:rPr>
                <w:bCs/>
                <w:sz w:val="16"/>
                <w:szCs w:val="16"/>
              </w:rPr>
            </w:pPr>
            <w:del w:id="1511" w:author="Mike Banach" w:date="2023-11-20T15:48:00Z">
              <w:r w:rsidRPr="00EE139B" w:rsidDel="000D1C32">
                <w:rPr>
                  <w:bCs/>
                  <w:sz w:val="16"/>
                  <w:szCs w:val="16"/>
                </w:rPr>
                <w:delText>Single</w:delText>
              </w:r>
            </w:del>
            <w:ins w:id="1512" w:author="Mike Banach" w:date="2023-11-20T15:48:00Z">
              <w:r w:rsidR="000D1C32">
                <w:rPr>
                  <w:bCs/>
                  <w:sz w:val="16"/>
                  <w:szCs w:val="16"/>
                </w:rPr>
                <w:t>Real</w:t>
              </w:r>
            </w:ins>
          </w:p>
        </w:tc>
        <w:tc>
          <w:tcPr>
            <w:tcW w:w="8358" w:type="dxa"/>
            <w:gridSpan w:val="7"/>
          </w:tcPr>
          <w:p w14:paraId="7EFE823F" w14:textId="77777777" w:rsidR="000C7C8D" w:rsidRPr="001F012F" w:rsidRDefault="000C7C8D" w:rsidP="000C7C8D">
            <w:pPr>
              <w:snapToGrid w:val="0"/>
              <w:rPr>
                <w:sz w:val="16"/>
                <w:szCs w:val="16"/>
              </w:rPr>
            </w:pPr>
            <w:r w:rsidRPr="001F012F">
              <w:rPr>
                <w:sz w:val="16"/>
                <w:szCs w:val="16"/>
              </w:rPr>
              <w:t>Values must be between 0 and 1.  Express with 3 digits to the right of the decimal point.</w:t>
            </w:r>
          </w:p>
          <w:p w14:paraId="04D7A8FF" w14:textId="77777777" w:rsidR="000C7C8D" w:rsidRPr="001F012F" w:rsidRDefault="000C7C8D" w:rsidP="000C7C8D">
            <w:pPr>
              <w:snapToGrid w:val="0"/>
              <w:rPr>
                <w:sz w:val="16"/>
                <w:szCs w:val="16"/>
              </w:rPr>
            </w:pPr>
          </w:p>
          <w:p w14:paraId="607AE6B9" w14:textId="77777777" w:rsidR="000C7C8D" w:rsidRPr="001F012F" w:rsidRDefault="000C7C8D" w:rsidP="000C7C8D">
            <w:pPr>
              <w:snapToGrid w:val="0"/>
              <w:rPr>
                <w:sz w:val="16"/>
                <w:szCs w:val="16"/>
              </w:rPr>
            </w:pPr>
            <w:r w:rsidRPr="001F012F">
              <w:rPr>
                <w:sz w:val="16"/>
                <w:szCs w:val="16"/>
              </w:rPr>
              <w:t>Ages in this table are based on the year spawning occurred, not necessarily the year eggs hatched, so care must be taken in reporting ages.</w:t>
            </w:r>
          </w:p>
          <w:p w14:paraId="65F227DD" w14:textId="77777777" w:rsidR="000C7C8D" w:rsidRPr="001F012F" w:rsidRDefault="000C7C8D" w:rsidP="000C7C8D">
            <w:pPr>
              <w:snapToGrid w:val="0"/>
              <w:rPr>
                <w:sz w:val="16"/>
                <w:szCs w:val="16"/>
              </w:rPr>
            </w:pPr>
          </w:p>
          <w:p w14:paraId="15F02F44" w14:textId="77777777" w:rsidR="000C7C8D" w:rsidRPr="001F012F" w:rsidRDefault="000C7C8D" w:rsidP="000C7C8D">
            <w:pPr>
              <w:snapToGrid w:val="0"/>
              <w:rPr>
                <w:sz w:val="16"/>
                <w:szCs w:val="16"/>
              </w:rPr>
            </w:pPr>
            <w:r w:rsidRPr="001F012F">
              <w:rPr>
                <w:sz w:val="16"/>
                <w:szCs w:val="16"/>
              </w:rPr>
              <w:t>Assigning age can be complicated based on the life history (generally, salmon return and spawn in one year but hatch in the next, steelhead spawn and hatch in the same year).  Make sure these details are accounted for in assigning ages.   [ Note – This means we would never refer to age 0 salmon, because they hatch in the year after the eggs are laid, but for steelhead and other spring spawners age 0 is a valid age we would expect to see. ]</w:t>
            </w:r>
          </w:p>
          <w:p w14:paraId="3A51FF59" w14:textId="77777777" w:rsidR="000C7C8D" w:rsidRPr="001F012F" w:rsidRDefault="000C7C8D" w:rsidP="000C7C8D">
            <w:pPr>
              <w:snapToGrid w:val="0"/>
              <w:rPr>
                <w:sz w:val="16"/>
                <w:szCs w:val="16"/>
              </w:rPr>
            </w:pPr>
          </w:p>
          <w:p w14:paraId="76BDC349" w14:textId="77777777" w:rsidR="000C7C8D" w:rsidRPr="001F012F" w:rsidRDefault="000C7C8D" w:rsidP="000C7C8D">
            <w:pPr>
              <w:snapToGrid w:val="0"/>
              <w:rPr>
                <w:sz w:val="16"/>
                <w:szCs w:val="16"/>
              </w:rPr>
            </w:pPr>
            <w:r w:rsidRPr="001F012F">
              <w:rPr>
                <w:sz w:val="16"/>
                <w:szCs w:val="16"/>
              </w:rPr>
              <w:t>The age distribution numbers reported here must meet three criteria.  If these criteria are not met then do not report ages.</w:t>
            </w:r>
          </w:p>
          <w:p w14:paraId="68F9AC12" w14:textId="77777777" w:rsidR="000C7C8D" w:rsidRPr="001F012F" w:rsidRDefault="000C7C8D" w:rsidP="000A286A">
            <w:pPr>
              <w:numPr>
                <w:ilvl w:val="0"/>
                <w:numId w:val="24"/>
              </w:numPr>
              <w:snapToGrid w:val="0"/>
              <w:ind w:left="173" w:hanging="144"/>
              <w:rPr>
                <w:sz w:val="16"/>
                <w:szCs w:val="16"/>
              </w:rPr>
            </w:pPr>
            <w:r w:rsidRPr="001F012F">
              <w:rPr>
                <w:sz w:val="16"/>
                <w:szCs w:val="16"/>
              </w:rPr>
              <w:t>These age fields contain proportions by age for the natural origin fish.  They are not the numbers of fish actually aged, nor are they the expanded numbers for a population.  Consider this scenario:</w:t>
            </w:r>
          </w:p>
          <w:p w14:paraId="4D4B25C0" w14:textId="77777777" w:rsidR="000C7C8D" w:rsidRPr="001F012F" w:rsidRDefault="000C7C8D" w:rsidP="000A286A">
            <w:pPr>
              <w:numPr>
                <w:ilvl w:val="1"/>
                <w:numId w:val="24"/>
              </w:numPr>
              <w:snapToGrid w:val="0"/>
              <w:ind w:left="432" w:hanging="144"/>
              <w:rPr>
                <w:sz w:val="16"/>
                <w:szCs w:val="16"/>
              </w:rPr>
            </w:pPr>
            <w:r w:rsidRPr="001F012F">
              <w:rPr>
                <w:sz w:val="16"/>
                <w:szCs w:val="16"/>
              </w:rPr>
              <w:t xml:space="preserve">The </w:t>
            </w:r>
            <w:r>
              <w:rPr>
                <w:sz w:val="16"/>
                <w:szCs w:val="16"/>
              </w:rPr>
              <w:t>presmolt</w:t>
            </w:r>
            <w:r w:rsidRPr="001F012F">
              <w:rPr>
                <w:sz w:val="16"/>
                <w:szCs w:val="16"/>
              </w:rPr>
              <w:t xml:space="preserve"> number estimate is 100,000 fish (as reported in the </w:t>
            </w:r>
            <w:r w:rsidRPr="001F012F">
              <w:rPr>
                <w:bCs/>
                <w:sz w:val="16"/>
                <w:szCs w:val="16"/>
              </w:rPr>
              <w:t>Abundance field)</w:t>
            </w:r>
          </w:p>
          <w:p w14:paraId="56F41037" w14:textId="77777777" w:rsidR="000C7C8D" w:rsidRPr="001F012F" w:rsidRDefault="000C7C8D" w:rsidP="000A286A">
            <w:pPr>
              <w:numPr>
                <w:ilvl w:val="1"/>
                <w:numId w:val="24"/>
              </w:numPr>
              <w:snapToGrid w:val="0"/>
              <w:ind w:left="432" w:hanging="144"/>
              <w:rPr>
                <w:sz w:val="16"/>
                <w:szCs w:val="16"/>
              </w:rPr>
            </w:pPr>
            <w:r w:rsidRPr="001F012F">
              <w:rPr>
                <w:bCs/>
                <w:sz w:val="16"/>
                <w:szCs w:val="16"/>
              </w:rPr>
              <w:t>500 fish were aged</w:t>
            </w:r>
          </w:p>
          <w:p w14:paraId="6C1EE32C" w14:textId="77777777" w:rsidR="000C7C8D" w:rsidRPr="001F012F" w:rsidRDefault="000C7C8D" w:rsidP="000A286A">
            <w:pPr>
              <w:numPr>
                <w:ilvl w:val="1"/>
                <w:numId w:val="24"/>
              </w:numPr>
              <w:snapToGrid w:val="0"/>
              <w:ind w:left="432" w:hanging="144"/>
              <w:rPr>
                <w:sz w:val="16"/>
                <w:szCs w:val="16"/>
              </w:rPr>
            </w:pPr>
            <w:r w:rsidRPr="001F012F">
              <w:rPr>
                <w:bCs/>
                <w:sz w:val="16"/>
                <w:szCs w:val="16"/>
              </w:rPr>
              <w:t>After age analysis is completed it is determined that</w:t>
            </w:r>
            <w:r>
              <w:rPr>
                <w:bCs/>
                <w:sz w:val="16"/>
                <w:szCs w:val="16"/>
              </w:rPr>
              <w:t xml:space="preserve"> 45% of the fish (meaning</w:t>
            </w:r>
            <w:r w:rsidRPr="001F012F">
              <w:rPr>
                <w:bCs/>
                <w:sz w:val="16"/>
                <w:szCs w:val="16"/>
              </w:rPr>
              <w:t xml:space="preserve"> 45,000 of the 100,000</w:t>
            </w:r>
            <w:r>
              <w:rPr>
                <w:bCs/>
                <w:sz w:val="16"/>
                <w:szCs w:val="16"/>
              </w:rPr>
              <w:t>)</w:t>
            </w:r>
            <w:r w:rsidRPr="001F012F">
              <w:rPr>
                <w:bCs/>
                <w:sz w:val="16"/>
                <w:szCs w:val="16"/>
              </w:rPr>
              <w:t xml:space="preserve"> were age 0.</w:t>
            </w:r>
          </w:p>
          <w:p w14:paraId="77FDFCFA" w14:textId="77777777" w:rsidR="000C7C8D" w:rsidRPr="001F012F" w:rsidRDefault="000C7C8D" w:rsidP="000A286A">
            <w:pPr>
              <w:numPr>
                <w:ilvl w:val="1"/>
                <w:numId w:val="24"/>
              </w:numPr>
              <w:snapToGrid w:val="0"/>
              <w:ind w:left="432" w:hanging="144"/>
              <w:rPr>
                <w:sz w:val="16"/>
                <w:szCs w:val="16"/>
              </w:rPr>
            </w:pPr>
            <w:r w:rsidRPr="001F012F">
              <w:rPr>
                <w:bCs/>
                <w:sz w:val="16"/>
                <w:szCs w:val="16"/>
              </w:rPr>
              <w:t>In this case the value in this field should be 0.45 (45,000/100,000) not 45,000, 500, or 100,000.</w:t>
            </w:r>
          </w:p>
          <w:p w14:paraId="65DEF589" w14:textId="77777777" w:rsidR="000C7C8D" w:rsidRDefault="000C7C8D" w:rsidP="000A286A">
            <w:pPr>
              <w:numPr>
                <w:ilvl w:val="0"/>
                <w:numId w:val="24"/>
              </w:numPr>
              <w:snapToGrid w:val="0"/>
              <w:ind w:left="173" w:hanging="144"/>
              <w:rPr>
                <w:sz w:val="16"/>
                <w:szCs w:val="16"/>
              </w:rPr>
            </w:pPr>
            <w:r w:rsidRPr="001F012F">
              <w:rPr>
                <w:sz w:val="16"/>
                <w:szCs w:val="16"/>
              </w:rPr>
              <w:t>The values of the Age</w:t>
            </w:r>
            <w:r>
              <w:rPr>
                <w:sz w:val="16"/>
                <w:szCs w:val="16"/>
              </w:rPr>
              <w:t>0</w:t>
            </w:r>
            <w:r w:rsidRPr="001F012F">
              <w:rPr>
                <w:sz w:val="16"/>
                <w:szCs w:val="16"/>
              </w:rPr>
              <w:t>Prop through Age</w:t>
            </w:r>
            <w:r>
              <w:rPr>
                <w:sz w:val="16"/>
                <w:szCs w:val="16"/>
              </w:rPr>
              <w:t>4P</w:t>
            </w:r>
            <w:r w:rsidRPr="001F012F">
              <w:rPr>
                <w:sz w:val="16"/>
                <w:szCs w:val="16"/>
              </w:rPr>
              <w:t>lusProp fields must sum to 1</w:t>
            </w:r>
            <w:r>
              <w:rPr>
                <w:sz w:val="16"/>
                <w:szCs w:val="16"/>
              </w:rPr>
              <w:t>.00</w:t>
            </w:r>
            <w:r w:rsidRPr="001F012F">
              <w:rPr>
                <w:sz w:val="16"/>
                <w:szCs w:val="16"/>
              </w:rPr>
              <w:t xml:space="preserve"> ± 0.</w:t>
            </w:r>
            <w:r>
              <w:rPr>
                <w:sz w:val="16"/>
                <w:szCs w:val="16"/>
              </w:rPr>
              <w:t>0</w:t>
            </w:r>
            <w:r w:rsidRPr="001F012F">
              <w:rPr>
                <w:sz w:val="16"/>
                <w:szCs w:val="16"/>
              </w:rPr>
              <w:t>1.</w:t>
            </w:r>
          </w:p>
          <w:p w14:paraId="357E6635" w14:textId="77777777" w:rsidR="000C7C8D" w:rsidRPr="004F3334" w:rsidRDefault="000C7C8D" w:rsidP="000A286A">
            <w:pPr>
              <w:numPr>
                <w:ilvl w:val="0"/>
                <w:numId w:val="24"/>
              </w:numPr>
              <w:snapToGrid w:val="0"/>
              <w:ind w:left="173" w:hanging="144"/>
              <w:rPr>
                <w:sz w:val="16"/>
                <w:szCs w:val="16"/>
              </w:rPr>
            </w:pPr>
            <w:r w:rsidRPr="004F3334">
              <w:rPr>
                <w:sz w:val="16"/>
                <w:szCs w:val="16"/>
              </w:rPr>
              <w:t>The age distribution must be derived only from the natural origin fish of the specific population and year this record represents.  Therefore, do not include age data that are derived in part or in whole from any other group of fish.</w:t>
            </w:r>
          </w:p>
          <w:p w14:paraId="4D23C623" w14:textId="77777777" w:rsidR="000C7C8D" w:rsidRDefault="000C7C8D" w:rsidP="000C7C8D">
            <w:pPr>
              <w:snapToGrid w:val="0"/>
              <w:rPr>
                <w:sz w:val="16"/>
                <w:szCs w:val="16"/>
              </w:rPr>
            </w:pPr>
          </w:p>
          <w:p w14:paraId="7075001B" w14:textId="77777777" w:rsidR="000C7C8D" w:rsidRPr="001F012F" w:rsidRDefault="000C7C8D" w:rsidP="000C7C8D">
            <w:pPr>
              <w:snapToGrid w:val="0"/>
              <w:rPr>
                <w:sz w:val="16"/>
                <w:szCs w:val="16"/>
              </w:rPr>
            </w:pPr>
            <w:r>
              <w:rPr>
                <w:sz w:val="16"/>
                <w:szCs w:val="16"/>
              </w:rPr>
              <w:t>The age information may represent the exact group of fish indicated in the Abundance field, or a somewhat different group of fish.  For example, the ages may have been taken from a geographic or temporal subset of the population.  Whatever may be the case, ensure this information is included in the protocol and method documentation section below.</w:t>
            </w:r>
          </w:p>
        </w:tc>
      </w:tr>
      <w:tr w:rsidR="000C7C8D" w:rsidRPr="00B51678" w14:paraId="2F548144" w14:textId="77777777" w:rsidTr="0085074A">
        <w:trPr>
          <w:cantSplit/>
        </w:trPr>
        <w:tc>
          <w:tcPr>
            <w:tcW w:w="1742" w:type="dxa"/>
            <w:tcMar>
              <w:left w:w="29" w:type="dxa"/>
              <w:right w:w="29" w:type="dxa"/>
            </w:tcMar>
          </w:tcPr>
          <w:p w14:paraId="25D7F5C5" w14:textId="77777777" w:rsidR="000C7C8D" w:rsidRDefault="000C7C8D" w:rsidP="000C7C8D">
            <w:pPr>
              <w:snapToGrid w:val="0"/>
              <w:rPr>
                <w:bCs/>
                <w:sz w:val="16"/>
                <w:szCs w:val="16"/>
              </w:rPr>
            </w:pPr>
            <w:r>
              <w:rPr>
                <w:bCs/>
                <w:sz w:val="16"/>
                <w:szCs w:val="16"/>
              </w:rPr>
              <w:t>Age0PropLowerLimit</w:t>
            </w:r>
          </w:p>
        </w:tc>
        <w:tc>
          <w:tcPr>
            <w:tcW w:w="3630" w:type="dxa"/>
            <w:tcMar>
              <w:left w:w="29" w:type="dxa"/>
              <w:right w:w="29" w:type="dxa"/>
            </w:tcMar>
          </w:tcPr>
          <w:p w14:paraId="68FC5AEF" w14:textId="77777777" w:rsidR="000C7C8D" w:rsidRDefault="000C7C8D" w:rsidP="000C7C8D">
            <w:pPr>
              <w:snapToGrid w:val="0"/>
              <w:rPr>
                <w:bCs/>
                <w:sz w:val="16"/>
                <w:szCs w:val="16"/>
              </w:rPr>
            </w:pPr>
            <w:r>
              <w:rPr>
                <w:bCs/>
                <w:sz w:val="16"/>
                <w:szCs w:val="16"/>
              </w:rPr>
              <w:t>The lower limit of the confidence interval for the Age2Prop field.</w:t>
            </w:r>
          </w:p>
        </w:tc>
        <w:tc>
          <w:tcPr>
            <w:tcW w:w="958" w:type="dxa"/>
            <w:tcMar>
              <w:left w:w="29" w:type="dxa"/>
              <w:right w:w="29" w:type="dxa"/>
            </w:tcMar>
          </w:tcPr>
          <w:p w14:paraId="343970E5" w14:textId="1E39EC45" w:rsidR="000C7C8D" w:rsidRPr="00906C01" w:rsidRDefault="000C7C8D" w:rsidP="000C7C8D">
            <w:pPr>
              <w:snapToGrid w:val="0"/>
              <w:jc w:val="center"/>
              <w:rPr>
                <w:bCs/>
                <w:sz w:val="16"/>
                <w:szCs w:val="16"/>
              </w:rPr>
            </w:pPr>
            <w:del w:id="1513" w:author="Mike Banach" w:date="2023-11-20T15:48:00Z">
              <w:r w:rsidDel="000D1C32">
                <w:rPr>
                  <w:bCs/>
                  <w:sz w:val="16"/>
                  <w:szCs w:val="16"/>
                </w:rPr>
                <w:delText>Single</w:delText>
              </w:r>
            </w:del>
            <w:ins w:id="1514" w:author="Mike Banach" w:date="2023-11-20T15:48:00Z">
              <w:r w:rsidR="000D1C32">
                <w:rPr>
                  <w:bCs/>
                  <w:sz w:val="16"/>
                  <w:szCs w:val="16"/>
                </w:rPr>
                <w:t>Real</w:t>
              </w:r>
            </w:ins>
          </w:p>
        </w:tc>
        <w:tc>
          <w:tcPr>
            <w:tcW w:w="8358" w:type="dxa"/>
            <w:gridSpan w:val="7"/>
          </w:tcPr>
          <w:p w14:paraId="1AACD484" w14:textId="77777777" w:rsidR="000C7C8D" w:rsidRDefault="000C7C8D" w:rsidP="000C7C8D">
            <w:pPr>
              <w:snapToGrid w:val="0"/>
              <w:rPr>
                <w:bCs/>
                <w:sz w:val="16"/>
                <w:szCs w:val="16"/>
              </w:rPr>
            </w:pPr>
            <w:r>
              <w:rPr>
                <w:sz w:val="16"/>
                <w:szCs w:val="16"/>
              </w:rPr>
              <w:t xml:space="preserve">The associated alpha value is in the </w:t>
            </w:r>
            <w:r>
              <w:rPr>
                <w:bCs/>
                <w:sz w:val="16"/>
                <w:szCs w:val="16"/>
              </w:rPr>
              <w:t>AgePropAlpha field, which is found below after the fields for age 4+.</w:t>
            </w:r>
          </w:p>
          <w:p w14:paraId="73617ED4" w14:textId="77777777" w:rsidR="000C7C8D" w:rsidRDefault="000C7C8D" w:rsidP="000C7C8D">
            <w:pPr>
              <w:snapToGrid w:val="0"/>
              <w:rPr>
                <w:bCs/>
                <w:sz w:val="16"/>
                <w:szCs w:val="16"/>
              </w:rPr>
            </w:pPr>
          </w:p>
          <w:p w14:paraId="7E4B71AA" w14:textId="77777777" w:rsidR="000C7C8D" w:rsidRDefault="000C7C8D" w:rsidP="000C7C8D">
            <w:pPr>
              <w:snapToGrid w:val="0"/>
              <w:rPr>
                <w:sz w:val="16"/>
                <w:szCs w:val="16"/>
              </w:rPr>
            </w:pPr>
            <w:r w:rsidRPr="003B7DE3">
              <w:rPr>
                <w:sz w:val="16"/>
                <w:szCs w:val="16"/>
              </w:rPr>
              <w:t>Minimum value = 0</w:t>
            </w:r>
            <w:r>
              <w:rPr>
                <w:sz w:val="16"/>
                <w:szCs w:val="16"/>
              </w:rPr>
              <w:t xml:space="preserve"> and maximum = 1</w:t>
            </w:r>
            <w:r w:rsidRPr="003B7DE3">
              <w:rPr>
                <w:sz w:val="16"/>
                <w:szCs w:val="16"/>
              </w:rPr>
              <w:t>.  If the calculated lower limit of the confidence interval is less than zero you</w:t>
            </w:r>
            <w:r>
              <w:rPr>
                <w:sz w:val="16"/>
                <w:szCs w:val="16"/>
              </w:rPr>
              <w:t xml:space="preserve"> </w:t>
            </w:r>
            <w:r w:rsidRPr="000B598B">
              <w:rPr>
                <w:sz w:val="16"/>
                <w:szCs w:val="16"/>
                <w:u w:val="single"/>
              </w:rPr>
              <w:t>may</w:t>
            </w:r>
            <w:r>
              <w:rPr>
                <w:sz w:val="16"/>
                <w:szCs w:val="16"/>
              </w:rPr>
              <w:t xml:space="preserve"> r</w:t>
            </w:r>
            <w:r w:rsidRPr="003B7DE3">
              <w:rPr>
                <w:sz w:val="16"/>
                <w:szCs w:val="16"/>
              </w:rPr>
              <w:t>eport 0 in this field</w:t>
            </w:r>
            <w:r>
              <w:rPr>
                <w:sz w:val="16"/>
                <w:szCs w:val="16"/>
              </w:rPr>
              <w:t>, but we suggest you consider statistical options that prevent values outside of possible limits (these include non-normal distributions, transformations, and/or bootstrapping approaches).</w:t>
            </w:r>
          </w:p>
        </w:tc>
      </w:tr>
      <w:tr w:rsidR="000C7C8D" w:rsidRPr="00B51678" w14:paraId="7B328939" w14:textId="77777777" w:rsidTr="0085074A">
        <w:trPr>
          <w:cantSplit/>
        </w:trPr>
        <w:tc>
          <w:tcPr>
            <w:tcW w:w="1742" w:type="dxa"/>
            <w:tcMar>
              <w:left w:w="29" w:type="dxa"/>
              <w:right w:w="29" w:type="dxa"/>
            </w:tcMar>
          </w:tcPr>
          <w:p w14:paraId="57EFE6F1" w14:textId="77777777" w:rsidR="000C7C8D" w:rsidRDefault="000C7C8D" w:rsidP="000C7C8D">
            <w:pPr>
              <w:snapToGrid w:val="0"/>
              <w:rPr>
                <w:bCs/>
                <w:sz w:val="16"/>
                <w:szCs w:val="16"/>
              </w:rPr>
            </w:pPr>
            <w:r>
              <w:rPr>
                <w:bCs/>
                <w:sz w:val="16"/>
                <w:szCs w:val="16"/>
              </w:rPr>
              <w:t>Age0PropUpperLimit</w:t>
            </w:r>
          </w:p>
        </w:tc>
        <w:tc>
          <w:tcPr>
            <w:tcW w:w="3630" w:type="dxa"/>
            <w:tcMar>
              <w:left w:w="29" w:type="dxa"/>
              <w:right w:w="29" w:type="dxa"/>
            </w:tcMar>
          </w:tcPr>
          <w:p w14:paraId="297B9234" w14:textId="77777777" w:rsidR="000C7C8D" w:rsidRDefault="000C7C8D" w:rsidP="000C7C8D">
            <w:pPr>
              <w:snapToGrid w:val="0"/>
              <w:rPr>
                <w:bCs/>
                <w:sz w:val="16"/>
                <w:szCs w:val="16"/>
              </w:rPr>
            </w:pPr>
            <w:r>
              <w:rPr>
                <w:bCs/>
                <w:sz w:val="16"/>
                <w:szCs w:val="16"/>
              </w:rPr>
              <w:t>The upper limit of the confidence interval for the Age2Prop field.</w:t>
            </w:r>
          </w:p>
        </w:tc>
        <w:tc>
          <w:tcPr>
            <w:tcW w:w="958" w:type="dxa"/>
            <w:tcMar>
              <w:left w:w="29" w:type="dxa"/>
              <w:right w:w="29" w:type="dxa"/>
            </w:tcMar>
          </w:tcPr>
          <w:p w14:paraId="04A4A8E4" w14:textId="70289A5F" w:rsidR="000C7C8D" w:rsidRPr="00906C01" w:rsidRDefault="000C7C8D" w:rsidP="000C7C8D">
            <w:pPr>
              <w:snapToGrid w:val="0"/>
              <w:jc w:val="center"/>
              <w:rPr>
                <w:bCs/>
                <w:sz w:val="16"/>
                <w:szCs w:val="16"/>
              </w:rPr>
            </w:pPr>
            <w:del w:id="1515" w:author="Mike Banach" w:date="2023-11-20T15:48:00Z">
              <w:r w:rsidDel="000D1C32">
                <w:rPr>
                  <w:bCs/>
                  <w:sz w:val="16"/>
                  <w:szCs w:val="16"/>
                </w:rPr>
                <w:delText>Single</w:delText>
              </w:r>
            </w:del>
            <w:ins w:id="1516" w:author="Mike Banach" w:date="2023-11-20T15:48:00Z">
              <w:r w:rsidR="000D1C32">
                <w:rPr>
                  <w:bCs/>
                  <w:sz w:val="16"/>
                  <w:szCs w:val="16"/>
                </w:rPr>
                <w:t>Real</w:t>
              </w:r>
            </w:ins>
          </w:p>
        </w:tc>
        <w:tc>
          <w:tcPr>
            <w:tcW w:w="8358" w:type="dxa"/>
            <w:gridSpan w:val="7"/>
          </w:tcPr>
          <w:p w14:paraId="3BEFD7B2" w14:textId="77777777" w:rsidR="000C7C8D" w:rsidRDefault="000C7C8D" w:rsidP="000C7C8D">
            <w:pPr>
              <w:snapToGrid w:val="0"/>
              <w:rPr>
                <w:sz w:val="16"/>
                <w:szCs w:val="16"/>
              </w:rPr>
            </w:pPr>
            <w:r>
              <w:rPr>
                <w:sz w:val="16"/>
                <w:szCs w:val="16"/>
              </w:rPr>
              <w:t>Minimum value = 0 and maximum = 1</w:t>
            </w:r>
            <w:r w:rsidRPr="003B7DE3">
              <w:rPr>
                <w:sz w:val="16"/>
                <w:szCs w:val="16"/>
              </w:rPr>
              <w:t xml:space="preserve">.  If the calculated lower limit of the confidence interval is </w:t>
            </w:r>
            <w:r>
              <w:rPr>
                <w:sz w:val="16"/>
                <w:szCs w:val="16"/>
              </w:rPr>
              <w:t xml:space="preserve">more than 1.0 </w:t>
            </w:r>
            <w:r w:rsidRPr="003B7DE3">
              <w:rPr>
                <w:sz w:val="16"/>
                <w:szCs w:val="16"/>
              </w:rPr>
              <w:t>you</w:t>
            </w:r>
            <w:r>
              <w:rPr>
                <w:sz w:val="16"/>
                <w:szCs w:val="16"/>
              </w:rPr>
              <w:t xml:space="preserve"> </w:t>
            </w:r>
            <w:r w:rsidRPr="000B598B">
              <w:rPr>
                <w:sz w:val="16"/>
                <w:szCs w:val="16"/>
                <w:u w:val="single"/>
              </w:rPr>
              <w:t>may</w:t>
            </w:r>
            <w:r>
              <w:rPr>
                <w:sz w:val="16"/>
                <w:szCs w:val="16"/>
              </w:rPr>
              <w:t xml:space="preserve"> r</w:t>
            </w:r>
            <w:r w:rsidRPr="003B7DE3">
              <w:rPr>
                <w:sz w:val="16"/>
                <w:szCs w:val="16"/>
              </w:rPr>
              <w:t xml:space="preserve">eport </w:t>
            </w:r>
            <w:r>
              <w:rPr>
                <w:sz w:val="16"/>
                <w:szCs w:val="16"/>
              </w:rPr>
              <w:t>1.</w:t>
            </w:r>
            <w:r w:rsidRPr="003B7DE3">
              <w:rPr>
                <w:sz w:val="16"/>
                <w:szCs w:val="16"/>
              </w:rPr>
              <w:t>0 in this field</w:t>
            </w:r>
            <w:r>
              <w:rPr>
                <w:sz w:val="16"/>
                <w:szCs w:val="16"/>
              </w:rPr>
              <w:t>, but we suggest you consider statistical options that prevent values outside of possible limits.</w:t>
            </w:r>
          </w:p>
        </w:tc>
      </w:tr>
      <w:tr w:rsidR="000C7C8D" w:rsidRPr="00B51678" w14:paraId="05B02827" w14:textId="77777777" w:rsidTr="0085074A">
        <w:trPr>
          <w:cantSplit/>
        </w:trPr>
        <w:tc>
          <w:tcPr>
            <w:tcW w:w="1742" w:type="dxa"/>
            <w:tcMar>
              <w:left w:w="29" w:type="dxa"/>
              <w:right w:w="29" w:type="dxa"/>
            </w:tcMar>
          </w:tcPr>
          <w:p w14:paraId="5CC74D6F" w14:textId="77777777" w:rsidR="000C7C8D" w:rsidRPr="009375C4" w:rsidRDefault="000C7C8D" w:rsidP="000C7C8D">
            <w:pPr>
              <w:snapToGrid w:val="0"/>
              <w:rPr>
                <w:bCs/>
                <w:sz w:val="16"/>
                <w:szCs w:val="16"/>
              </w:rPr>
            </w:pPr>
            <w:r w:rsidRPr="009375C4">
              <w:rPr>
                <w:bCs/>
                <w:sz w:val="16"/>
                <w:szCs w:val="16"/>
              </w:rPr>
              <w:lastRenderedPageBreak/>
              <w:t>Age1Prop</w:t>
            </w:r>
          </w:p>
        </w:tc>
        <w:tc>
          <w:tcPr>
            <w:tcW w:w="3630" w:type="dxa"/>
            <w:tcMar>
              <w:left w:w="29" w:type="dxa"/>
              <w:right w:w="29" w:type="dxa"/>
            </w:tcMar>
          </w:tcPr>
          <w:p w14:paraId="64F293BB" w14:textId="77777777" w:rsidR="000C7C8D" w:rsidRDefault="000C7C8D" w:rsidP="000C7C8D">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2 (brood year +</w:t>
            </w:r>
            <w:r>
              <w:rPr>
                <w:bCs/>
                <w:sz w:val="16"/>
                <w:szCs w:val="16"/>
              </w:rPr>
              <w:t>1</w:t>
            </w:r>
            <w:r w:rsidRPr="00906C01">
              <w:rPr>
                <w:bCs/>
                <w:sz w:val="16"/>
                <w:szCs w:val="16"/>
              </w:rPr>
              <w:t>).</w:t>
            </w:r>
          </w:p>
        </w:tc>
        <w:tc>
          <w:tcPr>
            <w:tcW w:w="958" w:type="dxa"/>
            <w:tcMar>
              <w:left w:w="29" w:type="dxa"/>
              <w:right w:w="29" w:type="dxa"/>
            </w:tcMar>
          </w:tcPr>
          <w:p w14:paraId="491A692A" w14:textId="6F5CAAA8" w:rsidR="000C7C8D" w:rsidRPr="009375C4" w:rsidRDefault="000C7C8D" w:rsidP="000C7C8D">
            <w:pPr>
              <w:snapToGrid w:val="0"/>
              <w:jc w:val="center"/>
              <w:rPr>
                <w:bCs/>
                <w:sz w:val="16"/>
                <w:szCs w:val="16"/>
              </w:rPr>
            </w:pPr>
            <w:del w:id="1517" w:author="Mike Banach" w:date="2023-11-20T15:48:00Z">
              <w:r w:rsidRPr="009375C4" w:rsidDel="000D1C32">
                <w:rPr>
                  <w:bCs/>
                  <w:sz w:val="16"/>
                  <w:szCs w:val="16"/>
                </w:rPr>
                <w:delText>Single</w:delText>
              </w:r>
            </w:del>
            <w:ins w:id="1518" w:author="Mike Banach" w:date="2023-11-20T15:48:00Z">
              <w:r w:rsidR="000D1C32">
                <w:rPr>
                  <w:bCs/>
                  <w:sz w:val="16"/>
                  <w:szCs w:val="16"/>
                </w:rPr>
                <w:t>Real</w:t>
              </w:r>
            </w:ins>
          </w:p>
        </w:tc>
        <w:tc>
          <w:tcPr>
            <w:tcW w:w="8358" w:type="dxa"/>
            <w:gridSpan w:val="7"/>
          </w:tcPr>
          <w:p w14:paraId="1541503E" w14:textId="77777777" w:rsidR="000C7C8D" w:rsidRDefault="000C7C8D" w:rsidP="000C7C8D">
            <w:pPr>
              <w:snapToGrid w:val="0"/>
              <w:rPr>
                <w:sz w:val="16"/>
                <w:szCs w:val="16"/>
              </w:rPr>
            </w:pPr>
            <w:r w:rsidRPr="00906C01">
              <w:rPr>
                <w:sz w:val="16"/>
                <w:szCs w:val="16"/>
              </w:rPr>
              <w:t>See the Codes/Conventions column for the Age</w:t>
            </w:r>
            <w:r>
              <w:rPr>
                <w:sz w:val="16"/>
                <w:szCs w:val="16"/>
              </w:rPr>
              <w:t>0Prop</w:t>
            </w:r>
            <w:r w:rsidRPr="00906C01">
              <w:rPr>
                <w:sz w:val="16"/>
                <w:szCs w:val="16"/>
              </w:rPr>
              <w:t xml:space="preserve"> field.</w:t>
            </w:r>
          </w:p>
        </w:tc>
      </w:tr>
      <w:tr w:rsidR="000C7C8D" w:rsidRPr="00B51678" w14:paraId="230A215B" w14:textId="77777777" w:rsidTr="0085074A">
        <w:trPr>
          <w:cantSplit/>
        </w:trPr>
        <w:tc>
          <w:tcPr>
            <w:tcW w:w="1742" w:type="dxa"/>
            <w:tcMar>
              <w:left w:w="29" w:type="dxa"/>
              <w:right w:w="29" w:type="dxa"/>
            </w:tcMar>
          </w:tcPr>
          <w:p w14:paraId="52011A89" w14:textId="77777777" w:rsidR="000C7C8D" w:rsidRDefault="000C7C8D" w:rsidP="000C7C8D">
            <w:pPr>
              <w:snapToGrid w:val="0"/>
              <w:rPr>
                <w:bCs/>
                <w:sz w:val="16"/>
                <w:szCs w:val="16"/>
              </w:rPr>
            </w:pPr>
            <w:r>
              <w:rPr>
                <w:bCs/>
                <w:sz w:val="16"/>
                <w:szCs w:val="16"/>
              </w:rPr>
              <w:t>Age1PropLowerLimit</w:t>
            </w:r>
          </w:p>
        </w:tc>
        <w:tc>
          <w:tcPr>
            <w:tcW w:w="3630" w:type="dxa"/>
            <w:tcMar>
              <w:left w:w="29" w:type="dxa"/>
              <w:right w:w="29" w:type="dxa"/>
            </w:tcMar>
          </w:tcPr>
          <w:p w14:paraId="0F63E6B8" w14:textId="77777777" w:rsidR="000C7C8D" w:rsidRDefault="000C7C8D" w:rsidP="000C7C8D">
            <w:pPr>
              <w:snapToGrid w:val="0"/>
              <w:rPr>
                <w:bCs/>
                <w:sz w:val="16"/>
                <w:szCs w:val="16"/>
              </w:rPr>
            </w:pPr>
            <w:r>
              <w:rPr>
                <w:bCs/>
                <w:sz w:val="16"/>
                <w:szCs w:val="16"/>
              </w:rPr>
              <w:t>The lower limit of the confidence interval for the Age2Prop field.</w:t>
            </w:r>
          </w:p>
        </w:tc>
        <w:tc>
          <w:tcPr>
            <w:tcW w:w="958" w:type="dxa"/>
            <w:tcMar>
              <w:left w:w="29" w:type="dxa"/>
              <w:right w:w="29" w:type="dxa"/>
            </w:tcMar>
          </w:tcPr>
          <w:p w14:paraId="0696D85F" w14:textId="4D6AB612" w:rsidR="000C7C8D" w:rsidRPr="00906C01" w:rsidRDefault="000C7C8D" w:rsidP="000C7C8D">
            <w:pPr>
              <w:snapToGrid w:val="0"/>
              <w:jc w:val="center"/>
              <w:rPr>
                <w:bCs/>
                <w:sz w:val="16"/>
                <w:szCs w:val="16"/>
              </w:rPr>
            </w:pPr>
            <w:del w:id="1519" w:author="Mike Banach" w:date="2023-11-20T15:48:00Z">
              <w:r w:rsidDel="000D1C32">
                <w:rPr>
                  <w:bCs/>
                  <w:sz w:val="16"/>
                  <w:szCs w:val="16"/>
                </w:rPr>
                <w:delText>Single</w:delText>
              </w:r>
            </w:del>
            <w:ins w:id="1520" w:author="Mike Banach" w:date="2023-11-20T15:48:00Z">
              <w:r w:rsidR="000D1C32">
                <w:rPr>
                  <w:bCs/>
                  <w:sz w:val="16"/>
                  <w:szCs w:val="16"/>
                </w:rPr>
                <w:t>Real</w:t>
              </w:r>
            </w:ins>
          </w:p>
        </w:tc>
        <w:tc>
          <w:tcPr>
            <w:tcW w:w="8358" w:type="dxa"/>
            <w:gridSpan w:val="7"/>
          </w:tcPr>
          <w:p w14:paraId="63F7587A" w14:textId="77777777" w:rsidR="000C7C8D" w:rsidRPr="00906C01" w:rsidRDefault="000C7C8D" w:rsidP="000C7C8D">
            <w:pPr>
              <w:snapToGrid w:val="0"/>
              <w:rPr>
                <w:sz w:val="16"/>
                <w:szCs w:val="16"/>
              </w:rPr>
            </w:pPr>
            <w:r>
              <w:rPr>
                <w:sz w:val="16"/>
                <w:szCs w:val="16"/>
              </w:rPr>
              <w:t>See the Codes/Conventions for the Age0PropLowerLimit field.</w:t>
            </w:r>
          </w:p>
        </w:tc>
      </w:tr>
      <w:tr w:rsidR="000C7C8D" w:rsidRPr="00B51678" w14:paraId="10235FFC" w14:textId="77777777" w:rsidTr="0085074A">
        <w:trPr>
          <w:cantSplit/>
        </w:trPr>
        <w:tc>
          <w:tcPr>
            <w:tcW w:w="1742" w:type="dxa"/>
            <w:tcMar>
              <w:left w:w="29" w:type="dxa"/>
              <w:right w:w="29" w:type="dxa"/>
            </w:tcMar>
          </w:tcPr>
          <w:p w14:paraId="56AE5C26" w14:textId="77777777" w:rsidR="000C7C8D" w:rsidRDefault="000C7C8D" w:rsidP="000C7C8D">
            <w:pPr>
              <w:snapToGrid w:val="0"/>
              <w:rPr>
                <w:bCs/>
                <w:sz w:val="16"/>
                <w:szCs w:val="16"/>
              </w:rPr>
            </w:pPr>
            <w:r>
              <w:rPr>
                <w:bCs/>
                <w:sz w:val="16"/>
                <w:szCs w:val="16"/>
              </w:rPr>
              <w:t>Age1PropUpperLimit</w:t>
            </w:r>
          </w:p>
        </w:tc>
        <w:tc>
          <w:tcPr>
            <w:tcW w:w="3630" w:type="dxa"/>
            <w:tcMar>
              <w:left w:w="29" w:type="dxa"/>
              <w:right w:w="29" w:type="dxa"/>
            </w:tcMar>
          </w:tcPr>
          <w:p w14:paraId="7A121191" w14:textId="77777777" w:rsidR="000C7C8D" w:rsidRDefault="000C7C8D" w:rsidP="000C7C8D">
            <w:pPr>
              <w:snapToGrid w:val="0"/>
              <w:rPr>
                <w:bCs/>
                <w:sz w:val="16"/>
                <w:szCs w:val="16"/>
              </w:rPr>
            </w:pPr>
            <w:r>
              <w:rPr>
                <w:bCs/>
                <w:sz w:val="16"/>
                <w:szCs w:val="16"/>
              </w:rPr>
              <w:t>The upper limit of the confidence interval for the Age2Prop field.</w:t>
            </w:r>
          </w:p>
        </w:tc>
        <w:tc>
          <w:tcPr>
            <w:tcW w:w="958" w:type="dxa"/>
            <w:tcMar>
              <w:left w:w="29" w:type="dxa"/>
              <w:right w:w="29" w:type="dxa"/>
            </w:tcMar>
          </w:tcPr>
          <w:p w14:paraId="2238D9DE" w14:textId="18D2C6DF" w:rsidR="000C7C8D" w:rsidRPr="00906C01" w:rsidRDefault="000C7C8D" w:rsidP="000C7C8D">
            <w:pPr>
              <w:snapToGrid w:val="0"/>
              <w:jc w:val="center"/>
              <w:rPr>
                <w:bCs/>
                <w:sz w:val="16"/>
                <w:szCs w:val="16"/>
              </w:rPr>
            </w:pPr>
            <w:del w:id="1521" w:author="Mike Banach" w:date="2023-11-20T15:48:00Z">
              <w:r w:rsidDel="000D1C32">
                <w:rPr>
                  <w:bCs/>
                  <w:sz w:val="16"/>
                  <w:szCs w:val="16"/>
                </w:rPr>
                <w:delText>Single</w:delText>
              </w:r>
            </w:del>
            <w:ins w:id="1522" w:author="Mike Banach" w:date="2023-11-20T15:48:00Z">
              <w:r w:rsidR="000D1C32">
                <w:rPr>
                  <w:bCs/>
                  <w:sz w:val="16"/>
                  <w:szCs w:val="16"/>
                </w:rPr>
                <w:t>Real</w:t>
              </w:r>
            </w:ins>
          </w:p>
        </w:tc>
        <w:tc>
          <w:tcPr>
            <w:tcW w:w="8358" w:type="dxa"/>
            <w:gridSpan w:val="7"/>
          </w:tcPr>
          <w:p w14:paraId="7A0AEC97" w14:textId="77777777" w:rsidR="000C7C8D" w:rsidRPr="00906C01" w:rsidRDefault="000C7C8D" w:rsidP="000C7C8D">
            <w:pPr>
              <w:snapToGrid w:val="0"/>
              <w:rPr>
                <w:sz w:val="16"/>
                <w:szCs w:val="16"/>
              </w:rPr>
            </w:pPr>
            <w:r>
              <w:rPr>
                <w:sz w:val="16"/>
                <w:szCs w:val="16"/>
              </w:rPr>
              <w:t>See the Codes/Conventions for the Age0PropUpperLimit field.</w:t>
            </w:r>
          </w:p>
        </w:tc>
      </w:tr>
      <w:tr w:rsidR="000C7C8D" w:rsidRPr="00B51678" w14:paraId="6A77FFFA" w14:textId="77777777" w:rsidTr="0085074A">
        <w:trPr>
          <w:cantSplit/>
        </w:trPr>
        <w:tc>
          <w:tcPr>
            <w:tcW w:w="1742" w:type="dxa"/>
            <w:tcMar>
              <w:left w:w="29" w:type="dxa"/>
              <w:right w:w="29" w:type="dxa"/>
            </w:tcMar>
          </w:tcPr>
          <w:p w14:paraId="3825F53A" w14:textId="77777777" w:rsidR="000C7C8D" w:rsidRPr="009375C4" w:rsidRDefault="000C7C8D" w:rsidP="000C7C8D">
            <w:pPr>
              <w:snapToGrid w:val="0"/>
              <w:rPr>
                <w:bCs/>
                <w:sz w:val="16"/>
                <w:szCs w:val="16"/>
              </w:rPr>
            </w:pPr>
            <w:r w:rsidRPr="009375C4">
              <w:rPr>
                <w:bCs/>
                <w:sz w:val="16"/>
                <w:szCs w:val="16"/>
              </w:rPr>
              <w:t>Age2Prop</w:t>
            </w:r>
          </w:p>
        </w:tc>
        <w:tc>
          <w:tcPr>
            <w:tcW w:w="3630" w:type="dxa"/>
            <w:tcMar>
              <w:left w:w="29" w:type="dxa"/>
              <w:right w:w="29" w:type="dxa"/>
            </w:tcMar>
          </w:tcPr>
          <w:p w14:paraId="233D9221" w14:textId="77777777" w:rsidR="000C7C8D" w:rsidRDefault="000C7C8D" w:rsidP="000C7C8D">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2 (brood year +2).</w:t>
            </w:r>
          </w:p>
        </w:tc>
        <w:tc>
          <w:tcPr>
            <w:tcW w:w="958" w:type="dxa"/>
            <w:tcMar>
              <w:left w:w="29" w:type="dxa"/>
              <w:right w:w="29" w:type="dxa"/>
            </w:tcMar>
          </w:tcPr>
          <w:p w14:paraId="0C1BD096" w14:textId="287E37E2" w:rsidR="000C7C8D" w:rsidRPr="009375C4" w:rsidRDefault="000C7C8D" w:rsidP="000C7C8D">
            <w:pPr>
              <w:snapToGrid w:val="0"/>
              <w:jc w:val="center"/>
              <w:rPr>
                <w:bCs/>
                <w:sz w:val="16"/>
                <w:szCs w:val="16"/>
              </w:rPr>
            </w:pPr>
            <w:del w:id="1523" w:author="Mike Banach" w:date="2023-11-20T15:48:00Z">
              <w:r w:rsidRPr="009375C4" w:rsidDel="000D1C32">
                <w:rPr>
                  <w:bCs/>
                  <w:sz w:val="16"/>
                  <w:szCs w:val="16"/>
                </w:rPr>
                <w:delText>Single</w:delText>
              </w:r>
            </w:del>
            <w:ins w:id="1524" w:author="Mike Banach" w:date="2023-11-20T15:48:00Z">
              <w:r w:rsidR="000D1C32">
                <w:rPr>
                  <w:bCs/>
                  <w:sz w:val="16"/>
                  <w:szCs w:val="16"/>
                </w:rPr>
                <w:t>Real</w:t>
              </w:r>
            </w:ins>
          </w:p>
        </w:tc>
        <w:tc>
          <w:tcPr>
            <w:tcW w:w="8358" w:type="dxa"/>
            <w:gridSpan w:val="7"/>
          </w:tcPr>
          <w:p w14:paraId="221DC0BE" w14:textId="77777777" w:rsidR="000C7C8D" w:rsidRDefault="000C7C8D" w:rsidP="000C7C8D">
            <w:pPr>
              <w:snapToGrid w:val="0"/>
              <w:rPr>
                <w:sz w:val="16"/>
                <w:szCs w:val="16"/>
              </w:rPr>
            </w:pPr>
            <w:r w:rsidRPr="00906C01">
              <w:rPr>
                <w:sz w:val="16"/>
                <w:szCs w:val="16"/>
              </w:rPr>
              <w:t>See the Codes/Conventions column for the Age</w:t>
            </w:r>
            <w:r>
              <w:rPr>
                <w:sz w:val="16"/>
                <w:szCs w:val="16"/>
              </w:rPr>
              <w:t>0Prop</w:t>
            </w:r>
            <w:r w:rsidRPr="00906C01">
              <w:rPr>
                <w:sz w:val="16"/>
                <w:szCs w:val="16"/>
              </w:rPr>
              <w:t xml:space="preserve"> field.</w:t>
            </w:r>
          </w:p>
        </w:tc>
      </w:tr>
      <w:tr w:rsidR="000C7C8D" w:rsidRPr="00B51678" w14:paraId="46EBDB2E" w14:textId="77777777" w:rsidTr="0085074A">
        <w:trPr>
          <w:cantSplit/>
        </w:trPr>
        <w:tc>
          <w:tcPr>
            <w:tcW w:w="1742" w:type="dxa"/>
            <w:tcMar>
              <w:left w:w="29" w:type="dxa"/>
              <w:right w:w="29" w:type="dxa"/>
            </w:tcMar>
          </w:tcPr>
          <w:p w14:paraId="18A41A8D" w14:textId="77777777" w:rsidR="000C7C8D" w:rsidRDefault="000C7C8D" w:rsidP="000C7C8D">
            <w:pPr>
              <w:snapToGrid w:val="0"/>
              <w:rPr>
                <w:bCs/>
                <w:sz w:val="16"/>
                <w:szCs w:val="16"/>
              </w:rPr>
            </w:pPr>
            <w:r>
              <w:rPr>
                <w:bCs/>
                <w:sz w:val="16"/>
                <w:szCs w:val="16"/>
              </w:rPr>
              <w:t>Age2PropLowerLimit</w:t>
            </w:r>
          </w:p>
        </w:tc>
        <w:tc>
          <w:tcPr>
            <w:tcW w:w="3630" w:type="dxa"/>
            <w:tcMar>
              <w:left w:w="29" w:type="dxa"/>
              <w:right w:w="29" w:type="dxa"/>
            </w:tcMar>
          </w:tcPr>
          <w:p w14:paraId="6A9B48F2" w14:textId="77777777" w:rsidR="000C7C8D" w:rsidRDefault="000C7C8D" w:rsidP="000C7C8D">
            <w:pPr>
              <w:snapToGrid w:val="0"/>
              <w:rPr>
                <w:bCs/>
                <w:sz w:val="16"/>
                <w:szCs w:val="16"/>
              </w:rPr>
            </w:pPr>
            <w:r>
              <w:rPr>
                <w:bCs/>
                <w:sz w:val="16"/>
                <w:szCs w:val="16"/>
              </w:rPr>
              <w:t>The lower limit of the confidence interval for the Age2Prop field.</w:t>
            </w:r>
          </w:p>
        </w:tc>
        <w:tc>
          <w:tcPr>
            <w:tcW w:w="958" w:type="dxa"/>
            <w:tcMar>
              <w:left w:w="29" w:type="dxa"/>
              <w:right w:w="29" w:type="dxa"/>
            </w:tcMar>
          </w:tcPr>
          <w:p w14:paraId="624A4ED1" w14:textId="6B4FCD02" w:rsidR="000C7C8D" w:rsidRPr="00906C01" w:rsidRDefault="000C7C8D" w:rsidP="000C7C8D">
            <w:pPr>
              <w:snapToGrid w:val="0"/>
              <w:jc w:val="center"/>
              <w:rPr>
                <w:bCs/>
                <w:sz w:val="16"/>
                <w:szCs w:val="16"/>
              </w:rPr>
            </w:pPr>
            <w:del w:id="1525" w:author="Mike Banach" w:date="2023-11-20T15:48:00Z">
              <w:r w:rsidDel="000D1C32">
                <w:rPr>
                  <w:bCs/>
                  <w:sz w:val="16"/>
                  <w:szCs w:val="16"/>
                </w:rPr>
                <w:delText>Single</w:delText>
              </w:r>
            </w:del>
            <w:ins w:id="1526" w:author="Mike Banach" w:date="2023-11-20T15:48:00Z">
              <w:r w:rsidR="000D1C32">
                <w:rPr>
                  <w:bCs/>
                  <w:sz w:val="16"/>
                  <w:szCs w:val="16"/>
                </w:rPr>
                <w:t>Real</w:t>
              </w:r>
            </w:ins>
          </w:p>
        </w:tc>
        <w:tc>
          <w:tcPr>
            <w:tcW w:w="8358" w:type="dxa"/>
            <w:gridSpan w:val="7"/>
          </w:tcPr>
          <w:p w14:paraId="57BE9F23" w14:textId="77777777" w:rsidR="000C7C8D" w:rsidRPr="00906C01" w:rsidRDefault="000C7C8D" w:rsidP="000C7C8D">
            <w:pPr>
              <w:snapToGrid w:val="0"/>
              <w:rPr>
                <w:sz w:val="16"/>
                <w:szCs w:val="16"/>
              </w:rPr>
            </w:pPr>
            <w:r>
              <w:rPr>
                <w:sz w:val="16"/>
                <w:szCs w:val="16"/>
              </w:rPr>
              <w:t>See the Codes/Conventions for the Age0PropLowerLimit field.</w:t>
            </w:r>
          </w:p>
        </w:tc>
      </w:tr>
      <w:tr w:rsidR="000C7C8D" w:rsidRPr="00B51678" w14:paraId="197730F0" w14:textId="77777777" w:rsidTr="0085074A">
        <w:trPr>
          <w:cantSplit/>
        </w:trPr>
        <w:tc>
          <w:tcPr>
            <w:tcW w:w="1742" w:type="dxa"/>
            <w:tcMar>
              <w:left w:w="29" w:type="dxa"/>
              <w:right w:w="29" w:type="dxa"/>
            </w:tcMar>
          </w:tcPr>
          <w:p w14:paraId="614448E7" w14:textId="77777777" w:rsidR="000C7C8D" w:rsidRDefault="000C7C8D" w:rsidP="000C7C8D">
            <w:pPr>
              <w:snapToGrid w:val="0"/>
              <w:rPr>
                <w:bCs/>
                <w:sz w:val="16"/>
                <w:szCs w:val="16"/>
              </w:rPr>
            </w:pPr>
            <w:r>
              <w:rPr>
                <w:bCs/>
                <w:sz w:val="16"/>
                <w:szCs w:val="16"/>
              </w:rPr>
              <w:t>Age2PropUpperLimit</w:t>
            </w:r>
          </w:p>
        </w:tc>
        <w:tc>
          <w:tcPr>
            <w:tcW w:w="3630" w:type="dxa"/>
            <w:tcMar>
              <w:left w:w="29" w:type="dxa"/>
              <w:right w:w="29" w:type="dxa"/>
            </w:tcMar>
          </w:tcPr>
          <w:p w14:paraId="13ADB3EA" w14:textId="77777777" w:rsidR="000C7C8D" w:rsidRDefault="000C7C8D" w:rsidP="000C7C8D">
            <w:pPr>
              <w:snapToGrid w:val="0"/>
              <w:rPr>
                <w:bCs/>
                <w:sz w:val="16"/>
                <w:szCs w:val="16"/>
              </w:rPr>
            </w:pPr>
            <w:r>
              <w:rPr>
                <w:bCs/>
                <w:sz w:val="16"/>
                <w:szCs w:val="16"/>
              </w:rPr>
              <w:t>The upper limit of the confidence interval for the Age2Prop field.</w:t>
            </w:r>
          </w:p>
        </w:tc>
        <w:tc>
          <w:tcPr>
            <w:tcW w:w="958" w:type="dxa"/>
            <w:tcMar>
              <w:left w:w="29" w:type="dxa"/>
              <w:right w:w="29" w:type="dxa"/>
            </w:tcMar>
          </w:tcPr>
          <w:p w14:paraId="09DBE45D" w14:textId="03FE134A" w:rsidR="000C7C8D" w:rsidRPr="00906C01" w:rsidRDefault="000C7C8D" w:rsidP="000C7C8D">
            <w:pPr>
              <w:snapToGrid w:val="0"/>
              <w:jc w:val="center"/>
              <w:rPr>
                <w:bCs/>
                <w:sz w:val="16"/>
                <w:szCs w:val="16"/>
              </w:rPr>
            </w:pPr>
            <w:del w:id="1527" w:author="Mike Banach" w:date="2023-11-20T15:48:00Z">
              <w:r w:rsidDel="000D1C32">
                <w:rPr>
                  <w:bCs/>
                  <w:sz w:val="16"/>
                  <w:szCs w:val="16"/>
                </w:rPr>
                <w:delText>Single</w:delText>
              </w:r>
            </w:del>
            <w:ins w:id="1528" w:author="Mike Banach" w:date="2023-11-20T15:48:00Z">
              <w:r w:rsidR="000D1C32">
                <w:rPr>
                  <w:bCs/>
                  <w:sz w:val="16"/>
                  <w:szCs w:val="16"/>
                </w:rPr>
                <w:t>Real</w:t>
              </w:r>
            </w:ins>
          </w:p>
        </w:tc>
        <w:tc>
          <w:tcPr>
            <w:tcW w:w="8358" w:type="dxa"/>
            <w:gridSpan w:val="7"/>
          </w:tcPr>
          <w:p w14:paraId="53D47AC8" w14:textId="77777777" w:rsidR="000C7C8D" w:rsidRPr="00906C01" w:rsidRDefault="000C7C8D" w:rsidP="000C7C8D">
            <w:pPr>
              <w:snapToGrid w:val="0"/>
              <w:rPr>
                <w:sz w:val="16"/>
                <w:szCs w:val="16"/>
              </w:rPr>
            </w:pPr>
            <w:r>
              <w:rPr>
                <w:sz w:val="16"/>
                <w:szCs w:val="16"/>
              </w:rPr>
              <w:t>See the Codes/Conventions for the Age0PropUpperLimit field.</w:t>
            </w:r>
          </w:p>
        </w:tc>
      </w:tr>
      <w:tr w:rsidR="000C7C8D" w:rsidRPr="00B51678" w14:paraId="6F177C0C" w14:textId="77777777" w:rsidTr="0085074A">
        <w:trPr>
          <w:cantSplit/>
        </w:trPr>
        <w:tc>
          <w:tcPr>
            <w:tcW w:w="1742" w:type="dxa"/>
            <w:tcMar>
              <w:left w:w="29" w:type="dxa"/>
              <w:right w:w="29" w:type="dxa"/>
            </w:tcMar>
          </w:tcPr>
          <w:p w14:paraId="0C9D1858" w14:textId="77777777" w:rsidR="000C7C8D" w:rsidRPr="009375C4" w:rsidRDefault="000C7C8D" w:rsidP="000C7C8D">
            <w:pPr>
              <w:snapToGrid w:val="0"/>
              <w:rPr>
                <w:bCs/>
                <w:sz w:val="16"/>
                <w:szCs w:val="16"/>
              </w:rPr>
            </w:pPr>
            <w:r w:rsidRPr="009375C4">
              <w:rPr>
                <w:bCs/>
                <w:sz w:val="16"/>
                <w:szCs w:val="16"/>
              </w:rPr>
              <w:t>Age3Prop</w:t>
            </w:r>
          </w:p>
        </w:tc>
        <w:tc>
          <w:tcPr>
            <w:tcW w:w="3630" w:type="dxa"/>
            <w:tcMar>
              <w:left w:w="29" w:type="dxa"/>
              <w:right w:w="29" w:type="dxa"/>
            </w:tcMar>
          </w:tcPr>
          <w:p w14:paraId="01BBA171" w14:textId="77777777" w:rsidR="000C7C8D" w:rsidRDefault="000C7C8D" w:rsidP="000C7C8D">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3 (brood year +3).</w:t>
            </w:r>
          </w:p>
        </w:tc>
        <w:tc>
          <w:tcPr>
            <w:tcW w:w="958" w:type="dxa"/>
            <w:tcMar>
              <w:left w:w="29" w:type="dxa"/>
              <w:right w:w="29" w:type="dxa"/>
            </w:tcMar>
          </w:tcPr>
          <w:p w14:paraId="162D2BBE" w14:textId="5C677D4D" w:rsidR="000C7C8D" w:rsidRPr="009375C4" w:rsidRDefault="000C7C8D" w:rsidP="000C7C8D">
            <w:pPr>
              <w:snapToGrid w:val="0"/>
              <w:jc w:val="center"/>
              <w:rPr>
                <w:bCs/>
                <w:sz w:val="16"/>
                <w:szCs w:val="16"/>
              </w:rPr>
            </w:pPr>
            <w:del w:id="1529" w:author="Mike Banach" w:date="2023-11-20T15:48:00Z">
              <w:r w:rsidRPr="009375C4" w:rsidDel="000D1C32">
                <w:rPr>
                  <w:bCs/>
                  <w:sz w:val="16"/>
                  <w:szCs w:val="16"/>
                </w:rPr>
                <w:delText>Single</w:delText>
              </w:r>
            </w:del>
            <w:ins w:id="1530" w:author="Mike Banach" w:date="2023-11-20T15:48:00Z">
              <w:r w:rsidR="000D1C32">
                <w:rPr>
                  <w:bCs/>
                  <w:sz w:val="16"/>
                  <w:szCs w:val="16"/>
                </w:rPr>
                <w:t>Real</w:t>
              </w:r>
            </w:ins>
          </w:p>
        </w:tc>
        <w:tc>
          <w:tcPr>
            <w:tcW w:w="8358" w:type="dxa"/>
            <w:gridSpan w:val="7"/>
          </w:tcPr>
          <w:p w14:paraId="5DF3DAA3" w14:textId="77777777" w:rsidR="000C7C8D" w:rsidRDefault="000C7C8D" w:rsidP="000C7C8D">
            <w:pPr>
              <w:snapToGrid w:val="0"/>
              <w:rPr>
                <w:sz w:val="16"/>
                <w:szCs w:val="16"/>
              </w:rPr>
            </w:pPr>
            <w:r w:rsidRPr="00906C01">
              <w:rPr>
                <w:sz w:val="16"/>
                <w:szCs w:val="16"/>
              </w:rPr>
              <w:t>See the Codes</w:t>
            </w:r>
            <w:r>
              <w:rPr>
                <w:sz w:val="16"/>
                <w:szCs w:val="16"/>
              </w:rPr>
              <w:t>/Conventions column for the Age0Prop</w:t>
            </w:r>
            <w:r w:rsidRPr="00906C01">
              <w:rPr>
                <w:sz w:val="16"/>
                <w:szCs w:val="16"/>
              </w:rPr>
              <w:t xml:space="preserve"> field.</w:t>
            </w:r>
          </w:p>
        </w:tc>
      </w:tr>
      <w:tr w:rsidR="000C7C8D" w:rsidRPr="00B51678" w14:paraId="0D5ACD86" w14:textId="77777777" w:rsidTr="0085074A">
        <w:trPr>
          <w:cantSplit/>
        </w:trPr>
        <w:tc>
          <w:tcPr>
            <w:tcW w:w="1742" w:type="dxa"/>
            <w:tcMar>
              <w:left w:w="29" w:type="dxa"/>
              <w:right w:w="29" w:type="dxa"/>
            </w:tcMar>
          </w:tcPr>
          <w:p w14:paraId="72FEDA95" w14:textId="77777777" w:rsidR="000C7C8D" w:rsidRDefault="000C7C8D" w:rsidP="000C7C8D">
            <w:pPr>
              <w:snapToGrid w:val="0"/>
              <w:rPr>
                <w:bCs/>
                <w:sz w:val="16"/>
                <w:szCs w:val="16"/>
              </w:rPr>
            </w:pPr>
            <w:r>
              <w:rPr>
                <w:bCs/>
                <w:sz w:val="16"/>
                <w:szCs w:val="16"/>
              </w:rPr>
              <w:t>Age3PropLowerLimit</w:t>
            </w:r>
          </w:p>
        </w:tc>
        <w:tc>
          <w:tcPr>
            <w:tcW w:w="3630" w:type="dxa"/>
            <w:tcMar>
              <w:left w:w="29" w:type="dxa"/>
              <w:right w:w="29" w:type="dxa"/>
            </w:tcMar>
          </w:tcPr>
          <w:p w14:paraId="36147AA5" w14:textId="77777777" w:rsidR="000C7C8D" w:rsidRDefault="000C7C8D" w:rsidP="000C7C8D">
            <w:pPr>
              <w:snapToGrid w:val="0"/>
              <w:rPr>
                <w:bCs/>
                <w:sz w:val="16"/>
                <w:szCs w:val="16"/>
              </w:rPr>
            </w:pPr>
            <w:r>
              <w:rPr>
                <w:bCs/>
                <w:sz w:val="16"/>
                <w:szCs w:val="16"/>
              </w:rPr>
              <w:t>The lower limit of the confidence interval for the Age3Prop field.</w:t>
            </w:r>
          </w:p>
        </w:tc>
        <w:tc>
          <w:tcPr>
            <w:tcW w:w="958" w:type="dxa"/>
            <w:tcMar>
              <w:left w:w="29" w:type="dxa"/>
              <w:right w:w="29" w:type="dxa"/>
            </w:tcMar>
          </w:tcPr>
          <w:p w14:paraId="4AB1D0CD" w14:textId="4CBF3125" w:rsidR="000C7C8D" w:rsidRPr="00906C01" w:rsidRDefault="000C7C8D" w:rsidP="000C7C8D">
            <w:pPr>
              <w:snapToGrid w:val="0"/>
              <w:jc w:val="center"/>
              <w:rPr>
                <w:bCs/>
                <w:sz w:val="16"/>
                <w:szCs w:val="16"/>
              </w:rPr>
            </w:pPr>
            <w:del w:id="1531" w:author="Mike Banach" w:date="2023-11-20T15:48:00Z">
              <w:r w:rsidDel="000D1C32">
                <w:rPr>
                  <w:bCs/>
                  <w:sz w:val="16"/>
                  <w:szCs w:val="16"/>
                </w:rPr>
                <w:delText>Single</w:delText>
              </w:r>
            </w:del>
            <w:ins w:id="1532" w:author="Mike Banach" w:date="2023-11-20T15:48:00Z">
              <w:r w:rsidR="000D1C32">
                <w:rPr>
                  <w:bCs/>
                  <w:sz w:val="16"/>
                  <w:szCs w:val="16"/>
                </w:rPr>
                <w:t>Real</w:t>
              </w:r>
            </w:ins>
          </w:p>
        </w:tc>
        <w:tc>
          <w:tcPr>
            <w:tcW w:w="8358" w:type="dxa"/>
            <w:gridSpan w:val="7"/>
          </w:tcPr>
          <w:p w14:paraId="22A41F8B" w14:textId="77777777" w:rsidR="000C7C8D" w:rsidRPr="00906C01" w:rsidRDefault="000C7C8D" w:rsidP="000C7C8D">
            <w:pPr>
              <w:snapToGrid w:val="0"/>
              <w:rPr>
                <w:sz w:val="16"/>
                <w:szCs w:val="16"/>
              </w:rPr>
            </w:pPr>
            <w:r>
              <w:rPr>
                <w:sz w:val="16"/>
                <w:szCs w:val="16"/>
              </w:rPr>
              <w:t>See the Codes/Conventions for the Age0PropLowerLimit field.</w:t>
            </w:r>
          </w:p>
        </w:tc>
      </w:tr>
      <w:tr w:rsidR="000C7C8D" w:rsidRPr="00B51678" w14:paraId="21920663" w14:textId="77777777" w:rsidTr="0085074A">
        <w:trPr>
          <w:cantSplit/>
        </w:trPr>
        <w:tc>
          <w:tcPr>
            <w:tcW w:w="1742" w:type="dxa"/>
            <w:tcMar>
              <w:left w:w="29" w:type="dxa"/>
              <w:right w:w="29" w:type="dxa"/>
            </w:tcMar>
          </w:tcPr>
          <w:p w14:paraId="6F8B3FBB" w14:textId="77777777" w:rsidR="000C7C8D" w:rsidRDefault="000C7C8D" w:rsidP="000C7C8D">
            <w:pPr>
              <w:snapToGrid w:val="0"/>
              <w:rPr>
                <w:bCs/>
                <w:sz w:val="16"/>
                <w:szCs w:val="16"/>
              </w:rPr>
            </w:pPr>
            <w:r>
              <w:rPr>
                <w:bCs/>
                <w:sz w:val="16"/>
                <w:szCs w:val="16"/>
              </w:rPr>
              <w:t>Age3PropUpperLimit</w:t>
            </w:r>
          </w:p>
        </w:tc>
        <w:tc>
          <w:tcPr>
            <w:tcW w:w="3630" w:type="dxa"/>
            <w:tcMar>
              <w:left w:w="29" w:type="dxa"/>
              <w:right w:w="29" w:type="dxa"/>
            </w:tcMar>
          </w:tcPr>
          <w:p w14:paraId="4C18CFA9" w14:textId="77777777" w:rsidR="000C7C8D" w:rsidRDefault="000C7C8D" w:rsidP="000C7C8D">
            <w:pPr>
              <w:snapToGrid w:val="0"/>
              <w:rPr>
                <w:bCs/>
                <w:sz w:val="16"/>
                <w:szCs w:val="16"/>
              </w:rPr>
            </w:pPr>
            <w:r>
              <w:rPr>
                <w:bCs/>
                <w:sz w:val="16"/>
                <w:szCs w:val="16"/>
              </w:rPr>
              <w:t>The upper limit of the confidence interval for the Age3Prop field.</w:t>
            </w:r>
          </w:p>
        </w:tc>
        <w:tc>
          <w:tcPr>
            <w:tcW w:w="958" w:type="dxa"/>
            <w:tcMar>
              <w:left w:w="29" w:type="dxa"/>
              <w:right w:w="29" w:type="dxa"/>
            </w:tcMar>
          </w:tcPr>
          <w:p w14:paraId="6EE3616E" w14:textId="2242DA86" w:rsidR="000C7C8D" w:rsidRPr="00906C01" w:rsidRDefault="000C7C8D" w:rsidP="000C7C8D">
            <w:pPr>
              <w:snapToGrid w:val="0"/>
              <w:jc w:val="center"/>
              <w:rPr>
                <w:bCs/>
                <w:sz w:val="16"/>
                <w:szCs w:val="16"/>
              </w:rPr>
            </w:pPr>
            <w:del w:id="1533" w:author="Mike Banach" w:date="2023-11-20T15:48:00Z">
              <w:r w:rsidDel="000D1C32">
                <w:rPr>
                  <w:bCs/>
                  <w:sz w:val="16"/>
                  <w:szCs w:val="16"/>
                </w:rPr>
                <w:delText>Single</w:delText>
              </w:r>
            </w:del>
            <w:ins w:id="1534" w:author="Mike Banach" w:date="2023-11-20T15:48:00Z">
              <w:r w:rsidR="000D1C32">
                <w:rPr>
                  <w:bCs/>
                  <w:sz w:val="16"/>
                  <w:szCs w:val="16"/>
                </w:rPr>
                <w:t>Real</w:t>
              </w:r>
            </w:ins>
          </w:p>
        </w:tc>
        <w:tc>
          <w:tcPr>
            <w:tcW w:w="8358" w:type="dxa"/>
            <w:gridSpan w:val="7"/>
          </w:tcPr>
          <w:p w14:paraId="241DAD67" w14:textId="77777777" w:rsidR="000C7C8D" w:rsidRPr="00906C01" w:rsidRDefault="000C7C8D" w:rsidP="000C7C8D">
            <w:pPr>
              <w:snapToGrid w:val="0"/>
              <w:rPr>
                <w:sz w:val="16"/>
                <w:szCs w:val="16"/>
              </w:rPr>
            </w:pPr>
            <w:r>
              <w:rPr>
                <w:sz w:val="16"/>
                <w:szCs w:val="16"/>
              </w:rPr>
              <w:t>See the Codes/Conventions for the Age0PropUpperLimit field.</w:t>
            </w:r>
          </w:p>
        </w:tc>
      </w:tr>
      <w:tr w:rsidR="000C7C8D" w:rsidRPr="00B51678" w14:paraId="075754CE" w14:textId="77777777" w:rsidTr="0085074A">
        <w:trPr>
          <w:cantSplit/>
        </w:trPr>
        <w:tc>
          <w:tcPr>
            <w:tcW w:w="1742" w:type="dxa"/>
            <w:tcMar>
              <w:left w:w="29" w:type="dxa"/>
              <w:right w:w="29" w:type="dxa"/>
            </w:tcMar>
          </w:tcPr>
          <w:p w14:paraId="7A0BBFC1" w14:textId="77777777" w:rsidR="000C7C8D" w:rsidRPr="009375C4" w:rsidRDefault="000C7C8D" w:rsidP="000C7C8D">
            <w:pPr>
              <w:snapToGrid w:val="0"/>
              <w:rPr>
                <w:bCs/>
                <w:sz w:val="16"/>
                <w:szCs w:val="16"/>
              </w:rPr>
            </w:pPr>
            <w:r w:rsidRPr="009375C4">
              <w:rPr>
                <w:bCs/>
                <w:sz w:val="16"/>
                <w:szCs w:val="16"/>
              </w:rPr>
              <w:t>Age4PlusProp</w:t>
            </w:r>
          </w:p>
        </w:tc>
        <w:tc>
          <w:tcPr>
            <w:tcW w:w="3630" w:type="dxa"/>
            <w:tcMar>
              <w:left w:w="29" w:type="dxa"/>
              <w:right w:w="29" w:type="dxa"/>
            </w:tcMar>
          </w:tcPr>
          <w:p w14:paraId="2FC84D5E" w14:textId="77777777" w:rsidR="000C7C8D" w:rsidRDefault="000C7C8D" w:rsidP="00053D44">
            <w:pPr>
              <w:snapToGrid w:val="0"/>
              <w:rPr>
                <w:bCs/>
                <w:sz w:val="16"/>
                <w:szCs w:val="16"/>
              </w:rPr>
            </w:pPr>
            <w:r>
              <w:rPr>
                <w:bCs/>
                <w:sz w:val="16"/>
                <w:szCs w:val="16"/>
              </w:rPr>
              <w:t xml:space="preserve">The proportion of </w:t>
            </w:r>
            <w:r w:rsidRPr="00744277">
              <w:rPr>
                <w:bCs/>
                <w:sz w:val="16"/>
                <w:szCs w:val="16"/>
                <w:u w:val="single"/>
              </w:rPr>
              <w:t>natural origin</w:t>
            </w:r>
            <w:r>
              <w:rPr>
                <w:bCs/>
                <w:sz w:val="16"/>
                <w:szCs w:val="16"/>
              </w:rPr>
              <w:t xml:space="preserve"> fish that were </w:t>
            </w:r>
            <w:r w:rsidRPr="00906C01">
              <w:rPr>
                <w:bCs/>
                <w:sz w:val="16"/>
                <w:szCs w:val="16"/>
              </w:rPr>
              <w:t>age 4</w:t>
            </w:r>
            <w:r>
              <w:rPr>
                <w:bCs/>
                <w:sz w:val="16"/>
                <w:szCs w:val="16"/>
              </w:rPr>
              <w:t xml:space="preserve"> or higher</w:t>
            </w:r>
            <w:r w:rsidRPr="00906C01">
              <w:rPr>
                <w:bCs/>
                <w:sz w:val="16"/>
                <w:szCs w:val="16"/>
              </w:rPr>
              <w:t xml:space="preserve"> (brood year +4)</w:t>
            </w:r>
            <w:r w:rsidR="0092150B">
              <w:rPr>
                <w:bCs/>
                <w:sz w:val="16"/>
                <w:szCs w:val="16"/>
              </w:rPr>
              <w:t xml:space="preserve"> or older</w:t>
            </w:r>
            <w:r w:rsidRPr="00906C01">
              <w:rPr>
                <w:bCs/>
                <w:sz w:val="16"/>
                <w:szCs w:val="16"/>
              </w:rPr>
              <w:t>.</w:t>
            </w:r>
          </w:p>
        </w:tc>
        <w:tc>
          <w:tcPr>
            <w:tcW w:w="958" w:type="dxa"/>
            <w:tcMar>
              <w:left w:w="29" w:type="dxa"/>
              <w:right w:w="29" w:type="dxa"/>
            </w:tcMar>
          </w:tcPr>
          <w:p w14:paraId="324CEB89" w14:textId="3C1D5690" w:rsidR="000C7C8D" w:rsidRPr="009375C4" w:rsidRDefault="000C7C8D" w:rsidP="000C7C8D">
            <w:pPr>
              <w:snapToGrid w:val="0"/>
              <w:jc w:val="center"/>
              <w:rPr>
                <w:bCs/>
                <w:sz w:val="16"/>
                <w:szCs w:val="16"/>
              </w:rPr>
            </w:pPr>
            <w:del w:id="1535" w:author="Mike Banach" w:date="2023-11-20T15:48:00Z">
              <w:r w:rsidRPr="009375C4" w:rsidDel="000D1C32">
                <w:rPr>
                  <w:bCs/>
                  <w:sz w:val="16"/>
                  <w:szCs w:val="16"/>
                </w:rPr>
                <w:delText>Single</w:delText>
              </w:r>
            </w:del>
            <w:ins w:id="1536" w:author="Mike Banach" w:date="2023-11-20T15:48:00Z">
              <w:r w:rsidR="000D1C32">
                <w:rPr>
                  <w:bCs/>
                  <w:sz w:val="16"/>
                  <w:szCs w:val="16"/>
                </w:rPr>
                <w:t>Real</w:t>
              </w:r>
            </w:ins>
          </w:p>
        </w:tc>
        <w:tc>
          <w:tcPr>
            <w:tcW w:w="8358" w:type="dxa"/>
            <w:gridSpan w:val="7"/>
          </w:tcPr>
          <w:p w14:paraId="4BF4BF2F" w14:textId="77777777" w:rsidR="000C7C8D" w:rsidRDefault="000C7C8D" w:rsidP="000C7C8D">
            <w:pPr>
              <w:snapToGrid w:val="0"/>
              <w:rPr>
                <w:sz w:val="16"/>
                <w:szCs w:val="16"/>
              </w:rPr>
            </w:pPr>
            <w:r w:rsidRPr="00906C01">
              <w:rPr>
                <w:sz w:val="16"/>
                <w:szCs w:val="16"/>
              </w:rPr>
              <w:t>See the Codes/Conventio</w:t>
            </w:r>
            <w:r>
              <w:rPr>
                <w:sz w:val="16"/>
                <w:szCs w:val="16"/>
              </w:rPr>
              <w:t>ns column for the Age0</w:t>
            </w:r>
            <w:r>
              <w:rPr>
                <w:bCs/>
                <w:sz w:val="16"/>
                <w:szCs w:val="16"/>
              </w:rPr>
              <w:t>Prop</w:t>
            </w:r>
            <w:r w:rsidRPr="00906C01">
              <w:rPr>
                <w:sz w:val="16"/>
                <w:szCs w:val="16"/>
              </w:rPr>
              <w:t xml:space="preserve"> field.</w:t>
            </w:r>
          </w:p>
        </w:tc>
      </w:tr>
      <w:tr w:rsidR="000C7C8D" w:rsidRPr="00B51678" w14:paraId="31BA548C" w14:textId="77777777" w:rsidTr="0085074A">
        <w:trPr>
          <w:cantSplit/>
        </w:trPr>
        <w:tc>
          <w:tcPr>
            <w:tcW w:w="1742" w:type="dxa"/>
            <w:tcMar>
              <w:left w:w="29" w:type="dxa"/>
              <w:right w:w="29" w:type="dxa"/>
            </w:tcMar>
          </w:tcPr>
          <w:p w14:paraId="3C5D1770" w14:textId="77777777" w:rsidR="000C7C8D" w:rsidRDefault="000C7C8D" w:rsidP="000C7C8D">
            <w:pPr>
              <w:snapToGrid w:val="0"/>
              <w:rPr>
                <w:bCs/>
                <w:sz w:val="16"/>
                <w:szCs w:val="16"/>
              </w:rPr>
            </w:pPr>
            <w:r>
              <w:rPr>
                <w:bCs/>
                <w:sz w:val="16"/>
                <w:szCs w:val="16"/>
              </w:rPr>
              <w:t>Age4PlusPropLowerLimit</w:t>
            </w:r>
          </w:p>
        </w:tc>
        <w:tc>
          <w:tcPr>
            <w:tcW w:w="3630" w:type="dxa"/>
            <w:tcMar>
              <w:left w:w="29" w:type="dxa"/>
              <w:right w:w="29" w:type="dxa"/>
            </w:tcMar>
          </w:tcPr>
          <w:p w14:paraId="5A58EACB" w14:textId="77777777" w:rsidR="000C7C8D" w:rsidRDefault="000C7C8D" w:rsidP="000C7C8D">
            <w:pPr>
              <w:snapToGrid w:val="0"/>
              <w:rPr>
                <w:bCs/>
                <w:sz w:val="16"/>
                <w:szCs w:val="16"/>
              </w:rPr>
            </w:pPr>
            <w:r>
              <w:rPr>
                <w:bCs/>
                <w:sz w:val="16"/>
                <w:szCs w:val="16"/>
              </w:rPr>
              <w:t>The lower limit of the confidence interval for the Age4PlusProp field.</w:t>
            </w:r>
          </w:p>
        </w:tc>
        <w:tc>
          <w:tcPr>
            <w:tcW w:w="958" w:type="dxa"/>
            <w:tcMar>
              <w:left w:w="29" w:type="dxa"/>
              <w:right w:w="29" w:type="dxa"/>
            </w:tcMar>
          </w:tcPr>
          <w:p w14:paraId="2034560C" w14:textId="1A4690A2" w:rsidR="000C7C8D" w:rsidRPr="00906C01" w:rsidRDefault="000C7C8D" w:rsidP="000C7C8D">
            <w:pPr>
              <w:snapToGrid w:val="0"/>
              <w:jc w:val="center"/>
              <w:rPr>
                <w:bCs/>
                <w:sz w:val="16"/>
                <w:szCs w:val="16"/>
              </w:rPr>
            </w:pPr>
            <w:del w:id="1537" w:author="Mike Banach" w:date="2023-11-20T15:48:00Z">
              <w:r w:rsidDel="000D1C32">
                <w:rPr>
                  <w:bCs/>
                  <w:sz w:val="16"/>
                  <w:szCs w:val="16"/>
                </w:rPr>
                <w:delText>Single</w:delText>
              </w:r>
            </w:del>
            <w:ins w:id="1538" w:author="Mike Banach" w:date="2023-11-20T15:48:00Z">
              <w:r w:rsidR="000D1C32">
                <w:rPr>
                  <w:bCs/>
                  <w:sz w:val="16"/>
                  <w:szCs w:val="16"/>
                </w:rPr>
                <w:t>Real</w:t>
              </w:r>
            </w:ins>
          </w:p>
        </w:tc>
        <w:tc>
          <w:tcPr>
            <w:tcW w:w="8358" w:type="dxa"/>
            <w:gridSpan w:val="7"/>
          </w:tcPr>
          <w:p w14:paraId="12D5DE35" w14:textId="77777777" w:rsidR="000C7C8D" w:rsidRPr="00906C01" w:rsidRDefault="000C7C8D" w:rsidP="000C7C8D">
            <w:pPr>
              <w:snapToGrid w:val="0"/>
              <w:rPr>
                <w:sz w:val="16"/>
                <w:szCs w:val="16"/>
              </w:rPr>
            </w:pPr>
            <w:r>
              <w:rPr>
                <w:sz w:val="16"/>
                <w:szCs w:val="16"/>
              </w:rPr>
              <w:t>See the Codes/Conventions for the Age0PropLowerLimit field.</w:t>
            </w:r>
          </w:p>
        </w:tc>
      </w:tr>
      <w:tr w:rsidR="000C7C8D" w:rsidRPr="00B51678" w14:paraId="0822B4E0" w14:textId="77777777" w:rsidTr="0085074A">
        <w:trPr>
          <w:cantSplit/>
        </w:trPr>
        <w:tc>
          <w:tcPr>
            <w:tcW w:w="1742" w:type="dxa"/>
            <w:tcMar>
              <w:left w:w="29" w:type="dxa"/>
              <w:right w:w="29" w:type="dxa"/>
            </w:tcMar>
          </w:tcPr>
          <w:p w14:paraId="544A48AA" w14:textId="77777777" w:rsidR="000C7C8D" w:rsidRDefault="000C7C8D" w:rsidP="000C7C8D">
            <w:pPr>
              <w:snapToGrid w:val="0"/>
              <w:rPr>
                <w:bCs/>
                <w:sz w:val="16"/>
                <w:szCs w:val="16"/>
              </w:rPr>
            </w:pPr>
            <w:r>
              <w:rPr>
                <w:bCs/>
                <w:sz w:val="16"/>
                <w:szCs w:val="16"/>
              </w:rPr>
              <w:t>Age4PlusPropUpperLimit</w:t>
            </w:r>
          </w:p>
        </w:tc>
        <w:tc>
          <w:tcPr>
            <w:tcW w:w="3630" w:type="dxa"/>
            <w:tcMar>
              <w:left w:w="29" w:type="dxa"/>
              <w:right w:w="29" w:type="dxa"/>
            </w:tcMar>
          </w:tcPr>
          <w:p w14:paraId="40D27860" w14:textId="77777777" w:rsidR="000C7C8D" w:rsidRDefault="000C7C8D" w:rsidP="000C7C8D">
            <w:pPr>
              <w:snapToGrid w:val="0"/>
              <w:rPr>
                <w:bCs/>
                <w:sz w:val="16"/>
                <w:szCs w:val="16"/>
              </w:rPr>
            </w:pPr>
            <w:r>
              <w:rPr>
                <w:bCs/>
                <w:sz w:val="16"/>
                <w:szCs w:val="16"/>
              </w:rPr>
              <w:t>The upper limit of the confidence interval for the Age4PlusProp field.</w:t>
            </w:r>
          </w:p>
        </w:tc>
        <w:tc>
          <w:tcPr>
            <w:tcW w:w="958" w:type="dxa"/>
            <w:tcMar>
              <w:left w:w="29" w:type="dxa"/>
              <w:right w:w="29" w:type="dxa"/>
            </w:tcMar>
          </w:tcPr>
          <w:p w14:paraId="6560D3D0" w14:textId="207D719E" w:rsidR="000C7C8D" w:rsidRPr="00906C01" w:rsidRDefault="000C7C8D" w:rsidP="000C7C8D">
            <w:pPr>
              <w:snapToGrid w:val="0"/>
              <w:jc w:val="center"/>
              <w:rPr>
                <w:bCs/>
                <w:sz w:val="16"/>
                <w:szCs w:val="16"/>
              </w:rPr>
            </w:pPr>
            <w:del w:id="1539" w:author="Mike Banach" w:date="2023-11-20T15:48:00Z">
              <w:r w:rsidDel="000D1C32">
                <w:rPr>
                  <w:bCs/>
                  <w:sz w:val="16"/>
                  <w:szCs w:val="16"/>
                </w:rPr>
                <w:delText>Single</w:delText>
              </w:r>
            </w:del>
            <w:ins w:id="1540" w:author="Mike Banach" w:date="2023-11-20T15:48:00Z">
              <w:r w:rsidR="000D1C32">
                <w:rPr>
                  <w:bCs/>
                  <w:sz w:val="16"/>
                  <w:szCs w:val="16"/>
                </w:rPr>
                <w:t>Real</w:t>
              </w:r>
            </w:ins>
          </w:p>
        </w:tc>
        <w:tc>
          <w:tcPr>
            <w:tcW w:w="8358" w:type="dxa"/>
            <w:gridSpan w:val="7"/>
          </w:tcPr>
          <w:p w14:paraId="4EAAC3B4" w14:textId="77777777" w:rsidR="000C7C8D" w:rsidRPr="00906C01" w:rsidRDefault="000C7C8D" w:rsidP="000C7C8D">
            <w:pPr>
              <w:snapToGrid w:val="0"/>
              <w:rPr>
                <w:sz w:val="16"/>
                <w:szCs w:val="16"/>
              </w:rPr>
            </w:pPr>
            <w:r>
              <w:rPr>
                <w:sz w:val="16"/>
                <w:szCs w:val="16"/>
              </w:rPr>
              <w:t>See the Codes/Conventions for the Age0PropUpperLimit field.</w:t>
            </w:r>
          </w:p>
        </w:tc>
      </w:tr>
      <w:tr w:rsidR="000C7C8D" w:rsidRPr="00B51678" w14:paraId="3249FE6B" w14:textId="77777777" w:rsidTr="0085074A">
        <w:trPr>
          <w:cantSplit/>
        </w:trPr>
        <w:tc>
          <w:tcPr>
            <w:tcW w:w="1742" w:type="dxa"/>
            <w:tcMar>
              <w:left w:w="29" w:type="dxa"/>
              <w:right w:w="29" w:type="dxa"/>
            </w:tcMar>
          </w:tcPr>
          <w:p w14:paraId="368198BE" w14:textId="77777777" w:rsidR="000C7C8D" w:rsidRDefault="000C7C8D" w:rsidP="000C7C8D">
            <w:pPr>
              <w:snapToGrid w:val="0"/>
              <w:rPr>
                <w:bCs/>
                <w:sz w:val="16"/>
                <w:szCs w:val="16"/>
              </w:rPr>
            </w:pPr>
            <w:r>
              <w:rPr>
                <w:bCs/>
                <w:sz w:val="16"/>
                <w:szCs w:val="16"/>
              </w:rPr>
              <w:t>AgePropAlpha</w:t>
            </w:r>
          </w:p>
        </w:tc>
        <w:tc>
          <w:tcPr>
            <w:tcW w:w="3630" w:type="dxa"/>
            <w:tcMar>
              <w:left w:w="29" w:type="dxa"/>
              <w:right w:w="29" w:type="dxa"/>
            </w:tcMar>
          </w:tcPr>
          <w:p w14:paraId="24CD80AD" w14:textId="77777777" w:rsidR="000C7C8D" w:rsidRDefault="000C7C8D" w:rsidP="000C7C8D">
            <w:pPr>
              <w:snapToGrid w:val="0"/>
              <w:rPr>
                <w:bCs/>
                <w:sz w:val="16"/>
                <w:szCs w:val="16"/>
              </w:rPr>
            </w:pPr>
            <w:r>
              <w:rPr>
                <w:bCs/>
                <w:sz w:val="16"/>
                <w:szCs w:val="16"/>
              </w:rPr>
              <w:t xml:space="preserve">The significance level for the </w:t>
            </w:r>
            <w:proofErr w:type="spellStart"/>
            <w:r>
              <w:rPr>
                <w:bCs/>
                <w:sz w:val="16"/>
                <w:szCs w:val="16"/>
              </w:rPr>
              <w:t>Age_x_Prop</w:t>
            </w:r>
            <w:proofErr w:type="spellEnd"/>
            <w:r>
              <w:rPr>
                <w:bCs/>
                <w:sz w:val="16"/>
                <w:szCs w:val="16"/>
              </w:rPr>
              <w:t xml:space="preserve"> confidence intervals, expressed as alpha.</w:t>
            </w:r>
          </w:p>
        </w:tc>
        <w:tc>
          <w:tcPr>
            <w:tcW w:w="958" w:type="dxa"/>
            <w:tcMar>
              <w:left w:w="29" w:type="dxa"/>
              <w:right w:w="29" w:type="dxa"/>
            </w:tcMar>
          </w:tcPr>
          <w:p w14:paraId="7ACE238B" w14:textId="4EE2D5C4" w:rsidR="000C7C8D" w:rsidRPr="00906C01" w:rsidRDefault="000C7C8D" w:rsidP="000C7C8D">
            <w:pPr>
              <w:snapToGrid w:val="0"/>
              <w:jc w:val="center"/>
              <w:rPr>
                <w:bCs/>
                <w:sz w:val="16"/>
                <w:szCs w:val="16"/>
              </w:rPr>
            </w:pPr>
            <w:del w:id="1541" w:author="Mike Banach" w:date="2023-11-20T15:48:00Z">
              <w:r w:rsidDel="000D1C32">
                <w:rPr>
                  <w:bCs/>
                  <w:sz w:val="16"/>
                  <w:szCs w:val="16"/>
                </w:rPr>
                <w:delText>Single</w:delText>
              </w:r>
            </w:del>
            <w:ins w:id="1542" w:author="Mike Banach" w:date="2023-11-20T15:48:00Z">
              <w:r w:rsidR="000D1C32">
                <w:rPr>
                  <w:bCs/>
                  <w:sz w:val="16"/>
                  <w:szCs w:val="16"/>
                </w:rPr>
                <w:t>Real</w:t>
              </w:r>
            </w:ins>
          </w:p>
        </w:tc>
        <w:tc>
          <w:tcPr>
            <w:tcW w:w="8358" w:type="dxa"/>
            <w:gridSpan w:val="7"/>
          </w:tcPr>
          <w:p w14:paraId="51367C43" w14:textId="77777777" w:rsidR="000C7C8D" w:rsidRPr="00906C01" w:rsidRDefault="000C7C8D" w:rsidP="000C7C8D">
            <w:pPr>
              <w:snapToGrid w:val="0"/>
              <w:rPr>
                <w:sz w:val="16"/>
                <w:szCs w:val="16"/>
              </w:rPr>
            </w:pPr>
            <w:r>
              <w:rPr>
                <w:sz w:val="16"/>
                <w:szCs w:val="16"/>
              </w:rPr>
              <w:t>Express these values as alpha values.  For example, for the 95% confidence limits enter "0.05" in this field, not "95".</w:t>
            </w:r>
          </w:p>
        </w:tc>
      </w:tr>
      <w:tr w:rsidR="000C7C8D" w:rsidRPr="009A1333" w14:paraId="58C8AE37" w14:textId="77777777" w:rsidTr="00EE4206">
        <w:trPr>
          <w:cantSplit/>
          <w:trHeight w:val="363"/>
        </w:trPr>
        <w:tc>
          <w:tcPr>
            <w:tcW w:w="14688" w:type="dxa"/>
            <w:gridSpan w:val="10"/>
            <w:shd w:val="clear" w:color="auto" w:fill="DBE5F1"/>
            <w:vAlign w:val="center"/>
          </w:tcPr>
          <w:p w14:paraId="5BB20DCF" w14:textId="77777777" w:rsidR="000C7C8D" w:rsidRPr="009A1333" w:rsidRDefault="000C7C8D" w:rsidP="000C7C8D">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F8401E" w:rsidRPr="00B51678" w14:paraId="72756D47" w14:textId="77777777" w:rsidTr="0085074A">
        <w:trPr>
          <w:cantSplit/>
        </w:trPr>
        <w:tc>
          <w:tcPr>
            <w:tcW w:w="1742" w:type="dxa"/>
            <w:tcMar>
              <w:left w:w="29" w:type="dxa"/>
              <w:right w:w="29" w:type="dxa"/>
            </w:tcMar>
          </w:tcPr>
          <w:p w14:paraId="25D06307" w14:textId="4C026A1F" w:rsidR="00F8401E" w:rsidRPr="00DD4D1E" w:rsidRDefault="00F8401E" w:rsidP="00F8401E">
            <w:pPr>
              <w:snapToGrid w:val="0"/>
              <w:rPr>
                <w:bCs/>
                <w:sz w:val="16"/>
                <w:szCs w:val="16"/>
              </w:rPr>
            </w:pPr>
            <w:r>
              <w:rPr>
                <w:b/>
                <w:bCs/>
                <w:color w:val="FF0000"/>
                <w:sz w:val="16"/>
                <w:szCs w:val="16"/>
              </w:rPr>
              <w:t>GeneralApproach</w:t>
            </w:r>
          </w:p>
        </w:tc>
        <w:tc>
          <w:tcPr>
            <w:tcW w:w="3630" w:type="dxa"/>
            <w:tcMar>
              <w:left w:w="29" w:type="dxa"/>
              <w:right w:w="29" w:type="dxa"/>
            </w:tcMar>
          </w:tcPr>
          <w:p w14:paraId="4673BE5D" w14:textId="13ADFFAE" w:rsidR="00F8401E" w:rsidRPr="009D3D05" w:rsidRDefault="00F8401E" w:rsidP="00F8401E">
            <w:pPr>
              <w:snapToGrid w:val="0"/>
              <w:rPr>
                <w:bCs/>
                <w:sz w:val="16"/>
                <w:szCs w:val="16"/>
              </w:rPr>
            </w:pPr>
            <w:r>
              <w:rPr>
                <w:bCs/>
                <w:sz w:val="16"/>
                <w:szCs w:val="16"/>
              </w:rPr>
              <w:t>The general class of method(s) used to make the abundance estimate.</w:t>
            </w:r>
          </w:p>
        </w:tc>
        <w:tc>
          <w:tcPr>
            <w:tcW w:w="958" w:type="dxa"/>
            <w:tcMar>
              <w:left w:w="29" w:type="dxa"/>
              <w:right w:w="29" w:type="dxa"/>
            </w:tcMar>
          </w:tcPr>
          <w:p w14:paraId="615ABFD0" w14:textId="15367694" w:rsidR="00F8401E" w:rsidRPr="00325D88" w:rsidRDefault="00F8401E" w:rsidP="00F8401E">
            <w:pPr>
              <w:snapToGrid w:val="0"/>
              <w:jc w:val="center"/>
              <w:rPr>
                <w:bCs/>
                <w:sz w:val="16"/>
                <w:szCs w:val="16"/>
              </w:rPr>
            </w:pPr>
            <w:r>
              <w:rPr>
                <w:b/>
                <w:bCs/>
                <w:color w:val="FF0000"/>
                <w:sz w:val="16"/>
                <w:szCs w:val="16"/>
              </w:rPr>
              <w:t>Text 255</w:t>
            </w:r>
          </w:p>
        </w:tc>
        <w:tc>
          <w:tcPr>
            <w:tcW w:w="8358" w:type="dxa"/>
            <w:gridSpan w:val="7"/>
          </w:tcPr>
          <w:p w14:paraId="656FC05D" w14:textId="77777777" w:rsidR="00F8401E" w:rsidRDefault="00F8401E" w:rsidP="00F8401E">
            <w:pPr>
              <w:snapToGrid w:val="0"/>
              <w:rPr>
                <w:bCs/>
                <w:sz w:val="16"/>
                <w:szCs w:val="16"/>
              </w:rPr>
            </w:pPr>
            <w:r w:rsidRPr="001113DC">
              <w:rPr>
                <w:bCs/>
                <w:sz w:val="16"/>
                <w:szCs w:val="16"/>
                <w:u w:val="single"/>
              </w:rPr>
              <w:t>Acceptable values</w:t>
            </w:r>
            <w:r>
              <w:rPr>
                <w:bCs/>
                <w:sz w:val="16"/>
                <w:szCs w:val="16"/>
              </w:rPr>
              <w:t>:</w:t>
            </w:r>
          </w:p>
          <w:p w14:paraId="0B339D42" w14:textId="77777777" w:rsidR="00F8401E" w:rsidRPr="00BE7448" w:rsidRDefault="00F8401E" w:rsidP="00F8401E">
            <w:pPr>
              <w:numPr>
                <w:ilvl w:val="0"/>
                <w:numId w:val="22"/>
              </w:numPr>
              <w:snapToGrid w:val="0"/>
              <w:ind w:left="173" w:hanging="144"/>
              <w:rPr>
                <w:bCs/>
                <w:sz w:val="16"/>
                <w:szCs w:val="16"/>
              </w:rPr>
            </w:pPr>
            <w:r>
              <w:rPr>
                <w:bCs/>
                <w:sz w:val="16"/>
                <w:szCs w:val="16"/>
              </w:rPr>
              <w:t>Snorkeling</w:t>
            </w:r>
          </w:p>
          <w:p w14:paraId="5624AEEA" w14:textId="77777777" w:rsidR="00F8401E" w:rsidRPr="00BE7448" w:rsidRDefault="00F8401E" w:rsidP="00F8401E">
            <w:pPr>
              <w:numPr>
                <w:ilvl w:val="0"/>
                <w:numId w:val="22"/>
              </w:numPr>
              <w:snapToGrid w:val="0"/>
              <w:ind w:left="173" w:hanging="144"/>
              <w:rPr>
                <w:bCs/>
                <w:sz w:val="16"/>
                <w:szCs w:val="16"/>
              </w:rPr>
            </w:pPr>
            <w:r>
              <w:rPr>
                <w:bCs/>
                <w:sz w:val="16"/>
                <w:szCs w:val="16"/>
              </w:rPr>
              <w:t>Mark/recapture estimate</w:t>
            </w:r>
          </w:p>
          <w:p w14:paraId="58571ADA" w14:textId="77777777" w:rsidR="00F8401E" w:rsidRPr="00BE7448" w:rsidRDefault="00F8401E" w:rsidP="00F8401E">
            <w:pPr>
              <w:numPr>
                <w:ilvl w:val="0"/>
                <w:numId w:val="22"/>
              </w:numPr>
              <w:snapToGrid w:val="0"/>
              <w:ind w:left="173" w:hanging="144"/>
              <w:rPr>
                <w:bCs/>
                <w:sz w:val="16"/>
                <w:szCs w:val="16"/>
              </w:rPr>
            </w:pPr>
            <w:r>
              <w:rPr>
                <w:bCs/>
                <w:sz w:val="16"/>
                <w:szCs w:val="16"/>
              </w:rPr>
              <w:t>Removal estimate</w:t>
            </w:r>
          </w:p>
          <w:p w14:paraId="20AE00DA" w14:textId="77777777" w:rsidR="00F8401E" w:rsidRPr="00BE7448" w:rsidRDefault="00F8401E" w:rsidP="00F8401E">
            <w:pPr>
              <w:numPr>
                <w:ilvl w:val="0"/>
                <w:numId w:val="22"/>
              </w:numPr>
              <w:snapToGrid w:val="0"/>
              <w:ind w:left="173" w:hanging="144"/>
              <w:rPr>
                <w:bCs/>
                <w:sz w:val="16"/>
                <w:szCs w:val="16"/>
              </w:rPr>
            </w:pPr>
            <w:r w:rsidRPr="00BE7448">
              <w:rPr>
                <w:bCs/>
                <w:sz w:val="16"/>
                <w:szCs w:val="16"/>
              </w:rPr>
              <w:t>Presmolt tagging with downmigrant trap recapture</w:t>
            </w:r>
          </w:p>
          <w:p w14:paraId="4E637500" w14:textId="77777777" w:rsidR="00F8401E" w:rsidRDefault="00F8401E" w:rsidP="00F8401E">
            <w:pPr>
              <w:numPr>
                <w:ilvl w:val="0"/>
                <w:numId w:val="22"/>
              </w:numPr>
              <w:snapToGrid w:val="0"/>
              <w:ind w:left="173" w:hanging="144"/>
              <w:rPr>
                <w:bCs/>
                <w:sz w:val="16"/>
                <w:szCs w:val="16"/>
              </w:rPr>
            </w:pPr>
            <w:r>
              <w:rPr>
                <w:bCs/>
                <w:sz w:val="16"/>
                <w:szCs w:val="16"/>
              </w:rPr>
              <w:t>Down-migrant trapping</w:t>
            </w:r>
          </w:p>
          <w:p w14:paraId="588C579E" w14:textId="77777777" w:rsidR="00F8401E" w:rsidRDefault="00F8401E" w:rsidP="00F8401E">
            <w:pPr>
              <w:numPr>
                <w:ilvl w:val="0"/>
                <w:numId w:val="22"/>
              </w:numPr>
              <w:snapToGrid w:val="0"/>
              <w:ind w:left="173" w:hanging="144"/>
              <w:rPr>
                <w:bCs/>
                <w:sz w:val="16"/>
                <w:szCs w:val="16"/>
              </w:rPr>
            </w:pPr>
            <w:r>
              <w:rPr>
                <w:bCs/>
                <w:sz w:val="16"/>
                <w:szCs w:val="16"/>
              </w:rPr>
              <w:t>Not applicable</w:t>
            </w:r>
          </w:p>
          <w:p w14:paraId="1B0A2157" w14:textId="77777777" w:rsidR="00F8401E" w:rsidRDefault="00F8401E" w:rsidP="00F8401E">
            <w:pPr>
              <w:snapToGrid w:val="0"/>
              <w:rPr>
                <w:bCs/>
                <w:sz w:val="16"/>
                <w:szCs w:val="16"/>
              </w:rPr>
            </w:pPr>
          </w:p>
          <w:p w14:paraId="18222F18" w14:textId="6EADD162" w:rsidR="00F8401E" w:rsidRPr="00325D88" w:rsidRDefault="00F8401E" w:rsidP="00F8401E">
            <w:pPr>
              <w:snapToGrid w:val="0"/>
              <w:rPr>
                <w:sz w:val="16"/>
                <w:szCs w:val="16"/>
              </w:rPr>
            </w:pPr>
            <w:r>
              <w:rPr>
                <w:bCs/>
                <w:sz w:val="16"/>
                <w:szCs w:val="16"/>
              </w:rPr>
              <w:t>(Contact Mike Banach at 503-595-3152 if you need to add to this list.)</w:t>
            </w:r>
          </w:p>
        </w:tc>
      </w:tr>
      <w:tr w:rsidR="00F8401E" w:rsidRPr="00B51678" w14:paraId="42B543A9" w14:textId="77777777" w:rsidTr="0085074A">
        <w:trPr>
          <w:cantSplit/>
        </w:trPr>
        <w:tc>
          <w:tcPr>
            <w:tcW w:w="1742" w:type="dxa"/>
            <w:tcMar>
              <w:left w:w="29" w:type="dxa"/>
              <w:right w:w="29" w:type="dxa"/>
            </w:tcMar>
          </w:tcPr>
          <w:p w14:paraId="6D874EE1" w14:textId="34FCDC5F" w:rsidR="00F8401E" w:rsidRDefault="00F8401E" w:rsidP="00F8401E">
            <w:pPr>
              <w:snapToGrid w:val="0"/>
              <w:rPr>
                <w:bCs/>
                <w:sz w:val="16"/>
                <w:szCs w:val="16"/>
              </w:rPr>
            </w:pPr>
            <w:r>
              <w:rPr>
                <w:bCs/>
                <w:sz w:val="16"/>
                <w:szCs w:val="16"/>
              </w:rPr>
              <w:t>ProtMethName</w:t>
            </w:r>
          </w:p>
        </w:tc>
        <w:tc>
          <w:tcPr>
            <w:tcW w:w="3630" w:type="dxa"/>
            <w:tcMar>
              <w:left w:w="29" w:type="dxa"/>
              <w:right w:w="29" w:type="dxa"/>
            </w:tcMar>
          </w:tcPr>
          <w:p w14:paraId="7AE9F091" w14:textId="639EF5B0" w:rsidR="00F8401E" w:rsidRPr="009D3D05" w:rsidRDefault="00F8401E" w:rsidP="00F8401E">
            <w:pPr>
              <w:snapToGrid w:val="0"/>
              <w:rPr>
                <w:sz w:val="15"/>
                <w:szCs w:val="15"/>
              </w:rPr>
            </w:pPr>
            <w:r w:rsidRPr="009D3D05">
              <w:rPr>
                <w:sz w:val="15"/>
                <w:szCs w:val="15"/>
              </w:rPr>
              <w:t>The name(s) of all protocols and associated data collection and data analysis methods used to calculate the indicator estimate.</w:t>
            </w:r>
          </w:p>
        </w:tc>
        <w:tc>
          <w:tcPr>
            <w:tcW w:w="958" w:type="dxa"/>
            <w:tcMar>
              <w:left w:w="29" w:type="dxa"/>
              <w:right w:w="29" w:type="dxa"/>
            </w:tcMar>
          </w:tcPr>
          <w:p w14:paraId="7BBEDAFD" w14:textId="3EBC3055" w:rsidR="00F8401E" w:rsidRDefault="00F8401E" w:rsidP="00F8401E">
            <w:pPr>
              <w:snapToGrid w:val="0"/>
              <w:jc w:val="center"/>
              <w:rPr>
                <w:bCs/>
                <w:sz w:val="16"/>
                <w:szCs w:val="16"/>
              </w:rPr>
            </w:pPr>
            <w:del w:id="1543" w:author="Mike Banach" w:date="2023-11-20T15:40:00Z">
              <w:r w:rsidDel="00541CEF">
                <w:rPr>
                  <w:bCs/>
                  <w:sz w:val="16"/>
                  <w:szCs w:val="16"/>
                </w:rPr>
                <w:delText>Memo</w:delText>
              </w:r>
            </w:del>
            <w:ins w:id="1544" w:author="Mike Banach" w:date="2023-11-20T15:40:00Z">
              <w:r w:rsidR="00541CEF">
                <w:rPr>
                  <w:bCs/>
                  <w:sz w:val="16"/>
                  <w:szCs w:val="16"/>
                </w:rPr>
                <w:t>Text ∞</w:t>
              </w:r>
            </w:ins>
          </w:p>
        </w:tc>
        <w:tc>
          <w:tcPr>
            <w:tcW w:w="8358" w:type="dxa"/>
            <w:gridSpan w:val="7"/>
          </w:tcPr>
          <w:p w14:paraId="2913F004" w14:textId="77777777" w:rsidR="00F8401E" w:rsidRDefault="00F8401E" w:rsidP="00F8401E">
            <w:pPr>
              <w:snapToGrid w:val="0"/>
              <w:rPr>
                <w:sz w:val="16"/>
                <w:szCs w:val="16"/>
              </w:rPr>
            </w:pPr>
            <w:r>
              <w:rPr>
                <w:sz w:val="16"/>
                <w:szCs w:val="16"/>
              </w:rPr>
              <w:t>Provide title of protocol and name(s) of relevant methods used.</w:t>
            </w:r>
          </w:p>
          <w:p w14:paraId="7CEBA516" w14:textId="77777777" w:rsidR="00F8401E" w:rsidRDefault="00F8401E" w:rsidP="00F8401E">
            <w:pPr>
              <w:snapToGrid w:val="0"/>
              <w:rPr>
                <w:sz w:val="16"/>
                <w:szCs w:val="16"/>
              </w:rPr>
            </w:pPr>
          </w:p>
          <w:p w14:paraId="63E426E6" w14:textId="772942D0" w:rsidR="00F8401E" w:rsidRDefault="00F8401E" w:rsidP="00F8401E">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0C7C8D" w:rsidRPr="00B51678" w14:paraId="763E6572" w14:textId="77777777" w:rsidTr="0085074A">
        <w:trPr>
          <w:cantSplit/>
        </w:trPr>
        <w:tc>
          <w:tcPr>
            <w:tcW w:w="1742" w:type="dxa"/>
            <w:tcMar>
              <w:left w:w="29" w:type="dxa"/>
              <w:right w:w="29" w:type="dxa"/>
            </w:tcMar>
          </w:tcPr>
          <w:p w14:paraId="1DEE3A86" w14:textId="77777777" w:rsidR="000C7C8D" w:rsidRPr="009779B8" w:rsidRDefault="000C7C8D" w:rsidP="000C7C8D">
            <w:pPr>
              <w:snapToGrid w:val="0"/>
              <w:rPr>
                <w:b/>
                <w:bCs/>
                <w:i/>
                <w:color w:val="FF0000"/>
                <w:sz w:val="16"/>
                <w:szCs w:val="16"/>
              </w:rPr>
            </w:pPr>
            <w:r w:rsidRPr="009779B8">
              <w:rPr>
                <w:b/>
                <w:bCs/>
                <w:i/>
                <w:color w:val="FF0000"/>
                <w:sz w:val="16"/>
                <w:szCs w:val="16"/>
              </w:rPr>
              <w:lastRenderedPageBreak/>
              <w:t>ProtMethURL</w:t>
            </w:r>
          </w:p>
        </w:tc>
        <w:tc>
          <w:tcPr>
            <w:tcW w:w="3630" w:type="dxa"/>
            <w:tcMar>
              <w:left w:w="29" w:type="dxa"/>
              <w:right w:w="29" w:type="dxa"/>
            </w:tcMar>
          </w:tcPr>
          <w:p w14:paraId="5747F8BA" w14:textId="6DE276BC" w:rsidR="000C7C8D" w:rsidRPr="00CF0866" w:rsidRDefault="000C7C8D" w:rsidP="000C7C8D">
            <w:pPr>
              <w:snapToGrid w:val="0"/>
              <w:rPr>
                <w:bCs/>
                <w:sz w:val="16"/>
                <w:szCs w:val="16"/>
              </w:rPr>
            </w:pPr>
            <w:r>
              <w:rPr>
                <w:bCs/>
                <w:sz w:val="16"/>
                <w:szCs w:val="16"/>
              </w:rPr>
              <w:t xml:space="preserve">URL(s) for published protocols and methods describing the methodology and documenting the derivation of the indicator.  If published in </w:t>
            </w:r>
            <w:del w:id="1545" w:author="Mike Banach" w:date="2023-02-13T11:45:00Z">
              <w:r w:rsidDel="00100680">
                <w:rPr>
                  <w:bCs/>
                  <w:sz w:val="16"/>
                  <w:szCs w:val="16"/>
                </w:rPr>
                <w:delText>MonitoringMethods</w:delText>
              </w:r>
            </w:del>
            <w:ins w:id="1546" w:author="Mike Banach" w:date="2023-02-13T11:45:00Z">
              <w:r w:rsidR="00100680">
                <w:rPr>
                  <w:bCs/>
                  <w:sz w:val="16"/>
                  <w:szCs w:val="16"/>
                </w:rPr>
                <w:t>MonitoringResources</w:t>
              </w:r>
            </w:ins>
            <w:r>
              <w:rPr>
                <w:bCs/>
                <w:sz w:val="16"/>
                <w:szCs w:val="16"/>
              </w:rPr>
              <w:t>.org, this link will provide access to study design information and all methods associated with the protocol.</w:t>
            </w:r>
          </w:p>
        </w:tc>
        <w:tc>
          <w:tcPr>
            <w:tcW w:w="958" w:type="dxa"/>
            <w:tcMar>
              <w:left w:w="29" w:type="dxa"/>
              <w:right w:w="29" w:type="dxa"/>
            </w:tcMar>
          </w:tcPr>
          <w:p w14:paraId="7F1DCD6F" w14:textId="4220048C" w:rsidR="000C7C8D" w:rsidRPr="009779B8" w:rsidRDefault="000C7C8D" w:rsidP="000C7C8D">
            <w:pPr>
              <w:snapToGrid w:val="0"/>
              <w:jc w:val="center"/>
              <w:rPr>
                <w:b/>
                <w:bCs/>
                <w:i/>
                <w:color w:val="FF0000"/>
                <w:sz w:val="16"/>
                <w:szCs w:val="16"/>
              </w:rPr>
            </w:pPr>
            <w:del w:id="1547" w:author="Mike Banach" w:date="2023-11-20T15:40:00Z">
              <w:r w:rsidRPr="009779B8" w:rsidDel="00541CEF">
                <w:rPr>
                  <w:b/>
                  <w:bCs/>
                  <w:i/>
                  <w:color w:val="FF0000"/>
                  <w:sz w:val="16"/>
                  <w:szCs w:val="16"/>
                </w:rPr>
                <w:delText>Memo</w:delText>
              </w:r>
            </w:del>
            <w:ins w:id="1548" w:author="Mike Banach" w:date="2023-11-20T15:40:00Z">
              <w:r w:rsidR="00541CEF">
                <w:rPr>
                  <w:b/>
                  <w:bCs/>
                  <w:i/>
                  <w:color w:val="FF0000"/>
                  <w:sz w:val="16"/>
                  <w:szCs w:val="16"/>
                </w:rPr>
                <w:t>Text ∞</w:t>
              </w:r>
            </w:ins>
          </w:p>
        </w:tc>
        <w:tc>
          <w:tcPr>
            <w:tcW w:w="8358" w:type="dxa"/>
            <w:gridSpan w:val="7"/>
            <w:shd w:val="clear" w:color="auto" w:fill="auto"/>
          </w:tcPr>
          <w:p w14:paraId="355F21AC" w14:textId="77777777" w:rsidR="000C7C8D" w:rsidRDefault="000C7C8D" w:rsidP="000C7C8D">
            <w:pPr>
              <w:snapToGrid w:val="0"/>
              <w:rPr>
                <w:bCs/>
                <w:sz w:val="16"/>
                <w:szCs w:val="16"/>
              </w:rPr>
            </w:pPr>
            <w:r w:rsidRPr="00DD66FB">
              <w:rPr>
                <w:bCs/>
                <w:color w:val="FF0000"/>
                <w:sz w:val="16"/>
                <w:szCs w:val="16"/>
              </w:rPr>
              <w:t>Required if ProtMethDocumentation is null.</w:t>
            </w:r>
          </w:p>
          <w:p w14:paraId="1D9B9130" w14:textId="7E7F1203" w:rsidR="000C7C8D" w:rsidRPr="00CF0866" w:rsidRDefault="000C7C8D" w:rsidP="000C7C8D">
            <w:pPr>
              <w:snapToGrid w:val="0"/>
              <w:rPr>
                <w:bCs/>
                <w:sz w:val="16"/>
                <w:szCs w:val="16"/>
              </w:rPr>
            </w:pPr>
            <w:r w:rsidRPr="00CF0866">
              <w:rPr>
                <w:bCs/>
                <w:sz w:val="16"/>
                <w:szCs w:val="16"/>
              </w:rPr>
              <w:t xml:space="preserve">Provide URL(s) to source documentation of </w:t>
            </w:r>
            <w:r>
              <w:rPr>
                <w:bCs/>
                <w:sz w:val="16"/>
                <w:szCs w:val="16"/>
              </w:rPr>
              <w:t xml:space="preserve">methodology.  For </w:t>
            </w:r>
            <w:del w:id="1549" w:author="Mike Banach" w:date="2023-02-13T11:45:00Z">
              <w:r w:rsidDel="00100680">
                <w:rPr>
                  <w:bCs/>
                  <w:sz w:val="16"/>
                  <w:szCs w:val="16"/>
                </w:rPr>
                <w:delText>MonitoringMethods</w:delText>
              </w:r>
            </w:del>
            <w:ins w:id="1550" w:author="Mike Banach" w:date="2023-02-13T11:45:00Z">
              <w:r w:rsidR="00100680">
                <w:rPr>
                  <w:bCs/>
                  <w:sz w:val="16"/>
                  <w:szCs w:val="16"/>
                </w:rPr>
                <w:t>MonitoringResources</w:t>
              </w:r>
            </w:ins>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del w:id="1551" w:author="Mike Banach" w:date="2023-02-13T11:45:00Z">
              <w:r w:rsidDel="00100680">
                <w:rPr>
                  <w:bCs/>
                  <w:sz w:val="16"/>
                  <w:szCs w:val="16"/>
                </w:rPr>
                <w:delText>M</w:delText>
              </w:r>
              <w:r w:rsidRPr="00CF0866" w:rsidDel="00100680">
                <w:rPr>
                  <w:bCs/>
                  <w:sz w:val="16"/>
                  <w:szCs w:val="16"/>
                </w:rPr>
                <w:delText>onitoring</w:delText>
              </w:r>
              <w:r w:rsidDel="00100680">
                <w:rPr>
                  <w:bCs/>
                  <w:sz w:val="16"/>
                  <w:szCs w:val="16"/>
                </w:rPr>
                <w:delText>M</w:delText>
              </w:r>
              <w:r w:rsidRPr="00CF0866" w:rsidDel="00100680">
                <w:rPr>
                  <w:bCs/>
                  <w:sz w:val="16"/>
                  <w:szCs w:val="16"/>
                </w:rPr>
                <w:delText>ethods</w:delText>
              </w:r>
            </w:del>
            <w:ins w:id="1552" w:author="Mike Banach" w:date="2023-02-13T11:45:00Z">
              <w:r w:rsidR="00100680">
                <w:rPr>
                  <w:bCs/>
                  <w:sz w:val="16"/>
                  <w:szCs w:val="16"/>
                </w:rPr>
                <w:t>MonitoringResources</w:t>
              </w:r>
            </w:ins>
            <w:r w:rsidRPr="00CF0866">
              <w:rPr>
                <w:bCs/>
                <w:sz w:val="16"/>
                <w:szCs w:val="16"/>
              </w:rPr>
              <w:t>.org, other online resources, or online literature.</w:t>
            </w:r>
          </w:p>
          <w:p w14:paraId="741D9FC6" w14:textId="77777777" w:rsidR="000C7C8D" w:rsidRPr="00CF0866" w:rsidRDefault="000C7C8D" w:rsidP="000C7C8D">
            <w:pPr>
              <w:snapToGrid w:val="0"/>
              <w:rPr>
                <w:bCs/>
                <w:sz w:val="16"/>
                <w:szCs w:val="16"/>
              </w:rPr>
            </w:pPr>
          </w:p>
          <w:p w14:paraId="2F8757C1" w14:textId="77777777" w:rsidR="000C7C8D" w:rsidRDefault="000C7C8D" w:rsidP="000C7C8D">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0C7C8D" w:rsidRPr="00B51678" w14:paraId="6BD129ED" w14:textId="77777777" w:rsidTr="0085074A">
        <w:trPr>
          <w:cantSplit/>
        </w:trPr>
        <w:tc>
          <w:tcPr>
            <w:tcW w:w="1742" w:type="dxa"/>
            <w:tcMar>
              <w:left w:w="29" w:type="dxa"/>
              <w:right w:w="29" w:type="dxa"/>
            </w:tcMar>
          </w:tcPr>
          <w:p w14:paraId="52C6BA8D" w14:textId="77777777" w:rsidR="000C7C8D" w:rsidRPr="009779B8" w:rsidRDefault="000C7C8D" w:rsidP="000C7C8D">
            <w:pPr>
              <w:snapToGrid w:val="0"/>
              <w:rPr>
                <w:b/>
                <w:bCs/>
                <w:i/>
                <w:color w:val="FF0000"/>
                <w:sz w:val="16"/>
                <w:szCs w:val="16"/>
              </w:rPr>
            </w:pPr>
            <w:r w:rsidRPr="009779B8">
              <w:rPr>
                <w:b/>
                <w:bCs/>
                <w:i/>
                <w:color w:val="FF0000"/>
                <w:sz w:val="16"/>
                <w:szCs w:val="16"/>
              </w:rPr>
              <w:t>ProtMethDocumentation</w:t>
            </w:r>
          </w:p>
        </w:tc>
        <w:tc>
          <w:tcPr>
            <w:tcW w:w="3630" w:type="dxa"/>
            <w:tcMar>
              <w:left w:w="29" w:type="dxa"/>
              <w:right w:w="29" w:type="dxa"/>
            </w:tcMar>
          </w:tcPr>
          <w:p w14:paraId="2CEFA20B" w14:textId="7E2D3737" w:rsidR="000C7C8D" w:rsidRPr="00325D88" w:rsidRDefault="000C7C8D" w:rsidP="000C7C8D">
            <w:pPr>
              <w:snapToGrid w:val="0"/>
              <w:rPr>
                <w:bCs/>
                <w:sz w:val="16"/>
                <w:szCs w:val="16"/>
              </w:rPr>
            </w:pPr>
            <w:r>
              <w:rPr>
                <w:bCs/>
                <w:sz w:val="16"/>
                <w:szCs w:val="16"/>
              </w:rPr>
              <w:t xml:space="preserve">Citation or documentation that describes the protocol and/or method(s) listed in the ProtMethName field.  Include references not documented in </w:t>
            </w:r>
            <w:del w:id="1553" w:author="Mike Banach" w:date="2023-02-13T11:45:00Z">
              <w:r w:rsidDel="00100680">
                <w:rPr>
                  <w:bCs/>
                  <w:sz w:val="16"/>
                  <w:szCs w:val="16"/>
                </w:rPr>
                <w:delText>MonitoringMethods</w:delText>
              </w:r>
            </w:del>
            <w:ins w:id="1554" w:author="Mike Banach" w:date="2023-02-13T11:45:00Z">
              <w:r w:rsidR="00100680">
                <w:rPr>
                  <w:bCs/>
                  <w:sz w:val="16"/>
                  <w:szCs w:val="16"/>
                </w:rPr>
                <w:t>MonitoringResources</w:t>
              </w:r>
            </w:ins>
            <w:r>
              <w:rPr>
                <w:bCs/>
                <w:sz w:val="16"/>
                <w:szCs w:val="16"/>
              </w:rPr>
              <w:t>.org, such as reports, journal articles or other publications that describe the survey design, field methodology and analytical approach used to derive the indicator estimate.</w:t>
            </w:r>
          </w:p>
        </w:tc>
        <w:tc>
          <w:tcPr>
            <w:tcW w:w="958" w:type="dxa"/>
            <w:tcMar>
              <w:left w:w="29" w:type="dxa"/>
              <w:right w:w="29" w:type="dxa"/>
            </w:tcMar>
          </w:tcPr>
          <w:p w14:paraId="00284C47" w14:textId="0839F319" w:rsidR="000C7C8D" w:rsidRPr="009779B8" w:rsidRDefault="000C7C8D" w:rsidP="000C7C8D">
            <w:pPr>
              <w:snapToGrid w:val="0"/>
              <w:jc w:val="center"/>
              <w:rPr>
                <w:b/>
                <w:bCs/>
                <w:i/>
                <w:color w:val="FF0000"/>
                <w:sz w:val="16"/>
                <w:szCs w:val="16"/>
              </w:rPr>
            </w:pPr>
            <w:del w:id="1555" w:author="Mike Banach" w:date="2023-11-20T15:40:00Z">
              <w:r w:rsidRPr="009779B8" w:rsidDel="00541CEF">
                <w:rPr>
                  <w:b/>
                  <w:bCs/>
                  <w:i/>
                  <w:color w:val="FF0000"/>
                  <w:sz w:val="16"/>
                  <w:szCs w:val="16"/>
                </w:rPr>
                <w:delText>Memo</w:delText>
              </w:r>
            </w:del>
            <w:ins w:id="1556" w:author="Mike Banach" w:date="2023-11-20T15:40:00Z">
              <w:r w:rsidR="00541CEF">
                <w:rPr>
                  <w:b/>
                  <w:bCs/>
                  <w:i/>
                  <w:color w:val="FF0000"/>
                  <w:sz w:val="16"/>
                  <w:szCs w:val="16"/>
                </w:rPr>
                <w:t>Text ∞</w:t>
              </w:r>
            </w:ins>
          </w:p>
        </w:tc>
        <w:tc>
          <w:tcPr>
            <w:tcW w:w="8358" w:type="dxa"/>
            <w:gridSpan w:val="7"/>
          </w:tcPr>
          <w:p w14:paraId="2502EFD3" w14:textId="77777777" w:rsidR="000C7C8D" w:rsidRDefault="000C7C8D" w:rsidP="000C7C8D">
            <w:pPr>
              <w:snapToGrid w:val="0"/>
              <w:rPr>
                <w:bCs/>
                <w:sz w:val="16"/>
                <w:szCs w:val="16"/>
              </w:rPr>
            </w:pPr>
            <w:r w:rsidRPr="00DD66FB">
              <w:rPr>
                <w:bCs/>
                <w:color w:val="FF0000"/>
                <w:sz w:val="16"/>
                <w:szCs w:val="16"/>
              </w:rPr>
              <w:t>Required if ProtMethURL is null.</w:t>
            </w:r>
          </w:p>
          <w:p w14:paraId="7CB735AF" w14:textId="1262F11F" w:rsidR="000C7C8D" w:rsidRDefault="000C7C8D" w:rsidP="000C7C8D">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del w:id="1557" w:author="Mike Banach" w:date="2023-02-13T11:45:00Z">
              <w:r w:rsidDel="00100680">
                <w:rPr>
                  <w:bCs/>
                  <w:sz w:val="16"/>
                  <w:szCs w:val="16"/>
                </w:rPr>
                <w:delText>MonitoringMethods</w:delText>
              </w:r>
            </w:del>
            <w:ins w:id="1558" w:author="Mike Banach" w:date="2023-02-13T11:45:00Z">
              <w:r w:rsidR="00100680">
                <w:rPr>
                  <w:bCs/>
                  <w:sz w:val="16"/>
                  <w:szCs w:val="16"/>
                </w:rPr>
                <w:t>MonitoringResources</w:t>
              </w:r>
            </w:ins>
            <w:r>
              <w:rPr>
                <w:bCs/>
                <w:sz w:val="16"/>
                <w:szCs w:val="16"/>
              </w:rPr>
              <w:t>.org.</w:t>
            </w:r>
          </w:p>
          <w:p w14:paraId="1B938678" w14:textId="77777777" w:rsidR="000C7C8D" w:rsidRDefault="000C7C8D" w:rsidP="000C7C8D">
            <w:pPr>
              <w:snapToGrid w:val="0"/>
              <w:rPr>
                <w:bCs/>
                <w:sz w:val="16"/>
                <w:szCs w:val="16"/>
              </w:rPr>
            </w:pPr>
          </w:p>
          <w:p w14:paraId="059A61DE" w14:textId="01785A88" w:rsidR="000C7C8D" w:rsidRDefault="000C7C8D" w:rsidP="000C7C8D">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del w:id="1559" w:author="Mike Banach" w:date="2024-05-16T16:06:00Z">
              <w:r w:rsidRPr="004A347D" w:rsidDel="00841874">
                <w:rPr>
                  <w:bCs/>
                  <w:sz w:val="16"/>
                  <w:szCs w:val="16"/>
                </w:rPr>
                <w:delText>Stre</w:delText>
              </w:r>
            </w:del>
            <w:del w:id="1560" w:author="Mike Banach" w:date="2024-05-16T16:07:00Z">
              <w:r w:rsidRPr="004A347D" w:rsidDel="00841874">
                <w:rPr>
                  <w:bCs/>
                  <w:sz w:val="16"/>
                  <w:szCs w:val="16"/>
                </w:rPr>
                <w:delText>amNet</w:delText>
              </w:r>
            </w:del>
            <w:ins w:id="1561" w:author="Mike Banach" w:date="2024-05-16T16:07:00Z">
              <w:r w:rsidR="00841874">
                <w:rPr>
                  <w:bCs/>
                  <w:sz w:val="16"/>
                  <w:szCs w:val="16"/>
                </w:rPr>
                <w:t>Columbia Basin Fish &amp; Wildlife</w:t>
              </w:r>
            </w:ins>
            <w:r w:rsidRPr="004A347D">
              <w:rPr>
                <w:bCs/>
                <w:sz w:val="16"/>
                <w:szCs w:val="16"/>
              </w:rPr>
              <w:t xml:space="preserve"> Library</w:t>
            </w:r>
            <w:r>
              <w:rPr>
                <w:bCs/>
                <w:sz w:val="16"/>
                <w:szCs w:val="16"/>
              </w:rPr>
              <w:t xml:space="preserve"> (</w:t>
            </w:r>
            <w:del w:id="1562" w:author="Mike Banach" w:date="2024-05-16T16:07:00Z">
              <w:r w:rsidDel="00841874">
                <w:rPr>
                  <w:bCs/>
                  <w:sz w:val="16"/>
                  <w:szCs w:val="16"/>
                </w:rPr>
                <w:delText>streamnetlibrary</w:delText>
              </w:r>
            </w:del>
            <w:ins w:id="1563" w:author="Mike Banach" w:date="2024-05-16T16:07:00Z">
              <w:r w:rsidR="00841874">
                <w:rPr>
                  <w:bCs/>
                  <w:sz w:val="16"/>
                  <w:szCs w:val="16"/>
                </w:rPr>
                <w:t>cbfwl</w:t>
              </w:r>
            </w:ins>
            <w:r>
              <w:rPr>
                <w:bCs/>
                <w:sz w:val="16"/>
                <w:szCs w:val="16"/>
              </w:rPr>
              <w:t>.org)</w:t>
            </w:r>
            <w:r w:rsidRPr="004A347D">
              <w:rPr>
                <w:bCs/>
                <w:sz w:val="16"/>
                <w:szCs w:val="16"/>
              </w:rPr>
              <w:t>.</w:t>
            </w:r>
            <w:r>
              <w:rPr>
                <w:bCs/>
                <w:sz w:val="16"/>
                <w:szCs w:val="16"/>
              </w:rPr>
              <w:t xml:space="preserve">  The </w:t>
            </w:r>
            <w:del w:id="1564" w:author="Mike Banach" w:date="2024-05-16T16:07:00Z">
              <w:r w:rsidDel="00841874">
                <w:rPr>
                  <w:bCs/>
                  <w:sz w:val="16"/>
                  <w:szCs w:val="16"/>
                </w:rPr>
                <w:delText>l</w:delText>
              </w:r>
            </w:del>
            <w:ins w:id="1565" w:author="Mike Banach" w:date="2024-05-16T16:07:00Z">
              <w:r w:rsidR="00841874">
                <w:rPr>
                  <w:bCs/>
                  <w:sz w:val="16"/>
                  <w:szCs w:val="16"/>
                </w:rPr>
                <w:t>L</w:t>
              </w:r>
            </w:ins>
            <w:r>
              <w:rPr>
                <w:bCs/>
                <w:sz w:val="16"/>
                <w:szCs w:val="16"/>
              </w:rPr>
              <w:t>ibrary will scan the document and provide a URL.  Post the URL in the ProtMethURL field.</w:t>
            </w:r>
          </w:p>
          <w:p w14:paraId="0EA944F0" w14:textId="77777777" w:rsidR="000C7C8D" w:rsidRPr="004A347D" w:rsidRDefault="000C7C8D" w:rsidP="000C7C8D">
            <w:pPr>
              <w:snapToGrid w:val="0"/>
              <w:rPr>
                <w:bCs/>
                <w:sz w:val="16"/>
                <w:szCs w:val="16"/>
              </w:rPr>
            </w:pPr>
          </w:p>
          <w:p w14:paraId="0EC66303" w14:textId="77777777" w:rsidR="000C7C8D" w:rsidRPr="00325D88" w:rsidRDefault="000C7C8D" w:rsidP="000C7C8D">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0C7C8D" w:rsidRPr="00B51678" w14:paraId="3BBAE825" w14:textId="77777777" w:rsidTr="0085074A">
        <w:trPr>
          <w:cantSplit/>
        </w:trPr>
        <w:tc>
          <w:tcPr>
            <w:tcW w:w="1742" w:type="dxa"/>
            <w:tcMar>
              <w:left w:w="29" w:type="dxa"/>
              <w:right w:w="29" w:type="dxa"/>
            </w:tcMar>
          </w:tcPr>
          <w:p w14:paraId="52426002" w14:textId="77777777" w:rsidR="000C7C8D" w:rsidRPr="00DD4D1E" w:rsidRDefault="000C7C8D" w:rsidP="000C7C8D">
            <w:pPr>
              <w:snapToGrid w:val="0"/>
              <w:rPr>
                <w:bCs/>
                <w:sz w:val="16"/>
                <w:szCs w:val="16"/>
              </w:rPr>
            </w:pPr>
            <w:r>
              <w:rPr>
                <w:bCs/>
                <w:sz w:val="16"/>
                <w:szCs w:val="16"/>
              </w:rPr>
              <w:t>MethodAdjustments</w:t>
            </w:r>
          </w:p>
        </w:tc>
        <w:tc>
          <w:tcPr>
            <w:tcW w:w="3630" w:type="dxa"/>
            <w:tcMar>
              <w:left w:w="29" w:type="dxa"/>
              <w:right w:w="29" w:type="dxa"/>
            </w:tcMar>
          </w:tcPr>
          <w:p w14:paraId="576A10C1" w14:textId="77777777" w:rsidR="000C7C8D" w:rsidRPr="00325D88" w:rsidRDefault="000C7C8D" w:rsidP="000C7C8D">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8" w:type="dxa"/>
            <w:tcMar>
              <w:left w:w="29" w:type="dxa"/>
              <w:right w:w="29" w:type="dxa"/>
            </w:tcMar>
          </w:tcPr>
          <w:p w14:paraId="1B11A8C3" w14:textId="42705B57" w:rsidR="000C7C8D" w:rsidRPr="00325D88" w:rsidRDefault="000C7C8D" w:rsidP="000C7C8D">
            <w:pPr>
              <w:snapToGrid w:val="0"/>
              <w:jc w:val="center"/>
              <w:rPr>
                <w:bCs/>
                <w:sz w:val="16"/>
                <w:szCs w:val="16"/>
              </w:rPr>
            </w:pPr>
            <w:del w:id="1566" w:author="Mike Banach" w:date="2023-11-20T15:39:00Z">
              <w:r w:rsidDel="00541CEF">
                <w:rPr>
                  <w:bCs/>
                  <w:sz w:val="16"/>
                  <w:szCs w:val="16"/>
                </w:rPr>
                <w:delText>Memo*</w:delText>
              </w:r>
            </w:del>
            <w:ins w:id="1567" w:author="Mike Banach" w:date="2023-11-20T15:39:00Z">
              <w:r w:rsidR="00541CEF">
                <w:rPr>
                  <w:bCs/>
                  <w:sz w:val="16"/>
                  <w:szCs w:val="16"/>
                </w:rPr>
                <w:t>Text ∞</w:t>
              </w:r>
            </w:ins>
          </w:p>
        </w:tc>
        <w:tc>
          <w:tcPr>
            <w:tcW w:w="8358" w:type="dxa"/>
            <w:gridSpan w:val="7"/>
          </w:tcPr>
          <w:p w14:paraId="0F8402DB" w14:textId="77777777" w:rsidR="000C7C8D" w:rsidRDefault="000C7C8D" w:rsidP="000C7C8D">
            <w:pPr>
              <w:snapToGrid w:val="0"/>
              <w:rPr>
                <w:sz w:val="16"/>
                <w:szCs w:val="16"/>
              </w:rPr>
            </w:pPr>
            <w:r>
              <w:rPr>
                <w:sz w:val="16"/>
                <w:szCs w:val="16"/>
              </w:rPr>
              <w:t xml:space="preserve">Be sure to include information specified in the </w:t>
            </w:r>
            <w:r>
              <w:rPr>
                <w:bCs/>
                <w:sz w:val="16"/>
                <w:szCs w:val="16"/>
              </w:rPr>
              <w:t>MethodAdjustments field, as appropriate.</w:t>
            </w:r>
          </w:p>
          <w:p w14:paraId="566E4002" w14:textId="77777777" w:rsidR="000C7C8D" w:rsidRDefault="000C7C8D" w:rsidP="000C7C8D">
            <w:pPr>
              <w:snapToGrid w:val="0"/>
              <w:rPr>
                <w:sz w:val="16"/>
                <w:szCs w:val="16"/>
              </w:rPr>
            </w:pPr>
          </w:p>
          <w:p w14:paraId="5E9A6C42" w14:textId="77777777" w:rsidR="000C7C8D" w:rsidRDefault="000C7C8D" w:rsidP="000C7C8D">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65381084" w14:textId="77777777" w:rsidR="000C7C8D" w:rsidRDefault="000C7C8D" w:rsidP="000C7C8D">
            <w:pPr>
              <w:snapToGrid w:val="0"/>
              <w:rPr>
                <w:sz w:val="16"/>
                <w:szCs w:val="16"/>
              </w:rPr>
            </w:pPr>
          </w:p>
          <w:p w14:paraId="32DE916A" w14:textId="4F16AA57" w:rsidR="000C7C8D" w:rsidRDefault="000C7C8D" w:rsidP="000C7C8D">
            <w:pPr>
              <w:snapToGrid w:val="0"/>
              <w:rPr>
                <w:sz w:val="16"/>
                <w:szCs w:val="16"/>
              </w:rPr>
            </w:pPr>
            <w:r>
              <w:rPr>
                <w:sz w:val="16"/>
                <w:szCs w:val="16"/>
              </w:rPr>
              <w:t xml:space="preserve">In </w:t>
            </w:r>
            <w:del w:id="1568" w:author="Mike Banach" w:date="2023-02-13T11:45:00Z">
              <w:r w:rsidDel="00100680">
                <w:rPr>
                  <w:sz w:val="16"/>
                  <w:szCs w:val="16"/>
                </w:rPr>
                <w:delText>MonitoringMethods</w:delText>
              </w:r>
            </w:del>
            <w:ins w:id="1569" w:author="Mike Banach" w:date="2023-02-13T11:45:00Z">
              <w:r w:rsidR="00100680">
                <w:rPr>
                  <w:sz w:val="16"/>
                  <w:szCs w:val="16"/>
                </w:rPr>
                <w:t>MonitoringResources</w:t>
              </w:r>
            </w:ins>
            <w:r>
              <w:rPr>
                <w:sz w:val="16"/>
                <w:szCs w:val="16"/>
              </w:rPr>
              <w:t>.org, documentation of changes or adjustments to methods or protocols can be described in the Implementation Notes section of each published method or protocol.</w:t>
            </w:r>
          </w:p>
          <w:p w14:paraId="1F7D53D8" w14:textId="77777777" w:rsidR="000C7C8D" w:rsidRDefault="000C7C8D" w:rsidP="000C7C8D">
            <w:pPr>
              <w:snapToGrid w:val="0"/>
              <w:rPr>
                <w:sz w:val="16"/>
                <w:szCs w:val="16"/>
              </w:rPr>
            </w:pPr>
          </w:p>
          <w:p w14:paraId="2606521F" w14:textId="77777777" w:rsidR="000C7C8D" w:rsidRDefault="000C7C8D" w:rsidP="000C7C8D">
            <w:pPr>
              <w:snapToGrid w:val="0"/>
              <w:rPr>
                <w:sz w:val="16"/>
                <w:szCs w:val="16"/>
              </w:rPr>
            </w:pPr>
            <w:r>
              <w:rPr>
                <w:sz w:val="16"/>
                <w:szCs w:val="16"/>
              </w:rPr>
              <w:t>In this table, because there are no dedicated fields for metrics, this MethodAdjustments field can be used to display</w:t>
            </w:r>
          </w:p>
          <w:p w14:paraId="5B894222" w14:textId="77777777" w:rsidR="000C7C8D" w:rsidRPr="00325D88" w:rsidRDefault="000C7C8D" w:rsidP="000C7C8D">
            <w:pPr>
              <w:snapToGrid w:val="0"/>
              <w:rPr>
                <w:sz w:val="16"/>
                <w:szCs w:val="16"/>
              </w:rPr>
            </w:pPr>
            <w:r>
              <w:rPr>
                <w:sz w:val="16"/>
                <w:szCs w:val="16"/>
              </w:rPr>
              <w:t>metric-level data.  If you choose to do so, be aware that these metric-level data will be visible to all in the online query system.  See note in the GeneralApproach field above.</w:t>
            </w:r>
          </w:p>
        </w:tc>
      </w:tr>
      <w:tr w:rsidR="000C7C8D" w:rsidRPr="00B51678" w14:paraId="0B5A3295" w14:textId="77777777" w:rsidTr="0085074A">
        <w:trPr>
          <w:cantSplit/>
        </w:trPr>
        <w:tc>
          <w:tcPr>
            <w:tcW w:w="1742" w:type="dxa"/>
            <w:tcMar>
              <w:left w:w="29" w:type="dxa"/>
              <w:right w:w="29" w:type="dxa"/>
            </w:tcMar>
          </w:tcPr>
          <w:p w14:paraId="0C68AC76" w14:textId="77777777" w:rsidR="000C7C8D" w:rsidRDefault="000C7C8D" w:rsidP="000C7C8D">
            <w:pPr>
              <w:snapToGrid w:val="0"/>
              <w:rPr>
                <w:bCs/>
                <w:sz w:val="16"/>
                <w:szCs w:val="16"/>
              </w:rPr>
            </w:pPr>
            <w:r>
              <w:rPr>
                <w:bCs/>
                <w:sz w:val="16"/>
                <w:szCs w:val="16"/>
              </w:rPr>
              <w:t>Other</w:t>
            </w:r>
            <w:r w:rsidRPr="00222567">
              <w:rPr>
                <w:bCs/>
                <w:sz w:val="16"/>
                <w:szCs w:val="16"/>
              </w:rPr>
              <w:t>DataSources</w:t>
            </w:r>
          </w:p>
        </w:tc>
        <w:tc>
          <w:tcPr>
            <w:tcW w:w="3630" w:type="dxa"/>
            <w:tcMar>
              <w:left w:w="29" w:type="dxa"/>
              <w:right w:w="29" w:type="dxa"/>
            </w:tcMar>
          </w:tcPr>
          <w:p w14:paraId="26ACD641" w14:textId="77777777" w:rsidR="000C7C8D" w:rsidRDefault="000C7C8D" w:rsidP="000C7C8D">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8" w:type="dxa"/>
            <w:tcMar>
              <w:left w:w="29" w:type="dxa"/>
              <w:right w:w="29" w:type="dxa"/>
            </w:tcMar>
          </w:tcPr>
          <w:p w14:paraId="4FA4359B" w14:textId="77777777" w:rsidR="000C7C8D" w:rsidRDefault="000C7C8D" w:rsidP="00B5260F">
            <w:pPr>
              <w:snapToGrid w:val="0"/>
              <w:jc w:val="center"/>
              <w:rPr>
                <w:bCs/>
                <w:sz w:val="16"/>
                <w:szCs w:val="16"/>
              </w:rPr>
            </w:pPr>
            <w:r w:rsidRPr="00BB468D">
              <w:rPr>
                <w:bCs/>
                <w:sz w:val="16"/>
                <w:szCs w:val="16"/>
              </w:rPr>
              <w:t xml:space="preserve">Text </w:t>
            </w:r>
            <w:r w:rsidR="00B5260F">
              <w:rPr>
                <w:bCs/>
                <w:sz w:val="16"/>
                <w:szCs w:val="16"/>
              </w:rPr>
              <w:t>255</w:t>
            </w:r>
          </w:p>
        </w:tc>
        <w:tc>
          <w:tcPr>
            <w:tcW w:w="8358" w:type="dxa"/>
            <w:gridSpan w:val="7"/>
          </w:tcPr>
          <w:p w14:paraId="69A96BC6" w14:textId="77777777" w:rsidR="000C7C8D" w:rsidRDefault="000C7C8D" w:rsidP="000C7C8D">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23987D6C" w14:textId="77777777" w:rsidR="000C7C8D" w:rsidRDefault="000C7C8D" w:rsidP="000C7C8D">
            <w:pPr>
              <w:snapToGrid w:val="0"/>
              <w:rPr>
                <w:sz w:val="16"/>
                <w:szCs w:val="16"/>
              </w:rPr>
            </w:pPr>
          </w:p>
          <w:p w14:paraId="2C1060B1" w14:textId="77777777" w:rsidR="000C7C8D" w:rsidRDefault="000C7C8D" w:rsidP="000C7C8D">
            <w:pPr>
              <w:snapToGrid w:val="0"/>
              <w:rPr>
                <w:sz w:val="16"/>
                <w:szCs w:val="16"/>
              </w:rPr>
            </w:pPr>
            <w:r>
              <w:rPr>
                <w:sz w:val="16"/>
                <w:szCs w:val="16"/>
              </w:rPr>
              <w:t xml:space="preserve">This field is for ADDITIONAL organizations.  </w:t>
            </w:r>
            <w:r w:rsidR="009C1746">
              <w:rPr>
                <w:sz w:val="16"/>
                <w:szCs w:val="16"/>
              </w:rPr>
              <w:t>Do not</w:t>
            </w:r>
            <w:r>
              <w:rPr>
                <w:sz w:val="16"/>
                <w:szCs w:val="16"/>
              </w:rPr>
              <w:t xml:space="preserve"> include the organization identified in the ContactAgency field.</w:t>
            </w:r>
          </w:p>
        </w:tc>
      </w:tr>
      <w:tr w:rsidR="000C7C8D" w:rsidRPr="009A1333" w14:paraId="781E9EED" w14:textId="77777777" w:rsidTr="00EE4206">
        <w:trPr>
          <w:cantSplit/>
          <w:trHeight w:val="381"/>
        </w:trPr>
        <w:tc>
          <w:tcPr>
            <w:tcW w:w="14688" w:type="dxa"/>
            <w:gridSpan w:val="10"/>
            <w:shd w:val="clear" w:color="auto" w:fill="DBE5F1"/>
            <w:vAlign w:val="center"/>
          </w:tcPr>
          <w:p w14:paraId="1E532E29" w14:textId="77777777" w:rsidR="000C7C8D" w:rsidRPr="009A1333" w:rsidRDefault="000C7C8D" w:rsidP="000C7C8D">
            <w:pPr>
              <w:keepNext/>
              <w:snapToGrid w:val="0"/>
              <w:jc w:val="center"/>
              <w:rPr>
                <w:b/>
                <w:sz w:val="16"/>
                <w:szCs w:val="16"/>
              </w:rPr>
            </w:pPr>
            <w:r w:rsidRPr="009A1333">
              <w:rPr>
                <w:b/>
                <w:sz w:val="16"/>
                <w:szCs w:val="16"/>
              </w:rPr>
              <w:t>Comments about the data</w:t>
            </w:r>
          </w:p>
        </w:tc>
      </w:tr>
      <w:tr w:rsidR="000C7C8D" w:rsidRPr="00B51678" w14:paraId="09EEACD0" w14:textId="77777777" w:rsidTr="0085074A">
        <w:trPr>
          <w:cantSplit/>
        </w:trPr>
        <w:tc>
          <w:tcPr>
            <w:tcW w:w="1742" w:type="dxa"/>
            <w:tcMar>
              <w:left w:w="29" w:type="dxa"/>
              <w:right w:w="29" w:type="dxa"/>
            </w:tcMar>
          </w:tcPr>
          <w:p w14:paraId="49C3E79A" w14:textId="77777777" w:rsidR="000C7C8D" w:rsidRPr="009779B8" w:rsidRDefault="000C7C8D" w:rsidP="000C7C8D">
            <w:pPr>
              <w:snapToGrid w:val="0"/>
              <w:rPr>
                <w:b/>
                <w:bCs/>
                <w:i/>
                <w:color w:val="FF0000"/>
                <w:sz w:val="16"/>
                <w:szCs w:val="16"/>
              </w:rPr>
            </w:pPr>
            <w:r w:rsidRPr="009779B8">
              <w:rPr>
                <w:b/>
                <w:bCs/>
                <w:i/>
                <w:color w:val="FF0000"/>
                <w:sz w:val="16"/>
                <w:szCs w:val="16"/>
              </w:rPr>
              <w:t>Comments</w:t>
            </w:r>
          </w:p>
        </w:tc>
        <w:tc>
          <w:tcPr>
            <w:tcW w:w="3630" w:type="dxa"/>
            <w:tcMar>
              <w:left w:w="29" w:type="dxa"/>
              <w:right w:w="29" w:type="dxa"/>
            </w:tcMar>
          </w:tcPr>
          <w:p w14:paraId="7B98E25F" w14:textId="77777777" w:rsidR="000C7C8D" w:rsidRPr="00325D88" w:rsidRDefault="000C7C8D" w:rsidP="000C7C8D">
            <w:pPr>
              <w:snapToGrid w:val="0"/>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8" w:type="dxa"/>
            <w:tcMar>
              <w:left w:w="29" w:type="dxa"/>
              <w:right w:w="29" w:type="dxa"/>
            </w:tcMar>
          </w:tcPr>
          <w:p w14:paraId="33315824" w14:textId="059BA787" w:rsidR="000C7C8D" w:rsidRPr="009779B8" w:rsidRDefault="000C7C8D" w:rsidP="000C7C8D">
            <w:pPr>
              <w:snapToGrid w:val="0"/>
              <w:jc w:val="center"/>
              <w:rPr>
                <w:b/>
                <w:bCs/>
                <w:i/>
                <w:color w:val="FF0000"/>
                <w:sz w:val="16"/>
                <w:szCs w:val="16"/>
              </w:rPr>
            </w:pPr>
            <w:del w:id="1570" w:author="Mike Banach" w:date="2023-11-20T15:39:00Z">
              <w:r w:rsidRPr="009779B8" w:rsidDel="00541CEF">
                <w:rPr>
                  <w:b/>
                  <w:bCs/>
                  <w:i/>
                  <w:color w:val="FF0000"/>
                  <w:sz w:val="16"/>
                  <w:szCs w:val="16"/>
                </w:rPr>
                <w:delText>Memo</w:delText>
              </w:r>
              <w:r w:rsidDel="00541CEF">
                <w:rPr>
                  <w:b/>
                  <w:bCs/>
                  <w:i/>
                  <w:color w:val="FF0000"/>
                  <w:sz w:val="16"/>
                  <w:szCs w:val="16"/>
                </w:rPr>
                <w:delText>*</w:delText>
              </w:r>
            </w:del>
            <w:ins w:id="1571" w:author="Mike Banach" w:date="2023-11-20T15:39:00Z">
              <w:r w:rsidR="00541CEF">
                <w:rPr>
                  <w:b/>
                  <w:bCs/>
                  <w:i/>
                  <w:color w:val="FF0000"/>
                  <w:sz w:val="16"/>
                  <w:szCs w:val="16"/>
                </w:rPr>
                <w:t>Text ∞</w:t>
              </w:r>
            </w:ins>
          </w:p>
        </w:tc>
        <w:tc>
          <w:tcPr>
            <w:tcW w:w="8358" w:type="dxa"/>
            <w:gridSpan w:val="7"/>
          </w:tcPr>
          <w:p w14:paraId="070F19D9" w14:textId="77777777" w:rsidR="00613975" w:rsidRDefault="00613975" w:rsidP="00613975">
            <w:pPr>
              <w:snapToGrid w:val="0"/>
              <w:rPr>
                <w:sz w:val="16"/>
                <w:szCs w:val="16"/>
              </w:rPr>
            </w:pPr>
            <w:r>
              <w:rPr>
                <w:sz w:val="16"/>
                <w:szCs w:val="16"/>
              </w:rPr>
              <w:t>If possible, it is useful to briefly explain any null "metrics" or "age" fields.</w:t>
            </w:r>
          </w:p>
          <w:p w14:paraId="695F5938" w14:textId="77777777" w:rsidR="000C7C8D" w:rsidRPr="00325D88" w:rsidRDefault="000C7C8D" w:rsidP="000C7C8D">
            <w:pPr>
              <w:snapToGrid w:val="0"/>
              <w:rPr>
                <w:sz w:val="16"/>
                <w:szCs w:val="16"/>
              </w:rPr>
            </w:pPr>
            <w:r w:rsidRPr="00DD66FB">
              <w:rPr>
                <w:color w:val="FF0000"/>
                <w:sz w:val="16"/>
                <w:szCs w:val="16"/>
              </w:rPr>
              <w:t>Required if NullRecord = "Yes"</w:t>
            </w:r>
            <w:r w:rsidR="00B77C41" w:rsidRPr="00DD66FB">
              <w:rPr>
                <w:color w:val="FF0000"/>
                <w:sz w:val="16"/>
                <w:szCs w:val="16"/>
              </w:rPr>
              <w:t>, to explain why the indicators are not available</w:t>
            </w:r>
            <w:r w:rsidRPr="00DD66FB">
              <w:rPr>
                <w:color w:val="FF0000"/>
                <w:sz w:val="16"/>
                <w:szCs w:val="16"/>
              </w:rPr>
              <w:t>.</w:t>
            </w:r>
          </w:p>
        </w:tc>
      </w:tr>
      <w:tr w:rsidR="000C7C8D" w:rsidRPr="009A1333" w14:paraId="51F24662" w14:textId="77777777" w:rsidTr="00EE4206">
        <w:trPr>
          <w:cantSplit/>
          <w:trHeight w:val="327"/>
        </w:trPr>
        <w:tc>
          <w:tcPr>
            <w:tcW w:w="14688" w:type="dxa"/>
            <w:gridSpan w:val="10"/>
            <w:shd w:val="clear" w:color="auto" w:fill="DBE5F1"/>
            <w:vAlign w:val="center"/>
          </w:tcPr>
          <w:p w14:paraId="24685785" w14:textId="77777777" w:rsidR="000C7C8D" w:rsidRPr="009A1333" w:rsidRDefault="000C7C8D" w:rsidP="000C7C8D">
            <w:pPr>
              <w:keepNext/>
              <w:snapToGrid w:val="0"/>
              <w:jc w:val="center"/>
              <w:rPr>
                <w:b/>
                <w:sz w:val="16"/>
                <w:szCs w:val="16"/>
              </w:rPr>
            </w:pPr>
            <w:r w:rsidRPr="009A1333">
              <w:rPr>
                <w:b/>
                <w:sz w:val="16"/>
                <w:szCs w:val="16"/>
              </w:rPr>
              <w:lastRenderedPageBreak/>
              <w:t>Supporting information</w:t>
            </w:r>
          </w:p>
        </w:tc>
      </w:tr>
      <w:tr w:rsidR="000C7C8D" w:rsidRPr="00B51678" w14:paraId="44007E6B" w14:textId="77777777" w:rsidTr="0085074A">
        <w:trPr>
          <w:cantSplit/>
        </w:trPr>
        <w:tc>
          <w:tcPr>
            <w:tcW w:w="1742" w:type="dxa"/>
            <w:tcMar>
              <w:left w:w="29" w:type="dxa"/>
              <w:right w:w="29" w:type="dxa"/>
            </w:tcMar>
          </w:tcPr>
          <w:p w14:paraId="5682F8DD" w14:textId="77777777" w:rsidR="000C7C8D" w:rsidRPr="00AE2D9E" w:rsidRDefault="000C7C8D" w:rsidP="000C7C8D">
            <w:pPr>
              <w:snapToGrid w:val="0"/>
              <w:rPr>
                <w:b/>
                <w:bCs/>
                <w:color w:val="FF0000"/>
                <w:sz w:val="16"/>
                <w:szCs w:val="16"/>
              </w:rPr>
            </w:pPr>
            <w:r w:rsidRPr="00AE2D9E">
              <w:rPr>
                <w:b/>
                <w:bCs/>
                <w:color w:val="FF0000"/>
                <w:sz w:val="16"/>
                <w:szCs w:val="16"/>
              </w:rPr>
              <w:t>NullRecord</w:t>
            </w:r>
          </w:p>
        </w:tc>
        <w:tc>
          <w:tcPr>
            <w:tcW w:w="3630" w:type="dxa"/>
            <w:tcMar>
              <w:left w:w="29" w:type="dxa"/>
              <w:right w:w="29" w:type="dxa"/>
            </w:tcMar>
          </w:tcPr>
          <w:p w14:paraId="79921943" w14:textId="77777777" w:rsidR="000C7C8D" w:rsidRDefault="000C7C8D" w:rsidP="000C7C8D">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8" w:type="dxa"/>
            <w:tcMar>
              <w:left w:w="29" w:type="dxa"/>
              <w:right w:w="29" w:type="dxa"/>
            </w:tcMar>
          </w:tcPr>
          <w:p w14:paraId="74E01D84" w14:textId="77777777" w:rsidR="000C7C8D" w:rsidRPr="00AE2D9E" w:rsidRDefault="000C7C8D" w:rsidP="000C7C8D">
            <w:pPr>
              <w:snapToGrid w:val="0"/>
              <w:jc w:val="center"/>
              <w:rPr>
                <w:b/>
                <w:bCs/>
                <w:color w:val="FF0000"/>
                <w:sz w:val="16"/>
                <w:szCs w:val="16"/>
              </w:rPr>
            </w:pPr>
            <w:r w:rsidRPr="00AE2D9E">
              <w:rPr>
                <w:b/>
                <w:bCs/>
                <w:color w:val="FF0000"/>
                <w:sz w:val="16"/>
                <w:szCs w:val="16"/>
              </w:rPr>
              <w:t>Text 3</w:t>
            </w:r>
          </w:p>
        </w:tc>
        <w:tc>
          <w:tcPr>
            <w:tcW w:w="8358" w:type="dxa"/>
            <w:gridSpan w:val="7"/>
          </w:tcPr>
          <w:p w14:paraId="54D94CA9" w14:textId="77777777" w:rsidR="000C7C8D" w:rsidRDefault="000C7C8D" w:rsidP="000C7C8D">
            <w:pPr>
              <w:snapToGrid w:val="0"/>
              <w:rPr>
                <w:sz w:val="16"/>
                <w:szCs w:val="16"/>
              </w:rPr>
            </w:pPr>
            <w:r>
              <w:rPr>
                <w:sz w:val="16"/>
                <w:szCs w:val="16"/>
              </w:rPr>
              <w:t>Normally "No".</w:t>
            </w:r>
          </w:p>
          <w:p w14:paraId="2F5EC50A" w14:textId="77777777" w:rsidR="000C7C8D" w:rsidRDefault="000C7C8D" w:rsidP="000C7C8D">
            <w:pPr>
              <w:snapToGrid w:val="0"/>
              <w:rPr>
                <w:sz w:val="16"/>
                <w:szCs w:val="16"/>
              </w:rPr>
            </w:pPr>
            <w:r>
              <w:rPr>
                <w:sz w:val="16"/>
                <w:szCs w:val="16"/>
              </w:rPr>
              <w:t xml:space="preserve">A value of "Yes" in this field is a positive statement that the data do not exist to calculate the </w:t>
            </w:r>
            <w:r w:rsidRPr="00331E9B">
              <w:rPr>
                <w:sz w:val="16"/>
                <w:szCs w:val="16"/>
                <w:u w:val="single"/>
              </w:rPr>
              <w:t>indicator</w:t>
            </w:r>
            <w:r>
              <w:rPr>
                <w:sz w:val="16"/>
                <w:szCs w:val="16"/>
              </w:rPr>
              <w:t xml:space="preserve"> for the population and time period specified.  Metric data and age data may still exist when NullRecord = "Yes".</w:t>
            </w:r>
          </w:p>
          <w:p w14:paraId="61B9DBB6" w14:textId="77777777" w:rsidR="000C7C8D" w:rsidRDefault="000C7C8D" w:rsidP="000C7C8D">
            <w:pPr>
              <w:snapToGrid w:val="0"/>
              <w:rPr>
                <w:sz w:val="16"/>
                <w:szCs w:val="16"/>
              </w:rPr>
            </w:pPr>
          </w:p>
          <w:p w14:paraId="322EAF1B" w14:textId="77777777" w:rsidR="000C7C8D" w:rsidRPr="00D17CF8" w:rsidRDefault="000C7C8D" w:rsidP="000C7C8D">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0C7C8D" w:rsidRPr="00B51678" w14:paraId="7105FA2F" w14:textId="77777777" w:rsidTr="0085074A">
        <w:trPr>
          <w:cantSplit/>
        </w:trPr>
        <w:tc>
          <w:tcPr>
            <w:tcW w:w="1742" w:type="dxa"/>
            <w:tcMar>
              <w:left w:w="29" w:type="dxa"/>
              <w:right w:w="29" w:type="dxa"/>
            </w:tcMar>
          </w:tcPr>
          <w:p w14:paraId="61FEA004" w14:textId="77777777" w:rsidR="000C7C8D" w:rsidRPr="00AE2D9E" w:rsidRDefault="000C7C8D" w:rsidP="000C7C8D">
            <w:pPr>
              <w:snapToGrid w:val="0"/>
              <w:rPr>
                <w:b/>
                <w:bCs/>
                <w:color w:val="FF0000"/>
                <w:sz w:val="16"/>
                <w:szCs w:val="16"/>
              </w:rPr>
            </w:pPr>
            <w:r w:rsidRPr="00AE2D9E">
              <w:rPr>
                <w:b/>
                <w:bCs/>
                <w:color w:val="FF0000"/>
                <w:sz w:val="16"/>
                <w:szCs w:val="16"/>
              </w:rPr>
              <w:t>DataStatus</w:t>
            </w:r>
          </w:p>
        </w:tc>
        <w:tc>
          <w:tcPr>
            <w:tcW w:w="3630" w:type="dxa"/>
            <w:tcMar>
              <w:left w:w="29" w:type="dxa"/>
              <w:right w:w="29" w:type="dxa"/>
            </w:tcMar>
          </w:tcPr>
          <w:p w14:paraId="004DAECC" w14:textId="77777777" w:rsidR="000C7C8D" w:rsidRPr="00325D88" w:rsidRDefault="000C7C8D" w:rsidP="000C7C8D">
            <w:pPr>
              <w:snapToGrid w:val="0"/>
              <w:rPr>
                <w:bCs/>
                <w:sz w:val="16"/>
                <w:szCs w:val="16"/>
              </w:rPr>
            </w:pPr>
            <w:r>
              <w:rPr>
                <w:bCs/>
                <w:sz w:val="16"/>
                <w:szCs w:val="16"/>
              </w:rPr>
              <w:t>Status of the data in the current record.</w:t>
            </w:r>
          </w:p>
        </w:tc>
        <w:tc>
          <w:tcPr>
            <w:tcW w:w="958" w:type="dxa"/>
            <w:tcMar>
              <w:left w:w="29" w:type="dxa"/>
              <w:right w:w="29" w:type="dxa"/>
            </w:tcMar>
          </w:tcPr>
          <w:p w14:paraId="3F376675" w14:textId="77777777" w:rsidR="000C7C8D" w:rsidRPr="00AE2D9E" w:rsidRDefault="000C7C8D" w:rsidP="000C7C8D">
            <w:pPr>
              <w:snapToGrid w:val="0"/>
              <w:jc w:val="center"/>
              <w:rPr>
                <w:b/>
                <w:bCs/>
                <w:color w:val="FF0000"/>
                <w:sz w:val="16"/>
                <w:szCs w:val="16"/>
              </w:rPr>
            </w:pPr>
            <w:r w:rsidRPr="00AE2D9E">
              <w:rPr>
                <w:b/>
                <w:bCs/>
                <w:color w:val="FF0000"/>
                <w:sz w:val="16"/>
                <w:szCs w:val="16"/>
              </w:rPr>
              <w:t>Text 255</w:t>
            </w:r>
          </w:p>
        </w:tc>
        <w:tc>
          <w:tcPr>
            <w:tcW w:w="8358" w:type="dxa"/>
            <w:gridSpan w:val="7"/>
          </w:tcPr>
          <w:p w14:paraId="4B625FA3" w14:textId="77777777" w:rsidR="000C7C8D" w:rsidRDefault="001113DC" w:rsidP="000C7C8D">
            <w:pPr>
              <w:snapToGrid w:val="0"/>
              <w:rPr>
                <w:sz w:val="16"/>
                <w:szCs w:val="16"/>
              </w:rPr>
            </w:pPr>
            <w:r w:rsidRPr="001113DC">
              <w:rPr>
                <w:sz w:val="16"/>
                <w:szCs w:val="16"/>
                <w:u w:val="single"/>
              </w:rPr>
              <w:t>Acceptable values</w:t>
            </w:r>
            <w:r w:rsidR="000C7C8D">
              <w:rPr>
                <w:sz w:val="16"/>
                <w:szCs w:val="16"/>
              </w:rPr>
              <w:t>:</w:t>
            </w:r>
            <w:r w:rsidR="00612FB6">
              <w:rPr>
                <w:sz w:val="16"/>
                <w:szCs w:val="16"/>
              </w:rPr>
              <w:t xml:space="preserve">   [</w:t>
            </w:r>
            <w:r w:rsidR="000C7C8D" w:rsidRPr="00C73E14">
              <w:rPr>
                <w:i/>
                <w:sz w:val="16"/>
                <w:szCs w:val="16"/>
              </w:rPr>
              <w:t>Do not include comments in brackets.</w:t>
            </w:r>
            <w:r w:rsidR="000C7C8D">
              <w:rPr>
                <w:sz w:val="16"/>
                <w:szCs w:val="16"/>
              </w:rPr>
              <w:t>]</w:t>
            </w:r>
          </w:p>
          <w:p w14:paraId="17FBBCDF" w14:textId="77777777" w:rsidR="000C7C8D" w:rsidRDefault="000C7C8D" w:rsidP="00B45D71">
            <w:pPr>
              <w:numPr>
                <w:ilvl w:val="0"/>
                <w:numId w:val="2"/>
              </w:numPr>
              <w:snapToGrid w:val="0"/>
              <w:ind w:left="173" w:hanging="144"/>
              <w:rPr>
                <w:sz w:val="16"/>
                <w:szCs w:val="16"/>
              </w:rPr>
            </w:pPr>
            <w:r>
              <w:rPr>
                <w:sz w:val="16"/>
                <w:szCs w:val="16"/>
              </w:rPr>
              <w:t>Draft   [</w:t>
            </w:r>
            <w:r w:rsidRPr="00397AFF">
              <w:rPr>
                <w:i/>
                <w:sz w:val="16"/>
                <w:szCs w:val="16"/>
              </w:rPr>
              <w:t>Values in this record are preliminary and have not been thoroughly reviewed.</w:t>
            </w:r>
            <w:r>
              <w:rPr>
                <w:sz w:val="16"/>
                <w:szCs w:val="16"/>
              </w:rPr>
              <w:t>]</w:t>
            </w:r>
          </w:p>
          <w:p w14:paraId="2F896385" w14:textId="77777777" w:rsidR="000C7C8D" w:rsidRDefault="000C7C8D" w:rsidP="00B45D71">
            <w:pPr>
              <w:numPr>
                <w:ilvl w:val="0"/>
                <w:numId w:val="2"/>
              </w:numPr>
              <w:snapToGrid w:val="0"/>
              <w:ind w:left="173" w:hanging="144"/>
              <w:rPr>
                <w:sz w:val="16"/>
                <w:szCs w:val="16"/>
              </w:rPr>
            </w:pPr>
            <w:r>
              <w:rPr>
                <w:sz w:val="16"/>
                <w:szCs w:val="16"/>
              </w:rPr>
              <w:t>Reviewed   [</w:t>
            </w:r>
            <w:r w:rsidRPr="00397AFF">
              <w:rPr>
                <w:i/>
                <w:sz w:val="16"/>
                <w:szCs w:val="16"/>
              </w:rPr>
              <w:t>Values in this record have been reviewed but are not yet approved as "final".</w:t>
            </w:r>
            <w:r>
              <w:rPr>
                <w:sz w:val="16"/>
                <w:szCs w:val="16"/>
              </w:rPr>
              <w:t>]</w:t>
            </w:r>
          </w:p>
          <w:p w14:paraId="44BBBB1C" w14:textId="77777777" w:rsidR="000C7C8D" w:rsidRPr="009779B8" w:rsidRDefault="000C7C8D" w:rsidP="00B45D71">
            <w:pPr>
              <w:numPr>
                <w:ilvl w:val="0"/>
                <w:numId w:val="2"/>
              </w:numPr>
              <w:snapToGrid w:val="0"/>
              <w:ind w:left="173" w:hanging="144"/>
              <w:rPr>
                <w:sz w:val="16"/>
                <w:szCs w:val="16"/>
              </w:rPr>
            </w:pPr>
            <w:r>
              <w:rPr>
                <w:sz w:val="16"/>
                <w:szCs w:val="16"/>
              </w:rPr>
              <w:t>Final   [</w:t>
            </w:r>
            <w:r w:rsidRPr="00397AFF">
              <w:rPr>
                <w:i/>
                <w:sz w:val="16"/>
                <w:szCs w:val="16"/>
              </w:rPr>
              <w:t>Values in this record have been thoroughly reviewed and are considered "final".</w:t>
            </w:r>
            <w:r>
              <w:rPr>
                <w:sz w:val="16"/>
                <w:szCs w:val="16"/>
              </w:rPr>
              <w:t>]</w:t>
            </w:r>
          </w:p>
        </w:tc>
      </w:tr>
      <w:tr w:rsidR="000C7C8D" w:rsidRPr="00B51678" w14:paraId="2A2CFB04" w14:textId="77777777" w:rsidTr="0085074A">
        <w:trPr>
          <w:cantSplit/>
        </w:trPr>
        <w:tc>
          <w:tcPr>
            <w:tcW w:w="1742" w:type="dxa"/>
            <w:tcMar>
              <w:left w:w="29" w:type="dxa"/>
              <w:right w:w="29" w:type="dxa"/>
            </w:tcMar>
          </w:tcPr>
          <w:p w14:paraId="0D5BD530" w14:textId="77777777" w:rsidR="000C7C8D" w:rsidRPr="00DD4D1E" w:rsidRDefault="000C7C8D" w:rsidP="000C7C8D">
            <w:pPr>
              <w:snapToGrid w:val="0"/>
              <w:rPr>
                <w:bCs/>
                <w:sz w:val="16"/>
                <w:szCs w:val="16"/>
              </w:rPr>
            </w:pPr>
            <w:r>
              <w:rPr>
                <w:bCs/>
                <w:sz w:val="16"/>
                <w:szCs w:val="16"/>
              </w:rPr>
              <w:t>IndicatorLocation</w:t>
            </w:r>
          </w:p>
        </w:tc>
        <w:tc>
          <w:tcPr>
            <w:tcW w:w="3630" w:type="dxa"/>
            <w:tcMar>
              <w:left w:w="29" w:type="dxa"/>
              <w:right w:w="29" w:type="dxa"/>
            </w:tcMar>
          </w:tcPr>
          <w:p w14:paraId="170E4C82" w14:textId="77777777" w:rsidR="000C7C8D" w:rsidRDefault="000C7C8D" w:rsidP="000C7C8D">
            <w:pPr>
              <w:snapToGrid w:val="0"/>
              <w:rPr>
                <w:bCs/>
                <w:sz w:val="16"/>
                <w:szCs w:val="16"/>
              </w:rPr>
            </w:pPr>
            <w:r>
              <w:rPr>
                <w:bCs/>
                <w:sz w:val="16"/>
                <w:szCs w:val="16"/>
              </w:rPr>
              <w:t>Where this indicator is maintained at the source.</w:t>
            </w:r>
          </w:p>
        </w:tc>
        <w:tc>
          <w:tcPr>
            <w:tcW w:w="958" w:type="dxa"/>
            <w:tcMar>
              <w:left w:w="29" w:type="dxa"/>
              <w:right w:w="29" w:type="dxa"/>
            </w:tcMar>
          </w:tcPr>
          <w:p w14:paraId="1A99E84D" w14:textId="6A50873E" w:rsidR="000C7C8D" w:rsidRDefault="000C7C8D" w:rsidP="000C7C8D">
            <w:pPr>
              <w:snapToGrid w:val="0"/>
              <w:jc w:val="center"/>
              <w:rPr>
                <w:bCs/>
                <w:sz w:val="16"/>
                <w:szCs w:val="16"/>
              </w:rPr>
            </w:pPr>
            <w:del w:id="1572" w:author="Mike Banach" w:date="2023-11-20T15:40:00Z">
              <w:r w:rsidDel="00541CEF">
                <w:rPr>
                  <w:bCs/>
                  <w:sz w:val="16"/>
                  <w:szCs w:val="16"/>
                </w:rPr>
                <w:delText>Memo</w:delText>
              </w:r>
            </w:del>
            <w:ins w:id="1573" w:author="Mike Banach" w:date="2023-11-20T15:40:00Z">
              <w:r w:rsidR="00541CEF">
                <w:rPr>
                  <w:bCs/>
                  <w:sz w:val="16"/>
                  <w:szCs w:val="16"/>
                </w:rPr>
                <w:t>Text ∞</w:t>
              </w:r>
            </w:ins>
          </w:p>
        </w:tc>
        <w:tc>
          <w:tcPr>
            <w:tcW w:w="8358" w:type="dxa"/>
            <w:gridSpan w:val="7"/>
          </w:tcPr>
          <w:p w14:paraId="1D7199FB" w14:textId="77777777" w:rsidR="000C7C8D" w:rsidRPr="00325D88" w:rsidRDefault="000C7C8D" w:rsidP="000C7C8D">
            <w:pPr>
              <w:snapToGrid w:val="0"/>
              <w:rPr>
                <w:sz w:val="16"/>
                <w:szCs w:val="16"/>
              </w:rPr>
            </w:pPr>
            <w:r>
              <w:rPr>
                <w:bCs/>
                <w:sz w:val="16"/>
                <w:szCs w:val="16"/>
              </w:rPr>
              <w:t>If online, provide URL(s).</w:t>
            </w:r>
          </w:p>
        </w:tc>
      </w:tr>
      <w:tr w:rsidR="000C7C8D" w:rsidRPr="00B51678" w14:paraId="7D4B41CC" w14:textId="77777777" w:rsidTr="0085074A">
        <w:trPr>
          <w:cantSplit/>
        </w:trPr>
        <w:tc>
          <w:tcPr>
            <w:tcW w:w="1742" w:type="dxa"/>
            <w:tcMar>
              <w:left w:w="29" w:type="dxa"/>
              <w:right w:w="29" w:type="dxa"/>
            </w:tcMar>
          </w:tcPr>
          <w:p w14:paraId="1AA69136" w14:textId="77777777" w:rsidR="000C7C8D" w:rsidRPr="00DD4D1E" w:rsidRDefault="000C7C8D" w:rsidP="000C7C8D">
            <w:pPr>
              <w:snapToGrid w:val="0"/>
              <w:rPr>
                <w:bCs/>
                <w:sz w:val="16"/>
                <w:szCs w:val="16"/>
              </w:rPr>
            </w:pPr>
            <w:r>
              <w:rPr>
                <w:bCs/>
                <w:sz w:val="16"/>
                <w:szCs w:val="16"/>
              </w:rPr>
              <w:t>MetricLocation</w:t>
            </w:r>
          </w:p>
        </w:tc>
        <w:tc>
          <w:tcPr>
            <w:tcW w:w="3630" w:type="dxa"/>
            <w:tcMar>
              <w:left w:w="29" w:type="dxa"/>
              <w:right w:w="29" w:type="dxa"/>
            </w:tcMar>
          </w:tcPr>
          <w:p w14:paraId="031D8669" w14:textId="77777777" w:rsidR="000C7C8D" w:rsidRDefault="000C7C8D" w:rsidP="000C7C8D">
            <w:pPr>
              <w:snapToGrid w:val="0"/>
              <w:rPr>
                <w:bCs/>
                <w:sz w:val="16"/>
                <w:szCs w:val="16"/>
              </w:rPr>
            </w:pPr>
            <w:r>
              <w:rPr>
                <w:bCs/>
                <w:sz w:val="16"/>
                <w:szCs w:val="16"/>
              </w:rPr>
              <w:t>Where the supporting metrics are maintained at the source.</w:t>
            </w:r>
          </w:p>
        </w:tc>
        <w:tc>
          <w:tcPr>
            <w:tcW w:w="958" w:type="dxa"/>
            <w:tcMar>
              <w:left w:w="29" w:type="dxa"/>
              <w:right w:w="29" w:type="dxa"/>
            </w:tcMar>
          </w:tcPr>
          <w:p w14:paraId="1EBA09B1" w14:textId="64037631" w:rsidR="000C7C8D" w:rsidRDefault="000C7C8D" w:rsidP="000C7C8D">
            <w:pPr>
              <w:snapToGrid w:val="0"/>
              <w:jc w:val="center"/>
              <w:rPr>
                <w:bCs/>
                <w:sz w:val="16"/>
                <w:szCs w:val="16"/>
              </w:rPr>
            </w:pPr>
            <w:del w:id="1574" w:author="Mike Banach" w:date="2023-11-20T15:40:00Z">
              <w:r w:rsidDel="00541CEF">
                <w:rPr>
                  <w:bCs/>
                  <w:sz w:val="16"/>
                  <w:szCs w:val="16"/>
                </w:rPr>
                <w:delText>Memo</w:delText>
              </w:r>
            </w:del>
            <w:ins w:id="1575" w:author="Mike Banach" w:date="2023-11-20T15:40:00Z">
              <w:r w:rsidR="00541CEF">
                <w:rPr>
                  <w:bCs/>
                  <w:sz w:val="16"/>
                  <w:szCs w:val="16"/>
                </w:rPr>
                <w:t>Text ∞</w:t>
              </w:r>
            </w:ins>
          </w:p>
        </w:tc>
        <w:tc>
          <w:tcPr>
            <w:tcW w:w="8358" w:type="dxa"/>
            <w:gridSpan w:val="7"/>
          </w:tcPr>
          <w:p w14:paraId="621290D6" w14:textId="77777777" w:rsidR="000C7C8D" w:rsidRPr="00325D88" w:rsidRDefault="000C7C8D" w:rsidP="000C7C8D">
            <w:pPr>
              <w:snapToGrid w:val="0"/>
              <w:rPr>
                <w:sz w:val="16"/>
                <w:szCs w:val="16"/>
              </w:rPr>
            </w:pPr>
            <w:r>
              <w:rPr>
                <w:bCs/>
                <w:sz w:val="16"/>
                <w:szCs w:val="16"/>
              </w:rPr>
              <w:t>If online, provide URL(s).</w:t>
            </w:r>
          </w:p>
        </w:tc>
      </w:tr>
      <w:tr w:rsidR="000C7C8D" w:rsidRPr="00B51678" w14:paraId="6C7D8B62" w14:textId="77777777" w:rsidTr="0085074A">
        <w:trPr>
          <w:cantSplit/>
        </w:trPr>
        <w:tc>
          <w:tcPr>
            <w:tcW w:w="1742" w:type="dxa"/>
            <w:tcMar>
              <w:left w:w="29" w:type="dxa"/>
              <w:right w:w="29" w:type="dxa"/>
            </w:tcMar>
          </w:tcPr>
          <w:p w14:paraId="4B282A11" w14:textId="77777777" w:rsidR="000C7C8D" w:rsidRPr="00DD4D1E" w:rsidRDefault="000C7C8D" w:rsidP="000C7C8D">
            <w:pPr>
              <w:snapToGrid w:val="0"/>
              <w:rPr>
                <w:bCs/>
                <w:sz w:val="16"/>
                <w:szCs w:val="16"/>
              </w:rPr>
            </w:pPr>
            <w:r>
              <w:rPr>
                <w:bCs/>
                <w:sz w:val="16"/>
                <w:szCs w:val="16"/>
              </w:rPr>
              <w:t>MeasureLocation</w:t>
            </w:r>
          </w:p>
        </w:tc>
        <w:tc>
          <w:tcPr>
            <w:tcW w:w="3630" w:type="dxa"/>
            <w:tcMar>
              <w:left w:w="29" w:type="dxa"/>
              <w:right w:w="29" w:type="dxa"/>
            </w:tcMar>
          </w:tcPr>
          <w:p w14:paraId="5EE2AADC" w14:textId="77777777" w:rsidR="000C7C8D" w:rsidRDefault="000C7C8D" w:rsidP="000C7C8D">
            <w:pPr>
              <w:snapToGrid w:val="0"/>
              <w:rPr>
                <w:bCs/>
                <w:sz w:val="16"/>
                <w:szCs w:val="16"/>
              </w:rPr>
            </w:pPr>
            <w:r>
              <w:rPr>
                <w:bCs/>
                <w:sz w:val="16"/>
                <w:szCs w:val="16"/>
              </w:rPr>
              <w:t>Where the measurements are maintained that were used for these calculations.</w:t>
            </w:r>
          </w:p>
        </w:tc>
        <w:tc>
          <w:tcPr>
            <w:tcW w:w="958" w:type="dxa"/>
            <w:tcMar>
              <w:left w:w="29" w:type="dxa"/>
              <w:right w:w="29" w:type="dxa"/>
            </w:tcMar>
          </w:tcPr>
          <w:p w14:paraId="38C1AE36" w14:textId="147C1FDE" w:rsidR="000C7C8D" w:rsidRDefault="000C7C8D" w:rsidP="000C7C8D">
            <w:pPr>
              <w:snapToGrid w:val="0"/>
              <w:jc w:val="center"/>
              <w:rPr>
                <w:bCs/>
                <w:sz w:val="16"/>
                <w:szCs w:val="16"/>
              </w:rPr>
            </w:pPr>
            <w:del w:id="1576" w:author="Mike Banach" w:date="2023-11-20T15:40:00Z">
              <w:r w:rsidDel="00541CEF">
                <w:rPr>
                  <w:bCs/>
                  <w:sz w:val="16"/>
                  <w:szCs w:val="16"/>
                </w:rPr>
                <w:delText>Memo</w:delText>
              </w:r>
            </w:del>
            <w:ins w:id="1577" w:author="Mike Banach" w:date="2023-11-20T15:40:00Z">
              <w:r w:rsidR="00541CEF">
                <w:rPr>
                  <w:bCs/>
                  <w:sz w:val="16"/>
                  <w:szCs w:val="16"/>
                </w:rPr>
                <w:t>Text ∞</w:t>
              </w:r>
            </w:ins>
          </w:p>
        </w:tc>
        <w:tc>
          <w:tcPr>
            <w:tcW w:w="8358" w:type="dxa"/>
            <w:gridSpan w:val="7"/>
          </w:tcPr>
          <w:p w14:paraId="794523DB" w14:textId="77777777" w:rsidR="000C7C8D" w:rsidRPr="00325D88" w:rsidRDefault="000C7C8D" w:rsidP="000C7C8D">
            <w:pPr>
              <w:snapToGrid w:val="0"/>
              <w:rPr>
                <w:sz w:val="16"/>
                <w:szCs w:val="16"/>
              </w:rPr>
            </w:pPr>
            <w:r>
              <w:rPr>
                <w:bCs/>
                <w:sz w:val="16"/>
                <w:szCs w:val="16"/>
              </w:rPr>
              <w:t>If online, provide URL(s).</w:t>
            </w:r>
          </w:p>
        </w:tc>
      </w:tr>
      <w:tr w:rsidR="000C7C8D" w:rsidRPr="00B51678" w14:paraId="6C15EA32" w14:textId="77777777" w:rsidTr="0085074A">
        <w:trPr>
          <w:cantSplit/>
        </w:trPr>
        <w:tc>
          <w:tcPr>
            <w:tcW w:w="1742" w:type="dxa"/>
            <w:tcMar>
              <w:left w:w="29" w:type="dxa"/>
              <w:right w:w="29" w:type="dxa"/>
            </w:tcMar>
          </w:tcPr>
          <w:p w14:paraId="27590E23" w14:textId="77777777" w:rsidR="000C7C8D" w:rsidRPr="00AE2D9E" w:rsidRDefault="000C7C8D" w:rsidP="000C7C8D">
            <w:pPr>
              <w:snapToGrid w:val="0"/>
              <w:rPr>
                <w:b/>
                <w:bCs/>
                <w:color w:val="FF0000"/>
                <w:sz w:val="16"/>
                <w:szCs w:val="16"/>
              </w:rPr>
            </w:pPr>
            <w:r w:rsidRPr="00AE2D9E">
              <w:rPr>
                <w:b/>
                <w:bCs/>
                <w:color w:val="FF0000"/>
                <w:sz w:val="16"/>
                <w:szCs w:val="16"/>
              </w:rPr>
              <w:t>ContactPersonFirst</w:t>
            </w:r>
          </w:p>
        </w:tc>
        <w:tc>
          <w:tcPr>
            <w:tcW w:w="3630" w:type="dxa"/>
            <w:tcMar>
              <w:left w:w="29" w:type="dxa"/>
              <w:right w:w="29" w:type="dxa"/>
            </w:tcMar>
          </w:tcPr>
          <w:p w14:paraId="1E801EF9" w14:textId="77777777" w:rsidR="000C7C8D" w:rsidRPr="00325D88" w:rsidRDefault="000C7C8D" w:rsidP="000C7C8D">
            <w:pPr>
              <w:snapToGrid w:val="0"/>
              <w:rPr>
                <w:bCs/>
                <w:sz w:val="16"/>
                <w:szCs w:val="16"/>
              </w:rPr>
            </w:pPr>
            <w:r>
              <w:rPr>
                <w:bCs/>
                <w:sz w:val="16"/>
                <w:szCs w:val="16"/>
              </w:rPr>
              <w:t>First name of person who is the best contact for questions that may arise about this data record.</w:t>
            </w:r>
          </w:p>
        </w:tc>
        <w:tc>
          <w:tcPr>
            <w:tcW w:w="958" w:type="dxa"/>
            <w:tcMar>
              <w:left w:w="29" w:type="dxa"/>
              <w:right w:w="29" w:type="dxa"/>
            </w:tcMar>
          </w:tcPr>
          <w:p w14:paraId="3430EA29" w14:textId="77777777" w:rsidR="000C7C8D" w:rsidRPr="00AE2D9E" w:rsidRDefault="000C7C8D" w:rsidP="000C7C8D">
            <w:pPr>
              <w:snapToGrid w:val="0"/>
              <w:jc w:val="center"/>
              <w:rPr>
                <w:b/>
                <w:bCs/>
                <w:color w:val="FF0000"/>
                <w:sz w:val="16"/>
                <w:szCs w:val="16"/>
              </w:rPr>
            </w:pPr>
            <w:r w:rsidRPr="00AE2D9E">
              <w:rPr>
                <w:b/>
                <w:bCs/>
                <w:color w:val="FF0000"/>
                <w:sz w:val="16"/>
                <w:szCs w:val="16"/>
              </w:rPr>
              <w:t>Text 30</w:t>
            </w:r>
          </w:p>
        </w:tc>
        <w:tc>
          <w:tcPr>
            <w:tcW w:w="8358" w:type="dxa"/>
            <w:gridSpan w:val="7"/>
          </w:tcPr>
          <w:p w14:paraId="5393E71B" w14:textId="77777777" w:rsidR="000C7C8D" w:rsidRPr="00325D88" w:rsidRDefault="000C7C8D" w:rsidP="000C7C8D">
            <w:pPr>
              <w:snapToGrid w:val="0"/>
              <w:rPr>
                <w:sz w:val="16"/>
                <w:szCs w:val="16"/>
              </w:rPr>
            </w:pPr>
          </w:p>
        </w:tc>
      </w:tr>
      <w:tr w:rsidR="000C7C8D" w:rsidRPr="00B51678" w14:paraId="5D1F75FB" w14:textId="77777777" w:rsidTr="0085074A">
        <w:trPr>
          <w:cantSplit/>
        </w:trPr>
        <w:tc>
          <w:tcPr>
            <w:tcW w:w="1742" w:type="dxa"/>
            <w:tcMar>
              <w:left w:w="29" w:type="dxa"/>
              <w:right w:w="29" w:type="dxa"/>
            </w:tcMar>
          </w:tcPr>
          <w:p w14:paraId="1FC675E1" w14:textId="77777777" w:rsidR="000C7C8D" w:rsidRPr="00AE2D9E" w:rsidRDefault="000C7C8D" w:rsidP="000C7C8D">
            <w:pPr>
              <w:snapToGrid w:val="0"/>
              <w:rPr>
                <w:b/>
                <w:bCs/>
                <w:color w:val="FF0000"/>
                <w:sz w:val="16"/>
                <w:szCs w:val="16"/>
              </w:rPr>
            </w:pPr>
            <w:r w:rsidRPr="00AE2D9E">
              <w:rPr>
                <w:b/>
                <w:bCs/>
                <w:color w:val="FF0000"/>
                <w:sz w:val="16"/>
                <w:szCs w:val="16"/>
              </w:rPr>
              <w:t>ContactPersonLast</w:t>
            </w:r>
          </w:p>
        </w:tc>
        <w:tc>
          <w:tcPr>
            <w:tcW w:w="3630" w:type="dxa"/>
            <w:tcMar>
              <w:left w:w="29" w:type="dxa"/>
              <w:right w:w="29" w:type="dxa"/>
            </w:tcMar>
          </w:tcPr>
          <w:p w14:paraId="1BA4FA01" w14:textId="77777777" w:rsidR="000C7C8D" w:rsidRPr="00325D88" w:rsidRDefault="000C7C8D" w:rsidP="000C7C8D">
            <w:pPr>
              <w:snapToGrid w:val="0"/>
              <w:rPr>
                <w:bCs/>
                <w:sz w:val="16"/>
                <w:szCs w:val="16"/>
              </w:rPr>
            </w:pPr>
            <w:r>
              <w:rPr>
                <w:bCs/>
                <w:sz w:val="16"/>
                <w:szCs w:val="16"/>
              </w:rPr>
              <w:t>Last name of person who is the best contact for questions that may arise about this data record.</w:t>
            </w:r>
          </w:p>
        </w:tc>
        <w:tc>
          <w:tcPr>
            <w:tcW w:w="958" w:type="dxa"/>
            <w:tcMar>
              <w:left w:w="29" w:type="dxa"/>
              <w:right w:w="29" w:type="dxa"/>
            </w:tcMar>
          </w:tcPr>
          <w:p w14:paraId="2317B3DC" w14:textId="77777777" w:rsidR="000C7C8D" w:rsidRPr="00AE2D9E" w:rsidRDefault="000C7C8D" w:rsidP="000C7C8D">
            <w:pPr>
              <w:snapToGrid w:val="0"/>
              <w:jc w:val="center"/>
              <w:rPr>
                <w:b/>
                <w:bCs/>
                <w:color w:val="FF0000"/>
                <w:sz w:val="16"/>
                <w:szCs w:val="16"/>
              </w:rPr>
            </w:pPr>
            <w:r w:rsidRPr="00AE2D9E">
              <w:rPr>
                <w:b/>
                <w:bCs/>
                <w:color w:val="FF0000"/>
                <w:sz w:val="16"/>
                <w:szCs w:val="16"/>
              </w:rPr>
              <w:t>Text 30</w:t>
            </w:r>
          </w:p>
        </w:tc>
        <w:tc>
          <w:tcPr>
            <w:tcW w:w="8358" w:type="dxa"/>
            <w:gridSpan w:val="7"/>
          </w:tcPr>
          <w:p w14:paraId="5F5BBAF0" w14:textId="77777777" w:rsidR="000C7C8D" w:rsidRPr="00325D88" w:rsidRDefault="000C7C8D" w:rsidP="000C7C8D">
            <w:pPr>
              <w:snapToGrid w:val="0"/>
              <w:rPr>
                <w:sz w:val="16"/>
                <w:szCs w:val="16"/>
              </w:rPr>
            </w:pPr>
          </w:p>
        </w:tc>
      </w:tr>
      <w:tr w:rsidR="000C7C8D" w:rsidRPr="00B51678" w14:paraId="6E7E4B01" w14:textId="77777777" w:rsidTr="0085074A">
        <w:trPr>
          <w:cantSplit/>
        </w:trPr>
        <w:tc>
          <w:tcPr>
            <w:tcW w:w="1742" w:type="dxa"/>
            <w:tcMar>
              <w:left w:w="29" w:type="dxa"/>
              <w:right w:w="29" w:type="dxa"/>
            </w:tcMar>
          </w:tcPr>
          <w:p w14:paraId="1AFE147F" w14:textId="77777777" w:rsidR="000C7C8D" w:rsidRPr="00AE2D9E" w:rsidRDefault="000C7C8D" w:rsidP="000C7C8D">
            <w:pPr>
              <w:snapToGrid w:val="0"/>
              <w:rPr>
                <w:b/>
                <w:bCs/>
                <w:color w:val="FF0000"/>
                <w:sz w:val="16"/>
                <w:szCs w:val="16"/>
              </w:rPr>
            </w:pPr>
            <w:r w:rsidRPr="00AE2D9E">
              <w:rPr>
                <w:b/>
                <w:bCs/>
                <w:color w:val="FF0000"/>
                <w:sz w:val="16"/>
                <w:szCs w:val="16"/>
              </w:rPr>
              <w:t>ContactPhone</w:t>
            </w:r>
          </w:p>
        </w:tc>
        <w:tc>
          <w:tcPr>
            <w:tcW w:w="3630" w:type="dxa"/>
            <w:tcMar>
              <w:left w:w="29" w:type="dxa"/>
              <w:right w:w="29" w:type="dxa"/>
            </w:tcMar>
          </w:tcPr>
          <w:p w14:paraId="20651EB6" w14:textId="77777777" w:rsidR="000C7C8D" w:rsidRPr="00325D88" w:rsidRDefault="000C7C8D" w:rsidP="000C7C8D">
            <w:pPr>
              <w:snapToGrid w:val="0"/>
              <w:rPr>
                <w:bCs/>
                <w:sz w:val="16"/>
                <w:szCs w:val="16"/>
              </w:rPr>
            </w:pPr>
            <w:r>
              <w:rPr>
                <w:bCs/>
                <w:sz w:val="16"/>
                <w:szCs w:val="16"/>
              </w:rPr>
              <w:t>Phone number of person who is the best contact for questions that may arise about this data record.</w:t>
            </w:r>
          </w:p>
        </w:tc>
        <w:tc>
          <w:tcPr>
            <w:tcW w:w="958" w:type="dxa"/>
            <w:tcMar>
              <w:left w:w="29" w:type="dxa"/>
              <w:right w:w="29" w:type="dxa"/>
            </w:tcMar>
          </w:tcPr>
          <w:p w14:paraId="6257E609" w14:textId="77777777" w:rsidR="000C7C8D" w:rsidRPr="00AE2D9E" w:rsidRDefault="000C7C8D" w:rsidP="000C7C8D">
            <w:pPr>
              <w:snapToGrid w:val="0"/>
              <w:jc w:val="center"/>
              <w:rPr>
                <w:b/>
                <w:bCs/>
                <w:color w:val="FF0000"/>
                <w:sz w:val="16"/>
                <w:szCs w:val="16"/>
              </w:rPr>
            </w:pPr>
            <w:r w:rsidRPr="00AE2D9E">
              <w:rPr>
                <w:b/>
                <w:bCs/>
                <w:color w:val="FF0000"/>
                <w:sz w:val="16"/>
                <w:szCs w:val="16"/>
              </w:rPr>
              <w:t>Text 30</w:t>
            </w:r>
          </w:p>
        </w:tc>
        <w:tc>
          <w:tcPr>
            <w:tcW w:w="8358" w:type="dxa"/>
            <w:gridSpan w:val="7"/>
          </w:tcPr>
          <w:p w14:paraId="6120D0C4" w14:textId="77777777" w:rsidR="000C7C8D" w:rsidRDefault="000C7C8D" w:rsidP="000C7C8D">
            <w:pPr>
              <w:snapToGrid w:val="0"/>
              <w:rPr>
                <w:sz w:val="16"/>
                <w:szCs w:val="16"/>
              </w:rPr>
            </w:pPr>
            <w:r>
              <w:rPr>
                <w:sz w:val="16"/>
                <w:szCs w:val="16"/>
              </w:rPr>
              <w:t>Preferred format is "</w:t>
            </w:r>
            <w:r w:rsidRPr="00BD3449">
              <w:rPr>
                <w:sz w:val="16"/>
                <w:szCs w:val="16"/>
              </w:rPr>
              <w:t>123-456-7890</w:t>
            </w:r>
            <w:r>
              <w:rPr>
                <w:sz w:val="16"/>
                <w:szCs w:val="16"/>
              </w:rPr>
              <w:t>".</w:t>
            </w:r>
          </w:p>
          <w:p w14:paraId="42F5E5D1" w14:textId="77777777" w:rsidR="000C7C8D" w:rsidRPr="00325D88" w:rsidRDefault="000C7C8D" w:rsidP="000C7C8D">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0C7C8D" w:rsidRPr="00B51678" w14:paraId="30968FBA" w14:textId="77777777" w:rsidTr="0085074A">
        <w:trPr>
          <w:cantSplit/>
        </w:trPr>
        <w:tc>
          <w:tcPr>
            <w:tcW w:w="1742" w:type="dxa"/>
            <w:tcMar>
              <w:left w:w="29" w:type="dxa"/>
              <w:right w:w="29" w:type="dxa"/>
            </w:tcMar>
          </w:tcPr>
          <w:p w14:paraId="7E105B86" w14:textId="77777777" w:rsidR="000C7C8D" w:rsidRPr="00AE2D9E" w:rsidRDefault="000C7C8D" w:rsidP="000C7C8D">
            <w:pPr>
              <w:snapToGrid w:val="0"/>
              <w:rPr>
                <w:b/>
                <w:bCs/>
                <w:color w:val="FF0000"/>
                <w:sz w:val="16"/>
                <w:szCs w:val="16"/>
              </w:rPr>
            </w:pPr>
            <w:r w:rsidRPr="00AE2D9E">
              <w:rPr>
                <w:b/>
                <w:bCs/>
                <w:color w:val="FF0000"/>
                <w:sz w:val="16"/>
                <w:szCs w:val="16"/>
              </w:rPr>
              <w:t>ContactEmail</w:t>
            </w:r>
          </w:p>
        </w:tc>
        <w:tc>
          <w:tcPr>
            <w:tcW w:w="3630" w:type="dxa"/>
            <w:tcMar>
              <w:left w:w="29" w:type="dxa"/>
              <w:right w:w="29" w:type="dxa"/>
            </w:tcMar>
          </w:tcPr>
          <w:p w14:paraId="54940EC0" w14:textId="77777777" w:rsidR="000C7C8D" w:rsidRPr="00325D88" w:rsidRDefault="000C7C8D" w:rsidP="000C7C8D">
            <w:pPr>
              <w:snapToGrid w:val="0"/>
              <w:rPr>
                <w:bCs/>
                <w:sz w:val="16"/>
                <w:szCs w:val="16"/>
              </w:rPr>
            </w:pPr>
            <w:r>
              <w:rPr>
                <w:bCs/>
                <w:sz w:val="16"/>
                <w:szCs w:val="16"/>
              </w:rPr>
              <w:t>Email address of person who is the best contact for questions that may arise about this data record.</w:t>
            </w:r>
          </w:p>
        </w:tc>
        <w:tc>
          <w:tcPr>
            <w:tcW w:w="958" w:type="dxa"/>
            <w:tcMar>
              <w:left w:w="29" w:type="dxa"/>
              <w:right w:w="29" w:type="dxa"/>
            </w:tcMar>
          </w:tcPr>
          <w:p w14:paraId="4F06CB51" w14:textId="77777777" w:rsidR="000C7C8D" w:rsidRPr="00AE2D9E" w:rsidRDefault="000C7C8D" w:rsidP="000C7C8D">
            <w:pPr>
              <w:snapToGrid w:val="0"/>
              <w:jc w:val="center"/>
              <w:rPr>
                <w:b/>
                <w:bCs/>
                <w:color w:val="FF0000"/>
                <w:sz w:val="16"/>
                <w:szCs w:val="16"/>
              </w:rPr>
            </w:pPr>
            <w:r w:rsidRPr="00AE2D9E">
              <w:rPr>
                <w:b/>
                <w:bCs/>
                <w:color w:val="FF0000"/>
                <w:sz w:val="16"/>
                <w:szCs w:val="16"/>
              </w:rPr>
              <w:t>Text 50</w:t>
            </w:r>
          </w:p>
        </w:tc>
        <w:tc>
          <w:tcPr>
            <w:tcW w:w="8358" w:type="dxa"/>
            <w:gridSpan w:val="7"/>
          </w:tcPr>
          <w:p w14:paraId="52B2CE06" w14:textId="77777777" w:rsidR="000C7C8D" w:rsidRPr="00325D88" w:rsidRDefault="000C7C8D" w:rsidP="000C7C8D">
            <w:pPr>
              <w:snapToGrid w:val="0"/>
              <w:rPr>
                <w:sz w:val="16"/>
                <w:szCs w:val="16"/>
              </w:rPr>
            </w:pPr>
          </w:p>
        </w:tc>
      </w:tr>
      <w:tr w:rsidR="000C7C8D" w:rsidRPr="00B51678" w14:paraId="69C89AF4" w14:textId="77777777" w:rsidTr="0085074A">
        <w:trPr>
          <w:cantSplit/>
        </w:trPr>
        <w:tc>
          <w:tcPr>
            <w:tcW w:w="1742" w:type="dxa"/>
            <w:tcMar>
              <w:left w:w="29" w:type="dxa"/>
              <w:right w:w="29" w:type="dxa"/>
            </w:tcMar>
          </w:tcPr>
          <w:p w14:paraId="1B149A5B" w14:textId="77777777" w:rsidR="000C7C8D" w:rsidRPr="00DD4D1E" w:rsidRDefault="000C7C8D" w:rsidP="000C7C8D">
            <w:pPr>
              <w:snapToGrid w:val="0"/>
              <w:rPr>
                <w:bCs/>
                <w:sz w:val="16"/>
                <w:szCs w:val="16"/>
              </w:rPr>
            </w:pPr>
            <w:r>
              <w:rPr>
                <w:bCs/>
                <w:sz w:val="16"/>
                <w:szCs w:val="16"/>
              </w:rPr>
              <w:t>MetaComments</w:t>
            </w:r>
          </w:p>
        </w:tc>
        <w:tc>
          <w:tcPr>
            <w:tcW w:w="3630" w:type="dxa"/>
            <w:tcMar>
              <w:left w:w="29" w:type="dxa"/>
              <w:right w:w="29" w:type="dxa"/>
            </w:tcMar>
          </w:tcPr>
          <w:p w14:paraId="007248FD" w14:textId="77777777" w:rsidR="000C7C8D" w:rsidRPr="00325D88" w:rsidRDefault="000C7C8D" w:rsidP="000C7C8D">
            <w:pPr>
              <w:snapToGrid w:val="0"/>
              <w:rPr>
                <w:bCs/>
                <w:sz w:val="16"/>
                <w:szCs w:val="16"/>
              </w:rPr>
            </w:pPr>
            <w:r>
              <w:rPr>
                <w:bCs/>
                <w:sz w:val="16"/>
                <w:szCs w:val="16"/>
              </w:rPr>
              <w:t>Comments regarding the supporting information.</w:t>
            </w:r>
          </w:p>
        </w:tc>
        <w:tc>
          <w:tcPr>
            <w:tcW w:w="958" w:type="dxa"/>
            <w:tcMar>
              <w:left w:w="29" w:type="dxa"/>
              <w:right w:w="29" w:type="dxa"/>
            </w:tcMar>
          </w:tcPr>
          <w:p w14:paraId="3B66C0AB" w14:textId="44FD68B4" w:rsidR="000C7C8D" w:rsidRPr="00325D88" w:rsidRDefault="000C7C8D" w:rsidP="000C7C8D">
            <w:pPr>
              <w:snapToGrid w:val="0"/>
              <w:jc w:val="center"/>
              <w:rPr>
                <w:bCs/>
                <w:sz w:val="16"/>
                <w:szCs w:val="16"/>
              </w:rPr>
            </w:pPr>
            <w:del w:id="1578" w:author="Mike Banach" w:date="2023-11-20T15:39:00Z">
              <w:r w:rsidDel="00541CEF">
                <w:rPr>
                  <w:bCs/>
                  <w:sz w:val="16"/>
                  <w:szCs w:val="16"/>
                </w:rPr>
                <w:delText>Memo*</w:delText>
              </w:r>
            </w:del>
            <w:ins w:id="1579" w:author="Mike Banach" w:date="2023-11-20T15:39:00Z">
              <w:r w:rsidR="00541CEF">
                <w:rPr>
                  <w:bCs/>
                  <w:sz w:val="16"/>
                  <w:szCs w:val="16"/>
                </w:rPr>
                <w:t>Text ∞</w:t>
              </w:r>
            </w:ins>
          </w:p>
        </w:tc>
        <w:tc>
          <w:tcPr>
            <w:tcW w:w="8358" w:type="dxa"/>
            <w:gridSpan w:val="7"/>
          </w:tcPr>
          <w:p w14:paraId="6FFA20C8" w14:textId="77777777" w:rsidR="000C7C8D" w:rsidRPr="00325D88" w:rsidRDefault="000C7C8D" w:rsidP="000C7C8D">
            <w:pPr>
              <w:snapToGrid w:val="0"/>
              <w:rPr>
                <w:sz w:val="16"/>
                <w:szCs w:val="16"/>
              </w:rPr>
            </w:pPr>
          </w:p>
        </w:tc>
      </w:tr>
      <w:tr w:rsidR="000C7C8D" w:rsidRPr="00B707BC" w14:paraId="6509726A" w14:textId="77777777" w:rsidTr="00EE4206">
        <w:trPr>
          <w:cantSplit/>
        </w:trPr>
        <w:tc>
          <w:tcPr>
            <w:tcW w:w="14688" w:type="dxa"/>
            <w:gridSpan w:val="10"/>
            <w:shd w:val="clear" w:color="auto" w:fill="DBE5F1"/>
          </w:tcPr>
          <w:p w14:paraId="4FED7E0C" w14:textId="77777777" w:rsidR="000C7C8D" w:rsidRPr="00B707BC" w:rsidRDefault="000C7C8D" w:rsidP="000C7C8D">
            <w:pPr>
              <w:keepNext/>
              <w:snapToGrid w:val="0"/>
              <w:jc w:val="center"/>
              <w:rPr>
                <w:b/>
                <w:sz w:val="16"/>
                <w:szCs w:val="16"/>
              </w:rPr>
            </w:pPr>
            <w:r w:rsidRPr="00B707BC">
              <w:rPr>
                <w:b/>
                <w:sz w:val="16"/>
                <w:szCs w:val="16"/>
              </w:rPr>
              <w:t>Fields needed by people programming the Exchange Network</w:t>
            </w:r>
          </w:p>
        </w:tc>
      </w:tr>
      <w:tr w:rsidR="000C7C8D" w:rsidRPr="00B51678" w14:paraId="18FD7CD8" w14:textId="77777777" w:rsidTr="00EE4206">
        <w:trPr>
          <w:cantSplit/>
        </w:trPr>
        <w:tc>
          <w:tcPr>
            <w:tcW w:w="14688" w:type="dxa"/>
            <w:gridSpan w:val="10"/>
          </w:tcPr>
          <w:p w14:paraId="36774777" w14:textId="77777777" w:rsidR="000C7C8D" w:rsidRPr="00325D88" w:rsidRDefault="000C7C8D" w:rsidP="000C7C8D">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4FAB316D" w14:textId="77777777" w:rsidR="00F7074C" w:rsidRPr="003C2A8A" w:rsidRDefault="00F7074C" w:rsidP="00F7074C">
      <w:pPr>
        <w:pStyle w:val="Heading3"/>
        <w:rPr>
          <w:b w:val="0"/>
          <w:sz w:val="24"/>
          <w:szCs w:val="24"/>
        </w:rPr>
      </w:pPr>
    </w:p>
    <w:p w14:paraId="7593FCF5" w14:textId="77777777" w:rsidR="00A661DB" w:rsidRDefault="00046C31" w:rsidP="00B6259A">
      <w:r>
        <w:br w:type="page"/>
      </w:r>
    </w:p>
    <w:p w14:paraId="495C4574" w14:textId="77777777" w:rsidR="00A661DB" w:rsidRDefault="00A661DB" w:rsidP="00A661DB">
      <w:pPr>
        <w:pStyle w:val="Heading2"/>
        <w:rPr>
          <w:snapToGrid w:val="0"/>
        </w:rPr>
      </w:pPr>
      <w:bookmarkStart w:id="1580" w:name="_Toc166846921"/>
      <w:r>
        <w:rPr>
          <w:snapToGrid w:val="0"/>
        </w:rPr>
        <w:lastRenderedPageBreak/>
        <w:t>Section B:  Indicators for</w:t>
      </w:r>
      <w:r w:rsidR="001D1C13">
        <w:rPr>
          <w:snapToGrid w:val="0"/>
        </w:rPr>
        <w:t xml:space="preserve"> </w:t>
      </w:r>
      <w:r w:rsidR="00866605">
        <w:rPr>
          <w:snapToGrid w:val="0"/>
        </w:rPr>
        <w:t xml:space="preserve">Hatchery Programs and </w:t>
      </w:r>
      <w:r w:rsidR="001D1C13">
        <w:rPr>
          <w:snapToGrid w:val="0"/>
        </w:rPr>
        <w:t>Populations of</w:t>
      </w:r>
      <w:r>
        <w:rPr>
          <w:snapToGrid w:val="0"/>
        </w:rPr>
        <w:t xml:space="preserve"> Hatchery Origin Fishes</w:t>
      </w:r>
      <w:bookmarkEnd w:id="1580"/>
    </w:p>
    <w:p w14:paraId="73E1561E" w14:textId="77777777" w:rsidR="00AE6DF4" w:rsidRDefault="00AE6DF4" w:rsidP="00A661DB">
      <w:pPr>
        <w:rPr>
          <w:snapToGrid w:val="0"/>
        </w:rPr>
      </w:pPr>
    </w:p>
    <w:p w14:paraId="26B1BB14" w14:textId="77777777" w:rsidR="00F006E1" w:rsidRDefault="00F006E1" w:rsidP="00AD4463">
      <w:pPr>
        <w:pStyle w:val="Heading3"/>
      </w:pPr>
      <w:bookmarkStart w:id="1581" w:name="_B2.__PNI"/>
      <w:bookmarkStart w:id="1582" w:name="_B1.__PNI"/>
      <w:bookmarkStart w:id="1583" w:name="_Toc166846922"/>
      <w:bookmarkEnd w:id="1581"/>
      <w:bookmarkEnd w:id="1582"/>
      <w:r>
        <w:t>B</w:t>
      </w:r>
      <w:r w:rsidR="00AE6DF4">
        <w:t>1</w:t>
      </w:r>
      <w:r>
        <w:t>.  PNI Table</w:t>
      </w:r>
      <w:bookmarkEnd w:id="1583"/>
    </w:p>
    <w:p w14:paraId="0B62C39D" w14:textId="77777777" w:rsidR="00835D98" w:rsidRDefault="00F006E1" w:rsidP="001D4D0F">
      <w:pPr>
        <w:keepNext/>
        <w:tabs>
          <w:tab w:val="right" w:pos="14310"/>
        </w:tabs>
      </w:pPr>
      <w:r>
        <w:t>This table stores information about proportionate natural influence</w:t>
      </w:r>
      <w:r w:rsidR="00912E7B">
        <w:t xml:space="preserve"> (PNI)</w:t>
      </w:r>
      <w:r>
        <w:t xml:space="preserve"> of supplementation hatcheries</w:t>
      </w:r>
      <w:r w:rsidR="009C48DC">
        <w:t xml:space="preserve">, which </w:t>
      </w:r>
      <w:r w:rsidR="00AA2392">
        <w:t>is an estimate of the relative selection pressure of</w:t>
      </w:r>
      <w:r w:rsidR="009C48DC">
        <w:t xml:space="preserve"> the natural environment on </w:t>
      </w:r>
      <w:r w:rsidR="00AA2392">
        <w:t>an integrated natural / hatchery population.</w:t>
      </w:r>
      <w:r w:rsidR="008C1116">
        <w:tab/>
      </w:r>
      <w:hyperlink w:anchor="Table_of_Contents" w:history="1">
        <w:r w:rsidR="008C1116"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28"/>
        <w:gridCol w:w="3600"/>
        <w:gridCol w:w="950"/>
        <w:gridCol w:w="2458"/>
        <w:gridCol w:w="447"/>
        <w:gridCol w:w="1300"/>
        <w:gridCol w:w="230"/>
        <w:gridCol w:w="260"/>
        <w:gridCol w:w="983"/>
        <w:gridCol w:w="2732"/>
      </w:tblGrid>
      <w:tr w:rsidR="00F006E1" w:rsidRPr="00B51678" w14:paraId="58255B9D" w14:textId="77777777" w:rsidTr="00E063DB">
        <w:trPr>
          <w:cantSplit/>
          <w:tblHeader/>
        </w:trPr>
        <w:tc>
          <w:tcPr>
            <w:tcW w:w="1728" w:type="dxa"/>
            <w:shd w:val="pct10" w:color="auto" w:fill="auto"/>
          </w:tcPr>
          <w:p w14:paraId="66F70D3D" w14:textId="77777777" w:rsidR="00F006E1" w:rsidRPr="007B4862" w:rsidRDefault="00F006E1" w:rsidP="003F5E0A">
            <w:pPr>
              <w:keepNext/>
              <w:keepLines/>
              <w:jc w:val="center"/>
              <w:rPr>
                <w:b/>
                <w:sz w:val="16"/>
                <w:szCs w:val="16"/>
              </w:rPr>
            </w:pPr>
            <w:r w:rsidRPr="007B4862">
              <w:rPr>
                <w:b/>
                <w:sz w:val="16"/>
                <w:szCs w:val="16"/>
              </w:rPr>
              <w:t>Field Name</w:t>
            </w:r>
          </w:p>
        </w:tc>
        <w:tc>
          <w:tcPr>
            <w:tcW w:w="3600" w:type="dxa"/>
            <w:shd w:val="pct10" w:color="auto" w:fill="auto"/>
          </w:tcPr>
          <w:p w14:paraId="2EC3C7A2" w14:textId="77777777" w:rsidR="00F006E1" w:rsidRPr="007B4862" w:rsidRDefault="00F006E1" w:rsidP="00AC4F88">
            <w:pPr>
              <w:keepNext/>
              <w:keepLines/>
              <w:jc w:val="center"/>
              <w:rPr>
                <w:b/>
                <w:sz w:val="16"/>
                <w:szCs w:val="16"/>
              </w:rPr>
            </w:pPr>
            <w:r w:rsidRPr="007B4862">
              <w:rPr>
                <w:b/>
                <w:sz w:val="16"/>
                <w:szCs w:val="16"/>
              </w:rPr>
              <w:t>Field Description</w:t>
            </w:r>
          </w:p>
        </w:tc>
        <w:tc>
          <w:tcPr>
            <w:tcW w:w="950" w:type="dxa"/>
            <w:shd w:val="pct10" w:color="auto" w:fill="auto"/>
          </w:tcPr>
          <w:p w14:paraId="27CE6FF7" w14:textId="77777777" w:rsidR="00F006E1" w:rsidRPr="007B4862" w:rsidRDefault="00F006E1" w:rsidP="003F5E0A">
            <w:pPr>
              <w:keepNext/>
              <w:keepLines/>
              <w:jc w:val="center"/>
              <w:rPr>
                <w:b/>
                <w:sz w:val="16"/>
                <w:szCs w:val="16"/>
              </w:rPr>
            </w:pPr>
            <w:r w:rsidRPr="007B4862">
              <w:rPr>
                <w:b/>
                <w:sz w:val="16"/>
                <w:szCs w:val="16"/>
              </w:rPr>
              <w:t>Data Type</w:t>
            </w:r>
          </w:p>
        </w:tc>
        <w:tc>
          <w:tcPr>
            <w:tcW w:w="8410" w:type="dxa"/>
            <w:gridSpan w:val="7"/>
            <w:shd w:val="pct10" w:color="auto" w:fill="auto"/>
          </w:tcPr>
          <w:p w14:paraId="35AA0F9A" w14:textId="77777777" w:rsidR="00F006E1" w:rsidRPr="007B4862" w:rsidRDefault="00F006E1" w:rsidP="004A0293">
            <w:pPr>
              <w:keepNext/>
              <w:keepLines/>
              <w:jc w:val="center"/>
              <w:rPr>
                <w:b/>
                <w:sz w:val="16"/>
                <w:szCs w:val="16"/>
              </w:rPr>
            </w:pPr>
            <w:r w:rsidRPr="007B4862">
              <w:rPr>
                <w:b/>
                <w:sz w:val="16"/>
                <w:szCs w:val="16"/>
              </w:rPr>
              <w:t>Codes/Conventions</w:t>
            </w:r>
            <w:r>
              <w:rPr>
                <w:b/>
                <w:sz w:val="16"/>
                <w:szCs w:val="16"/>
              </w:rPr>
              <w:t xml:space="preserve"> for </w:t>
            </w:r>
            <w:r w:rsidR="004A0293">
              <w:rPr>
                <w:b/>
                <w:sz w:val="16"/>
                <w:szCs w:val="16"/>
              </w:rPr>
              <w:t xml:space="preserve">PNI </w:t>
            </w:r>
            <w:r>
              <w:rPr>
                <w:b/>
                <w:sz w:val="16"/>
                <w:szCs w:val="16"/>
              </w:rPr>
              <w:t>Table</w:t>
            </w:r>
          </w:p>
        </w:tc>
      </w:tr>
      <w:tr w:rsidR="00F006E1" w:rsidRPr="009A1333" w14:paraId="0D9E653D" w14:textId="77777777" w:rsidTr="0017133C">
        <w:trPr>
          <w:cantSplit/>
          <w:trHeight w:val="318"/>
        </w:trPr>
        <w:tc>
          <w:tcPr>
            <w:tcW w:w="14688" w:type="dxa"/>
            <w:gridSpan w:val="10"/>
            <w:shd w:val="clear" w:color="auto" w:fill="DBE5F1"/>
            <w:vAlign w:val="center"/>
          </w:tcPr>
          <w:p w14:paraId="2C38799E" w14:textId="77777777" w:rsidR="00F006E1" w:rsidRPr="009A1333" w:rsidRDefault="00AD4463" w:rsidP="003F5E0A">
            <w:pPr>
              <w:keepNext/>
              <w:snapToGrid w:val="0"/>
              <w:jc w:val="center"/>
              <w:rPr>
                <w:b/>
                <w:sz w:val="16"/>
                <w:szCs w:val="16"/>
              </w:rPr>
            </w:pPr>
            <w:r>
              <w:rPr>
                <w:b/>
                <w:sz w:val="16"/>
                <w:szCs w:val="16"/>
              </w:rPr>
              <w:t>Fields for defining a unique record</w:t>
            </w:r>
          </w:p>
        </w:tc>
      </w:tr>
      <w:tr w:rsidR="0003389A" w:rsidRPr="00B51678" w14:paraId="02A1149F" w14:textId="77777777" w:rsidTr="00E063DB">
        <w:trPr>
          <w:cantSplit/>
          <w:trHeight w:val="255"/>
        </w:trPr>
        <w:tc>
          <w:tcPr>
            <w:tcW w:w="1728" w:type="dxa"/>
            <w:tcMar>
              <w:left w:w="29" w:type="dxa"/>
              <w:right w:w="29" w:type="dxa"/>
            </w:tcMar>
          </w:tcPr>
          <w:p w14:paraId="109E898A" w14:textId="77777777" w:rsidR="00613251" w:rsidRPr="00833095" w:rsidRDefault="0003389A" w:rsidP="00613251">
            <w:pPr>
              <w:snapToGrid w:val="0"/>
              <w:rPr>
                <w:bCs/>
                <w:color w:val="FF0000"/>
                <w:sz w:val="16"/>
                <w:szCs w:val="16"/>
                <w:rPrChange w:id="1584" w:author="Mike Banach" w:date="2023-11-20T13:58:00Z">
                  <w:rPr>
                    <w:bCs/>
                    <w:color w:val="FF0000"/>
                    <w:sz w:val="16"/>
                    <w:szCs w:val="16"/>
                    <w:u w:val="single"/>
                  </w:rPr>
                </w:rPrChange>
              </w:rPr>
            </w:pPr>
            <w:r w:rsidRPr="00833095">
              <w:rPr>
                <w:b/>
                <w:bCs/>
                <w:i/>
                <w:color w:val="FF0000"/>
                <w:sz w:val="16"/>
                <w:szCs w:val="16"/>
                <w:rPrChange w:id="1585" w:author="Mike Banach" w:date="2023-11-20T13:58:00Z">
                  <w:rPr>
                    <w:b/>
                    <w:bCs/>
                    <w:i/>
                    <w:color w:val="FF0000"/>
                    <w:sz w:val="16"/>
                    <w:szCs w:val="16"/>
                    <w:u w:val="single"/>
                  </w:rPr>
                </w:rPrChange>
              </w:rPr>
              <w:t>ID</w:t>
            </w:r>
          </w:p>
          <w:p w14:paraId="2D0F2556" w14:textId="77777777" w:rsidR="0003389A" w:rsidRPr="00AE2D9E" w:rsidRDefault="00613251" w:rsidP="00613251">
            <w:pPr>
              <w:snapToGrid w:val="0"/>
              <w:rPr>
                <w:bCs/>
                <w:color w:val="FF0000"/>
                <w:sz w:val="16"/>
                <w:szCs w:val="16"/>
              </w:rPr>
            </w:pPr>
            <w:r w:rsidRPr="0054074B">
              <w:rPr>
                <w:bCs/>
                <w:color w:val="FF0000"/>
                <w:sz w:val="16"/>
                <w:szCs w:val="16"/>
              </w:rPr>
              <w:t>(unique)</w:t>
            </w:r>
          </w:p>
        </w:tc>
        <w:tc>
          <w:tcPr>
            <w:tcW w:w="3600" w:type="dxa"/>
          </w:tcPr>
          <w:p w14:paraId="3918228B" w14:textId="77777777" w:rsidR="0003389A" w:rsidRPr="003D514E" w:rsidRDefault="0003389A" w:rsidP="0003389A">
            <w:pPr>
              <w:rPr>
                <w:sz w:val="16"/>
                <w:szCs w:val="16"/>
              </w:rPr>
            </w:pPr>
            <w:r>
              <w:rPr>
                <w:sz w:val="16"/>
                <w:szCs w:val="16"/>
              </w:rPr>
              <w:t>Value used by computer to identify a record.</w:t>
            </w:r>
          </w:p>
        </w:tc>
        <w:tc>
          <w:tcPr>
            <w:tcW w:w="950" w:type="dxa"/>
            <w:tcMar>
              <w:left w:w="29" w:type="dxa"/>
              <w:right w:w="29" w:type="dxa"/>
            </w:tcMar>
          </w:tcPr>
          <w:p w14:paraId="6DF20137" w14:textId="6137961C" w:rsidR="0003389A" w:rsidRPr="00AE2D9E" w:rsidRDefault="0003389A" w:rsidP="0003389A">
            <w:pPr>
              <w:jc w:val="center"/>
              <w:rPr>
                <w:bCs/>
                <w:color w:val="FF0000"/>
                <w:sz w:val="16"/>
                <w:szCs w:val="16"/>
              </w:rPr>
            </w:pPr>
            <w:del w:id="1586" w:author="Mike Banach" w:date="2023-11-20T16:01:00Z">
              <w:r w:rsidRPr="00AE2D9E" w:rsidDel="00E76D71">
                <w:rPr>
                  <w:b/>
                  <w:bCs/>
                  <w:i/>
                  <w:color w:val="FF0000"/>
                  <w:sz w:val="16"/>
                  <w:szCs w:val="16"/>
                </w:rPr>
                <w:delText>Text 36</w:delText>
              </w:r>
            </w:del>
            <w:ins w:id="1587" w:author="Mike Banach" w:date="2023-11-20T16:01:00Z">
              <w:r w:rsidR="00E76D71">
                <w:rPr>
                  <w:b/>
                  <w:bCs/>
                  <w:i/>
                  <w:color w:val="FF0000"/>
                  <w:sz w:val="16"/>
                  <w:szCs w:val="16"/>
                </w:rPr>
                <w:t>GUID</w:t>
              </w:r>
            </w:ins>
          </w:p>
        </w:tc>
        <w:tc>
          <w:tcPr>
            <w:tcW w:w="8410" w:type="dxa"/>
            <w:gridSpan w:val="7"/>
          </w:tcPr>
          <w:p w14:paraId="78258932" w14:textId="77777777" w:rsidR="0003389A" w:rsidRDefault="0003389A" w:rsidP="0003389A">
            <w:pPr>
              <w:snapToGrid w:val="0"/>
              <w:rPr>
                <w:sz w:val="16"/>
                <w:szCs w:val="16"/>
              </w:rPr>
            </w:pPr>
            <w:r>
              <w:rPr>
                <w:sz w:val="16"/>
                <w:szCs w:val="16"/>
              </w:rPr>
              <w:t xml:space="preserve">This value is a globally unique identifier </w:t>
            </w:r>
            <w:r w:rsidR="00520CDB">
              <w:rPr>
                <w:sz w:val="16"/>
                <w:szCs w:val="16"/>
              </w:rPr>
              <w:t>(</w:t>
            </w:r>
            <w:r>
              <w:rPr>
                <w:sz w:val="16"/>
                <w:szCs w:val="16"/>
              </w:rPr>
              <w:t>GUID</w:t>
            </w:r>
            <w:r w:rsidR="00520CDB">
              <w:rPr>
                <w:sz w:val="16"/>
                <w:szCs w:val="16"/>
              </w:rPr>
              <w:t>)</w:t>
            </w:r>
            <w:r w:rsidR="00E62C28">
              <w:rPr>
                <w:sz w:val="16"/>
                <w:szCs w:val="16"/>
              </w:rPr>
              <w:t xml:space="preserve"> exactly 36 characters long</w:t>
            </w:r>
            <w:r>
              <w:rPr>
                <w:sz w:val="16"/>
                <w:szCs w:val="16"/>
              </w:rPr>
              <w:t>.</w:t>
            </w:r>
          </w:p>
          <w:p w14:paraId="530D4ADC" w14:textId="77777777" w:rsidR="002714A1" w:rsidRDefault="0003389A" w:rsidP="000A286A">
            <w:pPr>
              <w:numPr>
                <w:ilvl w:val="0"/>
                <w:numId w:val="19"/>
              </w:numPr>
              <w:snapToGrid w:val="0"/>
              <w:ind w:left="173" w:hanging="144"/>
              <w:rPr>
                <w:sz w:val="16"/>
                <w:szCs w:val="16"/>
              </w:rPr>
            </w:pPr>
            <w:r w:rsidRPr="00CB3203">
              <w:rPr>
                <w:color w:val="FF0000"/>
                <w:sz w:val="16"/>
                <w:szCs w:val="16"/>
              </w:rPr>
              <w:t>When submitting a new record you may include this value or leave it blank.</w:t>
            </w:r>
            <w:r w:rsidRPr="002714A1">
              <w:rPr>
                <w:sz w:val="16"/>
                <w:szCs w:val="16"/>
              </w:rPr>
              <w:t xml:space="preserve">  If you include this value then it will be used by the central system.  If you leave it blank then a value will be created for you, and it will be sent back to your system where it must be incorporated.</w:t>
            </w:r>
          </w:p>
          <w:p w14:paraId="3FFDB1F7" w14:textId="77777777" w:rsidR="0003389A" w:rsidRDefault="0003389A" w:rsidP="000A286A">
            <w:pPr>
              <w:numPr>
                <w:ilvl w:val="0"/>
                <w:numId w:val="19"/>
              </w:numPr>
              <w:snapToGrid w:val="0"/>
              <w:ind w:left="173" w:hanging="144"/>
              <w:rPr>
                <w:sz w:val="16"/>
                <w:szCs w:val="16"/>
              </w:rPr>
            </w:pPr>
            <w:r w:rsidRPr="00CB3203">
              <w:rPr>
                <w:color w:val="FF0000"/>
                <w:sz w:val="16"/>
                <w:szCs w:val="16"/>
              </w:rPr>
              <w:t>When updating or deleting records this value must be included.</w:t>
            </w:r>
          </w:p>
        </w:tc>
      </w:tr>
      <w:tr w:rsidR="000B5011" w:rsidRPr="00B51678" w14:paraId="67EA61E8" w14:textId="77777777" w:rsidTr="00107323">
        <w:trPr>
          <w:cantSplit/>
          <w:trHeight w:val="255"/>
        </w:trPr>
        <w:tc>
          <w:tcPr>
            <w:tcW w:w="1728" w:type="dxa"/>
            <w:tcMar>
              <w:left w:w="29" w:type="dxa"/>
              <w:right w:w="29" w:type="dxa"/>
            </w:tcMar>
          </w:tcPr>
          <w:p w14:paraId="7CACDD82" w14:textId="46AAC4B9" w:rsidR="000B5011" w:rsidRPr="00833095" w:rsidRDefault="000B5011" w:rsidP="000B5011">
            <w:pPr>
              <w:snapToGrid w:val="0"/>
              <w:rPr>
                <w:bCs/>
                <w:color w:val="FF0000"/>
                <w:sz w:val="16"/>
                <w:szCs w:val="16"/>
                <w:u w:val="single"/>
                <w:rPrChange w:id="1588" w:author="Mike Banach" w:date="2023-11-20T13:58:00Z">
                  <w:rPr>
                    <w:bCs/>
                    <w:color w:val="FF0000"/>
                    <w:sz w:val="16"/>
                    <w:szCs w:val="16"/>
                  </w:rPr>
                </w:rPrChange>
              </w:rPr>
            </w:pPr>
            <w:ins w:id="1589" w:author="Mike Banach" w:date="2021-06-04T11:01:00Z">
              <w:r w:rsidRPr="00833095">
                <w:rPr>
                  <w:b/>
                  <w:bCs/>
                  <w:color w:val="FF0000"/>
                  <w:sz w:val="16"/>
                  <w:u w:val="single"/>
                  <w:rPrChange w:id="1590" w:author="Mike Banach" w:date="2023-11-20T13:58:00Z">
                    <w:rPr>
                      <w:b/>
                      <w:bCs/>
                      <w:color w:val="FF0000"/>
                      <w:sz w:val="16"/>
                    </w:rPr>
                  </w:rPrChange>
                </w:rPr>
                <w:t>T</w:t>
              </w:r>
            </w:ins>
            <w:ins w:id="1591" w:author="Mike Banach" w:date="2022-01-19T15:00:00Z">
              <w:r w:rsidRPr="00833095">
                <w:rPr>
                  <w:b/>
                  <w:bCs/>
                  <w:color w:val="FF0000"/>
                  <w:sz w:val="16"/>
                  <w:u w:val="single"/>
                  <w:rPrChange w:id="1592" w:author="Mike Banach" w:date="2023-11-20T13:58:00Z">
                    <w:rPr>
                      <w:b/>
                      <w:bCs/>
                      <w:color w:val="FF0000"/>
                      <w:sz w:val="16"/>
                    </w:rPr>
                  </w:rPrChange>
                </w:rPr>
                <w:t>im</w:t>
              </w:r>
            </w:ins>
            <w:ins w:id="1593" w:author="Mike Banach" w:date="2021-06-04T11:01:00Z">
              <w:r w:rsidRPr="00833095">
                <w:rPr>
                  <w:b/>
                  <w:bCs/>
                  <w:color w:val="FF0000"/>
                  <w:sz w:val="16"/>
                  <w:u w:val="single"/>
                  <w:rPrChange w:id="1594" w:author="Mike Banach" w:date="2023-11-20T13:58:00Z">
                    <w:rPr>
                      <w:b/>
                      <w:bCs/>
                      <w:color w:val="FF0000"/>
                      <w:sz w:val="16"/>
                    </w:rPr>
                  </w:rPrChange>
                </w:rPr>
                <w:t>e</w:t>
              </w:r>
            </w:ins>
            <w:ins w:id="1595" w:author="Mike Banach" w:date="2022-01-19T15:00:00Z">
              <w:r w:rsidRPr="00833095">
                <w:rPr>
                  <w:b/>
                  <w:bCs/>
                  <w:color w:val="FF0000"/>
                  <w:sz w:val="16"/>
                  <w:u w:val="single"/>
                  <w:rPrChange w:id="1596" w:author="Mike Banach" w:date="2023-11-20T13:58:00Z">
                    <w:rPr>
                      <w:b/>
                      <w:bCs/>
                      <w:color w:val="FF0000"/>
                      <w:sz w:val="16"/>
                    </w:rPr>
                  </w:rPrChange>
                </w:rPr>
                <w:t>Series</w:t>
              </w:r>
            </w:ins>
            <w:ins w:id="1597" w:author="Mike Banach" w:date="2021-06-04T11:01:00Z">
              <w:r w:rsidRPr="00833095">
                <w:rPr>
                  <w:b/>
                  <w:bCs/>
                  <w:color w:val="FF0000"/>
                  <w:sz w:val="16"/>
                  <w:u w:val="single"/>
                  <w:rPrChange w:id="1598" w:author="Mike Banach" w:date="2023-11-20T13:58:00Z">
                    <w:rPr>
                      <w:b/>
                      <w:bCs/>
                      <w:color w:val="FF0000"/>
                      <w:sz w:val="16"/>
                    </w:rPr>
                  </w:rPrChange>
                </w:rPr>
                <w:t>ID</w:t>
              </w:r>
            </w:ins>
          </w:p>
        </w:tc>
        <w:tc>
          <w:tcPr>
            <w:tcW w:w="3600" w:type="dxa"/>
          </w:tcPr>
          <w:p w14:paraId="0EBAC0D6" w14:textId="0132199C" w:rsidR="000B5011" w:rsidRPr="006A2E32" w:rsidRDefault="000B5011" w:rsidP="0082427A">
            <w:pPr>
              <w:rPr>
                <w:sz w:val="16"/>
                <w:szCs w:val="16"/>
              </w:rPr>
            </w:pPr>
            <w:ins w:id="1599" w:author="Mike Banach" w:date="2021-06-04T11:01:00Z">
              <w:r>
                <w:rPr>
                  <w:sz w:val="16"/>
                </w:rPr>
                <w:t>This field identifies the time series</w:t>
              </w:r>
            </w:ins>
            <w:ins w:id="1600" w:author="Mike Banach" w:date="2021-06-04T11:08:00Z">
              <w:r>
                <w:rPr>
                  <w:sz w:val="16"/>
                </w:rPr>
                <w:t xml:space="preserve"> a record belongs to</w:t>
              </w:r>
            </w:ins>
            <w:ins w:id="1601" w:author="Mike Banach" w:date="2021-06-04T11:01:00Z">
              <w:r>
                <w:rPr>
                  <w:sz w:val="16"/>
                </w:rPr>
                <w:t>.</w:t>
              </w:r>
            </w:ins>
            <w:ins w:id="1602" w:author="Mike Banach" w:date="2021-06-04T11:08:00Z">
              <w:r>
                <w:rPr>
                  <w:sz w:val="16"/>
                </w:rPr>
                <w:t xml:space="preserve">  </w:t>
              </w:r>
            </w:ins>
            <w:ins w:id="1603" w:author="Mike Banach" w:date="2021-06-04T11:09:00Z">
              <w:r>
                <w:rPr>
                  <w:sz w:val="16"/>
                </w:rPr>
                <w:t>R</w:t>
              </w:r>
            </w:ins>
            <w:ins w:id="1604" w:author="Mike Banach" w:date="2021-06-04T11:08:00Z">
              <w:r>
                <w:rPr>
                  <w:sz w:val="16"/>
                </w:rPr>
                <w:t>ecords with the same T</w:t>
              </w:r>
            </w:ins>
            <w:ins w:id="1605" w:author="Mike Banach" w:date="2022-01-19T15:00:00Z">
              <w:r>
                <w:rPr>
                  <w:sz w:val="16"/>
                </w:rPr>
                <w:t>im</w:t>
              </w:r>
            </w:ins>
            <w:ins w:id="1606" w:author="Mike Banach" w:date="2021-06-04T11:08:00Z">
              <w:r>
                <w:rPr>
                  <w:sz w:val="16"/>
                </w:rPr>
                <w:t>e</w:t>
              </w:r>
            </w:ins>
            <w:ins w:id="1607" w:author="Mike Banach" w:date="2022-01-19T15:00:00Z">
              <w:r>
                <w:rPr>
                  <w:sz w:val="16"/>
                </w:rPr>
                <w:t>Series</w:t>
              </w:r>
            </w:ins>
            <w:ins w:id="1608" w:author="Mike Banach" w:date="2021-06-04T11:08:00Z">
              <w:r>
                <w:rPr>
                  <w:sz w:val="16"/>
                </w:rPr>
                <w:t xml:space="preserve">ID are </w:t>
              </w:r>
            </w:ins>
            <w:ins w:id="1609" w:author="Mike Banach" w:date="2021-06-04T11:09:00Z">
              <w:r>
                <w:rPr>
                  <w:sz w:val="16"/>
                </w:rPr>
                <w:t>grouped and presented together on the CAX</w:t>
              </w:r>
            </w:ins>
            <w:ins w:id="1610" w:author="Mike Banach" w:date="2024-04-11T13:51:00Z">
              <w:r w:rsidR="00986E2A">
                <w:rPr>
                  <w:sz w:val="16"/>
                </w:rPr>
                <w:t xml:space="preserve"> query systems</w:t>
              </w:r>
            </w:ins>
            <w:ins w:id="1611" w:author="Mike Banach" w:date="2021-06-04T11:09:00Z">
              <w:r>
                <w:rPr>
                  <w:sz w:val="16"/>
                </w:rPr>
                <w:t>.</w:t>
              </w:r>
            </w:ins>
            <w:ins w:id="1612" w:author="Mike Banach" w:date="2021-06-04T11:01:00Z">
              <w:r>
                <w:rPr>
                  <w:sz w:val="16"/>
                </w:rPr>
                <w:t xml:space="preserve">  </w:t>
              </w:r>
            </w:ins>
            <w:ins w:id="1613" w:author="Mike Banach" w:date="2021-06-04T11:04:00Z">
              <w:r>
                <w:rPr>
                  <w:sz w:val="16"/>
                </w:rPr>
                <w:t>A</w:t>
              </w:r>
            </w:ins>
            <w:ins w:id="1614" w:author="Mike Banach" w:date="2021-06-04T11:01:00Z">
              <w:r>
                <w:rPr>
                  <w:sz w:val="16"/>
                </w:rPr>
                <w:t>ssigned by data compilers or regional data assemblers as appropriate.</w:t>
              </w:r>
            </w:ins>
          </w:p>
        </w:tc>
        <w:tc>
          <w:tcPr>
            <w:tcW w:w="950" w:type="dxa"/>
            <w:tcMar>
              <w:left w:w="29" w:type="dxa"/>
              <w:right w:w="29" w:type="dxa"/>
            </w:tcMar>
          </w:tcPr>
          <w:p w14:paraId="2D8487EB" w14:textId="4F1867EB" w:rsidR="000B5011" w:rsidRPr="006A2E32" w:rsidRDefault="00BB00D7" w:rsidP="000B5011">
            <w:pPr>
              <w:jc w:val="center"/>
              <w:rPr>
                <w:bCs/>
                <w:color w:val="FF0000"/>
                <w:sz w:val="16"/>
                <w:szCs w:val="16"/>
              </w:rPr>
            </w:pPr>
            <w:ins w:id="1615" w:author="Mike Banach" w:date="2023-11-20T15:34:00Z">
              <w:r>
                <w:rPr>
                  <w:b/>
                  <w:bCs/>
                  <w:color w:val="FF0000"/>
                  <w:sz w:val="16"/>
                </w:rPr>
                <w:t>Integer</w:t>
              </w:r>
            </w:ins>
          </w:p>
        </w:tc>
        <w:tc>
          <w:tcPr>
            <w:tcW w:w="4205" w:type="dxa"/>
            <w:gridSpan w:val="3"/>
          </w:tcPr>
          <w:p w14:paraId="4808E01F" w14:textId="77777777" w:rsidR="000B5011" w:rsidRDefault="000B5011" w:rsidP="000B5011">
            <w:pPr>
              <w:rPr>
                <w:ins w:id="1616" w:author="Mike Banach" w:date="2021-06-04T11:12:00Z"/>
                <w:sz w:val="16"/>
              </w:rPr>
            </w:pPr>
            <w:ins w:id="1617" w:author="Mike Banach" w:date="2022-12-16T12:12:00Z">
              <w:r w:rsidRPr="006C2DA3">
                <w:rPr>
                  <w:sz w:val="16"/>
                </w:rPr>
                <w:t>TimeSeriesID is used in several tables in this DES, in several tables in the CA hatchery DES (</w:t>
              </w:r>
              <w:proofErr w:type="spellStart"/>
              <w:r w:rsidRPr="006C2DA3">
                <w:rPr>
                  <w:sz w:val="16"/>
                </w:rPr>
                <w:t>HatcheryReturns</w:t>
              </w:r>
              <w:proofErr w:type="spellEnd"/>
              <w:r w:rsidRPr="006C2DA3">
                <w:rPr>
                  <w:sz w:val="16"/>
                </w:rPr>
                <w:t>, etc.), and in the Trend table of the StreamNet DES (where it is called "TrendID").  The same TimeSeriesID cannot be used in more than one of these tables.</w:t>
              </w:r>
            </w:ins>
          </w:p>
          <w:p w14:paraId="178AE71F" w14:textId="77777777" w:rsidR="000B5011" w:rsidRDefault="000B5011" w:rsidP="000B5011">
            <w:pPr>
              <w:rPr>
                <w:ins w:id="1618" w:author="Mike Banach" w:date="2021-06-04T11:23:00Z"/>
                <w:sz w:val="16"/>
              </w:rPr>
            </w:pPr>
          </w:p>
          <w:p w14:paraId="46D14C47" w14:textId="74D76117" w:rsidR="000B5011" w:rsidRDefault="000B5011" w:rsidP="000B5011">
            <w:pPr>
              <w:rPr>
                <w:ins w:id="1619" w:author="Mike Banach" w:date="2021-06-04T11:28:00Z"/>
                <w:sz w:val="16"/>
              </w:rPr>
            </w:pPr>
            <w:ins w:id="1620" w:author="Mike Banach" w:date="2021-06-04T11:28:00Z">
              <w:r>
                <w:rPr>
                  <w:sz w:val="16"/>
                </w:rPr>
                <w:t>For records</w:t>
              </w:r>
            </w:ins>
            <w:ins w:id="1621" w:author="Mike Banach" w:date="2024-04-12T09:08:00Z">
              <w:r w:rsidR="002B7739">
                <w:rPr>
                  <w:sz w:val="16"/>
                </w:rPr>
                <w:t xml:space="preserve"> in this table</w:t>
              </w:r>
            </w:ins>
            <w:ins w:id="1622" w:author="Mike Banach" w:date="2021-06-04T11:28:00Z">
              <w:r>
                <w:rPr>
                  <w:sz w:val="16"/>
                </w:rPr>
                <w:t xml:space="preserve"> with the same T</w:t>
              </w:r>
            </w:ins>
            <w:ins w:id="1623" w:author="Mike Banach" w:date="2022-01-19T15:01:00Z">
              <w:r>
                <w:rPr>
                  <w:sz w:val="16"/>
                </w:rPr>
                <w:t>im</w:t>
              </w:r>
            </w:ins>
            <w:ins w:id="1624" w:author="Mike Banach" w:date="2021-06-04T11:28:00Z">
              <w:r>
                <w:rPr>
                  <w:sz w:val="16"/>
                </w:rPr>
                <w:t>e</w:t>
              </w:r>
            </w:ins>
            <w:ins w:id="1625" w:author="Mike Banach" w:date="2022-01-19T15:01:00Z">
              <w:r>
                <w:rPr>
                  <w:sz w:val="16"/>
                </w:rPr>
                <w:t>Series</w:t>
              </w:r>
            </w:ins>
            <w:ins w:id="1626" w:author="Mike Banach" w:date="2021-06-04T11:28:00Z">
              <w:r>
                <w:rPr>
                  <w:sz w:val="16"/>
                </w:rPr>
                <w:t>ID:</w:t>
              </w:r>
            </w:ins>
          </w:p>
          <w:p w14:paraId="66682C96" w14:textId="77777777" w:rsidR="000B5011" w:rsidRDefault="000B5011" w:rsidP="000B5011">
            <w:pPr>
              <w:numPr>
                <w:ilvl w:val="0"/>
                <w:numId w:val="45"/>
              </w:numPr>
              <w:ind w:left="203" w:hanging="180"/>
              <w:rPr>
                <w:ins w:id="1627" w:author="Mike Banach" w:date="2021-06-04T11:29:00Z"/>
                <w:sz w:val="16"/>
              </w:rPr>
            </w:pPr>
            <w:ins w:id="1628" w:author="Mike Banach" w:date="2021-06-04T11:28:00Z">
              <w:r>
                <w:rPr>
                  <w:sz w:val="16"/>
                </w:rPr>
                <w:t xml:space="preserve">All </w:t>
              </w:r>
            </w:ins>
            <w:ins w:id="1629" w:author="Mike Banach" w:date="2021-06-04T11:10:00Z">
              <w:r>
                <w:rPr>
                  <w:sz w:val="16"/>
                </w:rPr>
                <w:t>PopID</w:t>
              </w:r>
            </w:ins>
            <w:ins w:id="1630" w:author="Mike Banach" w:date="2021-06-04T11:28:00Z">
              <w:r>
                <w:rPr>
                  <w:sz w:val="16"/>
                </w:rPr>
                <w:t xml:space="preserve"> values must be the same</w:t>
              </w:r>
            </w:ins>
            <w:ins w:id="1631" w:author="Mike Banach" w:date="2021-06-04T11:29:00Z">
              <w:r>
                <w:rPr>
                  <w:sz w:val="16"/>
                </w:rPr>
                <w:t>.</w:t>
              </w:r>
            </w:ins>
          </w:p>
          <w:p w14:paraId="5FD6424F" w14:textId="05033A23" w:rsidR="000B5011" w:rsidRDefault="000B5011" w:rsidP="00F77BB2">
            <w:pPr>
              <w:numPr>
                <w:ilvl w:val="0"/>
                <w:numId w:val="45"/>
              </w:numPr>
              <w:ind w:left="203" w:hanging="180"/>
              <w:rPr>
                <w:ins w:id="1632" w:author="Mike Banach" w:date="2021-06-04T11:50:00Z"/>
                <w:sz w:val="16"/>
              </w:rPr>
            </w:pPr>
            <w:ins w:id="1633" w:author="Mike Banach" w:date="2021-06-04T11:29:00Z">
              <w:r>
                <w:rPr>
                  <w:sz w:val="16"/>
                </w:rPr>
                <w:t xml:space="preserve">All </w:t>
              </w:r>
            </w:ins>
            <w:ins w:id="1634" w:author="Mike Banach" w:date="2021-06-04T11:10:00Z">
              <w:r>
                <w:rPr>
                  <w:sz w:val="16"/>
                </w:rPr>
                <w:t>PopFit</w:t>
              </w:r>
            </w:ins>
            <w:ins w:id="1635" w:author="Mike Banach" w:date="2021-06-04T11:29:00Z">
              <w:r>
                <w:rPr>
                  <w:sz w:val="16"/>
                </w:rPr>
                <w:t xml:space="preserve"> values must be the same.</w:t>
              </w:r>
            </w:ins>
          </w:p>
          <w:p w14:paraId="39BAC750" w14:textId="77777777" w:rsidR="000B5011" w:rsidRDefault="000B5011" w:rsidP="000B5011">
            <w:pPr>
              <w:numPr>
                <w:ilvl w:val="0"/>
                <w:numId w:val="45"/>
              </w:numPr>
              <w:ind w:left="203" w:hanging="180"/>
              <w:rPr>
                <w:ins w:id="1636" w:author="Mike Banach" w:date="2021-06-04T11:10:00Z"/>
                <w:sz w:val="16"/>
              </w:rPr>
            </w:pPr>
            <w:ins w:id="1637" w:author="Mike Banach" w:date="2021-06-04T11:50:00Z">
              <w:r>
                <w:rPr>
                  <w:sz w:val="16"/>
                </w:rPr>
                <w:t xml:space="preserve">The SpawningYear may </w:t>
              </w:r>
            </w:ins>
            <w:ins w:id="1638" w:author="Mike Banach" w:date="2021-06-04T11:53:00Z">
              <w:r>
                <w:rPr>
                  <w:sz w:val="16"/>
                </w:rPr>
                <w:t>NOT</w:t>
              </w:r>
            </w:ins>
            <w:ins w:id="1639" w:author="Mike Banach" w:date="2021-06-04T11:50:00Z">
              <w:r>
                <w:rPr>
                  <w:sz w:val="16"/>
                </w:rPr>
                <w:t xml:space="preserve"> be repeated.</w:t>
              </w:r>
            </w:ins>
          </w:p>
          <w:p w14:paraId="1B93115A" w14:textId="77777777" w:rsidR="000B5011" w:rsidRDefault="000B5011" w:rsidP="000B5011">
            <w:pPr>
              <w:snapToGrid w:val="0"/>
              <w:rPr>
                <w:ins w:id="1640" w:author="Mike Banach" w:date="2024-03-06T10:41:00Z"/>
                <w:sz w:val="16"/>
                <w:szCs w:val="16"/>
              </w:rPr>
            </w:pPr>
          </w:p>
          <w:p w14:paraId="64521D5D" w14:textId="2B6CF906" w:rsidR="00812573" w:rsidRPr="006A2E32" w:rsidRDefault="00CC17EE" w:rsidP="000B5011">
            <w:pPr>
              <w:snapToGrid w:val="0"/>
              <w:rPr>
                <w:sz w:val="16"/>
                <w:szCs w:val="16"/>
              </w:rPr>
            </w:pPr>
            <w:ins w:id="1641" w:author="Mike Banach" w:date="2024-04-11T14:00:00Z">
              <w:r>
                <w:rPr>
                  <w:sz w:val="16"/>
                  <w:szCs w:val="16"/>
                </w:rPr>
                <w:t>If ownership</w:t>
              </w:r>
            </w:ins>
            <w:ins w:id="1642" w:author="Mike Banach" w:date="2024-03-06T10:41:00Z">
              <w:r w:rsidR="00812573" w:rsidRPr="0044322B">
                <w:rPr>
                  <w:sz w:val="16"/>
                  <w:szCs w:val="16"/>
                </w:rPr>
                <w:t xml:space="preserve"> of a time series is transferred between organizations, the T</w:t>
              </w:r>
              <w:r w:rsidR="00812573">
                <w:rPr>
                  <w:sz w:val="16"/>
                  <w:szCs w:val="16"/>
                </w:rPr>
                <w:t>imeSeries</w:t>
              </w:r>
              <w:r w:rsidR="00812573" w:rsidRPr="0044322B">
                <w:rPr>
                  <w:sz w:val="16"/>
                  <w:szCs w:val="16"/>
                </w:rPr>
                <w:t>ID is not changed.</w:t>
              </w:r>
            </w:ins>
          </w:p>
        </w:tc>
        <w:tc>
          <w:tcPr>
            <w:tcW w:w="4205" w:type="dxa"/>
            <w:gridSpan w:val="4"/>
          </w:tcPr>
          <w:p w14:paraId="4D7D1025" w14:textId="77777777" w:rsidR="000B5011" w:rsidRDefault="000B5011" w:rsidP="000B5011">
            <w:pPr>
              <w:rPr>
                <w:ins w:id="1643" w:author="Mike Banach" w:date="2021-06-04T11:55:00Z"/>
                <w:sz w:val="16"/>
              </w:rPr>
            </w:pPr>
            <w:ins w:id="1644" w:author="Mike Banach" w:date="2021-06-04T11:55:00Z">
              <w:r>
                <w:rPr>
                  <w:sz w:val="16"/>
                </w:rPr>
                <w:t xml:space="preserve">Assigned </w:t>
              </w:r>
            </w:ins>
            <w:ins w:id="1645" w:author="Mike Banach" w:date="2022-01-19T15:03:00Z">
              <w:r>
                <w:rPr>
                  <w:sz w:val="16"/>
                </w:rPr>
                <w:t xml:space="preserve">TimeSeriesID ranges are the same as assigned </w:t>
              </w:r>
            </w:ins>
            <w:ins w:id="1646" w:author="Mike Banach" w:date="2021-06-04T11:55:00Z">
              <w:r>
                <w:rPr>
                  <w:sz w:val="16"/>
                </w:rPr>
                <w:t>TrendID ranges</w:t>
              </w:r>
            </w:ins>
            <w:ins w:id="1647" w:author="Mike Banach" w:date="2022-01-19T15:03:00Z">
              <w:r>
                <w:rPr>
                  <w:sz w:val="16"/>
                </w:rPr>
                <w:t xml:space="preserve"> in the StreamNet DES</w:t>
              </w:r>
            </w:ins>
            <w:ins w:id="1648" w:author="Mike Banach" w:date="2021-06-04T11:55:00Z">
              <w:r>
                <w:rPr>
                  <w:sz w:val="16"/>
                </w:rPr>
                <w:t xml:space="preserve">.  Coordinate with </w:t>
              </w:r>
            </w:ins>
            <w:ins w:id="1649" w:author="Mike Banach" w:date="2022-01-19T15:03:00Z">
              <w:r>
                <w:rPr>
                  <w:sz w:val="16"/>
                </w:rPr>
                <w:t>ot</w:t>
              </w:r>
            </w:ins>
            <w:ins w:id="1650" w:author="Mike Banach" w:date="2022-01-19T15:04:00Z">
              <w:r>
                <w:rPr>
                  <w:sz w:val="16"/>
                </w:rPr>
                <w:t xml:space="preserve">her </w:t>
              </w:r>
            </w:ins>
            <w:ins w:id="1651" w:author="Mike Banach" w:date="2021-06-04T11:55:00Z">
              <w:r>
                <w:rPr>
                  <w:sz w:val="16"/>
                </w:rPr>
                <w:t>personnel</w:t>
              </w:r>
            </w:ins>
            <w:ins w:id="1652" w:author="Mike Banach" w:date="2022-01-19T15:04:00Z">
              <w:r>
                <w:rPr>
                  <w:sz w:val="16"/>
                </w:rPr>
                <w:t xml:space="preserve"> in your organization</w:t>
              </w:r>
            </w:ins>
            <w:ins w:id="1653" w:author="Mike Banach" w:date="2021-06-04T11:55:00Z">
              <w:r>
                <w:rPr>
                  <w:sz w:val="16"/>
                </w:rPr>
                <w:t xml:space="preserve"> assigning </w:t>
              </w:r>
            </w:ins>
            <w:ins w:id="1654" w:author="Mike Banach" w:date="2022-01-19T15:04:00Z">
              <w:r>
                <w:rPr>
                  <w:sz w:val="16"/>
                </w:rPr>
                <w:t xml:space="preserve">TimeSeriesID and </w:t>
              </w:r>
            </w:ins>
            <w:ins w:id="1655" w:author="Mike Banach" w:date="2021-06-04T11:55:00Z">
              <w:r>
                <w:rPr>
                  <w:sz w:val="16"/>
                </w:rPr>
                <w:t>TrendID values.</w:t>
              </w:r>
            </w:ins>
          </w:p>
          <w:p w14:paraId="51E12B3D" w14:textId="77777777" w:rsidR="000B5011" w:rsidRDefault="000B5011" w:rsidP="000B5011">
            <w:pPr>
              <w:rPr>
                <w:ins w:id="1656" w:author="Mike Banach" w:date="2021-06-04T11:41:00Z"/>
                <w:sz w:val="16"/>
              </w:rPr>
            </w:pPr>
            <w:ins w:id="1657" w:author="Mike Banach" w:date="2021-06-04T11:41:00Z">
              <w:r>
                <w:rPr>
                  <w:sz w:val="16"/>
                </w:rPr>
                <w:t>10,000-19,999 = MFWP</w:t>
              </w:r>
            </w:ins>
          </w:p>
          <w:p w14:paraId="4644AE28" w14:textId="77777777" w:rsidR="000B5011" w:rsidRDefault="000B5011" w:rsidP="000B5011">
            <w:pPr>
              <w:rPr>
                <w:ins w:id="1658" w:author="Mike Banach" w:date="2021-06-04T11:41:00Z"/>
                <w:sz w:val="16"/>
              </w:rPr>
            </w:pPr>
            <w:ins w:id="1659" w:author="Mike Banach" w:date="2021-06-04T11:41:00Z">
              <w:r>
                <w:rPr>
                  <w:sz w:val="16"/>
                </w:rPr>
                <w:t>20,000-22,499 = CRITFC</w:t>
              </w:r>
            </w:ins>
          </w:p>
          <w:p w14:paraId="53DA1D0E" w14:textId="77777777" w:rsidR="000B5011" w:rsidRDefault="000B5011" w:rsidP="000B5011">
            <w:pPr>
              <w:rPr>
                <w:ins w:id="1660" w:author="Mike Banach" w:date="2021-06-04T11:41:00Z"/>
                <w:sz w:val="16"/>
              </w:rPr>
            </w:pPr>
            <w:ins w:id="1661" w:author="Mike Banach" w:date="2021-06-04T11:41:00Z">
              <w:r>
                <w:rPr>
                  <w:sz w:val="16"/>
                </w:rPr>
                <w:t>22,500-24,999 = NPT</w:t>
              </w:r>
            </w:ins>
          </w:p>
          <w:p w14:paraId="71998AD5" w14:textId="77777777" w:rsidR="000B5011" w:rsidRDefault="000B5011" w:rsidP="000B5011">
            <w:pPr>
              <w:rPr>
                <w:ins w:id="1662" w:author="Mike Banach" w:date="2021-06-04T11:41:00Z"/>
                <w:sz w:val="16"/>
              </w:rPr>
            </w:pPr>
            <w:ins w:id="1663" w:author="Mike Banach" w:date="2021-06-04T11:41:00Z">
              <w:r>
                <w:rPr>
                  <w:sz w:val="16"/>
                </w:rPr>
                <w:t>25,000-27,499=</w:t>
              </w:r>
            </w:ins>
            <w:ins w:id="1664" w:author="Mike Banach" w:date="2022-03-14T13:57:00Z">
              <w:r>
                <w:rPr>
                  <w:sz w:val="16"/>
                </w:rPr>
                <w:t>CT</w:t>
              </w:r>
            </w:ins>
            <w:ins w:id="1665" w:author="Mike Banach" w:date="2021-06-04T11:41:00Z">
              <w:r>
                <w:rPr>
                  <w:sz w:val="16"/>
                </w:rPr>
                <w:t>WS</w:t>
              </w:r>
            </w:ins>
          </w:p>
          <w:p w14:paraId="2A700B09" w14:textId="77777777" w:rsidR="000B5011" w:rsidRDefault="000B5011" w:rsidP="000B5011">
            <w:pPr>
              <w:rPr>
                <w:ins w:id="1666" w:author="Mike Banach" w:date="2021-06-04T11:41:00Z"/>
                <w:sz w:val="16"/>
              </w:rPr>
            </w:pPr>
            <w:ins w:id="1667" w:author="Mike Banach" w:date="2021-06-04T11:41:00Z">
              <w:r>
                <w:rPr>
                  <w:sz w:val="16"/>
                </w:rPr>
                <w:t>27,500-29,999=YN</w:t>
              </w:r>
            </w:ins>
          </w:p>
          <w:p w14:paraId="27642346" w14:textId="77777777" w:rsidR="000B5011" w:rsidRDefault="000B5011" w:rsidP="000B5011">
            <w:pPr>
              <w:rPr>
                <w:ins w:id="1668" w:author="Mike Banach" w:date="2021-06-04T11:41:00Z"/>
                <w:sz w:val="16"/>
              </w:rPr>
            </w:pPr>
            <w:ins w:id="1669" w:author="Mike Banach" w:date="2021-06-04T11:41:00Z">
              <w:r>
                <w:rPr>
                  <w:sz w:val="16"/>
                </w:rPr>
                <w:t>200,000-209,999 = CTUIR</w:t>
              </w:r>
            </w:ins>
          </w:p>
          <w:p w14:paraId="47AA0773" w14:textId="77777777" w:rsidR="000B5011" w:rsidRDefault="000B5011" w:rsidP="000B5011">
            <w:pPr>
              <w:ind w:left="1075" w:hanging="1075"/>
              <w:rPr>
                <w:ins w:id="1670" w:author="Mike Banach" w:date="2021-06-04T11:41:00Z"/>
                <w:sz w:val="16"/>
              </w:rPr>
            </w:pPr>
            <w:ins w:id="1671" w:author="Mike Banach" w:date="2021-06-04T11:41:00Z">
              <w:r>
                <w:rPr>
                  <w:sz w:val="16"/>
                </w:rPr>
                <w:t>30,000-39,999 = USFWS</w:t>
              </w:r>
            </w:ins>
          </w:p>
          <w:p w14:paraId="60ECAA81" w14:textId="77777777" w:rsidR="000B5011" w:rsidRDefault="000B5011" w:rsidP="000B5011">
            <w:pPr>
              <w:ind w:left="1075" w:hanging="1075"/>
              <w:rPr>
                <w:ins w:id="1672" w:author="Mike Banach" w:date="2021-06-04T11:01:00Z"/>
                <w:sz w:val="16"/>
              </w:rPr>
            </w:pPr>
            <w:ins w:id="1673" w:author="Mike Banach" w:date="2021-06-04T11:01:00Z">
              <w:r>
                <w:rPr>
                  <w:sz w:val="16"/>
                </w:rPr>
                <w:t>40,000-49,999 = IDFG</w:t>
              </w:r>
            </w:ins>
          </w:p>
          <w:p w14:paraId="72560DFF" w14:textId="77777777" w:rsidR="000B5011" w:rsidRDefault="000B5011" w:rsidP="000B5011">
            <w:pPr>
              <w:ind w:left="1075" w:hanging="1075"/>
              <w:rPr>
                <w:ins w:id="1674" w:author="Mike Banach" w:date="2021-06-04T11:01:00Z"/>
                <w:sz w:val="16"/>
              </w:rPr>
            </w:pPr>
            <w:ins w:id="1675" w:author="Mike Banach" w:date="2021-06-04T11:01:00Z">
              <w:r>
                <w:rPr>
                  <w:sz w:val="16"/>
                </w:rPr>
                <w:t>50,000-59,999; 500,000-599,999 = ODFW</w:t>
              </w:r>
            </w:ins>
          </w:p>
          <w:p w14:paraId="6A63E87E" w14:textId="77777777" w:rsidR="000B5011" w:rsidRDefault="000B5011" w:rsidP="000B5011">
            <w:pPr>
              <w:rPr>
                <w:ins w:id="1676" w:author="Mike Banach" w:date="2021-06-04T11:01:00Z"/>
                <w:sz w:val="16"/>
              </w:rPr>
            </w:pPr>
            <w:ins w:id="1677" w:author="Mike Banach" w:date="2021-06-04T11:01:00Z">
              <w:r>
                <w:rPr>
                  <w:sz w:val="16"/>
                </w:rPr>
                <w:t>100,000-199,999 = WDFW</w:t>
              </w:r>
            </w:ins>
          </w:p>
          <w:p w14:paraId="505F025C" w14:textId="15DB2987" w:rsidR="000B5011" w:rsidRPr="006A2E32" w:rsidRDefault="000B5011" w:rsidP="000B5011">
            <w:pPr>
              <w:snapToGrid w:val="0"/>
              <w:rPr>
                <w:sz w:val="16"/>
                <w:szCs w:val="16"/>
              </w:rPr>
            </w:pPr>
            <w:ins w:id="1678" w:author="Mike Banach" w:date="2021-06-04T11:01:00Z">
              <w:r>
                <w:rPr>
                  <w:sz w:val="16"/>
                </w:rPr>
                <w:t>(CCT range jointly managed by WDFW and CCT)</w:t>
              </w:r>
            </w:ins>
          </w:p>
        </w:tc>
      </w:tr>
      <w:tr w:rsidR="00631224" w:rsidRPr="00B51678" w14:paraId="395E9F30" w14:textId="77777777" w:rsidTr="00E063DB">
        <w:trPr>
          <w:cantSplit/>
          <w:trHeight w:val="255"/>
        </w:trPr>
        <w:tc>
          <w:tcPr>
            <w:tcW w:w="1728" w:type="dxa"/>
            <w:tcMar>
              <w:left w:w="29" w:type="dxa"/>
              <w:right w:w="29" w:type="dxa"/>
            </w:tcMar>
          </w:tcPr>
          <w:p w14:paraId="78A0BA9A" w14:textId="77777777" w:rsidR="00631224" w:rsidRPr="000C5232" w:rsidRDefault="00631224" w:rsidP="00631224">
            <w:pPr>
              <w:snapToGrid w:val="0"/>
              <w:rPr>
                <w:b/>
                <w:bCs/>
                <w:color w:val="FF0000"/>
                <w:sz w:val="16"/>
                <w:szCs w:val="16"/>
              </w:rPr>
            </w:pPr>
            <w:r w:rsidRPr="000C5232">
              <w:rPr>
                <w:b/>
                <w:bCs/>
                <w:color w:val="FF0000"/>
                <w:sz w:val="16"/>
                <w:szCs w:val="16"/>
              </w:rPr>
              <w:t>CommonName</w:t>
            </w:r>
          </w:p>
        </w:tc>
        <w:tc>
          <w:tcPr>
            <w:tcW w:w="3600" w:type="dxa"/>
            <w:tcMar>
              <w:left w:w="29" w:type="dxa"/>
              <w:right w:w="29" w:type="dxa"/>
            </w:tcMar>
          </w:tcPr>
          <w:p w14:paraId="4923918B" w14:textId="77777777" w:rsidR="00631224" w:rsidRPr="00EB010A" w:rsidRDefault="00631224" w:rsidP="00631224">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Mar>
              <w:left w:w="29" w:type="dxa"/>
              <w:right w:w="29" w:type="dxa"/>
            </w:tcMar>
          </w:tcPr>
          <w:p w14:paraId="74936C1E" w14:textId="77777777" w:rsidR="00631224" w:rsidRPr="000C5232" w:rsidRDefault="00631224" w:rsidP="00631224">
            <w:pPr>
              <w:jc w:val="center"/>
              <w:rPr>
                <w:b/>
                <w:bCs/>
                <w:color w:val="FF0000"/>
                <w:sz w:val="16"/>
                <w:szCs w:val="16"/>
              </w:rPr>
            </w:pPr>
            <w:r w:rsidRPr="000C5232">
              <w:rPr>
                <w:b/>
                <w:bCs/>
                <w:color w:val="FF0000"/>
                <w:sz w:val="16"/>
                <w:szCs w:val="16"/>
              </w:rPr>
              <w:t>Text 50</w:t>
            </w:r>
          </w:p>
        </w:tc>
        <w:tc>
          <w:tcPr>
            <w:tcW w:w="2905" w:type="dxa"/>
            <w:gridSpan w:val="2"/>
          </w:tcPr>
          <w:p w14:paraId="56A7A6F2" w14:textId="05031831" w:rsidR="00631224" w:rsidRDefault="00631224" w:rsidP="00631224">
            <w:pPr>
              <w:snapToGrid w:val="0"/>
              <w:rPr>
                <w:sz w:val="16"/>
                <w:szCs w:val="16"/>
              </w:rPr>
            </w:pPr>
            <w:del w:id="1679" w:author="Mike Banach" w:date="2022-12-09T10:10:00Z">
              <w:r w:rsidDel="00447124">
                <w:rPr>
                  <w:sz w:val="16"/>
                  <w:szCs w:val="16"/>
                </w:rPr>
                <w:delText xml:space="preserve">Enter the name of the taxon here, even if taxon name is included in the name of the population. </w:delText>
              </w:r>
            </w:del>
            <w:r>
              <w:rPr>
                <w:sz w:val="16"/>
                <w:szCs w:val="16"/>
              </w:rPr>
              <w:t>Select from the following:</w:t>
            </w:r>
          </w:p>
        </w:tc>
        <w:tc>
          <w:tcPr>
            <w:tcW w:w="1530" w:type="dxa"/>
            <w:gridSpan w:val="2"/>
          </w:tcPr>
          <w:p w14:paraId="78BC690D" w14:textId="77777777" w:rsidR="00631224" w:rsidRDefault="00631224" w:rsidP="000A286A">
            <w:pPr>
              <w:numPr>
                <w:ilvl w:val="0"/>
                <w:numId w:val="18"/>
              </w:numPr>
              <w:snapToGrid w:val="0"/>
              <w:ind w:left="173" w:hanging="144"/>
              <w:rPr>
                <w:sz w:val="16"/>
                <w:szCs w:val="16"/>
              </w:rPr>
            </w:pPr>
            <w:r>
              <w:rPr>
                <w:sz w:val="16"/>
                <w:szCs w:val="16"/>
              </w:rPr>
              <w:t>Bull trout</w:t>
            </w:r>
          </w:p>
          <w:p w14:paraId="6F172170" w14:textId="77777777" w:rsidR="00631224" w:rsidRDefault="00631224" w:rsidP="000A286A">
            <w:pPr>
              <w:numPr>
                <w:ilvl w:val="0"/>
                <w:numId w:val="18"/>
              </w:numPr>
              <w:snapToGrid w:val="0"/>
              <w:ind w:left="173" w:hanging="144"/>
              <w:rPr>
                <w:sz w:val="16"/>
                <w:szCs w:val="16"/>
              </w:rPr>
            </w:pPr>
            <w:r>
              <w:rPr>
                <w:sz w:val="16"/>
                <w:szCs w:val="16"/>
              </w:rPr>
              <w:t>Chinook salmon</w:t>
            </w:r>
          </w:p>
          <w:p w14:paraId="656AC07E" w14:textId="77777777" w:rsidR="00631224" w:rsidRDefault="00631224" w:rsidP="000A286A">
            <w:pPr>
              <w:numPr>
                <w:ilvl w:val="0"/>
                <w:numId w:val="18"/>
              </w:numPr>
              <w:snapToGrid w:val="0"/>
              <w:ind w:left="173" w:hanging="144"/>
              <w:rPr>
                <w:sz w:val="16"/>
                <w:szCs w:val="16"/>
              </w:rPr>
            </w:pPr>
            <w:r>
              <w:rPr>
                <w:sz w:val="16"/>
                <w:szCs w:val="16"/>
              </w:rPr>
              <w:t>Chum salmon</w:t>
            </w:r>
          </w:p>
          <w:p w14:paraId="4B6796E3" w14:textId="77777777" w:rsidR="00631224" w:rsidRDefault="00631224" w:rsidP="000A286A">
            <w:pPr>
              <w:numPr>
                <w:ilvl w:val="0"/>
                <w:numId w:val="18"/>
              </w:numPr>
              <w:snapToGrid w:val="0"/>
              <w:ind w:left="173" w:hanging="144"/>
              <w:rPr>
                <w:sz w:val="16"/>
                <w:szCs w:val="16"/>
              </w:rPr>
            </w:pPr>
            <w:r>
              <w:rPr>
                <w:sz w:val="16"/>
                <w:szCs w:val="16"/>
              </w:rPr>
              <w:t>Coho salmon</w:t>
            </w:r>
          </w:p>
          <w:p w14:paraId="601458A1" w14:textId="77777777" w:rsidR="00631224" w:rsidRDefault="00631224" w:rsidP="000A286A">
            <w:pPr>
              <w:numPr>
                <w:ilvl w:val="0"/>
                <w:numId w:val="18"/>
              </w:numPr>
              <w:snapToGrid w:val="0"/>
              <w:ind w:left="173" w:hanging="144"/>
              <w:rPr>
                <w:sz w:val="16"/>
                <w:szCs w:val="16"/>
              </w:rPr>
            </w:pPr>
            <w:r>
              <w:rPr>
                <w:sz w:val="16"/>
                <w:szCs w:val="16"/>
              </w:rPr>
              <w:t>Sockeye salmon</w:t>
            </w:r>
          </w:p>
          <w:p w14:paraId="07991459" w14:textId="77777777" w:rsidR="00631224" w:rsidRDefault="00631224" w:rsidP="000A286A">
            <w:pPr>
              <w:numPr>
                <w:ilvl w:val="0"/>
                <w:numId w:val="18"/>
              </w:numPr>
              <w:snapToGrid w:val="0"/>
              <w:ind w:left="173" w:hanging="144"/>
              <w:rPr>
                <w:sz w:val="16"/>
                <w:szCs w:val="16"/>
              </w:rPr>
            </w:pPr>
            <w:r>
              <w:rPr>
                <w:sz w:val="16"/>
                <w:szCs w:val="16"/>
              </w:rPr>
              <w:t>Steelhead</w:t>
            </w:r>
          </w:p>
        </w:tc>
        <w:tc>
          <w:tcPr>
            <w:tcW w:w="3975" w:type="dxa"/>
            <w:gridSpan w:val="3"/>
          </w:tcPr>
          <w:p w14:paraId="16AE577A" w14:textId="77777777" w:rsidR="00631224" w:rsidRDefault="00631224" w:rsidP="00631224">
            <w:pPr>
              <w:snapToGrid w:val="0"/>
              <w:rPr>
                <w:sz w:val="16"/>
                <w:szCs w:val="16"/>
              </w:rPr>
            </w:pPr>
            <w:del w:id="1680" w:author="Mike Banach" w:date="2021-09-03T09:32:00Z">
              <w:r w:rsidDel="005D20F7">
                <w:rPr>
                  <w:sz w:val="16"/>
                  <w:szCs w:val="16"/>
                </w:rPr>
                <w:delText xml:space="preserve">Additional species may be added in the future: refer to </w:delText>
              </w:r>
              <w:r w:rsidDel="005D20F7">
                <w:rPr>
                  <w:sz w:val="16"/>
                  <w:szCs w:val="16"/>
                </w:rPr>
                <w:fldChar w:fldCharType="begin"/>
              </w:r>
              <w:r w:rsidDel="005D20F7">
                <w:rPr>
                  <w:sz w:val="16"/>
                  <w:szCs w:val="16"/>
                </w:rPr>
                <w:delInstrText>HYPERLINK "http://old.streamnet.org/SpeciesInFW.html"</w:delInstrText>
              </w:r>
              <w:r w:rsidDel="005D20F7">
                <w:rPr>
                  <w:sz w:val="16"/>
                  <w:szCs w:val="16"/>
                </w:rPr>
                <w:fldChar w:fldCharType="separate"/>
              </w:r>
              <w:r w:rsidRPr="000C4373" w:rsidDel="005D20F7">
                <w:rPr>
                  <w:rStyle w:val="Hyperlink"/>
                  <w:sz w:val="16"/>
                  <w:szCs w:val="16"/>
                </w:rPr>
                <w:delText>http://</w:delText>
              </w:r>
              <w:r w:rsidDel="005D20F7">
                <w:rPr>
                  <w:rStyle w:val="Hyperlink"/>
                  <w:sz w:val="16"/>
                  <w:szCs w:val="16"/>
                </w:rPr>
                <w:delText>old</w:delText>
              </w:r>
              <w:r w:rsidRPr="000C4373" w:rsidDel="005D20F7">
                <w:rPr>
                  <w:rStyle w:val="Hyperlink"/>
                  <w:sz w:val="16"/>
                  <w:szCs w:val="16"/>
                </w:rPr>
                <w:delText>.streamnet.org/SpeciesInFW.html</w:delText>
              </w:r>
              <w:r w:rsidDel="005D20F7">
                <w:rPr>
                  <w:sz w:val="16"/>
                  <w:szCs w:val="16"/>
                </w:rPr>
                <w:fldChar w:fldCharType="end"/>
              </w:r>
              <w:r w:rsidDel="005D20F7">
                <w:rPr>
                  <w:sz w:val="16"/>
                  <w:szCs w:val="16"/>
                </w:rPr>
                <w:delText xml:space="preserve"> for common names.</w:delText>
              </w:r>
            </w:del>
            <w:ins w:id="1681" w:author="Mike Banach" w:date="2021-09-03T09:32:00Z">
              <w:r w:rsidR="005D20F7">
                <w:rPr>
                  <w:sz w:val="16"/>
                  <w:szCs w:val="16"/>
                </w:rPr>
                <w:t xml:space="preserve">Additional species may be added in the future: refer to </w:t>
              </w:r>
              <w:r w:rsidR="005D20F7">
                <w:rPr>
                  <w:sz w:val="16"/>
                  <w:szCs w:val="16"/>
                </w:rPr>
                <w:fldChar w:fldCharType="begin"/>
              </w:r>
              <w:r w:rsidR="005D20F7">
                <w:rPr>
                  <w:sz w:val="16"/>
                  <w:szCs w:val="16"/>
                </w:rPr>
                <w:instrText xml:space="preserve"> HYPERLINK "https://www.streamnet.org/resources/nw-fish/fish-species/" </w:instrText>
              </w:r>
              <w:r w:rsidR="005D20F7">
                <w:rPr>
                  <w:sz w:val="16"/>
                  <w:szCs w:val="16"/>
                </w:rPr>
                <w:fldChar w:fldCharType="separate"/>
              </w:r>
              <w:r w:rsidR="005D20F7" w:rsidRPr="00AA3251">
                <w:rPr>
                  <w:rStyle w:val="Hyperlink"/>
                  <w:sz w:val="16"/>
                  <w:szCs w:val="16"/>
                </w:rPr>
                <w:t>https://www.streamnet.org/resources/nw-fish/fish-species/</w:t>
              </w:r>
              <w:r w:rsidR="005D20F7">
                <w:rPr>
                  <w:sz w:val="16"/>
                  <w:szCs w:val="16"/>
                </w:rPr>
                <w:fldChar w:fldCharType="end"/>
              </w:r>
              <w:r w:rsidR="005D20F7">
                <w:rPr>
                  <w:sz w:val="16"/>
                  <w:szCs w:val="16"/>
                </w:rPr>
                <w:t xml:space="preserve"> for common names.</w:t>
              </w:r>
            </w:ins>
          </w:p>
        </w:tc>
      </w:tr>
      <w:tr w:rsidR="00F647DF" w:rsidRPr="00B51678" w14:paraId="491A04B8" w14:textId="77777777" w:rsidTr="00E063DB">
        <w:trPr>
          <w:cantSplit/>
        </w:trPr>
        <w:tc>
          <w:tcPr>
            <w:tcW w:w="1728" w:type="dxa"/>
            <w:tcMar>
              <w:left w:w="29" w:type="dxa"/>
              <w:right w:w="29" w:type="dxa"/>
            </w:tcMar>
          </w:tcPr>
          <w:p w14:paraId="7E0DD34B" w14:textId="77777777" w:rsidR="00F647DF" w:rsidRPr="000C5232" w:rsidRDefault="00F647DF" w:rsidP="00F647DF">
            <w:pPr>
              <w:snapToGrid w:val="0"/>
              <w:rPr>
                <w:b/>
                <w:bCs/>
                <w:color w:val="FF0000"/>
                <w:sz w:val="16"/>
              </w:rPr>
            </w:pPr>
            <w:r w:rsidRPr="000C5232">
              <w:rPr>
                <w:b/>
                <w:bCs/>
                <w:color w:val="FF0000"/>
                <w:sz w:val="16"/>
              </w:rPr>
              <w:t>Run</w:t>
            </w:r>
          </w:p>
        </w:tc>
        <w:tc>
          <w:tcPr>
            <w:tcW w:w="3600" w:type="dxa"/>
            <w:tcMar>
              <w:left w:w="29" w:type="dxa"/>
              <w:right w:w="29" w:type="dxa"/>
            </w:tcMar>
          </w:tcPr>
          <w:p w14:paraId="736FE2CC" w14:textId="77777777" w:rsidR="00F647DF" w:rsidRPr="00202B00" w:rsidRDefault="00F647DF" w:rsidP="00F647DF">
            <w:pPr>
              <w:rPr>
                <w:sz w:val="16"/>
              </w:rPr>
            </w:pPr>
            <w:r>
              <w:rPr>
                <w:sz w:val="16"/>
              </w:rPr>
              <w:t>Run of fish.</w:t>
            </w:r>
          </w:p>
        </w:tc>
        <w:tc>
          <w:tcPr>
            <w:tcW w:w="950" w:type="dxa"/>
            <w:tcMar>
              <w:left w:w="29" w:type="dxa"/>
              <w:right w:w="29" w:type="dxa"/>
            </w:tcMar>
          </w:tcPr>
          <w:p w14:paraId="265CA45F" w14:textId="77777777" w:rsidR="00F647DF" w:rsidRPr="000C5232" w:rsidRDefault="00F647DF" w:rsidP="00F647DF">
            <w:pPr>
              <w:jc w:val="center"/>
              <w:rPr>
                <w:b/>
                <w:bCs/>
                <w:color w:val="FF0000"/>
                <w:sz w:val="16"/>
              </w:rPr>
            </w:pPr>
            <w:r w:rsidRPr="000C5232">
              <w:rPr>
                <w:b/>
                <w:bCs/>
                <w:color w:val="FF0000"/>
                <w:sz w:val="16"/>
              </w:rPr>
              <w:t>Text 20</w:t>
            </w:r>
          </w:p>
        </w:tc>
        <w:tc>
          <w:tcPr>
            <w:tcW w:w="2905" w:type="dxa"/>
            <w:gridSpan w:val="2"/>
          </w:tcPr>
          <w:p w14:paraId="4B1A9884" w14:textId="77777777" w:rsidR="00F647DF" w:rsidRDefault="00F647DF" w:rsidP="00F647DF">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30" w:type="dxa"/>
            <w:gridSpan w:val="2"/>
          </w:tcPr>
          <w:p w14:paraId="5659EF25" w14:textId="77777777" w:rsidR="00F647DF" w:rsidRDefault="00F647DF" w:rsidP="000A286A">
            <w:pPr>
              <w:numPr>
                <w:ilvl w:val="0"/>
                <w:numId w:val="11"/>
              </w:numPr>
              <w:snapToGrid w:val="0"/>
              <w:ind w:left="173" w:hanging="144"/>
              <w:rPr>
                <w:sz w:val="16"/>
                <w:szCs w:val="16"/>
              </w:rPr>
            </w:pPr>
            <w:r>
              <w:rPr>
                <w:sz w:val="16"/>
                <w:szCs w:val="16"/>
              </w:rPr>
              <w:t>Spring</w:t>
            </w:r>
          </w:p>
          <w:p w14:paraId="53384D8F" w14:textId="77777777" w:rsidR="00F647DF" w:rsidRDefault="00F647DF" w:rsidP="000A286A">
            <w:pPr>
              <w:numPr>
                <w:ilvl w:val="0"/>
                <w:numId w:val="11"/>
              </w:numPr>
              <w:snapToGrid w:val="0"/>
              <w:ind w:left="173" w:hanging="144"/>
              <w:rPr>
                <w:sz w:val="16"/>
                <w:szCs w:val="16"/>
              </w:rPr>
            </w:pPr>
            <w:r>
              <w:rPr>
                <w:sz w:val="16"/>
                <w:szCs w:val="16"/>
              </w:rPr>
              <w:t>Summer</w:t>
            </w:r>
          </w:p>
          <w:p w14:paraId="32044F1A" w14:textId="77777777" w:rsidR="00F647DF" w:rsidRDefault="00F647DF" w:rsidP="000A286A">
            <w:pPr>
              <w:numPr>
                <w:ilvl w:val="0"/>
                <w:numId w:val="11"/>
              </w:numPr>
              <w:snapToGrid w:val="0"/>
              <w:ind w:left="173" w:hanging="144"/>
              <w:rPr>
                <w:sz w:val="16"/>
                <w:szCs w:val="16"/>
              </w:rPr>
            </w:pPr>
            <w:r>
              <w:rPr>
                <w:sz w:val="16"/>
                <w:szCs w:val="16"/>
              </w:rPr>
              <w:t>Fall</w:t>
            </w:r>
          </w:p>
          <w:p w14:paraId="6A5B5E5A" w14:textId="77777777" w:rsidR="00F647DF" w:rsidRDefault="00F647DF" w:rsidP="000A286A">
            <w:pPr>
              <w:numPr>
                <w:ilvl w:val="0"/>
                <w:numId w:val="11"/>
              </w:numPr>
              <w:snapToGrid w:val="0"/>
              <w:ind w:left="173" w:hanging="144"/>
              <w:rPr>
                <w:sz w:val="16"/>
                <w:szCs w:val="16"/>
              </w:rPr>
            </w:pPr>
            <w:r>
              <w:rPr>
                <w:sz w:val="16"/>
                <w:szCs w:val="16"/>
              </w:rPr>
              <w:t>Late fall</w:t>
            </w:r>
          </w:p>
          <w:p w14:paraId="4E3F8E97" w14:textId="77777777" w:rsidR="00F647DF" w:rsidRDefault="00F647DF" w:rsidP="000A286A">
            <w:pPr>
              <w:numPr>
                <w:ilvl w:val="0"/>
                <w:numId w:val="11"/>
              </w:numPr>
              <w:snapToGrid w:val="0"/>
              <w:ind w:left="173" w:hanging="144"/>
              <w:rPr>
                <w:sz w:val="16"/>
                <w:szCs w:val="16"/>
              </w:rPr>
            </w:pPr>
            <w:r>
              <w:rPr>
                <w:sz w:val="16"/>
                <w:szCs w:val="16"/>
              </w:rPr>
              <w:t>Winter</w:t>
            </w:r>
          </w:p>
          <w:p w14:paraId="774E2645" w14:textId="77777777" w:rsidR="00F647DF" w:rsidRDefault="00F647DF" w:rsidP="000A286A">
            <w:pPr>
              <w:numPr>
                <w:ilvl w:val="0"/>
                <w:numId w:val="11"/>
              </w:numPr>
              <w:snapToGrid w:val="0"/>
              <w:ind w:left="173" w:hanging="144"/>
              <w:rPr>
                <w:sz w:val="16"/>
                <w:szCs w:val="16"/>
              </w:rPr>
            </w:pPr>
            <w:r>
              <w:rPr>
                <w:sz w:val="16"/>
                <w:szCs w:val="16"/>
              </w:rPr>
              <w:t>Spring/summer</w:t>
            </w:r>
          </w:p>
        </w:tc>
        <w:tc>
          <w:tcPr>
            <w:tcW w:w="3975" w:type="dxa"/>
            <w:gridSpan w:val="3"/>
          </w:tcPr>
          <w:p w14:paraId="0C1F2918" w14:textId="77777777" w:rsidR="00F647DF" w:rsidRDefault="00F647DF" w:rsidP="000A286A">
            <w:pPr>
              <w:numPr>
                <w:ilvl w:val="0"/>
                <w:numId w:val="11"/>
              </w:numPr>
              <w:snapToGrid w:val="0"/>
              <w:ind w:left="173" w:hanging="144"/>
              <w:rPr>
                <w:sz w:val="16"/>
                <w:szCs w:val="16"/>
              </w:rPr>
            </w:pPr>
            <w:r>
              <w:rPr>
                <w:sz w:val="16"/>
                <w:szCs w:val="16"/>
              </w:rPr>
              <w:t>Both summer &amp; winter</w:t>
            </w:r>
          </w:p>
          <w:p w14:paraId="2278334B" w14:textId="77777777" w:rsidR="00F647DF" w:rsidRDefault="00F647DF" w:rsidP="000A286A">
            <w:pPr>
              <w:numPr>
                <w:ilvl w:val="0"/>
                <w:numId w:val="11"/>
              </w:numPr>
              <w:snapToGrid w:val="0"/>
              <w:ind w:left="173" w:hanging="144"/>
              <w:rPr>
                <w:sz w:val="16"/>
                <w:szCs w:val="16"/>
              </w:rPr>
            </w:pPr>
            <w:r>
              <w:rPr>
                <w:sz w:val="16"/>
                <w:szCs w:val="16"/>
              </w:rPr>
              <w:t>Early</w:t>
            </w:r>
          </w:p>
          <w:p w14:paraId="78549936" w14:textId="77777777" w:rsidR="00F647DF" w:rsidRDefault="00F647DF" w:rsidP="000A286A">
            <w:pPr>
              <w:numPr>
                <w:ilvl w:val="0"/>
                <w:numId w:val="11"/>
              </w:numPr>
              <w:snapToGrid w:val="0"/>
              <w:ind w:left="173" w:hanging="144"/>
              <w:rPr>
                <w:sz w:val="16"/>
                <w:szCs w:val="16"/>
              </w:rPr>
            </w:pPr>
            <w:r>
              <w:rPr>
                <w:sz w:val="16"/>
                <w:szCs w:val="16"/>
              </w:rPr>
              <w:t>Late</w:t>
            </w:r>
          </w:p>
          <w:p w14:paraId="6086AC12" w14:textId="77777777" w:rsidR="0039141B" w:rsidRPr="008931B4" w:rsidRDefault="00F647DF" w:rsidP="000A286A">
            <w:pPr>
              <w:numPr>
                <w:ilvl w:val="0"/>
                <w:numId w:val="11"/>
              </w:numPr>
              <w:snapToGrid w:val="0"/>
              <w:ind w:left="173" w:hanging="144"/>
              <w:rPr>
                <w:sz w:val="16"/>
                <w:szCs w:val="16"/>
              </w:rPr>
            </w:pPr>
            <w:r>
              <w:rPr>
                <w:sz w:val="16"/>
                <w:szCs w:val="16"/>
              </w:rPr>
              <w:t>Both early &amp; late</w:t>
            </w:r>
          </w:p>
          <w:p w14:paraId="29840755" w14:textId="77777777" w:rsidR="00F647DF" w:rsidRDefault="00F647DF"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4AE5DBE6" w14:textId="77777777" w:rsidTr="00E063DB">
        <w:trPr>
          <w:cantSplit/>
        </w:trPr>
        <w:tc>
          <w:tcPr>
            <w:tcW w:w="1728" w:type="dxa"/>
            <w:tcMar>
              <w:left w:w="29" w:type="dxa"/>
              <w:right w:w="29" w:type="dxa"/>
            </w:tcMar>
          </w:tcPr>
          <w:p w14:paraId="0633F392" w14:textId="77777777" w:rsidR="009F0E8E" w:rsidRPr="00DD4D1E" w:rsidRDefault="009F0E8E" w:rsidP="009F0E8E">
            <w:pPr>
              <w:snapToGrid w:val="0"/>
              <w:rPr>
                <w:bCs/>
                <w:sz w:val="16"/>
                <w:szCs w:val="16"/>
              </w:rPr>
            </w:pPr>
            <w:r>
              <w:rPr>
                <w:bCs/>
                <w:sz w:val="16"/>
                <w:szCs w:val="16"/>
              </w:rPr>
              <w:t>R</w:t>
            </w:r>
            <w:r w:rsidRPr="003D514E">
              <w:rPr>
                <w:bCs/>
                <w:sz w:val="16"/>
                <w:szCs w:val="16"/>
              </w:rPr>
              <w:t>ecoveryDomain</w:t>
            </w:r>
          </w:p>
        </w:tc>
        <w:tc>
          <w:tcPr>
            <w:tcW w:w="3600" w:type="dxa"/>
            <w:tcMar>
              <w:left w:w="29" w:type="dxa"/>
              <w:right w:w="29" w:type="dxa"/>
            </w:tcMar>
          </w:tcPr>
          <w:p w14:paraId="1213CAA9"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xml:space="preserve">, </w:t>
            </w:r>
            <w:r>
              <w:rPr>
                <w:bCs/>
                <w:sz w:val="16"/>
                <w:szCs w:val="16"/>
              </w:rPr>
              <w:t>in which the population falls geographically.</w:t>
            </w:r>
          </w:p>
        </w:tc>
        <w:tc>
          <w:tcPr>
            <w:tcW w:w="950" w:type="dxa"/>
            <w:tcMar>
              <w:left w:w="29" w:type="dxa"/>
              <w:right w:w="29" w:type="dxa"/>
            </w:tcMar>
          </w:tcPr>
          <w:p w14:paraId="1C5265BA" w14:textId="77777777" w:rsidR="009F0E8E" w:rsidRPr="00B53E29" w:rsidRDefault="009F0E8E" w:rsidP="009F0E8E">
            <w:pPr>
              <w:snapToGrid w:val="0"/>
              <w:jc w:val="center"/>
              <w:rPr>
                <w:bCs/>
                <w:sz w:val="16"/>
                <w:szCs w:val="16"/>
              </w:rPr>
            </w:pPr>
            <w:r w:rsidRPr="00B53E29">
              <w:rPr>
                <w:bCs/>
                <w:sz w:val="16"/>
                <w:szCs w:val="16"/>
              </w:rPr>
              <w:t>Text 255</w:t>
            </w:r>
          </w:p>
        </w:tc>
        <w:tc>
          <w:tcPr>
            <w:tcW w:w="2458" w:type="dxa"/>
          </w:tcPr>
          <w:p w14:paraId="20154A1E"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3220" w:type="dxa"/>
            <w:gridSpan w:val="5"/>
          </w:tcPr>
          <w:p w14:paraId="6BC9278E" w14:textId="77777777" w:rsidR="009F0E8E" w:rsidRDefault="009F0E8E" w:rsidP="000A286A">
            <w:pPr>
              <w:numPr>
                <w:ilvl w:val="0"/>
                <w:numId w:val="10"/>
              </w:numPr>
              <w:snapToGrid w:val="0"/>
              <w:ind w:left="173" w:hanging="144"/>
              <w:rPr>
                <w:sz w:val="16"/>
                <w:szCs w:val="16"/>
              </w:rPr>
            </w:pPr>
            <w:r>
              <w:rPr>
                <w:sz w:val="16"/>
                <w:szCs w:val="16"/>
              </w:rPr>
              <w:t>Puget Sound</w:t>
            </w:r>
          </w:p>
          <w:p w14:paraId="1EFF5771"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44CA5069" w14:textId="77777777" w:rsidR="009F0E8E" w:rsidRDefault="009F0E8E" w:rsidP="000A286A">
            <w:pPr>
              <w:numPr>
                <w:ilvl w:val="0"/>
                <w:numId w:val="10"/>
              </w:numPr>
              <w:snapToGrid w:val="0"/>
              <w:ind w:left="173" w:hanging="144"/>
              <w:rPr>
                <w:sz w:val="16"/>
                <w:szCs w:val="16"/>
              </w:rPr>
            </w:pPr>
            <w:r>
              <w:rPr>
                <w:sz w:val="16"/>
                <w:szCs w:val="16"/>
              </w:rPr>
              <w:t>Interior Columbia</w:t>
            </w:r>
          </w:p>
          <w:p w14:paraId="207B9520" w14:textId="77777777" w:rsidR="009F0E8E" w:rsidRDefault="009F0E8E" w:rsidP="000A286A">
            <w:pPr>
              <w:numPr>
                <w:ilvl w:val="0"/>
                <w:numId w:val="10"/>
              </w:numPr>
              <w:snapToGrid w:val="0"/>
              <w:ind w:left="173" w:hanging="144"/>
              <w:rPr>
                <w:sz w:val="16"/>
                <w:szCs w:val="16"/>
              </w:rPr>
            </w:pPr>
            <w:r>
              <w:rPr>
                <w:sz w:val="16"/>
                <w:szCs w:val="16"/>
              </w:rPr>
              <w:t>Oregon Coast</w:t>
            </w:r>
          </w:p>
          <w:p w14:paraId="4014C351"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732" w:type="dxa"/>
          </w:tcPr>
          <w:p w14:paraId="7795DA55"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20" w:history="1">
              <w:r w:rsidR="00352B7B" w:rsidRPr="00747B4C">
                <w:rPr>
                  <w:rStyle w:val="Hyperlink"/>
                  <w:sz w:val="16"/>
                  <w:szCs w:val="16"/>
                </w:rPr>
                <w:t>https://web.archive.org/web/20161215214935/http://www.nwfsc.noaa.gov/trt/</w:t>
              </w:r>
            </w:hyperlink>
            <w:r w:rsidR="00352B7B">
              <w:rPr>
                <w:sz w:val="16"/>
                <w:szCs w:val="16"/>
              </w:rPr>
              <w:t>.</w:t>
            </w:r>
          </w:p>
        </w:tc>
      </w:tr>
      <w:tr w:rsidR="000C7C8D" w:rsidRPr="00B51678" w14:paraId="61FE7A8C" w14:textId="77777777" w:rsidTr="00E063DB">
        <w:trPr>
          <w:cantSplit/>
        </w:trPr>
        <w:tc>
          <w:tcPr>
            <w:tcW w:w="1728" w:type="dxa"/>
            <w:tcMar>
              <w:left w:w="29" w:type="dxa"/>
              <w:right w:w="29" w:type="dxa"/>
            </w:tcMar>
          </w:tcPr>
          <w:p w14:paraId="6F31EB7B" w14:textId="77777777" w:rsidR="000C7C8D" w:rsidRPr="00DD4D1E" w:rsidRDefault="000C7C8D" w:rsidP="000C7C8D">
            <w:pPr>
              <w:snapToGrid w:val="0"/>
              <w:rPr>
                <w:bCs/>
                <w:sz w:val="16"/>
                <w:szCs w:val="16"/>
              </w:rPr>
            </w:pPr>
            <w:r>
              <w:rPr>
                <w:bCs/>
                <w:sz w:val="16"/>
                <w:szCs w:val="16"/>
              </w:rPr>
              <w:lastRenderedPageBreak/>
              <w:t>ESU_DPS</w:t>
            </w:r>
          </w:p>
        </w:tc>
        <w:tc>
          <w:tcPr>
            <w:tcW w:w="3600" w:type="dxa"/>
            <w:tcMar>
              <w:left w:w="29" w:type="dxa"/>
              <w:right w:w="29" w:type="dxa"/>
            </w:tcMar>
          </w:tcPr>
          <w:p w14:paraId="6923C139" w14:textId="77777777" w:rsidR="000C7C8D" w:rsidRPr="00E72D25" w:rsidRDefault="000C7C8D" w:rsidP="000C7C8D">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in which the population falls geographically.  For non-listed populations this is the DPS or other name.</w:t>
            </w:r>
          </w:p>
        </w:tc>
        <w:tc>
          <w:tcPr>
            <w:tcW w:w="950" w:type="dxa"/>
            <w:tcMar>
              <w:left w:w="29" w:type="dxa"/>
              <w:right w:w="29" w:type="dxa"/>
            </w:tcMar>
          </w:tcPr>
          <w:p w14:paraId="1BB88525" w14:textId="77777777" w:rsidR="000C7C8D" w:rsidRPr="00B53E29" w:rsidRDefault="000C7C8D" w:rsidP="000C7C8D">
            <w:pPr>
              <w:snapToGrid w:val="0"/>
              <w:jc w:val="center"/>
              <w:rPr>
                <w:sz w:val="16"/>
                <w:szCs w:val="16"/>
              </w:rPr>
            </w:pPr>
            <w:r w:rsidRPr="00B53E29">
              <w:rPr>
                <w:bCs/>
                <w:sz w:val="16"/>
                <w:szCs w:val="16"/>
              </w:rPr>
              <w:t>Text 255</w:t>
            </w:r>
          </w:p>
        </w:tc>
        <w:tc>
          <w:tcPr>
            <w:tcW w:w="8410" w:type="dxa"/>
            <w:gridSpan w:val="7"/>
          </w:tcPr>
          <w:p w14:paraId="10D8A354" w14:textId="77777777" w:rsidR="000C7C8D" w:rsidRPr="00E72D25" w:rsidRDefault="000C7C8D" w:rsidP="000C7C8D">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21" w:history="1">
              <w:r w:rsidR="00837F3E" w:rsidRPr="00747B4C">
                <w:rPr>
                  <w:rStyle w:val="Hyperlink"/>
                  <w:sz w:val="16"/>
                  <w:szCs w:val="16"/>
                </w:rPr>
                <w:t>https://web.archive.org/web/20161215214935/http://www.nwfsc.noaa.gov/trt/</w:t>
              </w:r>
            </w:hyperlink>
            <w:r w:rsidR="00837F3E">
              <w:rPr>
                <w:sz w:val="16"/>
                <w:szCs w:val="16"/>
              </w:rPr>
              <w:t>.</w:t>
            </w:r>
          </w:p>
        </w:tc>
      </w:tr>
      <w:tr w:rsidR="000C7C8D" w:rsidRPr="00B51678" w14:paraId="4343D817" w14:textId="77777777" w:rsidTr="00E063DB">
        <w:trPr>
          <w:cantSplit/>
        </w:trPr>
        <w:tc>
          <w:tcPr>
            <w:tcW w:w="1728" w:type="dxa"/>
            <w:tcMar>
              <w:left w:w="29" w:type="dxa"/>
              <w:right w:w="29" w:type="dxa"/>
            </w:tcMar>
          </w:tcPr>
          <w:p w14:paraId="7AB02D10" w14:textId="77777777" w:rsidR="000C7C8D" w:rsidRPr="00DD4D1E" w:rsidRDefault="000C7C8D" w:rsidP="000C7C8D">
            <w:pPr>
              <w:snapToGrid w:val="0"/>
              <w:rPr>
                <w:bCs/>
                <w:sz w:val="16"/>
                <w:szCs w:val="16"/>
              </w:rPr>
            </w:pPr>
            <w:r>
              <w:rPr>
                <w:bCs/>
                <w:sz w:val="16"/>
                <w:szCs w:val="16"/>
              </w:rPr>
              <w:t>M</w:t>
            </w:r>
            <w:r w:rsidRPr="003D514E">
              <w:rPr>
                <w:bCs/>
                <w:sz w:val="16"/>
                <w:szCs w:val="16"/>
              </w:rPr>
              <w:t>ajorPopGroup</w:t>
            </w:r>
          </w:p>
        </w:tc>
        <w:tc>
          <w:tcPr>
            <w:tcW w:w="3600" w:type="dxa"/>
            <w:tcMar>
              <w:left w:w="29" w:type="dxa"/>
              <w:right w:w="29" w:type="dxa"/>
            </w:tcMar>
          </w:tcPr>
          <w:p w14:paraId="53BDC7B5" w14:textId="77777777" w:rsidR="000C7C8D" w:rsidRDefault="000C7C8D" w:rsidP="000C7C8D">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xml:space="preserve">, </w:t>
            </w:r>
            <w:r>
              <w:rPr>
                <w:bCs/>
                <w:sz w:val="16"/>
                <w:szCs w:val="16"/>
              </w:rPr>
              <w:t>in which the population falls geographically.</w:t>
            </w:r>
          </w:p>
        </w:tc>
        <w:tc>
          <w:tcPr>
            <w:tcW w:w="950" w:type="dxa"/>
            <w:tcMar>
              <w:left w:w="29" w:type="dxa"/>
              <w:right w:w="29" w:type="dxa"/>
            </w:tcMar>
          </w:tcPr>
          <w:p w14:paraId="32A33F33" w14:textId="77777777" w:rsidR="000C7C8D" w:rsidRPr="00B53E29" w:rsidRDefault="000C7C8D" w:rsidP="000C7C8D">
            <w:pPr>
              <w:snapToGrid w:val="0"/>
              <w:jc w:val="center"/>
              <w:rPr>
                <w:bCs/>
                <w:sz w:val="16"/>
                <w:szCs w:val="16"/>
              </w:rPr>
            </w:pPr>
            <w:r w:rsidRPr="00B53E29">
              <w:rPr>
                <w:bCs/>
                <w:sz w:val="16"/>
                <w:szCs w:val="16"/>
              </w:rPr>
              <w:t>Text 255</w:t>
            </w:r>
          </w:p>
        </w:tc>
        <w:tc>
          <w:tcPr>
            <w:tcW w:w="8410" w:type="dxa"/>
            <w:gridSpan w:val="7"/>
          </w:tcPr>
          <w:p w14:paraId="3BBC5634" w14:textId="03FC8AB1" w:rsidR="000C7C8D" w:rsidRDefault="000C7C8D" w:rsidP="000C7C8D">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del w:id="1682" w:author="Mike Banach" w:date="2024-04-11T14:52:00Z">
              <w:r w:rsidDel="00B80D4B">
                <w:rPr>
                  <w:sz w:val="16"/>
                  <w:szCs w:val="16"/>
                </w:rPr>
                <w:delText xml:space="preserve">  See </w:delText>
              </w:r>
              <w:r w:rsidR="009F0404" w:rsidDel="00B80D4B">
                <w:fldChar w:fldCharType="begin"/>
              </w:r>
              <w:r w:rsidR="009F0404" w:rsidDel="00B80D4B">
                <w:delInstrText xml:space="preserve"> HYPERLINK \l "_Appendix_E.__1" </w:delInstrText>
              </w:r>
              <w:r w:rsidR="009F0404" w:rsidDel="00B80D4B">
                <w:fldChar w:fldCharType="separate"/>
              </w:r>
              <w:r w:rsidRPr="000C4373" w:rsidDel="00B80D4B">
                <w:rPr>
                  <w:rStyle w:val="Hyperlink"/>
                  <w:sz w:val="16"/>
                  <w:szCs w:val="16"/>
                </w:rPr>
                <w:delText xml:space="preserve">Appendix </w:delText>
              </w:r>
              <w:r w:rsidDel="00B80D4B">
                <w:rPr>
                  <w:rStyle w:val="Hyperlink"/>
                  <w:sz w:val="16"/>
                  <w:szCs w:val="16"/>
                </w:rPr>
                <w:delText>C</w:delText>
              </w:r>
              <w:r w:rsidR="009F0404" w:rsidDel="00B80D4B">
                <w:rPr>
                  <w:rStyle w:val="Hyperlink"/>
                  <w:sz w:val="16"/>
                  <w:szCs w:val="16"/>
                </w:rPr>
                <w:fldChar w:fldCharType="end"/>
              </w:r>
              <w:r w:rsidDel="00B80D4B">
                <w:rPr>
                  <w:sz w:val="16"/>
                  <w:szCs w:val="16"/>
                </w:rPr>
                <w:delText xml:space="preserve"> for the list of MPGs / strata.</w:delText>
              </w:r>
            </w:del>
          </w:p>
        </w:tc>
      </w:tr>
      <w:tr w:rsidR="000C7C8D" w:rsidRPr="00B51678" w14:paraId="6B17137C" w14:textId="77777777" w:rsidTr="00E063DB">
        <w:trPr>
          <w:cantSplit/>
        </w:trPr>
        <w:tc>
          <w:tcPr>
            <w:tcW w:w="1728" w:type="dxa"/>
            <w:tcMar>
              <w:left w:w="29" w:type="dxa"/>
              <w:right w:w="29" w:type="dxa"/>
            </w:tcMar>
          </w:tcPr>
          <w:p w14:paraId="1CC5C3F9" w14:textId="77777777" w:rsidR="000C7C8D" w:rsidRPr="000C5232" w:rsidRDefault="000C7C8D" w:rsidP="000C7C8D">
            <w:pPr>
              <w:snapToGrid w:val="0"/>
              <w:rPr>
                <w:b/>
                <w:bCs/>
                <w:color w:val="FF0000"/>
                <w:sz w:val="16"/>
                <w:szCs w:val="16"/>
              </w:rPr>
            </w:pPr>
            <w:r w:rsidRPr="000C5232">
              <w:rPr>
                <w:b/>
                <w:bCs/>
                <w:color w:val="FF0000"/>
                <w:sz w:val="16"/>
                <w:szCs w:val="16"/>
              </w:rPr>
              <w:t>PopID</w:t>
            </w:r>
          </w:p>
        </w:tc>
        <w:tc>
          <w:tcPr>
            <w:tcW w:w="3600" w:type="dxa"/>
            <w:tcMar>
              <w:left w:w="29" w:type="dxa"/>
              <w:right w:w="29" w:type="dxa"/>
            </w:tcMar>
          </w:tcPr>
          <w:p w14:paraId="69FBE439" w14:textId="77777777" w:rsidR="000C7C8D" w:rsidRPr="00E72D25" w:rsidRDefault="000C7C8D" w:rsidP="000C7C8D">
            <w:pPr>
              <w:snapToGrid w:val="0"/>
              <w:rPr>
                <w:bCs/>
                <w:sz w:val="16"/>
                <w:szCs w:val="16"/>
              </w:rPr>
            </w:pPr>
            <w:r>
              <w:rPr>
                <w:bCs/>
                <w:sz w:val="16"/>
                <w:szCs w:val="16"/>
              </w:rPr>
              <w:t>Code for the</w:t>
            </w:r>
            <w:r w:rsidRPr="0014384A">
              <w:rPr>
                <w:bCs/>
                <w:sz w:val="16"/>
                <w:szCs w:val="16"/>
              </w:rPr>
              <w:t xml:space="preserve"> population</w:t>
            </w:r>
            <w:r>
              <w:rPr>
                <w:bCs/>
                <w:sz w:val="16"/>
                <w:szCs w:val="16"/>
              </w:rPr>
              <w:t>(s) of fish represented by this record.</w:t>
            </w:r>
          </w:p>
        </w:tc>
        <w:tc>
          <w:tcPr>
            <w:tcW w:w="950" w:type="dxa"/>
            <w:tcMar>
              <w:left w:w="29" w:type="dxa"/>
              <w:right w:w="29" w:type="dxa"/>
            </w:tcMar>
          </w:tcPr>
          <w:p w14:paraId="7F6F4475" w14:textId="77777777" w:rsidR="000C7C8D" w:rsidRPr="000C5232" w:rsidRDefault="000C7C8D" w:rsidP="000C7C8D">
            <w:pPr>
              <w:snapToGrid w:val="0"/>
              <w:jc w:val="center"/>
              <w:rPr>
                <w:b/>
                <w:bCs/>
                <w:color w:val="FF0000"/>
                <w:sz w:val="16"/>
                <w:szCs w:val="16"/>
              </w:rPr>
            </w:pPr>
            <w:r w:rsidRPr="000C5232">
              <w:rPr>
                <w:b/>
                <w:bCs/>
                <w:color w:val="FF0000"/>
                <w:sz w:val="16"/>
                <w:szCs w:val="16"/>
              </w:rPr>
              <w:t>Integer</w:t>
            </w:r>
          </w:p>
        </w:tc>
        <w:tc>
          <w:tcPr>
            <w:tcW w:w="8410" w:type="dxa"/>
            <w:gridSpan w:val="7"/>
          </w:tcPr>
          <w:p w14:paraId="6AA22FF7" w14:textId="1370F995" w:rsidR="000C7C8D" w:rsidRPr="00A00340" w:rsidRDefault="000C7C8D" w:rsidP="000C7C8D">
            <w:pPr>
              <w:snapToGrid w:val="0"/>
              <w:rPr>
                <w:sz w:val="16"/>
                <w:szCs w:val="16"/>
              </w:rPr>
            </w:pPr>
            <w:del w:id="1683" w:author="Mike Banach" w:date="2022-06-10T10:23:00Z">
              <w:r w:rsidDel="006E567C">
                <w:rPr>
                  <w:sz w:val="16"/>
                  <w:szCs w:val="16"/>
                </w:rPr>
                <w:delText xml:space="preserve">See </w:delText>
              </w:r>
              <w:r w:rsidR="00D74687" w:rsidDel="006E567C">
                <w:fldChar w:fldCharType="begin"/>
              </w:r>
              <w:r w:rsidR="00D57EBC" w:rsidDel="006E567C">
                <w:delInstrText>HYPERLINK  \l "_Appendix_E.__1"</w:delInstrText>
              </w:r>
              <w:r w:rsidR="00D74687" w:rsidDel="006E567C">
                <w:fldChar w:fldCharType="separate"/>
              </w:r>
              <w:r w:rsidRPr="000C4373" w:rsidDel="006E567C">
                <w:rPr>
                  <w:rStyle w:val="Hyperlink"/>
                  <w:sz w:val="16"/>
                  <w:szCs w:val="16"/>
                </w:rPr>
                <w:delText xml:space="preserve">Appendix </w:delText>
              </w:r>
              <w:r w:rsidDel="006E567C">
                <w:rPr>
                  <w:rStyle w:val="Hyperlink"/>
                  <w:sz w:val="16"/>
                  <w:szCs w:val="16"/>
                </w:rPr>
                <w:delText>C</w:delText>
              </w:r>
              <w:r w:rsidR="00D74687" w:rsidDel="006E567C">
                <w:rPr>
                  <w:rStyle w:val="Hyperlink"/>
                  <w:sz w:val="16"/>
                  <w:szCs w:val="16"/>
                </w:rPr>
                <w:fldChar w:fldCharType="end"/>
              </w:r>
              <w:r w:rsidDel="006E567C">
                <w:rPr>
                  <w:sz w:val="16"/>
                  <w:szCs w:val="16"/>
                </w:rPr>
                <w:delText xml:space="preserve"> for the list of population codes</w:delText>
              </w:r>
              <w:r w:rsidDel="006E567C">
                <w:rPr>
                  <w:bCs/>
                  <w:sz w:val="16"/>
                  <w:szCs w:val="16"/>
                </w:rPr>
                <w:delText xml:space="preserve">.  See </w:delText>
              </w:r>
              <w:r w:rsidR="00D74687" w:rsidDel="006E567C">
                <w:fldChar w:fldCharType="begin"/>
              </w:r>
              <w:r w:rsidR="00D74687" w:rsidDel="006E567C">
                <w:delInstrText xml:space="preserve"> HYPERLINK \l "_Appendix_E.__1" </w:delInstrText>
              </w:r>
              <w:r w:rsidR="00D74687" w:rsidDel="006E567C">
                <w:fldChar w:fldCharType="separate"/>
              </w:r>
              <w:r w:rsidRPr="00787D4B" w:rsidDel="006E567C">
                <w:rPr>
                  <w:rStyle w:val="Hyperlink"/>
                  <w:bCs/>
                  <w:sz w:val="16"/>
                  <w:szCs w:val="16"/>
                </w:rPr>
                <w:delText>Appendix E</w:delText>
              </w:r>
              <w:r w:rsidR="00D74687" w:rsidDel="006E567C">
                <w:rPr>
                  <w:rStyle w:val="Hyperlink"/>
                  <w:bCs/>
                  <w:sz w:val="16"/>
                  <w:szCs w:val="16"/>
                </w:rPr>
                <w:fldChar w:fldCharType="end"/>
              </w:r>
              <w:r w:rsidDel="006E567C">
                <w:rPr>
                  <w:bCs/>
                  <w:sz w:val="16"/>
                  <w:szCs w:val="16"/>
                </w:rPr>
                <w:delText xml:space="preserve"> if you need a code for a population (or superpopulation) not already in the list.</w:delText>
              </w:r>
            </w:del>
            <w:ins w:id="1684" w:author="Mike Banach" w:date="2022-06-10T10:23:00Z">
              <w:r w:rsidR="006E567C">
                <w:rPr>
                  <w:sz w:val="16"/>
                  <w:szCs w:val="16"/>
                </w:rPr>
                <w:t xml:space="preserve">See </w:t>
              </w:r>
              <w:r w:rsidR="006E567C">
                <w:fldChar w:fldCharType="begin"/>
              </w:r>
              <w:r w:rsidR="006E567C">
                <w:instrText>HYPERLINK  \l "_Appendix_E.__1"</w:instrText>
              </w:r>
              <w:r w:rsidR="006E567C">
                <w:fldChar w:fldCharType="separate"/>
              </w:r>
              <w:r w:rsidR="006E567C" w:rsidRPr="000C4373">
                <w:rPr>
                  <w:rStyle w:val="Hyperlink"/>
                  <w:sz w:val="16"/>
                  <w:szCs w:val="16"/>
                </w:rPr>
                <w:t xml:space="preserve">Appendix </w:t>
              </w:r>
              <w:r w:rsidR="006E567C">
                <w:rPr>
                  <w:rStyle w:val="Hyperlink"/>
                  <w:sz w:val="16"/>
                  <w:szCs w:val="16"/>
                </w:rPr>
                <w:t>C</w:t>
              </w:r>
              <w:r w:rsidR="006E567C">
                <w:rPr>
                  <w:rStyle w:val="Hyperlink"/>
                  <w:sz w:val="16"/>
                  <w:szCs w:val="16"/>
                </w:rPr>
                <w:fldChar w:fldCharType="end"/>
              </w:r>
              <w:r w:rsidR="006E567C">
                <w:rPr>
                  <w:sz w:val="16"/>
                  <w:szCs w:val="16"/>
                </w:rPr>
                <w:t xml:space="preserve"> </w:t>
              </w:r>
            </w:ins>
            <w:ins w:id="1685" w:author="Mike Banach" w:date="2024-04-11T14:52:00Z">
              <w:r w:rsidR="00B80D4B">
                <w:rPr>
                  <w:bCs/>
                  <w:sz w:val="16"/>
                  <w:szCs w:val="16"/>
                </w:rPr>
                <w:t>if you need a code for a population (or superpopulation) not already in the list.</w:t>
              </w:r>
            </w:ins>
          </w:p>
        </w:tc>
      </w:tr>
      <w:tr w:rsidR="000C7C8D" w:rsidRPr="00B51678" w14:paraId="19629AD3" w14:textId="77777777" w:rsidTr="00E063DB">
        <w:trPr>
          <w:cantSplit/>
        </w:trPr>
        <w:tc>
          <w:tcPr>
            <w:tcW w:w="1728" w:type="dxa"/>
            <w:tcMar>
              <w:left w:w="29" w:type="dxa"/>
              <w:right w:w="29" w:type="dxa"/>
            </w:tcMar>
          </w:tcPr>
          <w:p w14:paraId="2E194191" w14:textId="131BAD8D" w:rsidR="000C7C8D" w:rsidRPr="00DD4D1E" w:rsidRDefault="000C7C8D" w:rsidP="000C7C8D">
            <w:pPr>
              <w:snapToGrid w:val="0"/>
              <w:rPr>
                <w:bCs/>
                <w:sz w:val="16"/>
                <w:szCs w:val="16"/>
              </w:rPr>
            </w:pPr>
            <w:del w:id="1686" w:author="Mike Banach" w:date="2022-04-19T14:09:00Z">
              <w:r w:rsidDel="00DD6A35">
                <w:rPr>
                  <w:bCs/>
                  <w:sz w:val="16"/>
                  <w:szCs w:val="16"/>
                </w:rPr>
                <w:delText>CBFWAp</w:delText>
              </w:r>
              <w:r w:rsidRPr="003D514E" w:rsidDel="00DD6A35">
                <w:rPr>
                  <w:bCs/>
                  <w:sz w:val="16"/>
                  <w:szCs w:val="16"/>
                </w:rPr>
                <w:delText>opName</w:delText>
              </w:r>
            </w:del>
          </w:p>
        </w:tc>
        <w:tc>
          <w:tcPr>
            <w:tcW w:w="3600" w:type="dxa"/>
            <w:tcMar>
              <w:left w:w="29" w:type="dxa"/>
              <w:right w:w="29" w:type="dxa"/>
            </w:tcMar>
          </w:tcPr>
          <w:p w14:paraId="19F52754" w14:textId="284299C0" w:rsidR="000C7C8D" w:rsidRPr="00E72D25" w:rsidRDefault="000C7C8D" w:rsidP="000C7C8D">
            <w:pPr>
              <w:snapToGrid w:val="0"/>
              <w:rPr>
                <w:bCs/>
                <w:sz w:val="16"/>
                <w:szCs w:val="16"/>
              </w:rPr>
            </w:pPr>
            <w:del w:id="1687" w:author="Mike Banach" w:date="2022-04-19T14:09:00Z">
              <w:r w:rsidDel="00DD6A35">
                <w:rPr>
                  <w:bCs/>
                  <w:sz w:val="16"/>
                  <w:szCs w:val="16"/>
                </w:rPr>
                <w:delText>Population name as defined by CBFWA for subbasin planning purposes, from subbasin plans and agencies.</w:delText>
              </w:r>
            </w:del>
          </w:p>
        </w:tc>
        <w:tc>
          <w:tcPr>
            <w:tcW w:w="950" w:type="dxa"/>
            <w:tcMar>
              <w:left w:w="29" w:type="dxa"/>
              <w:right w:w="29" w:type="dxa"/>
            </w:tcMar>
          </w:tcPr>
          <w:p w14:paraId="6CF27836" w14:textId="27B0E041" w:rsidR="000C7C8D" w:rsidRPr="00B53E29" w:rsidRDefault="000C7C8D" w:rsidP="000C7C8D">
            <w:pPr>
              <w:snapToGrid w:val="0"/>
              <w:jc w:val="center"/>
              <w:rPr>
                <w:bCs/>
                <w:sz w:val="16"/>
                <w:szCs w:val="16"/>
              </w:rPr>
            </w:pPr>
            <w:del w:id="1688" w:author="Mike Banach" w:date="2022-04-19T14:09:00Z">
              <w:r w:rsidRPr="00B53E29" w:rsidDel="00DD6A35">
                <w:rPr>
                  <w:bCs/>
                  <w:sz w:val="16"/>
                  <w:szCs w:val="16"/>
                </w:rPr>
                <w:delText>Text 255</w:delText>
              </w:r>
            </w:del>
          </w:p>
        </w:tc>
        <w:tc>
          <w:tcPr>
            <w:tcW w:w="8410" w:type="dxa"/>
            <w:gridSpan w:val="7"/>
          </w:tcPr>
          <w:p w14:paraId="2CFAA063" w14:textId="7F329B6F" w:rsidR="000C7C8D" w:rsidRPr="005F315A" w:rsidDel="00DD6A35" w:rsidRDefault="000C7C8D" w:rsidP="000C7C8D">
            <w:pPr>
              <w:snapToGrid w:val="0"/>
              <w:rPr>
                <w:del w:id="1689" w:author="Mike Banach" w:date="2022-04-19T14:09:00Z"/>
                <w:sz w:val="16"/>
                <w:szCs w:val="16"/>
              </w:rPr>
            </w:pPr>
            <w:del w:id="1690" w:author="Mike Banach" w:date="2022-04-19T14:09:00Z">
              <w:r w:rsidRPr="00EB1F22" w:rsidDel="00DD6A35">
                <w:rPr>
                  <w:sz w:val="16"/>
                  <w:szCs w:val="16"/>
                </w:rPr>
                <w:delText>This may include non-listed populations</w:delText>
              </w:r>
              <w:r w:rsidDel="00DD6A35">
                <w:rPr>
                  <w:sz w:val="16"/>
                  <w:szCs w:val="16"/>
                </w:rPr>
                <w:delText>, or</w:delText>
              </w:r>
              <w:r w:rsidRPr="00EB1F22" w:rsidDel="00DD6A35">
                <w:rPr>
                  <w:sz w:val="16"/>
                  <w:szCs w:val="16"/>
                </w:rPr>
                <w:delText xml:space="preserve"> cases where </w:delText>
              </w:r>
              <w:r w:rsidDel="00DD6A35">
                <w:rPr>
                  <w:sz w:val="16"/>
                  <w:szCs w:val="16"/>
                </w:rPr>
                <w:delText xml:space="preserve">geographic </w:delText>
              </w:r>
              <w:r w:rsidRPr="00EB1F22" w:rsidDel="00DD6A35">
                <w:rPr>
                  <w:sz w:val="16"/>
                  <w:szCs w:val="16"/>
                </w:rPr>
                <w:delText>area</w:delText>
              </w:r>
              <w:r w:rsidDel="00DD6A35">
                <w:rPr>
                  <w:sz w:val="16"/>
                  <w:szCs w:val="16"/>
                </w:rPr>
                <w:delText xml:space="preserve"> </w:delText>
              </w:r>
              <w:r w:rsidRPr="00EB1F22" w:rsidDel="00DD6A35">
                <w:rPr>
                  <w:sz w:val="16"/>
                  <w:szCs w:val="16"/>
                </w:rPr>
                <w:delText xml:space="preserve">does not </w:delText>
              </w:r>
              <w:r w:rsidDel="00DD6A35">
                <w:rPr>
                  <w:sz w:val="16"/>
                  <w:szCs w:val="16"/>
                </w:rPr>
                <w:delText xml:space="preserve">match a </w:delText>
              </w:r>
              <w:r w:rsidRPr="00EB1F22" w:rsidDel="00DD6A35">
                <w:rPr>
                  <w:sz w:val="16"/>
                  <w:szCs w:val="16"/>
                </w:rPr>
                <w:delText>defined</w:delText>
              </w:r>
              <w:r w:rsidDel="00DD6A35">
                <w:rPr>
                  <w:sz w:val="16"/>
                  <w:szCs w:val="16"/>
                </w:rPr>
                <w:delText xml:space="preserve"> </w:delText>
              </w:r>
              <w:r w:rsidRPr="00EB1F22" w:rsidDel="00DD6A35">
                <w:rPr>
                  <w:sz w:val="16"/>
                  <w:szCs w:val="16"/>
                </w:rPr>
                <w:delText xml:space="preserve">population of </w:delText>
              </w:r>
              <w:r w:rsidDel="00DD6A35">
                <w:rPr>
                  <w:sz w:val="16"/>
                  <w:szCs w:val="16"/>
                </w:rPr>
                <w:delText xml:space="preserve">a </w:delText>
              </w:r>
              <w:r w:rsidRPr="00EB1F22" w:rsidDel="00DD6A35">
                <w:rPr>
                  <w:sz w:val="16"/>
                  <w:szCs w:val="16"/>
                </w:rPr>
                <w:delText>listed species.</w:delText>
              </w:r>
              <w:r w:rsidDel="00DD6A35">
                <w:rPr>
                  <w:sz w:val="16"/>
                  <w:szCs w:val="16"/>
                </w:rPr>
                <w:delText xml:space="preserve"> </w:delText>
              </w:r>
              <w:r w:rsidRPr="00EB1F22" w:rsidDel="00DD6A35">
                <w:rPr>
                  <w:sz w:val="16"/>
                  <w:szCs w:val="16"/>
                </w:rPr>
                <w:delText xml:space="preserve"> </w:delText>
              </w:r>
              <w:r w:rsidDel="00DD6A35">
                <w:rPr>
                  <w:sz w:val="16"/>
                  <w:szCs w:val="16"/>
                </w:rPr>
                <w:delText xml:space="preserve">See </w:delText>
              </w:r>
              <w:r w:rsidR="005C6FBA" w:rsidDel="00DD6A35">
                <w:fldChar w:fldCharType="begin"/>
              </w:r>
              <w:r w:rsidR="005C6FBA" w:rsidDel="00DD6A35">
                <w:delInstrText xml:space="preserve"> HYPERLINK \l "_Appendix_D.__1" </w:delInstrText>
              </w:r>
              <w:r w:rsidR="005C6FBA" w:rsidDel="00DD6A35">
                <w:fldChar w:fldCharType="separate"/>
              </w:r>
              <w:r w:rsidRPr="00320010" w:rsidDel="00DD6A35">
                <w:rPr>
                  <w:rStyle w:val="Hyperlink"/>
                  <w:sz w:val="16"/>
                  <w:szCs w:val="16"/>
                </w:rPr>
                <w:delText>Appendix D</w:delText>
              </w:r>
              <w:r w:rsidR="005C6FBA" w:rsidDel="00DD6A35">
                <w:rPr>
                  <w:rStyle w:val="Hyperlink"/>
                  <w:sz w:val="16"/>
                  <w:szCs w:val="16"/>
                </w:rPr>
                <w:fldChar w:fldCharType="end"/>
              </w:r>
              <w:r w:rsidDel="00DD6A35">
                <w:rPr>
                  <w:sz w:val="16"/>
                  <w:szCs w:val="16"/>
                </w:rPr>
                <w:delText xml:space="preserve"> for the list of these population names.</w:delText>
              </w:r>
            </w:del>
          </w:p>
          <w:p w14:paraId="25E7B7AE" w14:textId="5381ED54" w:rsidR="000C7C8D" w:rsidRPr="00EB1F22" w:rsidDel="00DD6A35" w:rsidRDefault="000C7C8D" w:rsidP="000C7C8D">
            <w:pPr>
              <w:snapToGrid w:val="0"/>
              <w:rPr>
                <w:del w:id="1691" w:author="Mike Banach" w:date="2022-04-19T14:09:00Z"/>
                <w:sz w:val="16"/>
                <w:szCs w:val="16"/>
              </w:rPr>
            </w:pPr>
          </w:p>
          <w:p w14:paraId="457E4D27" w14:textId="6EFAD456" w:rsidR="000C7C8D" w:rsidRDefault="000C7C8D" w:rsidP="000C7C8D">
            <w:pPr>
              <w:snapToGrid w:val="0"/>
              <w:rPr>
                <w:sz w:val="16"/>
                <w:szCs w:val="16"/>
              </w:rPr>
            </w:pPr>
            <w:del w:id="1692" w:author="Mike Banach" w:date="2022-04-19T14:09:00Z">
              <w:r w:rsidDel="00DD6A35">
                <w:rPr>
                  <w:sz w:val="16"/>
                  <w:szCs w:val="16"/>
                </w:rPr>
                <w:delText xml:space="preserve">Fill this field even </w:delText>
              </w:r>
              <w:r w:rsidRPr="00EB1F22" w:rsidDel="00DD6A35">
                <w:rPr>
                  <w:sz w:val="16"/>
                  <w:szCs w:val="16"/>
                </w:rPr>
                <w:delText xml:space="preserve">when </w:delText>
              </w:r>
              <w:r w:rsidDel="00DD6A35">
                <w:rPr>
                  <w:sz w:val="16"/>
                  <w:szCs w:val="16"/>
                </w:rPr>
                <w:delText xml:space="preserve">a </w:delText>
              </w:r>
              <w:r w:rsidRPr="00EB1F22" w:rsidDel="00DD6A35">
                <w:rPr>
                  <w:sz w:val="16"/>
                  <w:szCs w:val="16"/>
                </w:rPr>
                <w:delText>population</w:delText>
              </w:r>
              <w:r w:rsidDel="00DD6A35">
                <w:rPr>
                  <w:sz w:val="16"/>
                  <w:szCs w:val="16"/>
                </w:rPr>
                <w:delText>'s geographic</w:delText>
              </w:r>
              <w:r w:rsidRPr="00EB1F22" w:rsidDel="00DD6A35">
                <w:rPr>
                  <w:sz w:val="16"/>
                  <w:szCs w:val="16"/>
                </w:rPr>
                <w:delText xml:space="preserve"> extent coincides with NWR name for</w:delText>
              </w:r>
              <w:r w:rsidDel="00DD6A35">
                <w:rPr>
                  <w:sz w:val="16"/>
                  <w:szCs w:val="16"/>
                </w:rPr>
                <w:delText xml:space="preserve"> a</w:delText>
              </w:r>
              <w:r w:rsidRPr="00EB1F22" w:rsidDel="00DD6A35">
                <w:rPr>
                  <w:sz w:val="16"/>
                  <w:szCs w:val="16"/>
                </w:rPr>
                <w:delText xml:space="preserve"> listed pop</w:delText>
              </w:r>
              <w:r w:rsidDel="00DD6A35">
                <w:rPr>
                  <w:sz w:val="16"/>
                  <w:szCs w:val="16"/>
                </w:rPr>
                <w:delText>ulation</w:delText>
              </w:r>
              <w:r w:rsidRPr="00EB1F22" w:rsidDel="00DD6A35">
                <w:rPr>
                  <w:sz w:val="16"/>
                  <w:szCs w:val="16"/>
                </w:rPr>
                <w:delText>.</w:delText>
              </w:r>
            </w:del>
          </w:p>
        </w:tc>
      </w:tr>
      <w:tr w:rsidR="000C7C8D" w:rsidRPr="00B51678" w14:paraId="68A3B3F4" w14:textId="77777777" w:rsidTr="00E063DB">
        <w:trPr>
          <w:cantSplit/>
        </w:trPr>
        <w:tc>
          <w:tcPr>
            <w:tcW w:w="1728" w:type="dxa"/>
            <w:tcMar>
              <w:left w:w="29" w:type="dxa"/>
              <w:right w:w="29" w:type="dxa"/>
            </w:tcMar>
          </w:tcPr>
          <w:p w14:paraId="76DA5954" w14:textId="359648B8" w:rsidR="000C7C8D" w:rsidRPr="00DD4D1E" w:rsidRDefault="000C7C8D" w:rsidP="000C7C8D">
            <w:pPr>
              <w:snapToGrid w:val="0"/>
              <w:rPr>
                <w:bCs/>
                <w:sz w:val="16"/>
                <w:szCs w:val="16"/>
              </w:rPr>
            </w:pPr>
            <w:r>
              <w:rPr>
                <w:bCs/>
                <w:sz w:val="16"/>
                <w:szCs w:val="16"/>
              </w:rPr>
              <w:t>C</w:t>
            </w:r>
            <w:r w:rsidRPr="003D514E">
              <w:rPr>
                <w:bCs/>
                <w:sz w:val="16"/>
                <w:szCs w:val="16"/>
              </w:rPr>
              <w:t>ommonPopName</w:t>
            </w:r>
          </w:p>
        </w:tc>
        <w:tc>
          <w:tcPr>
            <w:tcW w:w="3600" w:type="dxa"/>
            <w:tcMar>
              <w:left w:w="29" w:type="dxa"/>
              <w:right w:w="29" w:type="dxa"/>
            </w:tcMar>
          </w:tcPr>
          <w:p w14:paraId="31A1F310" w14:textId="352C22A4" w:rsidR="000C7C8D" w:rsidRPr="00E72D25" w:rsidRDefault="000C7C8D" w:rsidP="000C7C8D">
            <w:pPr>
              <w:snapToGrid w:val="0"/>
              <w:rPr>
                <w:bCs/>
                <w:sz w:val="16"/>
                <w:szCs w:val="16"/>
              </w:rPr>
            </w:pPr>
            <w:r>
              <w:rPr>
                <w:bCs/>
                <w:sz w:val="16"/>
                <w:szCs w:val="16"/>
              </w:rPr>
              <w:t>Population name used by local biologists.</w:t>
            </w:r>
          </w:p>
        </w:tc>
        <w:tc>
          <w:tcPr>
            <w:tcW w:w="950" w:type="dxa"/>
            <w:tcMar>
              <w:left w:w="29" w:type="dxa"/>
              <w:right w:w="29" w:type="dxa"/>
            </w:tcMar>
          </w:tcPr>
          <w:p w14:paraId="2CF676EB" w14:textId="6E184C18" w:rsidR="000C7C8D" w:rsidRPr="00B53E29" w:rsidRDefault="000C7C8D" w:rsidP="000C7C8D">
            <w:pPr>
              <w:snapToGrid w:val="0"/>
              <w:jc w:val="center"/>
              <w:rPr>
                <w:bCs/>
                <w:sz w:val="16"/>
                <w:szCs w:val="16"/>
              </w:rPr>
            </w:pPr>
            <w:r w:rsidRPr="00B53E29">
              <w:rPr>
                <w:bCs/>
                <w:sz w:val="16"/>
                <w:szCs w:val="16"/>
              </w:rPr>
              <w:t>Text 255</w:t>
            </w:r>
          </w:p>
        </w:tc>
        <w:tc>
          <w:tcPr>
            <w:tcW w:w="8410" w:type="dxa"/>
            <w:gridSpan w:val="7"/>
          </w:tcPr>
          <w:p w14:paraId="063CE181" w14:textId="227B4524" w:rsidR="000C7C8D" w:rsidRDefault="000C7C8D" w:rsidP="000C7C8D">
            <w:pPr>
              <w:snapToGrid w:val="0"/>
              <w:rPr>
                <w:sz w:val="16"/>
                <w:szCs w:val="16"/>
              </w:rPr>
            </w:pPr>
            <w:r>
              <w:rPr>
                <w:sz w:val="16"/>
                <w:szCs w:val="16"/>
              </w:rPr>
              <w:t>O</w:t>
            </w:r>
            <w:r w:rsidRPr="00074E2E">
              <w:rPr>
                <w:sz w:val="16"/>
                <w:szCs w:val="16"/>
              </w:rPr>
              <w:t>ften t</w:t>
            </w:r>
            <w:r>
              <w:rPr>
                <w:sz w:val="16"/>
                <w:szCs w:val="16"/>
              </w:rPr>
              <w:t>his</w:t>
            </w:r>
            <w:r w:rsidRPr="00074E2E">
              <w:rPr>
                <w:sz w:val="16"/>
                <w:szCs w:val="16"/>
              </w:rPr>
              <w:t xml:space="preserve"> is simply the name of the population</w:t>
            </w:r>
            <w:r w:rsidRPr="00164DC1">
              <w:rPr>
                <w:sz w:val="16"/>
                <w:szCs w:val="16"/>
              </w:rPr>
              <w:t>(s)</w:t>
            </w:r>
            <w:r w:rsidRPr="00074E2E">
              <w:rPr>
                <w:sz w:val="16"/>
                <w:szCs w:val="16"/>
              </w:rPr>
              <w:t xml:space="preserve"> </w:t>
            </w:r>
            <w:r>
              <w:rPr>
                <w:sz w:val="16"/>
                <w:szCs w:val="16"/>
              </w:rPr>
              <w:t>as written</w:t>
            </w:r>
            <w:r w:rsidRPr="00074E2E">
              <w:rPr>
                <w:sz w:val="16"/>
                <w:szCs w:val="16"/>
              </w:rPr>
              <w:t xml:space="preserve"> on the original time series spreadsheets</w:t>
            </w:r>
            <w:r>
              <w:rPr>
                <w:sz w:val="16"/>
                <w:szCs w:val="16"/>
              </w:rPr>
              <w:t>.</w:t>
            </w:r>
          </w:p>
        </w:tc>
      </w:tr>
      <w:tr w:rsidR="000C7C8D" w:rsidRPr="00B51678" w14:paraId="5D6E1A38" w14:textId="77777777" w:rsidTr="00E063DB">
        <w:trPr>
          <w:cantSplit/>
        </w:trPr>
        <w:tc>
          <w:tcPr>
            <w:tcW w:w="1728" w:type="dxa"/>
            <w:tcMar>
              <w:left w:w="29" w:type="dxa"/>
              <w:right w:w="29" w:type="dxa"/>
            </w:tcMar>
          </w:tcPr>
          <w:p w14:paraId="6B3B8A47" w14:textId="77777777" w:rsidR="000C7C8D" w:rsidRPr="00976CC0" w:rsidRDefault="000C7C8D" w:rsidP="000C7C8D">
            <w:pPr>
              <w:snapToGrid w:val="0"/>
              <w:rPr>
                <w:b/>
                <w:bCs/>
                <w:color w:val="FF0000"/>
                <w:sz w:val="16"/>
                <w:szCs w:val="16"/>
              </w:rPr>
            </w:pPr>
            <w:r w:rsidRPr="00976CC0">
              <w:rPr>
                <w:b/>
                <w:bCs/>
                <w:color w:val="FF0000"/>
                <w:sz w:val="16"/>
                <w:szCs w:val="16"/>
              </w:rPr>
              <w:t>PopFit</w:t>
            </w:r>
          </w:p>
        </w:tc>
        <w:tc>
          <w:tcPr>
            <w:tcW w:w="3600" w:type="dxa"/>
            <w:tcMar>
              <w:left w:w="29" w:type="dxa"/>
              <w:right w:w="29" w:type="dxa"/>
            </w:tcMar>
          </w:tcPr>
          <w:p w14:paraId="6634C28C" w14:textId="77777777" w:rsidR="000C7C8D" w:rsidRPr="00E72D25" w:rsidRDefault="000C7C8D" w:rsidP="000C7C8D">
            <w:pPr>
              <w:snapToGrid w:val="0"/>
              <w:rPr>
                <w:bCs/>
                <w:sz w:val="16"/>
                <w:szCs w:val="16"/>
              </w:rPr>
            </w:pPr>
            <w:r>
              <w:rPr>
                <w:bCs/>
                <w:sz w:val="16"/>
                <w:szCs w:val="16"/>
              </w:rPr>
              <w:t>Categorization of how well the geographic extent of the PNI estimate corresponds to the geographic definition of the population.</w:t>
            </w:r>
          </w:p>
        </w:tc>
        <w:tc>
          <w:tcPr>
            <w:tcW w:w="950" w:type="dxa"/>
            <w:tcMar>
              <w:left w:w="29" w:type="dxa"/>
              <w:right w:w="29" w:type="dxa"/>
            </w:tcMar>
          </w:tcPr>
          <w:p w14:paraId="11185F56" w14:textId="77777777" w:rsidR="000C7C8D" w:rsidRPr="00976CC0" w:rsidRDefault="000C7C8D" w:rsidP="000C7C8D">
            <w:pPr>
              <w:snapToGrid w:val="0"/>
              <w:jc w:val="center"/>
              <w:rPr>
                <w:b/>
                <w:bCs/>
                <w:color w:val="FF0000"/>
                <w:sz w:val="16"/>
                <w:szCs w:val="16"/>
              </w:rPr>
            </w:pPr>
            <w:r w:rsidRPr="00976CC0">
              <w:rPr>
                <w:b/>
                <w:bCs/>
                <w:color w:val="FF0000"/>
                <w:sz w:val="16"/>
                <w:szCs w:val="16"/>
              </w:rPr>
              <w:t>Text 8</w:t>
            </w:r>
          </w:p>
        </w:tc>
        <w:tc>
          <w:tcPr>
            <w:tcW w:w="8410" w:type="dxa"/>
            <w:gridSpan w:val="7"/>
          </w:tcPr>
          <w:p w14:paraId="6F0E1DFC" w14:textId="77777777" w:rsidR="000C7C8D" w:rsidRDefault="000C7C8D" w:rsidP="000C7C8D">
            <w:pPr>
              <w:snapToGrid w:val="0"/>
              <w:rPr>
                <w:sz w:val="16"/>
                <w:szCs w:val="16"/>
              </w:rPr>
            </w:pPr>
            <w:r>
              <w:rPr>
                <w:sz w:val="16"/>
                <w:szCs w:val="16"/>
              </w:rPr>
              <w:t>This value must be "Multiple" if PopID represents a superpopulation.</w:t>
            </w:r>
          </w:p>
          <w:p w14:paraId="0BA15226" w14:textId="77777777" w:rsidR="000C7C8D" w:rsidRDefault="001113DC" w:rsidP="000C7C8D">
            <w:pPr>
              <w:snapToGrid w:val="0"/>
              <w:rPr>
                <w:sz w:val="16"/>
                <w:szCs w:val="16"/>
              </w:rPr>
            </w:pPr>
            <w:r w:rsidRPr="001113DC">
              <w:rPr>
                <w:sz w:val="16"/>
                <w:szCs w:val="16"/>
                <w:u w:val="single"/>
              </w:rPr>
              <w:t>Acceptable values</w:t>
            </w:r>
            <w:r w:rsidR="000C7C8D">
              <w:rPr>
                <w:sz w:val="16"/>
                <w:szCs w:val="16"/>
              </w:rPr>
              <w:t>:</w:t>
            </w:r>
            <w:r w:rsidR="00612FB6">
              <w:rPr>
                <w:sz w:val="16"/>
                <w:szCs w:val="16"/>
              </w:rPr>
              <w:t xml:space="preserve">   [</w:t>
            </w:r>
            <w:r w:rsidR="000C7C8D" w:rsidRPr="00C73E14">
              <w:rPr>
                <w:i/>
                <w:sz w:val="16"/>
                <w:szCs w:val="16"/>
              </w:rPr>
              <w:t>Do not include comments in brackets.</w:t>
            </w:r>
            <w:r w:rsidR="000C7C8D">
              <w:rPr>
                <w:sz w:val="16"/>
                <w:szCs w:val="16"/>
              </w:rPr>
              <w:t>]</w:t>
            </w:r>
          </w:p>
          <w:p w14:paraId="46D92A2F" w14:textId="77777777" w:rsidR="000C7C8D" w:rsidRDefault="000C7C8D" w:rsidP="002C73C6">
            <w:pPr>
              <w:numPr>
                <w:ilvl w:val="0"/>
                <w:numId w:val="3"/>
              </w:numPr>
              <w:snapToGrid w:val="0"/>
              <w:ind w:left="173" w:hanging="144"/>
              <w:rPr>
                <w:sz w:val="16"/>
                <w:szCs w:val="16"/>
              </w:rPr>
            </w:pPr>
            <w:r>
              <w:rPr>
                <w:sz w:val="16"/>
                <w:szCs w:val="16"/>
              </w:rPr>
              <w:t>Same   [</w:t>
            </w:r>
            <w:r w:rsidRPr="00BB7859">
              <w:rPr>
                <w:i/>
                <w:sz w:val="16"/>
                <w:szCs w:val="16"/>
              </w:rPr>
              <w:t xml:space="preserve">Estimate represents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143437A0" w14:textId="77777777" w:rsidR="000C7C8D" w:rsidRDefault="000C7C8D" w:rsidP="002C73C6">
            <w:pPr>
              <w:numPr>
                <w:ilvl w:val="0"/>
                <w:numId w:val="3"/>
              </w:numPr>
              <w:snapToGrid w:val="0"/>
              <w:ind w:left="173" w:hanging="144"/>
              <w:rPr>
                <w:sz w:val="16"/>
                <w:szCs w:val="16"/>
              </w:rPr>
            </w:pPr>
            <w:r>
              <w:rPr>
                <w:sz w:val="16"/>
                <w:szCs w:val="16"/>
              </w:rPr>
              <w:t>Portion   [</w:t>
            </w:r>
            <w:r w:rsidRPr="00BB7859">
              <w:rPr>
                <w:i/>
                <w:sz w:val="16"/>
                <w:szCs w:val="16"/>
              </w:rPr>
              <w:t xml:space="preserve">Estimate represents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p w14:paraId="3246B3D7" w14:textId="77777777" w:rsidR="000C7C8D" w:rsidRDefault="000C7C8D" w:rsidP="002C73C6">
            <w:pPr>
              <w:numPr>
                <w:ilvl w:val="0"/>
                <w:numId w:val="3"/>
              </w:numPr>
              <w:snapToGrid w:val="0"/>
              <w:ind w:left="173" w:hanging="144"/>
              <w:rPr>
                <w:sz w:val="16"/>
                <w:szCs w:val="16"/>
              </w:rPr>
            </w:pPr>
            <w:r>
              <w:rPr>
                <w:sz w:val="16"/>
                <w:szCs w:val="16"/>
              </w:rPr>
              <w:t>Multiple   [</w:t>
            </w:r>
            <w:r w:rsidRPr="00BB7859">
              <w:rPr>
                <w:i/>
                <w:sz w:val="16"/>
                <w:szCs w:val="16"/>
              </w:rPr>
              <w:t>Estimate is from more than one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tc>
      </w:tr>
      <w:tr w:rsidR="000C7C8D" w:rsidRPr="00B51678" w14:paraId="39F2DA94" w14:textId="77777777" w:rsidTr="00E063DB">
        <w:trPr>
          <w:cantSplit/>
        </w:trPr>
        <w:tc>
          <w:tcPr>
            <w:tcW w:w="1728" w:type="dxa"/>
            <w:tcMar>
              <w:left w:w="29" w:type="dxa"/>
              <w:right w:w="29" w:type="dxa"/>
            </w:tcMar>
          </w:tcPr>
          <w:p w14:paraId="63F0AB63" w14:textId="77777777" w:rsidR="000C7C8D" w:rsidRPr="000C5232" w:rsidRDefault="000C7C8D" w:rsidP="000C7C8D">
            <w:pPr>
              <w:snapToGrid w:val="0"/>
              <w:rPr>
                <w:b/>
                <w:bCs/>
                <w:i/>
                <w:color w:val="FF0000"/>
                <w:sz w:val="16"/>
                <w:szCs w:val="16"/>
              </w:rPr>
            </w:pPr>
            <w:r w:rsidRPr="000C5232">
              <w:rPr>
                <w:b/>
                <w:bCs/>
                <w:i/>
                <w:color w:val="FF0000"/>
                <w:sz w:val="16"/>
                <w:szCs w:val="16"/>
              </w:rPr>
              <w:t>PopFitNotes</w:t>
            </w:r>
          </w:p>
        </w:tc>
        <w:tc>
          <w:tcPr>
            <w:tcW w:w="3600" w:type="dxa"/>
            <w:tcMar>
              <w:left w:w="29" w:type="dxa"/>
              <w:right w:w="29" w:type="dxa"/>
            </w:tcMar>
          </w:tcPr>
          <w:p w14:paraId="22EBD506" w14:textId="77777777" w:rsidR="000C7C8D" w:rsidRPr="00E72D25" w:rsidRDefault="000C7C8D" w:rsidP="000C7C8D">
            <w:pPr>
              <w:snapToGrid w:val="0"/>
              <w:rPr>
                <w:bCs/>
                <w:sz w:val="16"/>
                <w:szCs w:val="16"/>
              </w:rPr>
            </w:pPr>
            <w:r>
              <w:rPr>
                <w:bCs/>
                <w:sz w:val="16"/>
                <w:szCs w:val="16"/>
              </w:rPr>
              <w:t>Text description of how well the PNI value corresponds to the defined population, and why the data are not at the scale of a single population.</w:t>
            </w:r>
          </w:p>
        </w:tc>
        <w:tc>
          <w:tcPr>
            <w:tcW w:w="950" w:type="dxa"/>
            <w:tcMar>
              <w:left w:w="29" w:type="dxa"/>
              <w:right w:w="29" w:type="dxa"/>
            </w:tcMar>
          </w:tcPr>
          <w:p w14:paraId="4C581BC6" w14:textId="27D201F4" w:rsidR="000C7C8D" w:rsidRPr="000C5232" w:rsidRDefault="000C7C8D" w:rsidP="000C7C8D">
            <w:pPr>
              <w:snapToGrid w:val="0"/>
              <w:jc w:val="center"/>
              <w:rPr>
                <w:b/>
                <w:bCs/>
                <w:i/>
                <w:color w:val="FF0000"/>
                <w:sz w:val="16"/>
                <w:szCs w:val="16"/>
              </w:rPr>
            </w:pPr>
            <w:del w:id="1693" w:author="Mike Banach" w:date="2023-11-20T15:40:00Z">
              <w:r w:rsidRPr="000C5232" w:rsidDel="00541CEF">
                <w:rPr>
                  <w:b/>
                  <w:bCs/>
                  <w:i/>
                  <w:color w:val="FF0000"/>
                  <w:sz w:val="16"/>
                  <w:szCs w:val="16"/>
                </w:rPr>
                <w:delText>Memo</w:delText>
              </w:r>
            </w:del>
            <w:ins w:id="1694" w:author="Mike Banach" w:date="2023-11-20T15:40:00Z">
              <w:r w:rsidR="00541CEF">
                <w:rPr>
                  <w:b/>
                  <w:bCs/>
                  <w:i/>
                  <w:color w:val="FF0000"/>
                  <w:sz w:val="16"/>
                  <w:szCs w:val="16"/>
                </w:rPr>
                <w:t>Text ∞</w:t>
              </w:r>
            </w:ins>
          </w:p>
        </w:tc>
        <w:tc>
          <w:tcPr>
            <w:tcW w:w="8410" w:type="dxa"/>
            <w:gridSpan w:val="7"/>
          </w:tcPr>
          <w:p w14:paraId="6B2E578A" w14:textId="77777777" w:rsidR="000C7C8D" w:rsidRDefault="000C7C8D" w:rsidP="000C7C8D">
            <w:pPr>
              <w:snapToGrid w:val="0"/>
              <w:rPr>
                <w:sz w:val="16"/>
                <w:szCs w:val="16"/>
              </w:rPr>
            </w:pPr>
            <w:r w:rsidRPr="00DD66FB">
              <w:rPr>
                <w:color w:val="FF0000"/>
                <w:sz w:val="16"/>
                <w:szCs w:val="16"/>
              </w:rPr>
              <w:t>This field is required if the PopFit field is "Portion" or "Multiple".</w:t>
            </w:r>
          </w:p>
          <w:p w14:paraId="6BE13673" w14:textId="77777777" w:rsidR="000C7C8D" w:rsidRDefault="000C7C8D" w:rsidP="000C7C8D">
            <w:pPr>
              <w:snapToGrid w:val="0"/>
              <w:rPr>
                <w:sz w:val="16"/>
                <w:szCs w:val="16"/>
              </w:rPr>
            </w:pPr>
            <w:r>
              <w:rPr>
                <w:sz w:val="16"/>
                <w:szCs w:val="16"/>
              </w:rPr>
              <w:t>If the PopFit field is "Portion" or "Multiple", describe the lack of correspondence between the defined population and the fish for which the h</w:t>
            </w:r>
            <w:r w:rsidRPr="009E5071">
              <w:rPr>
                <w:sz w:val="16"/>
                <w:szCs w:val="16"/>
              </w:rPr>
              <w:t>atchery</w:t>
            </w:r>
            <w:r>
              <w:rPr>
                <w:sz w:val="16"/>
                <w:szCs w:val="16"/>
              </w:rPr>
              <w:t xml:space="preserve"> s</w:t>
            </w:r>
            <w:r w:rsidRPr="009E5071">
              <w:rPr>
                <w:sz w:val="16"/>
                <w:szCs w:val="16"/>
              </w:rPr>
              <w:t xml:space="preserve">pawners </w:t>
            </w:r>
            <w:r>
              <w:rPr>
                <w:sz w:val="16"/>
                <w:szCs w:val="16"/>
              </w:rPr>
              <w:t xml:space="preserve">estimate was made.  Also state </w:t>
            </w:r>
            <w:r w:rsidRPr="00BC740E">
              <w:rPr>
                <w:i/>
                <w:sz w:val="16"/>
                <w:szCs w:val="16"/>
              </w:rPr>
              <w:t>why</w:t>
            </w:r>
            <w:r>
              <w:rPr>
                <w:sz w:val="16"/>
                <w:szCs w:val="16"/>
              </w:rPr>
              <w:t xml:space="preserve"> this scale of data was used to represent the population instead of true population-scale data.  (Examples:  "Data not available at exact scale of this population."; "Data at this scale best represent the population.")</w:t>
            </w:r>
          </w:p>
        </w:tc>
      </w:tr>
      <w:tr w:rsidR="000C7C8D" w:rsidRPr="00B51678" w14:paraId="08B10500" w14:textId="77777777" w:rsidTr="00E063DB">
        <w:trPr>
          <w:cantSplit/>
        </w:trPr>
        <w:tc>
          <w:tcPr>
            <w:tcW w:w="1728" w:type="dxa"/>
            <w:tcMar>
              <w:left w:w="29" w:type="dxa"/>
              <w:right w:w="29" w:type="dxa"/>
            </w:tcMar>
          </w:tcPr>
          <w:p w14:paraId="34B842E6" w14:textId="77777777" w:rsidR="000C7C8D" w:rsidRDefault="000C7C8D" w:rsidP="000C7C8D">
            <w:pPr>
              <w:snapToGrid w:val="0"/>
              <w:rPr>
                <w:bCs/>
                <w:sz w:val="16"/>
                <w:szCs w:val="16"/>
              </w:rPr>
            </w:pPr>
            <w:r>
              <w:rPr>
                <w:bCs/>
                <w:sz w:val="16"/>
                <w:szCs w:val="16"/>
              </w:rPr>
              <w:t>HatcheryProgramName</w:t>
            </w:r>
          </w:p>
        </w:tc>
        <w:tc>
          <w:tcPr>
            <w:tcW w:w="3600" w:type="dxa"/>
            <w:tcMar>
              <w:left w:w="29" w:type="dxa"/>
              <w:right w:w="29" w:type="dxa"/>
            </w:tcMar>
          </w:tcPr>
          <w:p w14:paraId="1BEB30F2" w14:textId="77777777" w:rsidR="000C7C8D" w:rsidRDefault="000C7C8D" w:rsidP="000C7C8D">
            <w:pPr>
              <w:snapToGrid w:val="0"/>
              <w:rPr>
                <w:bCs/>
                <w:sz w:val="16"/>
                <w:szCs w:val="16"/>
              </w:rPr>
            </w:pPr>
            <w:r>
              <w:rPr>
                <w:bCs/>
                <w:sz w:val="16"/>
                <w:szCs w:val="16"/>
              </w:rPr>
              <w:t>Hatchery program this record describes.</w:t>
            </w:r>
          </w:p>
        </w:tc>
        <w:tc>
          <w:tcPr>
            <w:tcW w:w="950" w:type="dxa"/>
            <w:tcMar>
              <w:left w:w="29" w:type="dxa"/>
              <w:right w:w="29" w:type="dxa"/>
            </w:tcMar>
          </w:tcPr>
          <w:p w14:paraId="28C18104" w14:textId="77777777" w:rsidR="000C7C8D" w:rsidRPr="00B53E29" w:rsidRDefault="000C7C8D" w:rsidP="000C7C8D">
            <w:pPr>
              <w:snapToGrid w:val="0"/>
              <w:jc w:val="center"/>
              <w:rPr>
                <w:bCs/>
                <w:sz w:val="16"/>
                <w:szCs w:val="16"/>
              </w:rPr>
            </w:pPr>
            <w:r>
              <w:rPr>
                <w:bCs/>
                <w:sz w:val="16"/>
                <w:szCs w:val="16"/>
              </w:rPr>
              <w:t>Text 255</w:t>
            </w:r>
          </w:p>
        </w:tc>
        <w:tc>
          <w:tcPr>
            <w:tcW w:w="8410" w:type="dxa"/>
            <w:gridSpan w:val="7"/>
          </w:tcPr>
          <w:p w14:paraId="227F4CC6" w14:textId="77777777" w:rsidR="000C7C8D" w:rsidRDefault="000C7C8D" w:rsidP="000C7C8D">
            <w:pPr>
              <w:snapToGrid w:val="0"/>
              <w:rPr>
                <w:sz w:val="16"/>
                <w:szCs w:val="16"/>
              </w:rPr>
            </w:pPr>
          </w:p>
        </w:tc>
      </w:tr>
      <w:tr w:rsidR="000C7C8D" w:rsidRPr="00B51678" w14:paraId="5DA68850" w14:textId="77777777" w:rsidTr="00E063DB">
        <w:trPr>
          <w:cantSplit/>
        </w:trPr>
        <w:tc>
          <w:tcPr>
            <w:tcW w:w="1728" w:type="dxa"/>
            <w:tcMar>
              <w:left w:w="29" w:type="dxa"/>
              <w:right w:w="29" w:type="dxa"/>
            </w:tcMar>
          </w:tcPr>
          <w:p w14:paraId="0A1985E7" w14:textId="77777777" w:rsidR="000C7C8D" w:rsidRDefault="000C7C8D" w:rsidP="000C7C8D">
            <w:pPr>
              <w:snapToGrid w:val="0"/>
              <w:rPr>
                <w:bCs/>
                <w:sz w:val="16"/>
                <w:szCs w:val="16"/>
              </w:rPr>
            </w:pPr>
            <w:r>
              <w:rPr>
                <w:bCs/>
                <w:sz w:val="16"/>
                <w:szCs w:val="16"/>
              </w:rPr>
              <w:t>HatcheryStockName</w:t>
            </w:r>
          </w:p>
        </w:tc>
        <w:tc>
          <w:tcPr>
            <w:tcW w:w="3600" w:type="dxa"/>
            <w:tcMar>
              <w:left w:w="29" w:type="dxa"/>
              <w:right w:w="29" w:type="dxa"/>
            </w:tcMar>
          </w:tcPr>
          <w:p w14:paraId="1032AB8A" w14:textId="77777777" w:rsidR="000C7C8D" w:rsidRDefault="000C7C8D" w:rsidP="000C7C8D">
            <w:pPr>
              <w:snapToGrid w:val="0"/>
              <w:rPr>
                <w:bCs/>
                <w:sz w:val="16"/>
                <w:szCs w:val="16"/>
              </w:rPr>
            </w:pPr>
            <w:r>
              <w:rPr>
                <w:bCs/>
                <w:sz w:val="16"/>
                <w:szCs w:val="16"/>
              </w:rPr>
              <w:t>Stock of hatchery fish this record describes.</w:t>
            </w:r>
          </w:p>
        </w:tc>
        <w:tc>
          <w:tcPr>
            <w:tcW w:w="950" w:type="dxa"/>
            <w:tcMar>
              <w:left w:w="29" w:type="dxa"/>
              <w:right w:w="29" w:type="dxa"/>
            </w:tcMar>
          </w:tcPr>
          <w:p w14:paraId="02EB7E97" w14:textId="77777777" w:rsidR="000C7C8D" w:rsidRPr="00B53E29" w:rsidRDefault="000C7C8D" w:rsidP="000C7C8D">
            <w:pPr>
              <w:snapToGrid w:val="0"/>
              <w:jc w:val="center"/>
              <w:rPr>
                <w:bCs/>
                <w:sz w:val="16"/>
                <w:szCs w:val="16"/>
              </w:rPr>
            </w:pPr>
            <w:r>
              <w:rPr>
                <w:bCs/>
                <w:sz w:val="16"/>
                <w:szCs w:val="16"/>
              </w:rPr>
              <w:t>Text 255</w:t>
            </w:r>
          </w:p>
        </w:tc>
        <w:tc>
          <w:tcPr>
            <w:tcW w:w="8410" w:type="dxa"/>
            <w:gridSpan w:val="7"/>
          </w:tcPr>
          <w:p w14:paraId="1F6415D6" w14:textId="77777777" w:rsidR="000C7C8D" w:rsidRDefault="000C7C8D" w:rsidP="000C7C8D">
            <w:pPr>
              <w:snapToGrid w:val="0"/>
              <w:rPr>
                <w:sz w:val="16"/>
                <w:szCs w:val="16"/>
              </w:rPr>
            </w:pPr>
          </w:p>
        </w:tc>
      </w:tr>
      <w:tr w:rsidR="00E063DB" w:rsidRPr="00B51678" w14:paraId="37C8D0DC" w14:textId="77777777" w:rsidTr="00E063DB">
        <w:trPr>
          <w:cantSplit/>
        </w:trPr>
        <w:tc>
          <w:tcPr>
            <w:tcW w:w="1728" w:type="dxa"/>
            <w:tcMar>
              <w:left w:w="29" w:type="dxa"/>
              <w:right w:w="29" w:type="dxa"/>
            </w:tcMar>
          </w:tcPr>
          <w:p w14:paraId="2C9DE28F" w14:textId="05E29377" w:rsidR="00E063DB" w:rsidRDefault="00E063DB" w:rsidP="00E063DB">
            <w:pPr>
              <w:snapToGrid w:val="0"/>
              <w:rPr>
                <w:bCs/>
                <w:sz w:val="16"/>
                <w:szCs w:val="16"/>
              </w:rPr>
            </w:pPr>
            <w:r>
              <w:rPr>
                <w:bCs/>
                <w:sz w:val="16"/>
                <w:szCs w:val="16"/>
              </w:rPr>
              <w:t>ESAlisted</w:t>
            </w:r>
          </w:p>
        </w:tc>
        <w:tc>
          <w:tcPr>
            <w:tcW w:w="3600" w:type="dxa"/>
            <w:tcMar>
              <w:left w:w="29" w:type="dxa"/>
              <w:right w:w="29" w:type="dxa"/>
            </w:tcMar>
          </w:tcPr>
          <w:p w14:paraId="4009549A" w14:textId="603FE1D8" w:rsidR="00E063DB" w:rsidRDefault="00E063DB" w:rsidP="00E063DB">
            <w:pPr>
              <w:snapToGrid w:val="0"/>
              <w:rPr>
                <w:bCs/>
                <w:sz w:val="16"/>
                <w:szCs w:val="16"/>
              </w:rPr>
            </w:pPr>
            <w:r w:rsidRPr="008F06C2">
              <w:rPr>
                <w:bCs/>
                <w:sz w:val="16"/>
                <w:szCs w:val="16"/>
              </w:rPr>
              <w:t xml:space="preserve">Flag indicating whether the </w:t>
            </w:r>
            <w:r>
              <w:rPr>
                <w:bCs/>
                <w:sz w:val="16"/>
                <w:szCs w:val="16"/>
              </w:rPr>
              <w:t xml:space="preserve">hatchery </w:t>
            </w:r>
            <w:r w:rsidRPr="008F06C2">
              <w:rPr>
                <w:bCs/>
                <w:sz w:val="16"/>
                <w:szCs w:val="16"/>
              </w:rPr>
              <w:t>fish are part of the ESU or DPS</w:t>
            </w:r>
            <w:r>
              <w:rPr>
                <w:bCs/>
                <w:sz w:val="16"/>
                <w:szCs w:val="16"/>
              </w:rPr>
              <w:t xml:space="preserve"> in which it falls geographically</w:t>
            </w:r>
            <w:r w:rsidRPr="008F06C2">
              <w:rPr>
                <w:bCs/>
                <w:sz w:val="16"/>
                <w:szCs w:val="16"/>
              </w:rPr>
              <w:t>.</w:t>
            </w:r>
          </w:p>
        </w:tc>
        <w:tc>
          <w:tcPr>
            <w:tcW w:w="950" w:type="dxa"/>
            <w:tcMar>
              <w:left w:w="29" w:type="dxa"/>
              <w:right w:w="29" w:type="dxa"/>
            </w:tcMar>
          </w:tcPr>
          <w:p w14:paraId="40FF6AD1" w14:textId="0DC807DA" w:rsidR="00E063DB" w:rsidRDefault="00E063DB" w:rsidP="00E063DB">
            <w:pPr>
              <w:snapToGrid w:val="0"/>
              <w:jc w:val="center"/>
              <w:rPr>
                <w:bCs/>
                <w:sz w:val="16"/>
                <w:szCs w:val="16"/>
              </w:rPr>
            </w:pPr>
            <w:r>
              <w:rPr>
                <w:bCs/>
                <w:sz w:val="16"/>
                <w:szCs w:val="16"/>
              </w:rPr>
              <w:t>Text 3</w:t>
            </w:r>
          </w:p>
        </w:tc>
        <w:tc>
          <w:tcPr>
            <w:tcW w:w="8410" w:type="dxa"/>
            <w:gridSpan w:val="7"/>
          </w:tcPr>
          <w:p w14:paraId="4DE1EB65" w14:textId="77777777" w:rsidR="00E063DB" w:rsidRDefault="00E063DB" w:rsidP="00E063DB">
            <w:pPr>
              <w:snapToGrid w:val="0"/>
              <w:rPr>
                <w:sz w:val="16"/>
                <w:szCs w:val="16"/>
              </w:rPr>
            </w:pPr>
            <w:r w:rsidRPr="001113DC">
              <w:rPr>
                <w:sz w:val="16"/>
                <w:szCs w:val="16"/>
                <w:u w:val="single"/>
              </w:rPr>
              <w:t>Acceptable values</w:t>
            </w:r>
            <w:r>
              <w:rPr>
                <w:sz w:val="16"/>
                <w:szCs w:val="16"/>
              </w:rPr>
              <w:t>:</w:t>
            </w:r>
          </w:p>
          <w:p w14:paraId="6F105A2E" w14:textId="77777777" w:rsidR="00E063DB" w:rsidRDefault="00E063DB" w:rsidP="00E063DB">
            <w:pPr>
              <w:numPr>
                <w:ilvl w:val="0"/>
                <w:numId w:val="4"/>
              </w:numPr>
              <w:snapToGrid w:val="0"/>
              <w:ind w:left="173" w:hanging="144"/>
              <w:rPr>
                <w:sz w:val="16"/>
                <w:szCs w:val="16"/>
              </w:rPr>
            </w:pPr>
            <w:r>
              <w:rPr>
                <w:sz w:val="16"/>
                <w:szCs w:val="16"/>
              </w:rPr>
              <w:t>Yes</w:t>
            </w:r>
          </w:p>
          <w:p w14:paraId="61608467" w14:textId="77777777" w:rsidR="00E063DB" w:rsidRDefault="00E063DB" w:rsidP="00E063DB">
            <w:pPr>
              <w:numPr>
                <w:ilvl w:val="0"/>
                <w:numId w:val="4"/>
              </w:numPr>
              <w:snapToGrid w:val="0"/>
              <w:ind w:left="173" w:hanging="144"/>
              <w:rPr>
                <w:sz w:val="16"/>
                <w:szCs w:val="16"/>
              </w:rPr>
            </w:pPr>
            <w:r w:rsidRPr="00DC79B3">
              <w:rPr>
                <w:sz w:val="16"/>
                <w:szCs w:val="16"/>
              </w:rPr>
              <w:t>No</w:t>
            </w:r>
          </w:p>
          <w:p w14:paraId="4EC4609F" w14:textId="77777777" w:rsidR="00E063DB" w:rsidRDefault="00E063DB" w:rsidP="00E063DB">
            <w:pPr>
              <w:snapToGrid w:val="0"/>
              <w:rPr>
                <w:sz w:val="16"/>
                <w:szCs w:val="16"/>
              </w:rPr>
            </w:pPr>
            <w:r>
              <w:rPr>
                <w:sz w:val="16"/>
                <w:szCs w:val="16"/>
              </w:rPr>
              <w:t>If you are unsure about a particular hatchery stock's inclusion in an ESU/DPS, information can be found at</w:t>
            </w:r>
          </w:p>
          <w:p w14:paraId="21B1A9B9" w14:textId="5EBBA19B" w:rsidR="00E063DB" w:rsidRDefault="002E0347" w:rsidP="00E063DB">
            <w:pPr>
              <w:snapToGrid w:val="0"/>
              <w:rPr>
                <w:sz w:val="16"/>
                <w:szCs w:val="16"/>
              </w:rPr>
            </w:pPr>
            <w:hyperlink r:id="rId22" w:history="1">
              <w:r w:rsidR="00E063DB" w:rsidRPr="00556725">
                <w:rPr>
                  <w:rStyle w:val="Hyperlink"/>
                  <w:sz w:val="16"/>
                  <w:szCs w:val="16"/>
                </w:rPr>
                <w:t>https://www.federalregister.gov/articles/2014/04/14/2014-08347/endangered-and-threatened-wildlife-final-rule-to-revise-the-code-of-federal-regulations-for-species</w:t>
              </w:r>
            </w:hyperlink>
            <w:r w:rsidR="00E063DB">
              <w:rPr>
                <w:sz w:val="16"/>
                <w:szCs w:val="16"/>
              </w:rPr>
              <w:t>.</w:t>
            </w:r>
          </w:p>
        </w:tc>
      </w:tr>
      <w:tr w:rsidR="00E063DB" w:rsidRPr="00B51678" w14:paraId="2E877E57" w14:textId="77777777" w:rsidTr="00E063DB">
        <w:trPr>
          <w:cantSplit/>
        </w:trPr>
        <w:tc>
          <w:tcPr>
            <w:tcW w:w="1728" w:type="dxa"/>
            <w:tcMar>
              <w:left w:w="29" w:type="dxa"/>
              <w:right w:w="29" w:type="dxa"/>
            </w:tcMar>
          </w:tcPr>
          <w:p w14:paraId="58C8402D" w14:textId="77777777" w:rsidR="00E063DB" w:rsidRPr="009A1497" w:rsidRDefault="00E063DB" w:rsidP="00E063DB">
            <w:pPr>
              <w:snapToGrid w:val="0"/>
              <w:rPr>
                <w:bCs/>
                <w:sz w:val="16"/>
                <w:szCs w:val="16"/>
              </w:rPr>
            </w:pPr>
            <w:r w:rsidRPr="009A1497">
              <w:rPr>
                <w:bCs/>
                <w:sz w:val="16"/>
                <w:szCs w:val="16"/>
              </w:rPr>
              <w:t>Hatchery</w:t>
            </w:r>
          </w:p>
        </w:tc>
        <w:tc>
          <w:tcPr>
            <w:tcW w:w="3600" w:type="dxa"/>
            <w:tcMar>
              <w:left w:w="29" w:type="dxa"/>
              <w:right w:w="29" w:type="dxa"/>
            </w:tcMar>
          </w:tcPr>
          <w:p w14:paraId="1552D365" w14:textId="77777777" w:rsidR="00E063DB" w:rsidRPr="009A1497" w:rsidRDefault="00E063DB" w:rsidP="00E063DB">
            <w:pPr>
              <w:snapToGrid w:val="0"/>
              <w:rPr>
                <w:bCs/>
                <w:sz w:val="16"/>
                <w:szCs w:val="16"/>
              </w:rPr>
            </w:pPr>
            <w:r w:rsidRPr="009A1497">
              <w:rPr>
                <w:bCs/>
                <w:sz w:val="16"/>
                <w:szCs w:val="16"/>
              </w:rPr>
              <w:t>Name of the hatchery or hatchery complex associated with the time series.</w:t>
            </w:r>
          </w:p>
        </w:tc>
        <w:tc>
          <w:tcPr>
            <w:tcW w:w="950" w:type="dxa"/>
            <w:tcMar>
              <w:left w:w="29" w:type="dxa"/>
              <w:right w:w="29" w:type="dxa"/>
            </w:tcMar>
          </w:tcPr>
          <w:p w14:paraId="25848363" w14:textId="77777777" w:rsidR="00E063DB" w:rsidRPr="009A1497" w:rsidRDefault="00E063DB" w:rsidP="00E063DB">
            <w:pPr>
              <w:snapToGrid w:val="0"/>
              <w:jc w:val="center"/>
              <w:rPr>
                <w:bCs/>
                <w:sz w:val="16"/>
                <w:szCs w:val="16"/>
              </w:rPr>
            </w:pPr>
            <w:r w:rsidRPr="009A1497">
              <w:rPr>
                <w:bCs/>
                <w:sz w:val="16"/>
                <w:szCs w:val="16"/>
              </w:rPr>
              <w:t>Text 255</w:t>
            </w:r>
          </w:p>
        </w:tc>
        <w:tc>
          <w:tcPr>
            <w:tcW w:w="8410" w:type="dxa"/>
            <w:gridSpan w:val="7"/>
          </w:tcPr>
          <w:p w14:paraId="67B1418F" w14:textId="77777777" w:rsidR="00E063DB" w:rsidRPr="009A1497" w:rsidRDefault="00E063DB" w:rsidP="00E063DB">
            <w:pPr>
              <w:snapToGrid w:val="0"/>
              <w:rPr>
                <w:sz w:val="16"/>
                <w:szCs w:val="16"/>
              </w:rPr>
            </w:pPr>
            <w:r w:rsidRPr="009A1497">
              <w:rPr>
                <w:sz w:val="16"/>
                <w:szCs w:val="16"/>
              </w:rPr>
              <w:t>This may be any of the following:</w:t>
            </w:r>
          </w:p>
          <w:p w14:paraId="162CE790" w14:textId="77777777" w:rsidR="00E063DB" w:rsidRPr="009A1497" w:rsidRDefault="00E063DB" w:rsidP="00E063DB">
            <w:pPr>
              <w:numPr>
                <w:ilvl w:val="0"/>
                <w:numId w:val="1"/>
              </w:numPr>
              <w:snapToGrid w:val="0"/>
              <w:ind w:left="173" w:hanging="144"/>
              <w:rPr>
                <w:sz w:val="16"/>
                <w:szCs w:val="16"/>
              </w:rPr>
            </w:pPr>
            <w:r w:rsidRPr="009A1497">
              <w:rPr>
                <w:sz w:val="16"/>
                <w:szCs w:val="16"/>
              </w:rPr>
              <w:t>the name of a hatchery.</w:t>
            </w:r>
          </w:p>
          <w:p w14:paraId="53BC4645" w14:textId="77777777" w:rsidR="00E063DB" w:rsidRPr="009A1497" w:rsidRDefault="00E063DB" w:rsidP="00E063DB">
            <w:pPr>
              <w:numPr>
                <w:ilvl w:val="0"/>
                <w:numId w:val="1"/>
              </w:numPr>
              <w:snapToGrid w:val="0"/>
              <w:ind w:left="173" w:hanging="144"/>
              <w:rPr>
                <w:sz w:val="16"/>
                <w:szCs w:val="16"/>
              </w:rPr>
            </w:pPr>
            <w:r w:rsidRPr="009A1497">
              <w:rPr>
                <w:sz w:val="16"/>
                <w:szCs w:val="16"/>
              </w:rPr>
              <w:t>the name of a hatchery complex.</w:t>
            </w:r>
          </w:p>
          <w:p w14:paraId="78E09F6D" w14:textId="77777777" w:rsidR="00E063DB" w:rsidRPr="009A1497" w:rsidRDefault="00E063DB" w:rsidP="00E063DB">
            <w:pPr>
              <w:numPr>
                <w:ilvl w:val="0"/>
                <w:numId w:val="1"/>
              </w:numPr>
              <w:snapToGrid w:val="0"/>
              <w:ind w:left="173" w:hanging="144"/>
              <w:rPr>
                <w:sz w:val="16"/>
                <w:szCs w:val="16"/>
              </w:rPr>
            </w:pPr>
            <w:r>
              <w:rPr>
                <w:sz w:val="16"/>
                <w:szCs w:val="16"/>
              </w:rPr>
              <w:t>the names</w:t>
            </w:r>
            <w:r w:rsidRPr="009A1497">
              <w:rPr>
                <w:sz w:val="16"/>
                <w:szCs w:val="16"/>
              </w:rPr>
              <w:t xml:space="preserve"> of multiple hatcheries if appropriate for the time series.  (Providing alphabetically is preferred.)</w:t>
            </w:r>
          </w:p>
          <w:p w14:paraId="5C511B0C" w14:textId="77777777" w:rsidR="00E063DB" w:rsidRPr="009A1497" w:rsidRDefault="00E063DB" w:rsidP="00E063DB">
            <w:pPr>
              <w:snapToGrid w:val="0"/>
              <w:rPr>
                <w:sz w:val="16"/>
                <w:szCs w:val="16"/>
              </w:rPr>
            </w:pPr>
            <w:r w:rsidRPr="009A1497">
              <w:rPr>
                <w:sz w:val="16"/>
                <w:szCs w:val="16"/>
              </w:rPr>
              <w:t>To allow for easy sorting, it is preferable to use hatchery name</w:t>
            </w:r>
            <w:r>
              <w:rPr>
                <w:sz w:val="16"/>
                <w:szCs w:val="16"/>
              </w:rPr>
              <w:t>s</w:t>
            </w:r>
            <w:r w:rsidRPr="009A1497">
              <w:rPr>
                <w:sz w:val="16"/>
                <w:szCs w:val="16"/>
              </w:rPr>
              <w:t xml:space="preserve"> as listed in the </w:t>
            </w:r>
            <w:del w:id="1695" w:author="Mike Banach" w:date="2021-09-03T09:23:00Z">
              <w:r w:rsidRPr="009A1497" w:rsidDel="0072142F">
                <w:rPr>
                  <w:sz w:val="16"/>
                  <w:szCs w:val="16"/>
                </w:rPr>
                <w:delText>StreamNet database</w:delText>
              </w:r>
            </w:del>
            <w:ins w:id="1696" w:author="Mike Banach" w:date="2021-09-03T09:23:00Z">
              <w:r>
                <w:rPr>
                  <w:sz w:val="16"/>
                  <w:szCs w:val="16"/>
                </w:rPr>
                <w:t>PSMFC "</w:t>
              </w:r>
            </w:ins>
            <w:ins w:id="1697" w:author="Mike Banach" w:date="2021-09-03T09:26:00Z">
              <w:r>
                <w:rPr>
                  <w:sz w:val="16"/>
                  <w:szCs w:val="16"/>
                </w:rPr>
                <w:t xml:space="preserve">Fish </w:t>
              </w:r>
            </w:ins>
            <w:ins w:id="1698" w:author="Mike Banach" w:date="2021-09-03T09:23:00Z">
              <w:r>
                <w:rPr>
                  <w:sz w:val="16"/>
                  <w:szCs w:val="16"/>
                </w:rPr>
                <w:t>Facilities Mapper"</w:t>
              </w:r>
            </w:ins>
            <w:r w:rsidRPr="009A1497">
              <w:rPr>
                <w:sz w:val="16"/>
                <w:szCs w:val="16"/>
              </w:rPr>
              <w:t xml:space="preserve"> at </w:t>
            </w:r>
            <w:del w:id="1699" w:author="Mike Banach" w:date="2021-09-03T09:25:00Z">
              <w:r w:rsidDel="0072142F">
                <w:rPr>
                  <w:sz w:val="16"/>
                  <w:szCs w:val="16"/>
                </w:rPr>
                <w:fldChar w:fldCharType="begin"/>
              </w:r>
              <w:r w:rsidDel="0072142F">
                <w:rPr>
                  <w:sz w:val="16"/>
                  <w:szCs w:val="16"/>
                </w:rPr>
                <w:delInstrText xml:space="preserve"> HYPERLINK "http://q.streamnet.org/Request.cfm?cmd=BuildPicklist&amp;NewQuery=BuildCriteria&amp;PicklistItem=Hatchery" </w:delInstrText>
              </w:r>
              <w:r w:rsidDel="0072142F">
                <w:rPr>
                  <w:sz w:val="16"/>
                  <w:szCs w:val="16"/>
                </w:rPr>
                <w:fldChar w:fldCharType="separate"/>
              </w:r>
              <w:r w:rsidRPr="00D67685" w:rsidDel="0072142F">
                <w:rPr>
                  <w:rStyle w:val="Hyperlink"/>
                  <w:sz w:val="16"/>
                  <w:szCs w:val="16"/>
                </w:rPr>
                <w:delText>http://q.streamnet.org/Request.cfm?cmd=BuildPicklist&amp;NewQuery=BuildCriteria&amp;PicklistItem=Hatchery</w:delText>
              </w:r>
              <w:r w:rsidDel="0072142F">
                <w:rPr>
                  <w:sz w:val="16"/>
                  <w:szCs w:val="16"/>
                </w:rPr>
                <w:fldChar w:fldCharType="end"/>
              </w:r>
              <w:r w:rsidRPr="009A1497" w:rsidDel="0072142F">
                <w:rPr>
                  <w:sz w:val="16"/>
                  <w:szCs w:val="16"/>
                </w:rPr>
                <w:delText>.</w:delText>
              </w:r>
            </w:del>
            <w:ins w:id="1700" w:author="Mike Banach" w:date="2021-09-03T09:25:00Z">
              <w:r>
                <w:rPr>
                  <w:sz w:val="16"/>
                  <w:szCs w:val="16"/>
                </w:rPr>
                <w:fldChar w:fldCharType="begin"/>
              </w:r>
              <w:r>
                <w:rPr>
                  <w:sz w:val="16"/>
                  <w:szCs w:val="16"/>
                </w:rPr>
                <w:instrText xml:space="preserve"> HYPERLINK "https://www.streamnet.org/home/data-maps/fish-facilities-mapper/" </w:instrText>
              </w:r>
              <w:r>
                <w:rPr>
                  <w:sz w:val="16"/>
                  <w:szCs w:val="16"/>
                </w:rPr>
                <w:fldChar w:fldCharType="separate"/>
              </w:r>
              <w:r w:rsidRPr="0072142F">
                <w:rPr>
                  <w:rStyle w:val="Hyperlink"/>
                  <w:sz w:val="16"/>
                  <w:szCs w:val="16"/>
                </w:rPr>
                <w:t>https://www.streamnet.org/home/data-maps/fish-facilities-mapper/</w:t>
              </w:r>
              <w:r>
                <w:rPr>
                  <w:sz w:val="16"/>
                  <w:szCs w:val="16"/>
                </w:rPr>
                <w:fldChar w:fldCharType="end"/>
              </w:r>
            </w:ins>
            <w:ins w:id="1701" w:author="Mike Banach" w:date="2021-09-03T09:24:00Z">
              <w:r>
                <w:rPr>
                  <w:sz w:val="16"/>
                  <w:szCs w:val="16"/>
                </w:rPr>
                <w:t>.</w:t>
              </w:r>
            </w:ins>
          </w:p>
        </w:tc>
      </w:tr>
      <w:tr w:rsidR="00E063DB" w:rsidRPr="00B51678" w14:paraId="350F0853" w14:textId="77777777" w:rsidTr="00E063DB">
        <w:trPr>
          <w:cantSplit/>
        </w:trPr>
        <w:tc>
          <w:tcPr>
            <w:tcW w:w="1728" w:type="dxa"/>
            <w:tcMar>
              <w:left w:w="29" w:type="dxa"/>
              <w:right w:w="29" w:type="dxa"/>
            </w:tcMar>
          </w:tcPr>
          <w:p w14:paraId="1F06A76C" w14:textId="77777777" w:rsidR="00E063DB" w:rsidRDefault="00E063DB" w:rsidP="00E063DB">
            <w:pPr>
              <w:snapToGrid w:val="0"/>
              <w:rPr>
                <w:bCs/>
                <w:sz w:val="16"/>
                <w:szCs w:val="16"/>
              </w:rPr>
            </w:pPr>
            <w:r>
              <w:rPr>
                <w:bCs/>
                <w:sz w:val="16"/>
                <w:szCs w:val="16"/>
              </w:rPr>
              <w:lastRenderedPageBreak/>
              <w:t>HatcheryProgramType</w:t>
            </w:r>
          </w:p>
        </w:tc>
        <w:tc>
          <w:tcPr>
            <w:tcW w:w="3600" w:type="dxa"/>
            <w:tcMar>
              <w:left w:w="29" w:type="dxa"/>
              <w:right w:w="29" w:type="dxa"/>
            </w:tcMar>
          </w:tcPr>
          <w:p w14:paraId="5D51AF94" w14:textId="77777777" w:rsidR="00E063DB" w:rsidRDefault="00E063DB" w:rsidP="00E063DB">
            <w:pPr>
              <w:snapToGrid w:val="0"/>
              <w:rPr>
                <w:bCs/>
                <w:sz w:val="16"/>
                <w:szCs w:val="16"/>
              </w:rPr>
            </w:pPr>
            <w:r>
              <w:rPr>
                <w:bCs/>
                <w:sz w:val="16"/>
                <w:szCs w:val="16"/>
              </w:rPr>
              <w:t>Purpose of the hatchery program this record represents.</w:t>
            </w:r>
          </w:p>
        </w:tc>
        <w:tc>
          <w:tcPr>
            <w:tcW w:w="950" w:type="dxa"/>
            <w:tcMar>
              <w:left w:w="29" w:type="dxa"/>
              <w:right w:w="29" w:type="dxa"/>
            </w:tcMar>
          </w:tcPr>
          <w:p w14:paraId="21C99656" w14:textId="77777777" w:rsidR="00E063DB" w:rsidRPr="00325D88" w:rsidRDefault="00E063DB" w:rsidP="00E063DB">
            <w:pPr>
              <w:snapToGrid w:val="0"/>
              <w:jc w:val="center"/>
              <w:rPr>
                <w:bCs/>
                <w:sz w:val="16"/>
                <w:szCs w:val="16"/>
              </w:rPr>
            </w:pPr>
            <w:r>
              <w:rPr>
                <w:bCs/>
                <w:sz w:val="16"/>
                <w:szCs w:val="16"/>
              </w:rPr>
              <w:t>Text 40</w:t>
            </w:r>
          </w:p>
        </w:tc>
        <w:tc>
          <w:tcPr>
            <w:tcW w:w="8410" w:type="dxa"/>
            <w:gridSpan w:val="7"/>
          </w:tcPr>
          <w:p w14:paraId="4D99255A" w14:textId="77777777" w:rsidR="00E063DB" w:rsidRPr="000B6768" w:rsidRDefault="00E063DB" w:rsidP="00E063DB">
            <w:pPr>
              <w:snapToGrid w:val="0"/>
              <w:rPr>
                <w:sz w:val="16"/>
                <w:szCs w:val="16"/>
              </w:rPr>
            </w:pPr>
            <w:r w:rsidRPr="00344F85">
              <w:rPr>
                <w:sz w:val="16"/>
                <w:szCs w:val="16"/>
                <w:u w:val="single"/>
              </w:rPr>
              <w:t>Acceptable values</w:t>
            </w:r>
            <w:r w:rsidRPr="000B6768">
              <w:rPr>
                <w:sz w:val="16"/>
                <w:szCs w:val="16"/>
              </w:rPr>
              <w:t xml:space="preserve"> for this field are taken from the "Implementation and Compliance Monitoring" section of Appendix </w:t>
            </w:r>
            <w:r>
              <w:rPr>
                <w:sz w:val="16"/>
                <w:szCs w:val="16"/>
              </w:rPr>
              <w:t>C</w:t>
            </w:r>
            <w:r w:rsidRPr="000B6768">
              <w:rPr>
                <w:sz w:val="16"/>
                <w:szCs w:val="16"/>
              </w:rPr>
              <w:t xml:space="preserve"> in Beasley, C.A., et al.  2008.  Recommendations for broad scale monitoring to evaluate the effects of hatchery supplementation on the fitness of natural salmon and steelhead populations.  Final report of the Ad hoc supplementation monitoring and evaluation workgroup.  Available at</w:t>
            </w:r>
            <w:r>
              <w:rPr>
                <w:sz w:val="16"/>
                <w:szCs w:val="16"/>
              </w:rPr>
              <w:t xml:space="preserve"> </w:t>
            </w:r>
            <w:del w:id="1702" w:author="Mike Banach" w:date="2021-09-03T09:42:00Z">
              <w:r w:rsidDel="00DD2DB6">
                <w:rPr>
                  <w:sz w:val="16"/>
                  <w:szCs w:val="16"/>
                </w:rPr>
                <w:fldChar w:fldCharType="begin"/>
              </w:r>
              <w:r w:rsidDel="00DD2DB6">
                <w:rPr>
                  <w:sz w:val="16"/>
                  <w:szCs w:val="16"/>
                </w:rPr>
                <w:delInstrText xml:space="preserve"> HYPERLINK "http://old.streamnet.org/CoordinatedAssessments/AHSWG-2008-FinalReport.pdf" </w:delInstrText>
              </w:r>
              <w:r w:rsidDel="00DD2DB6">
                <w:rPr>
                  <w:sz w:val="16"/>
                  <w:szCs w:val="16"/>
                </w:rPr>
                <w:fldChar w:fldCharType="separate"/>
              </w:r>
              <w:r w:rsidRPr="00552A43" w:rsidDel="00DD2DB6">
                <w:rPr>
                  <w:rStyle w:val="Hyperlink"/>
                  <w:sz w:val="16"/>
                  <w:szCs w:val="16"/>
                </w:rPr>
                <w:delText>http://old.streamnet.org/CoordinatedAssessments/AHSWG-2008-FinalReport.pdf</w:delText>
              </w:r>
              <w:r w:rsidDel="00DD2DB6">
                <w:rPr>
                  <w:sz w:val="16"/>
                  <w:szCs w:val="16"/>
                </w:rPr>
                <w:fldChar w:fldCharType="end"/>
              </w:r>
              <w:r w:rsidRPr="000B6768" w:rsidDel="00DD2DB6">
                <w:rPr>
                  <w:sz w:val="16"/>
                  <w:szCs w:val="16"/>
                </w:rPr>
                <w:delText>.</w:delText>
              </w:r>
            </w:del>
            <w:ins w:id="1703" w:author="Mike Banach" w:date="2021-09-03T09:41:00Z">
              <w:r>
                <w:rPr>
                  <w:sz w:val="16"/>
                  <w:szCs w:val="16"/>
                </w:rPr>
                <w:fldChar w:fldCharType="begin"/>
              </w:r>
              <w:r>
                <w:rPr>
                  <w:sz w:val="16"/>
                  <w:szCs w:val="16"/>
                </w:rPr>
                <w:instrText xml:space="preserve"> HYPERLINK "https://www.streamnet.org/final_draft_ahswg_2008april4/" </w:instrText>
              </w:r>
              <w:r>
                <w:rPr>
                  <w:sz w:val="16"/>
                  <w:szCs w:val="16"/>
                </w:rPr>
                <w:fldChar w:fldCharType="separate"/>
              </w:r>
              <w:r w:rsidRPr="00DD2DB6">
                <w:rPr>
                  <w:rStyle w:val="Hyperlink"/>
                  <w:sz w:val="16"/>
                  <w:szCs w:val="16"/>
                </w:rPr>
                <w:t>https://www.streamnet.org/final_draft_ahswg_2008april4/</w:t>
              </w:r>
              <w:r>
                <w:rPr>
                  <w:sz w:val="16"/>
                  <w:szCs w:val="16"/>
                </w:rPr>
                <w:fldChar w:fldCharType="end"/>
              </w:r>
              <w:r>
                <w:rPr>
                  <w:sz w:val="16"/>
                  <w:szCs w:val="16"/>
                </w:rPr>
                <w:t>.</w:t>
              </w:r>
            </w:ins>
            <w:r w:rsidRPr="000B6768">
              <w:rPr>
                <w:sz w:val="16"/>
                <w:szCs w:val="16"/>
              </w:rPr>
              <w:t xml:space="preserve">  Descriptions (in italics) are derived from the entire document as necessary.</w:t>
            </w:r>
            <w:r>
              <w:rPr>
                <w:sz w:val="16"/>
                <w:szCs w:val="16"/>
              </w:rPr>
              <w:t xml:space="preserve">   [</w:t>
            </w:r>
            <w:r w:rsidRPr="00C73E14">
              <w:rPr>
                <w:i/>
                <w:sz w:val="16"/>
                <w:szCs w:val="16"/>
              </w:rPr>
              <w:t>Do not include comments in brackets.</w:t>
            </w:r>
            <w:r>
              <w:rPr>
                <w:sz w:val="16"/>
                <w:szCs w:val="16"/>
              </w:rPr>
              <w:t>]</w:t>
            </w:r>
          </w:p>
          <w:p w14:paraId="073ACBCF" w14:textId="77777777" w:rsidR="00E063DB" w:rsidRPr="000B6768" w:rsidRDefault="00E063DB" w:rsidP="00E063DB">
            <w:pPr>
              <w:numPr>
                <w:ilvl w:val="0"/>
                <w:numId w:val="4"/>
              </w:numPr>
              <w:snapToGrid w:val="0"/>
              <w:ind w:left="173" w:hanging="144"/>
              <w:rPr>
                <w:sz w:val="16"/>
                <w:szCs w:val="16"/>
              </w:rPr>
            </w:pPr>
            <w:r w:rsidRPr="000B6768">
              <w:rPr>
                <w:sz w:val="16"/>
                <w:szCs w:val="16"/>
              </w:rPr>
              <w:t>Segregated harvest augmentation</w:t>
            </w:r>
            <w:r>
              <w:rPr>
                <w:sz w:val="16"/>
                <w:szCs w:val="16"/>
              </w:rPr>
              <w:t xml:space="preserve">   [</w:t>
            </w:r>
            <w:r w:rsidRPr="000B6768">
              <w:rPr>
                <w:i/>
                <w:sz w:val="16"/>
                <w:szCs w:val="16"/>
              </w:rPr>
              <w:t>Purpose is to provide for harvest while attempting to keep hatchery origin fish from spawning in the wild with natural origin fish.</w:t>
            </w:r>
            <w:r w:rsidRPr="00F93F7D">
              <w:rPr>
                <w:sz w:val="16"/>
                <w:szCs w:val="16"/>
              </w:rPr>
              <w:t>]</w:t>
            </w:r>
          </w:p>
          <w:p w14:paraId="75A97D11" w14:textId="77777777" w:rsidR="00E063DB" w:rsidRPr="000B6768" w:rsidRDefault="00E063DB" w:rsidP="00E063DB">
            <w:pPr>
              <w:numPr>
                <w:ilvl w:val="0"/>
                <w:numId w:val="4"/>
              </w:numPr>
              <w:snapToGrid w:val="0"/>
              <w:ind w:left="173" w:hanging="144"/>
              <w:rPr>
                <w:sz w:val="16"/>
                <w:szCs w:val="16"/>
              </w:rPr>
            </w:pPr>
            <w:r w:rsidRPr="000B6768">
              <w:rPr>
                <w:sz w:val="16"/>
                <w:szCs w:val="16"/>
              </w:rPr>
              <w:t>Integrated supplementation</w:t>
            </w:r>
            <w:r>
              <w:rPr>
                <w:sz w:val="16"/>
                <w:szCs w:val="16"/>
              </w:rPr>
              <w:t xml:space="preserve">   [</w:t>
            </w:r>
            <w:r w:rsidRPr="000B6768">
              <w:rPr>
                <w:i/>
                <w:sz w:val="16"/>
                <w:szCs w:val="16"/>
              </w:rPr>
              <w:t>Purpose is to rebuild abundance of depressed naturally-spawning populations.  Hatchery origin and natural origin fish are intentionally encouraged to interbreed in the hatchery and in the natural environment.</w:t>
            </w:r>
            <w:r w:rsidRPr="00F93F7D">
              <w:rPr>
                <w:sz w:val="16"/>
                <w:szCs w:val="16"/>
              </w:rPr>
              <w:t>]</w:t>
            </w:r>
          </w:p>
          <w:p w14:paraId="022FF036" w14:textId="2C8110F1" w:rsidR="00E063DB" w:rsidDel="003B29C6" w:rsidRDefault="00E063DB" w:rsidP="00E063DB">
            <w:pPr>
              <w:numPr>
                <w:ilvl w:val="0"/>
                <w:numId w:val="4"/>
              </w:numPr>
              <w:snapToGrid w:val="0"/>
              <w:ind w:left="173" w:hanging="144"/>
              <w:rPr>
                <w:del w:id="1704" w:author="Mike Banach" w:date="2022-10-12T14:12:00Z"/>
                <w:sz w:val="16"/>
                <w:szCs w:val="16"/>
              </w:rPr>
            </w:pPr>
            <w:r w:rsidRPr="005E1CE1">
              <w:rPr>
                <w:sz w:val="16"/>
                <w:szCs w:val="16"/>
              </w:rPr>
              <w:t>Integrated supplementation/mitigation   [</w:t>
            </w:r>
            <w:r w:rsidRPr="005E1CE1">
              <w:rPr>
                <w:i/>
                <w:sz w:val="16"/>
                <w:szCs w:val="16"/>
              </w:rPr>
              <w:t>Like "integrated supplementation" program, but with added purpose of providing for harvest to mitigate for loss of harvest opportunities.</w:t>
            </w:r>
            <w:r w:rsidRPr="005E1CE1">
              <w:rPr>
                <w:sz w:val="16"/>
                <w:szCs w:val="16"/>
              </w:rPr>
              <w:t>]</w:t>
            </w:r>
          </w:p>
          <w:p w14:paraId="041F04FD" w14:textId="1F958AE8" w:rsidR="00E063DB" w:rsidRPr="00FF2C9C" w:rsidRDefault="00E063DB" w:rsidP="00E063DB">
            <w:pPr>
              <w:numPr>
                <w:ilvl w:val="0"/>
                <w:numId w:val="4"/>
              </w:numPr>
              <w:snapToGrid w:val="0"/>
              <w:ind w:left="173" w:hanging="144"/>
              <w:rPr>
                <w:sz w:val="16"/>
                <w:szCs w:val="16"/>
              </w:rPr>
            </w:pPr>
            <w:del w:id="1705" w:author="Mike Banach" w:date="2022-10-12T14:12:00Z">
              <w:r w:rsidRPr="005E1CE1" w:rsidDel="003B29C6">
                <w:rPr>
                  <w:sz w:val="16"/>
                  <w:szCs w:val="16"/>
                </w:rPr>
                <w:delText>Conservation   [</w:delText>
              </w:r>
              <w:r w:rsidRPr="005E1CE1" w:rsidDel="003B29C6">
                <w:rPr>
                  <w:i/>
                  <w:sz w:val="16"/>
                  <w:szCs w:val="16"/>
                </w:rPr>
                <w:delText>This hatchery program type was listed in Appendix C of Beasley et al. 2008, but the document did not provide any definition or description of this program type.</w:delText>
              </w:r>
              <w:r w:rsidRPr="005E1CE1" w:rsidDel="003B29C6">
                <w:rPr>
                  <w:sz w:val="16"/>
                  <w:szCs w:val="16"/>
                </w:rPr>
                <w:delText>]</w:delText>
              </w:r>
            </w:del>
          </w:p>
        </w:tc>
      </w:tr>
      <w:tr w:rsidR="00E063DB" w:rsidRPr="00B51678" w14:paraId="2B81474D" w14:textId="77777777" w:rsidTr="00E063DB">
        <w:trPr>
          <w:cantSplit/>
        </w:trPr>
        <w:tc>
          <w:tcPr>
            <w:tcW w:w="1728" w:type="dxa"/>
            <w:tcMar>
              <w:left w:w="29" w:type="dxa"/>
              <w:right w:w="29" w:type="dxa"/>
            </w:tcMar>
          </w:tcPr>
          <w:p w14:paraId="1CBF1B48" w14:textId="77777777" w:rsidR="00E063DB" w:rsidRPr="00833095" w:rsidRDefault="00E063DB" w:rsidP="00E063DB">
            <w:pPr>
              <w:snapToGrid w:val="0"/>
              <w:rPr>
                <w:b/>
                <w:bCs/>
                <w:color w:val="FF0000"/>
                <w:sz w:val="16"/>
                <w:szCs w:val="16"/>
                <w:u w:val="single"/>
                <w:rPrChange w:id="1706" w:author="Mike Banach" w:date="2023-11-20T13:58:00Z">
                  <w:rPr>
                    <w:b/>
                    <w:bCs/>
                    <w:color w:val="FF0000"/>
                    <w:sz w:val="16"/>
                    <w:szCs w:val="16"/>
                  </w:rPr>
                </w:rPrChange>
              </w:rPr>
            </w:pPr>
            <w:r w:rsidRPr="00833095">
              <w:rPr>
                <w:b/>
                <w:bCs/>
                <w:color w:val="FF0000"/>
                <w:sz w:val="16"/>
                <w:szCs w:val="16"/>
                <w:u w:val="single"/>
                <w:rPrChange w:id="1707" w:author="Mike Banach" w:date="2023-11-20T13:58:00Z">
                  <w:rPr>
                    <w:b/>
                    <w:bCs/>
                    <w:color w:val="FF0000"/>
                    <w:sz w:val="16"/>
                    <w:szCs w:val="16"/>
                  </w:rPr>
                </w:rPrChange>
              </w:rPr>
              <w:t>SpawningYear</w:t>
            </w:r>
          </w:p>
        </w:tc>
        <w:tc>
          <w:tcPr>
            <w:tcW w:w="3600" w:type="dxa"/>
            <w:tcMar>
              <w:left w:w="29" w:type="dxa"/>
              <w:right w:w="29" w:type="dxa"/>
            </w:tcMar>
          </w:tcPr>
          <w:p w14:paraId="6A865A27" w14:textId="77777777" w:rsidR="00E063DB" w:rsidRPr="00325D88" w:rsidRDefault="00E063DB" w:rsidP="00E063DB">
            <w:pPr>
              <w:snapToGrid w:val="0"/>
              <w:rPr>
                <w:bCs/>
                <w:sz w:val="16"/>
                <w:szCs w:val="16"/>
              </w:rPr>
            </w:pPr>
            <w:r w:rsidRPr="0099077A">
              <w:rPr>
                <w:bCs/>
                <w:sz w:val="16"/>
                <w:szCs w:val="16"/>
              </w:rPr>
              <w:t xml:space="preserve">The </w:t>
            </w:r>
            <w:r>
              <w:rPr>
                <w:bCs/>
                <w:sz w:val="16"/>
                <w:szCs w:val="16"/>
              </w:rPr>
              <w:t xml:space="preserve">four-digit </w:t>
            </w:r>
            <w:r w:rsidRPr="0099077A">
              <w:rPr>
                <w:bCs/>
                <w:sz w:val="16"/>
                <w:szCs w:val="16"/>
              </w:rPr>
              <w:t>year in which spawning of this species</w:t>
            </w:r>
            <w:r>
              <w:rPr>
                <w:bCs/>
                <w:sz w:val="16"/>
                <w:szCs w:val="16"/>
              </w:rPr>
              <w:t xml:space="preserve"> (and run where appropriate)</w:t>
            </w:r>
            <w:r w:rsidRPr="0099077A">
              <w:rPr>
                <w:bCs/>
                <w:sz w:val="16"/>
                <w:szCs w:val="16"/>
              </w:rPr>
              <w:t xml:space="preserve"> beg</w:t>
            </w:r>
            <w:r>
              <w:rPr>
                <w:bCs/>
                <w:sz w:val="16"/>
                <w:szCs w:val="16"/>
              </w:rPr>
              <w:t>a</w:t>
            </w:r>
            <w:r w:rsidRPr="0099077A">
              <w:rPr>
                <w:bCs/>
                <w:sz w:val="16"/>
                <w:szCs w:val="16"/>
              </w:rPr>
              <w:t>n.</w:t>
            </w:r>
          </w:p>
        </w:tc>
        <w:tc>
          <w:tcPr>
            <w:tcW w:w="950" w:type="dxa"/>
            <w:tcMar>
              <w:left w:w="29" w:type="dxa"/>
              <w:right w:w="29" w:type="dxa"/>
            </w:tcMar>
          </w:tcPr>
          <w:p w14:paraId="3F3D8D2E" w14:textId="77777777" w:rsidR="00E063DB" w:rsidRPr="00C24B72" w:rsidRDefault="00E063DB" w:rsidP="00E063DB">
            <w:pPr>
              <w:snapToGrid w:val="0"/>
              <w:jc w:val="center"/>
              <w:rPr>
                <w:b/>
                <w:bCs/>
                <w:color w:val="FF0000"/>
                <w:sz w:val="16"/>
                <w:szCs w:val="16"/>
              </w:rPr>
            </w:pPr>
            <w:r w:rsidRPr="00C24B72">
              <w:rPr>
                <w:b/>
                <w:bCs/>
                <w:color w:val="FF0000"/>
                <w:sz w:val="16"/>
                <w:szCs w:val="16"/>
              </w:rPr>
              <w:t>Integer</w:t>
            </w:r>
          </w:p>
        </w:tc>
        <w:tc>
          <w:tcPr>
            <w:tcW w:w="8410" w:type="dxa"/>
            <w:gridSpan w:val="7"/>
          </w:tcPr>
          <w:p w14:paraId="375DFB5F" w14:textId="77777777" w:rsidR="00E063DB" w:rsidRPr="00325D88" w:rsidRDefault="00E063DB" w:rsidP="00E063DB">
            <w:pPr>
              <w:snapToGrid w:val="0"/>
              <w:rPr>
                <w:sz w:val="16"/>
                <w:szCs w:val="16"/>
              </w:rPr>
            </w:pPr>
            <w:r w:rsidRPr="0099077A">
              <w:rPr>
                <w:bCs/>
                <w:sz w:val="16"/>
                <w:szCs w:val="16"/>
              </w:rPr>
              <w:t xml:space="preserve">In cases where an unusual population </w:t>
            </w:r>
            <w:r>
              <w:rPr>
                <w:bCs/>
                <w:sz w:val="16"/>
                <w:szCs w:val="16"/>
              </w:rPr>
              <w:t xml:space="preserve">is </w:t>
            </w:r>
            <w:r w:rsidRPr="0099077A">
              <w:rPr>
                <w:bCs/>
                <w:sz w:val="16"/>
                <w:szCs w:val="16"/>
              </w:rPr>
              <w:t>spawn</w:t>
            </w:r>
            <w:r>
              <w:rPr>
                <w:bCs/>
                <w:sz w:val="16"/>
                <w:szCs w:val="16"/>
              </w:rPr>
              <w:t>ed</w:t>
            </w:r>
            <w:r w:rsidRPr="0099077A">
              <w:rPr>
                <w:bCs/>
                <w:sz w:val="16"/>
                <w:szCs w:val="16"/>
              </w:rPr>
              <w:t xml:space="preserve"> uncharacteristically early (before Jan</w:t>
            </w:r>
            <w:r>
              <w:rPr>
                <w:bCs/>
                <w:sz w:val="16"/>
                <w:szCs w:val="16"/>
              </w:rPr>
              <w:t>uary</w:t>
            </w:r>
            <w:r w:rsidRPr="0099077A">
              <w:rPr>
                <w:bCs/>
                <w:sz w:val="16"/>
                <w:szCs w:val="16"/>
              </w:rPr>
              <w:t xml:space="preserve"> 1</w:t>
            </w:r>
            <w:r>
              <w:rPr>
                <w:bCs/>
                <w:sz w:val="16"/>
                <w:szCs w:val="16"/>
              </w:rPr>
              <w:t xml:space="preserve"> for spring spawners</w:t>
            </w:r>
            <w:r w:rsidRPr="0099077A">
              <w:rPr>
                <w:bCs/>
                <w:sz w:val="16"/>
                <w:szCs w:val="16"/>
              </w:rPr>
              <w:t xml:space="preserve">) or late (after </w:t>
            </w:r>
            <w:r>
              <w:rPr>
                <w:bCs/>
                <w:sz w:val="16"/>
                <w:szCs w:val="16"/>
              </w:rPr>
              <w:t>December 3</w:t>
            </w:r>
            <w:r w:rsidRPr="0099077A">
              <w:rPr>
                <w:bCs/>
                <w:sz w:val="16"/>
                <w:szCs w:val="16"/>
              </w:rPr>
              <w:t>1</w:t>
            </w:r>
            <w:r>
              <w:rPr>
                <w:bCs/>
                <w:sz w:val="16"/>
                <w:szCs w:val="16"/>
              </w:rPr>
              <w:t xml:space="preserve"> for fall spawners</w:t>
            </w:r>
            <w:r w:rsidRPr="0099077A">
              <w:rPr>
                <w:bCs/>
                <w:sz w:val="16"/>
                <w:szCs w:val="16"/>
              </w:rPr>
              <w:t>) for the species</w:t>
            </w:r>
            <w:r>
              <w:rPr>
                <w:bCs/>
                <w:sz w:val="16"/>
                <w:szCs w:val="16"/>
              </w:rPr>
              <w:t xml:space="preserve"> (and perhaps run)</w:t>
            </w:r>
            <w:r w:rsidRPr="0099077A">
              <w:rPr>
                <w:bCs/>
                <w:sz w:val="16"/>
                <w:szCs w:val="16"/>
              </w:rPr>
              <w:t>, assign the year based on the majority of populations of this species</w:t>
            </w:r>
            <w:r>
              <w:rPr>
                <w:bCs/>
                <w:sz w:val="16"/>
                <w:szCs w:val="16"/>
              </w:rPr>
              <w:t>/run</w:t>
            </w:r>
            <w:r w:rsidRPr="0099077A">
              <w:rPr>
                <w:bCs/>
                <w:sz w:val="16"/>
                <w:szCs w:val="16"/>
              </w:rPr>
              <w:t xml:space="preserve"> in order to be consistent for all members of th</w:t>
            </w:r>
            <w:r>
              <w:rPr>
                <w:bCs/>
                <w:sz w:val="16"/>
                <w:szCs w:val="16"/>
              </w:rPr>
              <w:t>e</w:t>
            </w:r>
            <w:r w:rsidRPr="0099077A">
              <w:rPr>
                <w:bCs/>
                <w:sz w:val="16"/>
                <w:szCs w:val="16"/>
              </w:rPr>
              <w:t xml:space="preserve"> </w:t>
            </w:r>
            <w:r>
              <w:rPr>
                <w:bCs/>
                <w:sz w:val="16"/>
                <w:szCs w:val="16"/>
              </w:rPr>
              <w:t xml:space="preserve">spawning </w:t>
            </w:r>
            <w:r w:rsidRPr="0099077A">
              <w:rPr>
                <w:bCs/>
                <w:sz w:val="16"/>
                <w:szCs w:val="16"/>
              </w:rPr>
              <w:t xml:space="preserve">cohort. </w:t>
            </w:r>
            <w:r>
              <w:rPr>
                <w:bCs/>
                <w:sz w:val="16"/>
                <w:szCs w:val="16"/>
              </w:rPr>
              <w:t xml:space="preserve"> For example, most </w:t>
            </w:r>
            <w:r w:rsidRPr="0099077A">
              <w:rPr>
                <w:bCs/>
                <w:sz w:val="16"/>
                <w:szCs w:val="16"/>
              </w:rPr>
              <w:t>coho spawn in fall but a</w:t>
            </w:r>
            <w:r>
              <w:rPr>
                <w:bCs/>
                <w:sz w:val="16"/>
                <w:szCs w:val="16"/>
              </w:rPr>
              <w:t xml:space="preserve"> few</w:t>
            </w:r>
            <w:r w:rsidRPr="0099077A">
              <w:rPr>
                <w:bCs/>
                <w:sz w:val="16"/>
                <w:szCs w:val="16"/>
              </w:rPr>
              <w:t xml:space="preserve"> population</w:t>
            </w:r>
            <w:r>
              <w:rPr>
                <w:bCs/>
                <w:sz w:val="16"/>
                <w:szCs w:val="16"/>
              </w:rPr>
              <w:t>s</w:t>
            </w:r>
            <w:r w:rsidRPr="0099077A">
              <w:rPr>
                <w:bCs/>
                <w:sz w:val="16"/>
                <w:szCs w:val="16"/>
              </w:rPr>
              <w:t xml:space="preserve"> </w:t>
            </w:r>
            <w:r>
              <w:rPr>
                <w:bCs/>
                <w:sz w:val="16"/>
                <w:szCs w:val="16"/>
              </w:rPr>
              <w:t>do</w:t>
            </w:r>
            <w:r w:rsidRPr="0099077A">
              <w:rPr>
                <w:bCs/>
                <w:sz w:val="16"/>
                <w:szCs w:val="16"/>
              </w:rPr>
              <w:t xml:space="preserve"> not begin spawning until after Jan. 1. </w:t>
            </w:r>
            <w:r>
              <w:rPr>
                <w:bCs/>
                <w:sz w:val="16"/>
                <w:szCs w:val="16"/>
              </w:rPr>
              <w:t xml:space="preserve"> </w:t>
            </w:r>
            <w:r w:rsidRPr="0099077A">
              <w:rPr>
                <w:bCs/>
                <w:sz w:val="16"/>
                <w:szCs w:val="16"/>
              </w:rPr>
              <w:t xml:space="preserve">The spawning year </w:t>
            </w:r>
            <w:r>
              <w:rPr>
                <w:bCs/>
                <w:sz w:val="16"/>
                <w:szCs w:val="16"/>
              </w:rPr>
              <w:t xml:space="preserve">assigned for these unusual populations would match </w:t>
            </w:r>
            <w:r w:rsidRPr="0099077A">
              <w:rPr>
                <w:bCs/>
                <w:sz w:val="16"/>
                <w:szCs w:val="16"/>
              </w:rPr>
              <w:t>the other populations that spawned in the fall</w:t>
            </w:r>
            <w:r>
              <w:rPr>
                <w:bCs/>
                <w:sz w:val="16"/>
                <w:szCs w:val="16"/>
              </w:rPr>
              <w:t>, even though these particular populations did not begin spawning until after December 31</w:t>
            </w:r>
            <w:r w:rsidRPr="0099077A">
              <w:rPr>
                <w:bCs/>
                <w:sz w:val="16"/>
                <w:szCs w:val="16"/>
              </w:rPr>
              <w:t>.</w:t>
            </w:r>
          </w:p>
        </w:tc>
      </w:tr>
      <w:tr w:rsidR="00E063DB" w:rsidRPr="00B51678" w14:paraId="047F9A8E" w14:textId="77777777" w:rsidTr="00E063DB">
        <w:trPr>
          <w:cantSplit/>
        </w:trPr>
        <w:tc>
          <w:tcPr>
            <w:tcW w:w="1728" w:type="dxa"/>
            <w:tcMar>
              <w:left w:w="29" w:type="dxa"/>
              <w:right w:w="29" w:type="dxa"/>
            </w:tcMar>
          </w:tcPr>
          <w:p w14:paraId="19991C02" w14:textId="77777777" w:rsidR="00E063DB" w:rsidRPr="00AE2D9E" w:rsidRDefault="00E063DB" w:rsidP="00E063DB">
            <w:pPr>
              <w:snapToGrid w:val="0"/>
              <w:rPr>
                <w:bCs/>
                <w:color w:val="FF0000"/>
                <w:sz w:val="16"/>
                <w:szCs w:val="16"/>
              </w:rPr>
            </w:pPr>
            <w:r w:rsidRPr="00AE2D9E">
              <w:rPr>
                <w:b/>
                <w:bCs/>
                <w:color w:val="FF0000"/>
                <w:sz w:val="16"/>
                <w:szCs w:val="16"/>
              </w:rPr>
              <w:t>ContactAgency</w:t>
            </w:r>
          </w:p>
        </w:tc>
        <w:tc>
          <w:tcPr>
            <w:tcW w:w="3600" w:type="dxa"/>
            <w:tcMar>
              <w:left w:w="29" w:type="dxa"/>
              <w:right w:w="29" w:type="dxa"/>
            </w:tcMar>
          </w:tcPr>
          <w:p w14:paraId="21D433B3" w14:textId="77777777" w:rsidR="00E063DB" w:rsidRPr="0099077A" w:rsidRDefault="00E063DB" w:rsidP="00E063DB">
            <w:pPr>
              <w:snapToGrid w:val="0"/>
              <w:rPr>
                <w:bCs/>
                <w:sz w:val="16"/>
                <w:szCs w:val="16"/>
              </w:rPr>
            </w:pPr>
            <w:r>
              <w:rPr>
                <w:bCs/>
                <w:sz w:val="16"/>
                <w:szCs w:val="16"/>
              </w:rPr>
              <w:t>Agency, tribe, or other entity, or person responsible for these data that is the best contact for questions that may arise about this data record.</w:t>
            </w:r>
          </w:p>
        </w:tc>
        <w:tc>
          <w:tcPr>
            <w:tcW w:w="950" w:type="dxa"/>
            <w:tcMar>
              <w:left w:w="29" w:type="dxa"/>
              <w:right w:w="29" w:type="dxa"/>
            </w:tcMar>
          </w:tcPr>
          <w:p w14:paraId="64D00BA1" w14:textId="77777777" w:rsidR="00E063DB" w:rsidRPr="00AE2D9E" w:rsidRDefault="00E063DB" w:rsidP="00E063DB">
            <w:pPr>
              <w:snapToGrid w:val="0"/>
              <w:jc w:val="center"/>
              <w:rPr>
                <w:bCs/>
                <w:color w:val="FF0000"/>
                <w:sz w:val="16"/>
                <w:szCs w:val="16"/>
              </w:rPr>
            </w:pPr>
            <w:r w:rsidRPr="00AE2D9E">
              <w:rPr>
                <w:b/>
                <w:bCs/>
                <w:color w:val="FF0000"/>
                <w:sz w:val="16"/>
                <w:szCs w:val="16"/>
              </w:rPr>
              <w:t>Text 255</w:t>
            </w:r>
          </w:p>
        </w:tc>
        <w:tc>
          <w:tcPr>
            <w:tcW w:w="4695" w:type="dxa"/>
            <w:gridSpan w:val="5"/>
          </w:tcPr>
          <w:p w14:paraId="1C5B02C5" w14:textId="77777777" w:rsidR="00E063DB" w:rsidRDefault="00E063DB" w:rsidP="00E063D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A860CE4" w14:textId="77777777" w:rsidR="00E063DB" w:rsidRDefault="00E063DB" w:rsidP="00E063DB">
            <w:pPr>
              <w:snapToGrid w:val="0"/>
              <w:rPr>
                <w:sz w:val="16"/>
                <w:szCs w:val="16"/>
              </w:rPr>
            </w:pPr>
          </w:p>
          <w:p w14:paraId="33A9720D" w14:textId="77777777" w:rsidR="00E063DB" w:rsidRDefault="00E063DB" w:rsidP="00E063DB">
            <w:pPr>
              <w:numPr>
                <w:ilvl w:val="0"/>
                <w:numId w:val="16"/>
              </w:numPr>
              <w:snapToGrid w:val="0"/>
              <w:ind w:left="173" w:hanging="144"/>
              <w:rPr>
                <w:sz w:val="16"/>
                <w:szCs w:val="16"/>
              </w:rPr>
            </w:pPr>
            <w:r w:rsidRPr="00BF2C3A">
              <w:rPr>
                <w:sz w:val="16"/>
                <w:szCs w:val="16"/>
              </w:rPr>
              <w:t>Columbia River Inter-Tribal Fish Commission</w:t>
            </w:r>
          </w:p>
          <w:p w14:paraId="068933CB" w14:textId="77777777" w:rsidR="00E063DB" w:rsidRDefault="00E063DB" w:rsidP="00E063DB">
            <w:pPr>
              <w:numPr>
                <w:ilvl w:val="0"/>
                <w:numId w:val="16"/>
              </w:numPr>
              <w:snapToGrid w:val="0"/>
              <w:ind w:left="173" w:hanging="144"/>
              <w:rPr>
                <w:sz w:val="16"/>
                <w:szCs w:val="16"/>
              </w:rPr>
            </w:pPr>
            <w:r w:rsidRPr="00BF2C3A">
              <w:rPr>
                <w:sz w:val="16"/>
                <w:szCs w:val="16"/>
              </w:rPr>
              <w:t>Confederated Tribes</w:t>
            </w:r>
            <w:r>
              <w:rPr>
                <w:sz w:val="16"/>
                <w:szCs w:val="16"/>
              </w:rPr>
              <w:t xml:space="preserve"> of the Colville Reservation</w:t>
            </w:r>
          </w:p>
          <w:p w14:paraId="5894A8C5" w14:textId="77777777" w:rsidR="00E063DB" w:rsidRDefault="00E063DB" w:rsidP="00E063DB">
            <w:pPr>
              <w:numPr>
                <w:ilvl w:val="0"/>
                <w:numId w:val="16"/>
              </w:numPr>
              <w:snapToGrid w:val="0"/>
              <w:ind w:left="173" w:hanging="144"/>
              <w:rPr>
                <w:sz w:val="16"/>
                <w:szCs w:val="16"/>
              </w:rPr>
            </w:pPr>
            <w:r w:rsidRPr="00BF2C3A">
              <w:rPr>
                <w:sz w:val="16"/>
                <w:szCs w:val="16"/>
              </w:rPr>
              <w:t>Confederated Tribes and Bands of the Yakama Nation</w:t>
            </w:r>
          </w:p>
          <w:p w14:paraId="5A1B65FB" w14:textId="77777777" w:rsidR="00E063DB" w:rsidRDefault="00E063DB" w:rsidP="00E063DB">
            <w:pPr>
              <w:numPr>
                <w:ilvl w:val="0"/>
                <w:numId w:val="16"/>
              </w:numPr>
              <w:snapToGrid w:val="0"/>
              <w:ind w:left="173" w:hanging="144"/>
              <w:rPr>
                <w:sz w:val="16"/>
                <w:szCs w:val="16"/>
              </w:rPr>
            </w:pPr>
            <w:r w:rsidRPr="00BF2C3A">
              <w:rPr>
                <w:sz w:val="16"/>
                <w:szCs w:val="16"/>
              </w:rPr>
              <w:t>Confederated Tribes of the Umatilla Indian Reservation</w:t>
            </w:r>
          </w:p>
          <w:p w14:paraId="682434E8" w14:textId="77777777" w:rsidR="00E063DB" w:rsidRPr="009A4EC7" w:rsidRDefault="00E063DB" w:rsidP="00E063DB">
            <w:pPr>
              <w:numPr>
                <w:ilvl w:val="0"/>
                <w:numId w:val="16"/>
              </w:numPr>
              <w:snapToGrid w:val="0"/>
              <w:ind w:left="173" w:hanging="144"/>
              <w:rPr>
                <w:sz w:val="16"/>
                <w:szCs w:val="16"/>
              </w:rPr>
            </w:pPr>
            <w:r w:rsidRPr="00BF2C3A">
              <w:rPr>
                <w:sz w:val="16"/>
                <w:szCs w:val="16"/>
              </w:rPr>
              <w:t>Confederated Tribes of the Warm Springs Reservation of Oregon</w:t>
            </w:r>
          </w:p>
        </w:tc>
        <w:tc>
          <w:tcPr>
            <w:tcW w:w="3715" w:type="dxa"/>
            <w:gridSpan w:val="2"/>
          </w:tcPr>
          <w:p w14:paraId="500EA99B" w14:textId="77777777" w:rsidR="00E063DB" w:rsidRDefault="00E063DB" w:rsidP="00E063DB">
            <w:pPr>
              <w:numPr>
                <w:ilvl w:val="0"/>
                <w:numId w:val="16"/>
              </w:numPr>
              <w:snapToGrid w:val="0"/>
              <w:ind w:left="173" w:hanging="144"/>
              <w:rPr>
                <w:sz w:val="16"/>
                <w:szCs w:val="16"/>
              </w:rPr>
            </w:pPr>
            <w:r w:rsidRPr="00C0012B">
              <w:rPr>
                <w:sz w:val="16"/>
                <w:szCs w:val="16"/>
              </w:rPr>
              <w:t>Fish Passage Center</w:t>
            </w:r>
          </w:p>
          <w:p w14:paraId="5D8D8CC7" w14:textId="77777777" w:rsidR="00E063DB" w:rsidRDefault="00E063DB" w:rsidP="00E063DB">
            <w:pPr>
              <w:numPr>
                <w:ilvl w:val="0"/>
                <w:numId w:val="16"/>
              </w:numPr>
              <w:snapToGrid w:val="0"/>
              <w:ind w:left="173" w:hanging="144"/>
              <w:rPr>
                <w:sz w:val="16"/>
                <w:szCs w:val="16"/>
              </w:rPr>
            </w:pPr>
            <w:r w:rsidRPr="00BF2C3A">
              <w:rPr>
                <w:sz w:val="16"/>
                <w:szCs w:val="16"/>
              </w:rPr>
              <w:t>Idaho Department of Fish and Game</w:t>
            </w:r>
          </w:p>
          <w:p w14:paraId="1A5E9699" w14:textId="77777777" w:rsidR="00E063DB" w:rsidRDefault="00E063DB" w:rsidP="00E063DB">
            <w:pPr>
              <w:numPr>
                <w:ilvl w:val="0"/>
                <w:numId w:val="16"/>
              </w:numPr>
              <w:snapToGrid w:val="0"/>
              <w:ind w:left="173" w:hanging="144"/>
              <w:rPr>
                <w:sz w:val="16"/>
                <w:szCs w:val="16"/>
              </w:rPr>
            </w:pPr>
            <w:r w:rsidRPr="00BF2C3A">
              <w:rPr>
                <w:sz w:val="16"/>
                <w:szCs w:val="16"/>
              </w:rPr>
              <w:t>Nez Perce Tribe</w:t>
            </w:r>
          </w:p>
          <w:p w14:paraId="39C41910" w14:textId="77777777" w:rsidR="00E063DB" w:rsidRDefault="00E063DB" w:rsidP="00E063DB">
            <w:pPr>
              <w:numPr>
                <w:ilvl w:val="0"/>
                <w:numId w:val="16"/>
              </w:numPr>
              <w:snapToGrid w:val="0"/>
              <w:ind w:left="173" w:hanging="144"/>
              <w:rPr>
                <w:sz w:val="16"/>
                <w:szCs w:val="16"/>
              </w:rPr>
            </w:pPr>
            <w:r w:rsidRPr="00C0012B">
              <w:rPr>
                <w:sz w:val="16"/>
                <w:szCs w:val="16"/>
              </w:rPr>
              <w:t>Northwest Indian Fisheries Commission</w:t>
            </w:r>
          </w:p>
          <w:p w14:paraId="33025E78" w14:textId="77777777" w:rsidR="00E063DB" w:rsidRDefault="00E063DB" w:rsidP="00E063DB">
            <w:pPr>
              <w:numPr>
                <w:ilvl w:val="0"/>
                <w:numId w:val="16"/>
              </w:numPr>
              <w:snapToGrid w:val="0"/>
              <w:ind w:left="173" w:hanging="144"/>
              <w:rPr>
                <w:sz w:val="16"/>
                <w:szCs w:val="16"/>
              </w:rPr>
            </w:pPr>
            <w:r w:rsidRPr="00BF2C3A">
              <w:rPr>
                <w:sz w:val="16"/>
                <w:szCs w:val="16"/>
              </w:rPr>
              <w:t>Oregon Department of Fish and Wildlife</w:t>
            </w:r>
          </w:p>
          <w:p w14:paraId="7CEEEB65" w14:textId="77777777" w:rsidR="00E063DB" w:rsidRDefault="00E063DB" w:rsidP="00E063DB">
            <w:pPr>
              <w:numPr>
                <w:ilvl w:val="0"/>
                <w:numId w:val="16"/>
              </w:numPr>
              <w:snapToGrid w:val="0"/>
              <w:ind w:left="173" w:hanging="144"/>
              <w:rPr>
                <w:sz w:val="16"/>
                <w:szCs w:val="16"/>
              </w:rPr>
            </w:pPr>
            <w:r w:rsidRPr="004C1264">
              <w:rPr>
                <w:sz w:val="16"/>
                <w:szCs w:val="16"/>
              </w:rPr>
              <w:t>Quantitative Consultants, Inc.</w:t>
            </w:r>
          </w:p>
          <w:p w14:paraId="74C97EAB" w14:textId="77777777" w:rsidR="00E063DB" w:rsidRDefault="00E063DB" w:rsidP="00E063DB">
            <w:pPr>
              <w:numPr>
                <w:ilvl w:val="0"/>
                <w:numId w:val="16"/>
              </w:numPr>
              <w:snapToGrid w:val="0"/>
              <w:ind w:left="173" w:hanging="144"/>
              <w:rPr>
                <w:sz w:val="16"/>
                <w:szCs w:val="16"/>
              </w:rPr>
            </w:pPr>
            <w:r w:rsidRPr="00C0012B">
              <w:rPr>
                <w:sz w:val="16"/>
                <w:szCs w:val="16"/>
              </w:rPr>
              <w:t>Shoshone-Ba</w:t>
            </w:r>
            <w:r>
              <w:rPr>
                <w:sz w:val="16"/>
                <w:szCs w:val="16"/>
              </w:rPr>
              <w:t>nnock Tribes</w:t>
            </w:r>
          </w:p>
          <w:p w14:paraId="710D656C" w14:textId="77777777" w:rsidR="00E063DB" w:rsidRPr="00C0012B" w:rsidRDefault="00E063DB" w:rsidP="00E063DB">
            <w:pPr>
              <w:numPr>
                <w:ilvl w:val="0"/>
                <w:numId w:val="16"/>
              </w:numPr>
              <w:snapToGrid w:val="0"/>
              <w:ind w:left="173" w:hanging="144"/>
              <w:rPr>
                <w:bCs/>
                <w:sz w:val="16"/>
                <w:szCs w:val="16"/>
              </w:rPr>
            </w:pPr>
            <w:r w:rsidRPr="00BF2C3A">
              <w:rPr>
                <w:sz w:val="16"/>
                <w:szCs w:val="16"/>
              </w:rPr>
              <w:t>Spokane Tribe of Indians</w:t>
            </w:r>
          </w:p>
          <w:p w14:paraId="29F8D174" w14:textId="77777777" w:rsidR="00E063DB" w:rsidRPr="006642D6" w:rsidRDefault="00E063DB" w:rsidP="00E063DB">
            <w:pPr>
              <w:numPr>
                <w:ilvl w:val="0"/>
                <w:numId w:val="16"/>
              </w:numPr>
              <w:snapToGrid w:val="0"/>
              <w:ind w:left="173" w:hanging="144"/>
              <w:rPr>
                <w:bCs/>
                <w:sz w:val="16"/>
                <w:szCs w:val="16"/>
              </w:rPr>
            </w:pPr>
            <w:r w:rsidRPr="00C0012B">
              <w:rPr>
                <w:bCs/>
                <w:sz w:val="16"/>
                <w:szCs w:val="16"/>
              </w:rPr>
              <w:t>U.S. Fish and Wildlife Service</w:t>
            </w:r>
          </w:p>
          <w:p w14:paraId="4988144D" w14:textId="77777777" w:rsidR="00E063DB" w:rsidRDefault="00E063DB" w:rsidP="00E063DB">
            <w:pPr>
              <w:numPr>
                <w:ilvl w:val="0"/>
                <w:numId w:val="16"/>
              </w:numPr>
              <w:snapToGrid w:val="0"/>
              <w:ind w:left="173" w:hanging="144"/>
              <w:rPr>
                <w:sz w:val="16"/>
                <w:szCs w:val="16"/>
              </w:rPr>
            </w:pPr>
            <w:r w:rsidRPr="00BF2C3A">
              <w:rPr>
                <w:sz w:val="16"/>
                <w:szCs w:val="16"/>
              </w:rPr>
              <w:t>Washington Department of Fish and Wildlife</w:t>
            </w:r>
          </w:p>
        </w:tc>
      </w:tr>
      <w:tr w:rsidR="00E063DB" w:rsidRPr="00B51678" w14:paraId="3DB59B63" w14:textId="77777777" w:rsidTr="00E063DB">
        <w:trPr>
          <w:cantSplit/>
        </w:trPr>
        <w:tc>
          <w:tcPr>
            <w:tcW w:w="1728" w:type="dxa"/>
            <w:tcMar>
              <w:left w:w="29" w:type="dxa"/>
              <w:right w:w="29" w:type="dxa"/>
            </w:tcMar>
          </w:tcPr>
          <w:p w14:paraId="2E58DF20" w14:textId="77777777" w:rsidR="00E063DB" w:rsidRPr="00AE2D9E" w:rsidRDefault="00E063DB" w:rsidP="00E063DB">
            <w:pPr>
              <w:snapToGrid w:val="0"/>
              <w:rPr>
                <w:bCs/>
                <w:color w:val="FF0000"/>
                <w:sz w:val="16"/>
                <w:szCs w:val="16"/>
              </w:rPr>
            </w:pPr>
            <w:r w:rsidRPr="00AE2D9E">
              <w:rPr>
                <w:b/>
                <w:bCs/>
                <w:color w:val="FF0000"/>
                <w:sz w:val="16"/>
                <w:szCs w:val="16"/>
              </w:rPr>
              <w:t>MethodNumber</w:t>
            </w:r>
          </w:p>
        </w:tc>
        <w:tc>
          <w:tcPr>
            <w:tcW w:w="3600" w:type="dxa"/>
            <w:tcMar>
              <w:left w:w="29" w:type="dxa"/>
              <w:right w:w="29" w:type="dxa"/>
            </w:tcMar>
          </w:tcPr>
          <w:p w14:paraId="2274A88B" w14:textId="77777777" w:rsidR="00E063DB" w:rsidRDefault="00E063DB" w:rsidP="00E063DB">
            <w:pPr>
              <w:snapToGrid w:val="0"/>
              <w:rPr>
                <w:bCs/>
                <w:sz w:val="16"/>
                <w:szCs w:val="16"/>
              </w:rPr>
            </w:pPr>
            <w:r>
              <w:rPr>
                <w:bCs/>
                <w:sz w:val="16"/>
                <w:szCs w:val="16"/>
              </w:rPr>
              <w:t>This field represents the method(s) used to calculate the values in the "Indicators" and "Metrics" sections.</w:t>
            </w:r>
          </w:p>
          <w:p w14:paraId="70728EC5" w14:textId="77777777" w:rsidR="00E063DB" w:rsidRDefault="00E063DB" w:rsidP="00E063DB">
            <w:pPr>
              <w:snapToGrid w:val="0"/>
              <w:rPr>
                <w:bCs/>
                <w:sz w:val="16"/>
                <w:szCs w:val="16"/>
              </w:rPr>
            </w:pPr>
          </w:p>
          <w:p w14:paraId="75DC1732" w14:textId="77777777" w:rsidR="00E063DB" w:rsidRPr="0099077A" w:rsidRDefault="00E063DB" w:rsidP="00E063DB">
            <w:pPr>
              <w:snapToGrid w:val="0"/>
              <w:rPr>
                <w:bCs/>
                <w:sz w:val="16"/>
                <w:szCs w:val="16"/>
              </w:rPr>
            </w:pPr>
            <w:r>
              <w:rPr>
                <w:bCs/>
                <w:sz w:val="16"/>
                <w:szCs w:val="16"/>
              </w:rPr>
              <w:t>This field is used in conjunction with the ContactAgency field.  See the Codes/Conventions column for details.</w:t>
            </w:r>
          </w:p>
        </w:tc>
        <w:tc>
          <w:tcPr>
            <w:tcW w:w="950" w:type="dxa"/>
            <w:tcMar>
              <w:left w:w="29" w:type="dxa"/>
              <w:right w:w="29" w:type="dxa"/>
            </w:tcMar>
          </w:tcPr>
          <w:p w14:paraId="1772CE48" w14:textId="2EE5B10B" w:rsidR="00E063DB" w:rsidRPr="00AE2D9E" w:rsidRDefault="00E063DB" w:rsidP="00E063DB">
            <w:pPr>
              <w:snapToGrid w:val="0"/>
              <w:jc w:val="center"/>
              <w:rPr>
                <w:bCs/>
                <w:color w:val="FF0000"/>
                <w:sz w:val="16"/>
                <w:szCs w:val="16"/>
              </w:rPr>
            </w:pPr>
            <w:del w:id="1708" w:author="Mike Banach" w:date="2023-11-20T15:57:00Z">
              <w:r w:rsidRPr="00AE2D9E" w:rsidDel="00C04F87">
                <w:rPr>
                  <w:b/>
                  <w:bCs/>
                  <w:color w:val="FF0000"/>
                  <w:sz w:val="16"/>
                  <w:szCs w:val="16"/>
                </w:rPr>
                <w:delText>Byte</w:delText>
              </w:r>
            </w:del>
            <w:ins w:id="1709" w:author="Mike Banach" w:date="2023-11-20T15:57:00Z">
              <w:r w:rsidR="00C04F87">
                <w:rPr>
                  <w:b/>
                  <w:bCs/>
                  <w:color w:val="FF0000"/>
                  <w:sz w:val="16"/>
                  <w:szCs w:val="16"/>
                </w:rPr>
                <w:t>Integer</w:t>
              </w:r>
            </w:ins>
          </w:p>
        </w:tc>
        <w:tc>
          <w:tcPr>
            <w:tcW w:w="8410" w:type="dxa"/>
            <w:gridSpan w:val="7"/>
          </w:tcPr>
          <w:p w14:paraId="2A605009" w14:textId="77777777" w:rsidR="00E063DB" w:rsidRDefault="00E063DB" w:rsidP="00E063DB">
            <w:pPr>
              <w:snapToGrid w:val="0"/>
              <w:rPr>
                <w:bCs/>
                <w:sz w:val="16"/>
                <w:szCs w:val="16"/>
              </w:rPr>
            </w:pPr>
            <w:r>
              <w:rPr>
                <w:bCs/>
                <w:sz w:val="16"/>
                <w:szCs w:val="16"/>
              </w:rPr>
              <w:t>This field, along with the "ContactAgency" field above, identifies which entity calculated the values in the record and which (set of) methods were used to calculate them.  These fields allow for multiple entries for the same population and year.  Thus, it is possible to share values that are based on different assumptions.</w:t>
            </w:r>
          </w:p>
          <w:p w14:paraId="4BEB45BB" w14:textId="77777777" w:rsidR="00E063DB" w:rsidRDefault="00E063DB" w:rsidP="00E063DB">
            <w:pPr>
              <w:snapToGrid w:val="0"/>
              <w:rPr>
                <w:bCs/>
                <w:sz w:val="16"/>
                <w:szCs w:val="16"/>
              </w:rPr>
            </w:pPr>
          </w:p>
          <w:p w14:paraId="1BDEF652" w14:textId="77777777" w:rsidR="00E063DB" w:rsidRDefault="00E063DB" w:rsidP="00E063DB">
            <w:pPr>
              <w:snapToGrid w:val="0"/>
              <w:rPr>
                <w:bCs/>
                <w:sz w:val="16"/>
                <w:szCs w:val="16"/>
              </w:rPr>
            </w:pPr>
            <w:r>
              <w:rPr>
                <w:bCs/>
                <w:sz w:val="16"/>
                <w:szCs w:val="16"/>
              </w:rPr>
              <w:t>If only one set of methods is used to calculate the values for all years for a population, enter "1" for all records.  Even if methods changed, you can enter "1" for all records if there is always only one record per year for a population.</w:t>
            </w:r>
          </w:p>
          <w:p w14:paraId="539C6408" w14:textId="77777777" w:rsidR="00E063DB" w:rsidRDefault="00E063DB" w:rsidP="00E063DB">
            <w:pPr>
              <w:snapToGrid w:val="0"/>
              <w:rPr>
                <w:bCs/>
                <w:sz w:val="16"/>
                <w:szCs w:val="16"/>
              </w:rPr>
            </w:pPr>
          </w:p>
          <w:p w14:paraId="31B6623F" w14:textId="77777777" w:rsidR="00E063DB" w:rsidRDefault="00E063DB" w:rsidP="00E063DB">
            <w:pPr>
              <w:snapToGrid w:val="0"/>
              <w:rPr>
                <w:bCs/>
                <w:sz w:val="16"/>
                <w:szCs w:val="16"/>
              </w:rPr>
            </w:pPr>
            <w:r>
              <w:rPr>
                <w:bCs/>
                <w:sz w:val="16"/>
                <w:szCs w:val="16"/>
              </w:rPr>
              <w:t>If more than one set of methods is used to calculate final values over a range of years for a population, use this field to indicate which records are meant to go together.  For example, if method 1 was used to calculate values for 1960 through 1994, and method 2 was used to calculate values for 1980 through 2013, then there will be more than one record for the years 1980 through 1994.  In such cases you would enter "1" for records that result from the 1960-1994 method, and "2" for records that result from the 1980-2013 method.  Similarly, if 3 different methods are proposed in an area for the same years, then use "1" and "2" and "3" to indicate which records belong together.  This lets a data user know which records belong together.</w:t>
            </w:r>
          </w:p>
          <w:p w14:paraId="3CE3CE79" w14:textId="77777777" w:rsidR="00E063DB" w:rsidRDefault="00E063DB" w:rsidP="00E063DB">
            <w:pPr>
              <w:snapToGrid w:val="0"/>
              <w:rPr>
                <w:bCs/>
                <w:sz w:val="16"/>
                <w:szCs w:val="16"/>
              </w:rPr>
            </w:pPr>
          </w:p>
          <w:p w14:paraId="0A74CBA8" w14:textId="77777777" w:rsidR="00E063DB" w:rsidRPr="0099077A" w:rsidRDefault="00E063DB" w:rsidP="00E063DB">
            <w:pPr>
              <w:snapToGrid w:val="0"/>
              <w:rPr>
                <w:bCs/>
                <w:sz w:val="16"/>
                <w:szCs w:val="16"/>
              </w:rPr>
            </w:pPr>
            <w:r>
              <w:rPr>
                <w:bCs/>
                <w:sz w:val="16"/>
                <w:szCs w:val="16"/>
              </w:rPr>
              <w:t>When more than one record exists for a population X year combination, it is up to biologists using the data to select the value of most use when conducting their day to day business.  The ContactAgency and MethodNumber fields allow for this.</w:t>
            </w:r>
          </w:p>
        </w:tc>
      </w:tr>
      <w:tr w:rsidR="00E063DB" w:rsidRPr="00B51678" w14:paraId="53A1ACD6" w14:textId="77777777" w:rsidTr="00E063DB">
        <w:trPr>
          <w:cantSplit/>
        </w:trPr>
        <w:tc>
          <w:tcPr>
            <w:tcW w:w="1728" w:type="dxa"/>
            <w:tcMar>
              <w:left w:w="29" w:type="dxa"/>
              <w:right w:w="29" w:type="dxa"/>
            </w:tcMar>
          </w:tcPr>
          <w:p w14:paraId="7B16F702" w14:textId="77777777" w:rsidR="00E063DB" w:rsidRPr="003B785E" w:rsidRDefault="00E063DB" w:rsidP="00E063DB">
            <w:pPr>
              <w:snapToGrid w:val="0"/>
              <w:rPr>
                <w:b/>
                <w:bCs/>
                <w:color w:val="FF0000"/>
                <w:sz w:val="16"/>
                <w:szCs w:val="16"/>
              </w:rPr>
            </w:pPr>
            <w:r w:rsidRPr="00976CC0">
              <w:rPr>
                <w:b/>
                <w:bCs/>
                <w:color w:val="FF0000"/>
                <w:sz w:val="16"/>
                <w:szCs w:val="16"/>
              </w:rPr>
              <w:lastRenderedPageBreak/>
              <w:t>BestValue</w:t>
            </w:r>
          </w:p>
        </w:tc>
        <w:tc>
          <w:tcPr>
            <w:tcW w:w="3600" w:type="dxa"/>
            <w:tcMar>
              <w:left w:w="29" w:type="dxa"/>
              <w:right w:w="29" w:type="dxa"/>
            </w:tcMar>
          </w:tcPr>
          <w:p w14:paraId="3B0F03F5" w14:textId="18840AA1" w:rsidR="00E063DB" w:rsidRDefault="00E063DB" w:rsidP="00E063DB">
            <w:pPr>
              <w:snapToGrid w:val="0"/>
              <w:rPr>
                <w:bCs/>
                <w:sz w:val="16"/>
                <w:szCs w:val="16"/>
              </w:rPr>
            </w:pPr>
            <w:r>
              <w:rPr>
                <w:bCs/>
                <w:sz w:val="16"/>
                <w:szCs w:val="16"/>
              </w:rPr>
              <w:t xml:space="preserve">A declaration of whether the ContactAgency considers this record to be their approved best estimate for this combination of </w:t>
            </w:r>
            <w:r w:rsidRPr="00A10D3B">
              <w:rPr>
                <w:bCs/>
                <w:sz w:val="16"/>
                <w:szCs w:val="16"/>
                <w:u w:val="single"/>
              </w:rPr>
              <w:t>PopID</w:t>
            </w:r>
            <w:ins w:id="1710" w:author="Mike Banach" w:date="2024-04-11T13:38:00Z">
              <w:r w:rsidR="009946F9">
                <w:rPr>
                  <w:bCs/>
                  <w:sz w:val="16"/>
                  <w:szCs w:val="16"/>
                  <w:u w:val="single"/>
                </w:rPr>
                <w:t>, PopFit,</w:t>
              </w:r>
            </w:ins>
            <w:r w:rsidRPr="00A10D3B">
              <w:rPr>
                <w:bCs/>
                <w:sz w:val="16"/>
                <w:szCs w:val="16"/>
                <w:u w:val="single"/>
              </w:rPr>
              <w:t xml:space="preserve"> and SpawningYear</w:t>
            </w:r>
            <w:r>
              <w:rPr>
                <w:bCs/>
                <w:sz w:val="16"/>
                <w:szCs w:val="16"/>
              </w:rPr>
              <w:t>.</w:t>
            </w:r>
          </w:p>
          <w:p w14:paraId="4A17AE23" w14:textId="77777777" w:rsidR="00E063DB" w:rsidRDefault="00E063DB" w:rsidP="00E063DB">
            <w:pPr>
              <w:snapToGrid w:val="0"/>
              <w:rPr>
                <w:bCs/>
                <w:sz w:val="16"/>
                <w:szCs w:val="16"/>
              </w:rPr>
            </w:pPr>
          </w:p>
          <w:p w14:paraId="09805048" w14:textId="01A57FAB" w:rsidR="00E063DB" w:rsidRDefault="00E063DB" w:rsidP="00E063DB">
            <w:pPr>
              <w:snapToGrid w:val="0"/>
              <w:rPr>
                <w:bCs/>
                <w:sz w:val="16"/>
                <w:szCs w:val="16"/>
              </w:rPr>
            </w:pPr>
            <w:r>
              <w:rPr>
                <w:bCs/>
                <w:sz w:val="16"/>
                <w:szCs w:val="16"/>
              </w:rPr>
              <w:t xml:space="preserve">When a ContactAgency provides &gt;1 record for that combination </w:t>
            </w:r>
            <w:del w:id="1711" w:author="Mike Banach" w:date="2022-05-23T13:54:00Z">
              <w:r w:rsidDel="00F43BCE">
                <w:rPr>
                  <w:bCs/>
                  <w:sz w:val="16"/>
                  <w:szCs w:val="16"/>
                </w:rPr>
                <w:delText xml:space="preserve">each record will have a different value in the MethodNumber field. </w:delText>
              </w:r>
            </w:del>
            <w:ins w:id="1712" w:author="Mike Banach" w:date="2022-05-23T13:54:00Z">
              <w:r>
                <w:rPr>
                  <w:bCs/>
                  <w:sz w:val="16"/>
                  <w:szCs w:val="16"/>
                </w:rPr>
                <w:t>then</w:t>
              </w:r>
            </w:ins>
            <w:r>
              <w:rPr>
                <w:bCs/>
                <w:sz w:val="16"/>
                <w:szCs w:val="16"/>
              </w:rPr>
              <w:t xml:space="preserve"> "Yes" in this BestValue field indicates this record contains the indicator value the agency recognizes as their best estimate.</w:t>
            </w:r>
          </w:p>
        </w:tc>
        <w:tc>
          <w:tcPr>
            <w:tcW w:w="950" w:type="dxa"/>
            <w:tcMar>
              <w:left w:w="29" w:type="dxa"/>
              <w:right w:w="29" w:type="dxa"/>
            </w:tcMar>
          </w:tcPr>
          <w:p w14:paraId="1A948C49" w14:textId="77777777" w:rsidR="00E063DB" w:rsidRPr="003B785E" w:rsidRDefault="00E063DB" w:rsidP="00E063DB">
            <w:pPr>
              <w:snapToGrid w:val="0"/>
              <w:jc w:val="center"/>
              <w:rPr>
                <w:b/>
                <w:bCs/>
                <w:color w:val="FF0000"/>
                <w:sz w:val="16"/>
                <w:szCs w:val="16"/>
              </w:rPr>
            </w:pPr>
            <w:r w:rsidRPr="00976CC0">
              <w:rPr>
                <w:b/>
                <w:bCs/>
                <w:color w:val="FF0000"/>
                <w:sz w:val="16"/>
                <w:szCs w:val="16"/>
              </w:rPr>
              <w:t>Text 13</w:t>
            </w:r>
          </w:p>
        </w:tc>
        <w:tc>
          <w:tcPr>
            <w:tcW w:w="8410" w:type="dxa"/>
            <w:gridSpan w:val="7"/>
          </w:tcPr>
          <w:p w14:paraId="4FD693DA" w14:textId="77777777" w:rsidR="00E063DB" w:rsidRDefault="00E063DB" w:rsidP="00E063DB">
            <w:pPr>
              <w:snapToGrid w:val="0"/>
              <w:rPr>
                <w:sz w:val="16"/>
                <w:szCs w:val="16"/>
              </w:rPr>
            </w:pPr>
            <w:r w:rsidRPr="00CB3CA8">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75F2E909" w14:textId="77777777" w:rsidR="00E063DB" w:rsidRPr="00976CC0" w:rsidRDefault="00E063DB" w:rsidP="00E063DB">
            <w:pPr>
              <w:numPr>
                <w:ilvl w:val="0"/>
                <w:numId w:val="4"/>
              </w:numPr>
              <w:snapToGrid w:val="0"/>
              <w:ind w:left="173" w:hanging="144"/>
              <w:rPr>
                <w:sz w:val="16"/>
                <w:szCs w:val="16"/>
              </w:rPr>
            </w:pPr>
            <w:r>
              <w:rPr>
                <w:sz w:val="16"/>
                <w:szCs w:val="16"/>
              </w:rPr>
              <w:t>Yes   [</w:t>
            </w:r>
            <w:r>
              <w:rPr>
                <w:i/>
                <w:sz w:val="16"/>
                <w:szCs w:val="16"/>
              </w:rPr>
              <w:t>The entity (tribe, state agency, etc.) that created this record recognizes it as their approved best estimate.</w:t>
            </w:r>
            <w:r w:rsidRPr="00F93F7D">
              <w:rPr>
                <w:sz w:val="16"/>
                <w:szCs w:val="16"/>
              </w:rPr>
              <w:t>]</w:t>
            </w:r>
          </w:p>
          <w:p w14:paraId="02E2EC1E" w14:textId="77777777" w:rsidR="00E063DB" w:rsidRDefault="00E063DB" w:rsidP="00E063DB">
            <w:pPr>
              <w:numPr>
                <w:ilvl w:val="0"/>
                <w:numId w:val="4"/>
              </w:numPr>
              <w:snapToGrid w:val="0"/>
              <w:ind w:left="173" w:hanging="144"/>
              <w:rPr>
                <w:sz w:val="16"/>
                <w:szCs w:val="16"/>
              </w:rPr>
            </w:pPr>
            <w:r w:rsidRPr="00F87F67">
              <w:rPr>
                <w:sz w:val="16"/>
                <w:szCs w:val="16"/>
              </w:rPr>
              <w:t>No</w:t>
            </w:r>
            <w:r>
              <w:rPr>
                <w:sz w:val="16"/>
                <w:szCs w:val="16"/>
              </w:rPr>
              <w:t xml:space="preserve">   [</w:t>
            </w:r>
            <w:r>
              <w:rPr>
                <w:i/>
                <w:sz w:val="16"/>
                <w:szCs w:val="16"/>
              </w:rPr>
              <w:t>Not recognized as the best estimate provided by that entity</w:t>
            </w:r>
            <w:r w:rsidRPr="00F87F67">
              <w:rPr>
                <w:i/>
                <w:sz w:val="16"/>
                <w:szCs w:val="16"/>
              </w:rPr>
              <w:t>.</w:t>
            </w:r>
            <w:r w:rsidRPr="00F93F7D">
              <w:rPr>
                <w:sz w:val="16"/>
                <w:szCs w:val="16"/>
              </w:rPr>
              <w:t>]</w:t>
            </w:r>
          </w:p>
          <w:p w14:paraId="5688F976" w14:textId="77777777" w:rsidR="00E063DB" w:rsidRPr="00F87F67" w:rsidRDefault="00E063DB" w:rsidP="00E063DB">
            <w:pPr>
              <w:numPr>
                <w:ilvl w:val="0"/>
                <w:numId w:val="4"/>
              </w:numPr>
              <w:snapToGrid w:val="0"/>
              <w:ind w:left="173" w:hanging="144"/>
              <w:rPr>
                <w:sz w:val="16"/>
                <w:szCs w:val="16"/>
              </w:rPr>
            </w:pPr>
            <w:r>
              <w:rPr>
                <w:sz w:val="16"/>
                <w:szCs w:val="16"/>
              </w:rPr>
              <w:t>Not specified</w:t>
            </w:r>
          </w:p>
          <w:p w14:paraId="5FD71768" w14:textId="77777777" w:rsidR="00E063DB" w:rsidRDefault="00E063DB" w:rsidP="00E063DB">
            <w:pPr>
              <w:snapToGrid w:val="0"/>
              <w:rPr>
                <w:bCs/>
                <w:sz w:val="16"/>
                <w:szCs w:val="16"/>
              </w:rPr>
            </w:pPr>
          </w:p>
          <w:p w14:paraId="59A9E512" w14:textId="77777777" w:rsidR="00E063DB" w:rsidRDefault="00E063DB" w:rsidP="00E063DB">
            <w:pPr>
              <w:snapToGrid w:val="0"/>
              <w:rPr>
                <w:bCs/>
                <w:sz w:val="16"/>
                <w:szCs w:val="16"/>
              </w:rPr>
            </w:pPr>
            <w:r>
              <w:rPr>
                <w:bCs/>
                <w:sz w:val="16"/>
                <w:szCs w:val="16"/>
              </w:rPr>
              <w:t>Notes regarding the combination of fields specified in the "Field Description" column:</w:t>
            </w:r>
          </w:p>
          <w:p w14:paraId="65C5B9C8" w14:textId="77777777" w:rsidR="00E063DB" w:rsidRDefault="00E063DB" w:rsidP="00E063DB">
            <w:pPr>
              <w:numPr>
                <w:ilvl w:val="0"/>
                <w:numId w:val="42"/>
              </w:numPr>
              <w:snapToGrid w:val="0"/>
              <w:ind w:left="173" w:hanging="144"/>
              <w:rPr>
                <w:bCs/>
                <w:sz w:val="16"/>
                <w:szCs w:val="16"/>
              </w:rPr>
            </w:pPr>
            <w:r>
              <w:rPr>
                <w:bCs/>
                <w:sz w:val="16"/>
                <w:szCs w:val="16"/>
              </w:rPr>
              <w:t>When only one record exists for the combination, BestValue generally should be "Yes".  ("Should be", but not "must be".)</w:t>
            </w:r>
          </w:p>
          <w:p w14:paraId="6D750A1E" w14:textId="77777777" w:rsidR="00E063DB" w:rsidRDefault="00E063DB" w:rsidP="00E063DB">
            <w:pPr>
              <w:numPr>
                <w:ilvl w:val="0"/>
                <w:numId w:val="42"/>
              </w:numPr>
              <w:snapToGrid w:val="0"/>
              <w:ind w:left="173" w:hanging="144"/>
              <w:rPr>
                <w:bCs/>
                <w:sz w:val="16"/>
                <w:szCs w:val="16"/>
              </w:rPr>
            </w:pPr>
            <w:r>
              <w:rPr>
                <w:bCs/>
                <w:sz w:val="16"/>
                <w:szCs w:val="16"/>
              </w:rPr>
              <w:t>It is acceptable for all alternatives to have "No".  "Yes" can be used a maximum of once per agency for the combination.</w:t>
            </w:r>
          </w:p>
          <w:p w14:paraId="3E120048" w14:textId="77777777" w:rsidR="00E063DB" w:rsidRDefault="00E063DB" w:rsidP="00E063DB">
            <w:pPr>
              <w:numPr>
                <w:ilvl w:val="0"/>
                <w:numId w:val="42"/>
              </w:numPr>
              <w:snapToGrid w:val="0"/>
              <w:ind w:left="173" w:hanging="144"/>
              <w:rPr>
                <w:bCs/>
                <w:sz w:val="16"/>
                <w:szCs w:val="16"/>
              </w:rPr>
            </w:pPr>
            <w:r>
              <w:rPr>
                <w:bCs/>
                <w:sz w:val="16"/>
                <w:szCs w:val="16"/>
              </w:rPr>
              <w:t>Different contact agencies can each specify "Yes" for the same combination.</w:t>
            </w:r>
          </w:p>
        </w:tc>
      </w:tr>
      <w:tr w:rsidR="00E063DB" w:rsidRPr="009A1333" w14:paraId="00876231" w14:textId="77777777" w:rsidTr="00DB51D1">
        <w:trPr>
          <w:cantSplit/>
          <w:trHeight w:val="363"/>
        </w:trPr>
        <w:tc>
          <w:tcPr>
            <w:tcW w:w="14688" w:type="dxa"/>
            <w:gridSpan w:val="10"/>
            <w:shd w:val="clear" w:color="auto" w:fill="DBE5F1"/>
            <w:vAlign w:val="center"/>
          </w:tcPr>
          <w:p w14:paraId="7C70700B" w14:textId="77777777" w:rsidR="00E063DB" w:rsidRPr="009A1333" w:rsidRDefault="00E063DB" w:rsidP="00E063DB">
            <w:pPr>
              <w:keepNext/>
              <w:snapToGrid w:val="0"/>
              <w:jc w:val="center"/>
              <w:rPr>
                <w:b/>
                <w:sz w:val="16"/>
                <w:szCs w:val="16"/>
              </w:rPr>
            </w:pPr>
            <w:r>
              <w:rPr>
                <w:b/>
                <w:sz w:val="16"/>
                <w:szCs w:val="16"/>
              </w:rPr>
              <w:t>Indicators</w:t>
            </w:r>
          </w:p>
        </w:tc>
      </w:tr>
      <w:tr w:rsidR="00E063DB" w:rsidRPr="00B51678" w14:paraId="266818E6" w14:textId="77777777" w:rsidTr="00E063DB">
        <w:trPr>
          <w:cantSplit/>
        </w:trPr>
        <w:tc>
          <w:tcPr>
            <w:tcW w:w="1728" w:type="dxa"/>
            <w:tcMar>
              <w:left w:w="29" w:type="dxa"/>
              <w:right w:w="29" w:type="dxa"/>
            </w:tcMar>
          </w:tcPr>
          <w:p w14:paraId="64CE9F94" w14:textId="77777777" w:rsidR="00E063DB" w:rsidRPr="00AE2D9E" w:rsidRDefault="00E063DB" w:rsidP="00E063DB">
            <w:pPr>
              <w:snapToGrid w:val="0"/>
              <w:rPr>
                <w:b/>
                <w:bCs/>
                <w:i/>
                <w:color w:val="FF0000"/>
                <w:sz w:val="16"/>
                <w:szCs w:val="16"/>
              </w:rPr>
            </w:pPr>
            <w:r w:rsidRPr="00AE2D9E">
              <w:rPr>
                <w:b/>
                <w:bCs/>
                <w:i/>
                <w:color w:val="FF0000"/>
                <w:sz w:val="16"/>
                <w:szCs w:val="16"/>
              </w:rPr>
              <w:t>PNIIJ</w:t>
            </w:r>
          </w:p>
        </w:tc>
        <w:tc>
          <w:tcPr>
            <w:tcW w:w="3600" w:type="dxa"/>
            <w:tcMar>
              <w:left w:w="29" w:type="dxa"/>
              <w:right w:w="29" w:type="dxa"/>
            </w:tcMar>
          </w:tcPr>
          <w:p w14:paraId="65CCF04B" w14:textId="77777777" w:rsidR="00E063DB" w:rsidRDefault="00E063DB" w:rsidP="00E063DB">
            <w:pPr>
              <w:snapToGrid w:val="0"/>
              <w:rPr>
                <w:bCs/>
                <w:sz w:val="16"/>
                <w:szCs w:val="16"/>
              </w:rPr>
            </w:pPr>
            <w:r w:rsidRPr="00C5191A">
              <w:rPr>
                <w:bCs/>
                <w:sz w:val="16"/>
                <w:szCs w:val="16"/>
              </w:rPr>
              <w:t>Proportionate natural influence index</w:t>
            </w:r>
            <w:r>
              <w:rPr>
                <w:bCs/>
                <w:sz w:val="16"/>
                <w:szCs w:val="16"/>
              </w:rPr>
              <w:t>, calculated as</w:t>
            </w:r>
          </w:p>
          <w:p w14:paraId="022B5866" w14:textId="77777777" w:rsidR="00E063DB" w:rsidRDefault="00E063DB" w:rsidP="00E063DB">
            <w:pPr>
              <w:snapToGrid w:val="0"/>
              <w:rPr>
                <w:bCs/>
                <w:sz w:val="16"/>
                <w:szCs w:val="16"/>
              </w:rPr>
            </w:pPr>
          </w:p>
          <w:p w14:paraId="53EAEACA" w14:textId="77777777" w:rsidR="00E063DB" w:rsidRPr="00FC3C77" w:rsidRDefault="00E063DB" w:rsidP="00E063DB">
            <w:pPr>
              <w:snapToGrid w:val="0"/>
              <w:jc w:val="center"/>
              <w:rPr>
                <w:bCs/>
                <w:sz w:val="12"/>
                <w:szCs w:val="16"/>
              </w:rPr>
            </w:pPr>
            <w:r w:rsidRPr="00FC3C77">
              <w:rPr>
                <w:bCs/>
                <w:sz w:val="20"/>
                <w:szCs w:val="16"/>
              </w:rPr>
              <w:t>pNOB/(pNOB + pHOS)</w:t>
            </w:r>
          </w:p>
          <w:p w14:paraId="763E27E4" w14:textId="77777777" w:rsidR="00E063DB" w:rsidRDefault="00E063DB" w:rsidP="00E063DB">
            <w:pPr>
              <w:snapToGrid w:val="0"/>
              <w:rPr>
                <w:bCs/>
                <w:sz w:val="16"/>
                <w:szCs w:val="16"/>
              </w:rPr>
            </w:pPr>
          </w:p>
          <w:p w14:paraId="498D44DF" w14:textId="77777777" w:rsidR="00E063DB" w:rsidRDefault="00E063DB" w:rsidP="00E063DB">
            <w:pPr>
              <w:snapToGrid w:val="0"/>
              <w:rPr>
                <w:bCs/>
                <w:sz w:val="16"/>
                <w:szCs w:val="16"/>
              </w:rPr>
            </w:pPr>
            <w:r>
              <w:rPr>
                <w:bCs/>
                <w:sz w:val="16"/>
                <w:szCs w:val="16"/>
              </w:rPr>
              <w:t>where:</w:t>
            </w:r>
          </w:p>
          <w:p w14:paraId="4B980058" w14:textId="77777777" w:rsidR="00E063DB" w:rsidRDefault="00E063DB" w:rsidP="00E063DB">
            <w:pPr>
              <w:numPr>
                <w:ilvl w:val="0"/>
                <w:numId w:val="43"/>
              </w:numPr>
              <w:snapToGrid w:val="0"/>
              <w:ind w:left="173" w:hanging="144"/>
              <w:rPr>
                <w:bCs/>
                <w:sz w:val="16"/>
                <w:szCs w:val="16"/>
              </w:rPr>
            </w:pPr>
            <w:r>
              <w:rPr>
                <w:bCs/>
                <w:sz w:val="16"/>
                <w:szCs w:val="16"/>
              </w:rPr>
              <w:t xml:space="preserve">pNOB = proportion of broodstock actually spawned in a hatchery that are </w:t>
            </w:r>
            <w:r w:rsidRPr="00744277">
              <w:rPr>
                <w:bCs/>
                <w:sz w:val="16"/>
                <w:szCs w:val="16"/>
                <w:u w:val="single"/>
              </w:rPr>
              <w:t>natural origin</w:t>
            </w:r>
            <w:r>
              <w:rPr>
                <w:bCs/>
                <w:sz w:val="16"/>
                <w:szCs w:val="16"/>
              </w:rPr>
              <w:t xml:space="preserve"> fish.</w:t>
            </w:r>
          </w:p>
          <w:p w14:paraId="215207F0" w14:textId="77777777" w:rsidR="00E063DB" w:rsidRDefault="00E063DB" w:rsidP="00E063DB">
            <w:pPr>
              <w:numPr>
                <w:ilvl w:val="0"/>
                <w:numId w:val="43"/>
              </w:numPr>
              <w:snapToGrid w:val="0"/>
              <w:ind w:left="173" w:hanging="144"/>
              <w:rPr>
                <w:bCs/>
                <w:sz w:val="16"/>
                <w:szCs w:val="16"/>
              </w:rPr>
            </w:pPr>
            <w:r>
              <w:rPr>
                <w:bCs/>
                <w:sz w:val="16"/>
                <w:szCs w:val="16"/>
              </w:rPr>
              <w:t xml:space="preserve">pHOS = proportion of fish spawning naturally that are </w:t>
            </w:r>
            <w:r w:rsidRPr="00744277">
              <w:rPr>
                <w:bCs/>
                <w:sz w:val="16"/>
                <w:szCs w:val="16"/>
                <w:u w:val="single"/>
              </w:rPr>
              <w:t>hatchery origin</w:t>
            </w:r>
            <w:r>
              <w:rPr>
                <w:bCs/>
                <w:sz w:val="16"/>
                <w:szCs w:val="16"/>
              </w:rPr>
              <w:t xml:space="preserve"> fish.</w:t>
            </w:r>
          </w:p>
          <w:p w14:paraId="63073F1A" w14:textId="77777777" w:rsidR="00E063DB" w:rsidRDefault="00E063DB" w:rsidP="00E063DB">
            <w:pPr>
              <w:snapToGrid w:val="0"/>
              <w:rPr>
                <w:bCs/>
                <w:sz w:val="16"/>
                <w:szCs w:val="16"/>
              </w:rPr>
            </w:pPr>
          </w:p>
          <w:p w14:paraId="280CBC23" w14:textId="77777777" w:rsidR="00E063DB" w:rsidRPr="00C5191A" w:rsidRDefault="00E063DB" w:rsidP="00E063DB">
            <w:pPr>
              <w:snapToGrid w:val="0"/>
              <w:rPr>
                <w:bCs/>
                <w:sz w:val="16"/>
                <w:szCs w:val="16"/>
              </w:rPr>
            </w:pPr>
            <w:r>
              <w:rPr>
                <w:bCs/>
                <w:sz w:val="16"/>
                <w:szCs w:val="16"/>
              </w:rPr>
              <w:t>Include jacks when calculating this value.  (</w:t>
            </w:r>
            <w:hyperlink w:anchor="_Appendix_B.__1" w:history="1">
              <w:r w:rsidRPr="00003984">
                <w:rPr>
                  <w:rStyle w:val="Hyperlink"/>
                  <w:bCs/>
                  <w:sz w:val="16"/>
                  <w:szCs w:val="16"/>
                </w:rPr>
                <w:t>See 'broodstock' in Glossary.</w:t>
              </w:r>
            </w:hyperlink>
            <w:r>
              <w:rPr>
                <w:bCs/>
                <w:sz w:val="16"/>
                <w:szCs w:val="16"/>
              </w:rPr>
              <w:t>)</w:t>
            </w:r>
          </w:p>
        </w:tc>
        <w:tc>
          <w:tcPr>
            <w:tcW w:w="950" w:type="dxa"/>
            <w:tcMar>
              <w:left w:w="29" w:type="dxa"/>
              <w:right w:w="29" w:type="dxa"/>
            </w:tcMar>
          </w:tcPr>
          <w:p w14:paraId="0B9A4F94" w14:textId="114F1CFF" w:rsidR="00E063DB" w:rsidRPr="00AE2D9E" w:rsidRDefault="00E063DB" w:rsidP="00E063DB">
            <w:pPr>
              <w:snapToGrid w:val="0"/>
              <w:jc w:val="center"/>
              <w:rPr>
                <w:b/>
                <w:bCs/>
                <w:i/>
                <w:color w:val="FF0000"/>
                <w:sz w:val="16"/>
                <w:szCs w:val="16"/>
              </w:rPr>
            </w:pPr>
            <w:del w:id="1713" w:author="Mike Banach" w:date="2023-11-20T15:48:00Z">
              <w:r w:rsidRPr="00AE2D9E" w:rsidDel="000D1C32">
                <w:rPr>
                  <w:b/>
                  <w:bCs/>
                  <w:i/>
                  <w:color w:val="FF0000"/>
                  <w:sz w:val="16"/>
                  <w:szCs w:val="16"/>
                </w:rPr>
                <w:delText>Single</w:delText>
              </w:r>
            </w:del>
            <w:ins w:id="1714" w:author="Mike Banach" w:date="2023-11-20T15:48:00Z">
              <w:r w:rsidR="000D1C32">
                <w:rPr>
                  <w:b/>
                  <w:bCs/>
                  <w:i/>
                  <w:color w:val="FF0000"/>
                  <w:sz w:val="16"/>
                  <w:szCs w:val="16"/>
                </w:rPr>
                <w:t>Real</w:t>
              </w:r>
            </w:ins>
          </w:p>
        </w:tc>
        <w:tc>
          <w:tcPr>
            <w:tcW w:w="8410" w:type="dxa"/>
            <w:gridSpan w:val="7"/>
          </w:tcPr>
          <w:p w14:paraId="39EB9178" w14:textId="77777777" w:rsidR="00E063DB" w:rsidRDefault="00E063DB" w:rsidP="00E063DB">
            <w:pPr>
              <w:snapToGrid w:val="0"/>
              <w:rPr>
                <w:bCs/>
                <w:sz w:val="16"/>
                <w:szCs w:val="16"/>
              </w:rPr>
            </w:pPr>
            <w:r w:rsidRPr="00DD66FB">
              <w:rPr>
                <w:bCs/>
                <w:color w:val="FF0000"/>
                <w:sz w:val="16"/>
                <w:szCs w:val="16"/>
              </w:rPr>
              <w:t>Required if the PNIEJ field is null and NullRecord = "No".</w:t>
            </w:r>
          </w:p>
          <w:p w14:paraId="1D3884FC" w14:textId="77777777" w:rsidR="00E063DB" w:rsidRDefault="00E063DB" w:rsidP="00E063DB">
            <w:pPr>
              <w:snapToGrid w:val="0"/>
              <w:rPr>
                <w:sz w:val="16"/>
                <w:szCs w:val="16"/>
              </w:rPr>
            </w:pPr>
            <w:r>
              <w:rPr>
                <w:sz w:val="16"/>
                <w:szCs w:val="16"/>
              </w:rPr>
              <w:t xml:space="preserve">This is equation 11 from Appendix A of Hatchery Scientific Review Group.  2009.  </w:t>
            </w:r>
            <w:r w:rsidRPr="00770E5D">
              <w:rPr>
                <w:sz w:val="16"/>
                <w:szCs w:val="16"/>
              </w:rPr>
              <w:t xml:space="preserve">Columbia River Hatchery Reform </w:t>
            </w:r>
            <w:r>
              <w:rPr>
                <w:sz w:val="16"/>
                <w:szCs w:val="16"/>
              </w:rPr>
              <w:t xml:space="preserve">System-Wide Report.  278 pp. plus appendices. Available from </w:t>
            </w:r>
            <w:hyperlink r:id="rId23" w:history="1">
              <w:r w:rsidRPr="00512B59">
                <w:rPr>
                  <w:rStyle w:val="Hyperlink"/>
                  <w:sz w:val="16"/>
                  <w:szCs w:val="16"/>
                </w:rPr>
                <w:t>http://www.hatcheryreform.us</w:t>
              </w:r>
            </w:hyperlink>
            <w:r>
              <w:rPr>
                <w:sz w:val="16"/>
                <w:szCs w:val="16"/>
              </w:rPr>
              <w:t>.</w:t>
            </w:r>
          </w:p>
          <w:p w14:paraId="1C52699A" w14:textId="77777777" w:rsidR="00E063DB" w:rsidRDefault="00E063DB" w:rsidP="00E063DB">
            <w:pPr>
              <w:snapToGrid w:val="0"/>
              <w:rPr>
                <w:sz w:val="16"/>
                <w:szCs w:val="16"/>
              </w:rPr>
            </w:pPr>
          </w:p>
          <w:p w14:paraId="20A9F950" w14:textId="77777777" w:rsidR="00E063DB" w:rsidRDefault="00E063DB" w:rsidP="00E063DB">
            <w:pPr>
              <w:snapToGrid w:val="0"/>
              <w:rPr>
                <w:sz w:val="16"/>
                <w:szCs w:val="16"/>
              </w:rPr>
            </w:pPr>
            <w:r>
              <w:rPr>
                <w:sz w:val="16"/>
                <w:szCs w:val="16"/>
              </w:rPr>
              <w:t>When calculating PNI, do not weight contribution of jacks according to differential reproductive success in the hatchery or the wild.  Rather, weight all fish equally based on numbers that spawned.</w:t>
            </w:r>
          </w:p>
          <w:p w14:paraId="33CE26AA" w14:textId="77777777" w:rsidR="00E063DB" w:rsidRDefault="00E063DB" w:rsidP="00E063DB">
            <w:pPr>
              <w:snapToGrid w:val="0"/>
              <w:rPr>
                <w:sz w:val="16"/>
                <w:szCs w:val="16"/>
              </w:rPr>
            </w:pPr>
          </w:p>
          <w:p w14:paraId="06AE0EDE" w14:textId="77777777" w:rsidR="00E063DB" w:rsidRDefault="00E063DB" w:rsidP="00E063DB">
            <w:pPr>
              <w:snapToGrid w:val="0"/>
              <w:rPr>
                <w:sz w:val="16"/>
                <w:szCs w:val="16"/>
              </w:rPr>
            </w:pPr>
            <w:r>
              <w:rPr>
                <w:sz w:val="16"/>
                <w:szCs w:val="16"/>
              </w:rPr>
              <w:t>Express these values as numbers from zero to one, with three digits to the right of the decimal point.</w:t>
            </w:r>
          </w:p>
          <w:p w14:paraId="5E7D1C95" w14:textId="77777777" w:rsidR="00E063DB" w:rsidRDefault="00E063DB" w:rsidP="00E063DB">
            <w:pPr>
              <w:snapToGrid w:val="0"/>
              <w:rPr>
                <w:sz w:val="16"/>
                <w:szCs w:val="16"/>
              </w:rPr>
            </w:pPr>
          </w:p>
          <w:p w14:paraId="00BE7A57" w14:textId="77777777" w:rsidR="00E063DB" w:rsidRDefault="00E063DB" w:rsidP="00E063DB">
            <w:pPr>
              <w:snapToGrid w:val="0"/>
              <w:rPr>
                <w:sz w:val="16"/>
                <w:szCs w:val="16"/>
              </w:rPr>
            </w:pPr>
            <w:r>
              <w:rPr>
                <w:sz w:val="16"/>
                <w:szCs w:val="16"/>
              </w:rPr>
              <w:t xml:space="preserve">For populations for which "jacks" are not recognized, enter the PNI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05E276AB" w14:textId="77777777" w:rsidTr="00E063DB">
        <w:trPr>
          <w:cantSplit/>
        </w:trPr>
        <w:tc>
          <w:tcPr>
            <w:tcW w:w="1728" w:type="dxa"/>
            <w:tcMar>
              <w:left w:w="29" w:type="dxa"/>
              <w:right w:w="29" w:type="dxa"/>
            </w:tcMar>
          </w:tcPr>
          <w:p w14:paraId="028FF95D" w14:textId="77777777" w:rsidR="00E063DB" w:rsidRPr="00AE2D9E" w:rsidRDefault="00E063DB" w:rsidP="00E063DB">
            <w:pPr>
              <w:snapToGrid w:val="0"/>
              <w:rPr>
                <w:b/>
                <w:bCs/>
                <w:i/>
                <w:color w:val="FF0000"/>
                <w:sz w:val="16"/>
                <w:szCs w:val="16"/>
              </w:rPr>
            </w:pPr>
            <w:r w:rsidRPr="00AE2D9E">
              <w:rPr>
                <w:b/>
                <w:bCs/>
                <w:i/>
                <w:color w:val="FF0000"/>
                <w:sz w:val="16"/>
                <w:szCs w:val="16"/>
              </w:rPr>
              <w:t>PNIEJ</w:t>
            </w:r>
          </w:p>
        </w:tc>
        <w:tc>
          <w:tcPr>
            <w:tcW w:w="3600" w:type="dxa"/>
            <w:tcMar>
              <w:left w:w="29" w:type="dxa"/>
              <w:right w:w="29" w:type="dxa"/>
            </w:tcMar>
          </w:tcPr>
          <w:p w14:paraId="685E208A" w14:textId="77777777" w:rsidR="00E063DB" w:rsidRDefault="00E063DB" w:rsidP="00E063DB">
            <w:pPr>
              <w:snapToGrid w:val="0"/>
              <w:rPr>
                <w:bCs/>
                <w:sz w:val="16"/>
                <w:szCs w:val="16"/>
              </w:rPr>
            </w:pPr>
            <w:r w:rsidRPr="00C5191A">
              <w:rPr>
                <w:bCs/>
                <w:sz w:val="16"/>
                <w:szCs w:val="16"/>
              </w:rPr>
              <w:t>Proportionate natural influence index</w:t>
            </w:r>
            <w:r>
              <w:rPr>
                <w:bCs/>
                <w:sz w:val="16"/>
                <w:szCs w:val="16"/>
              </w:rPr>
              <w:t>, calculated as</w:t>
            </w:r>
          </w:p>
          <w:p w14:paraId="7E1335B8" w14:textId="77777777" w:rsidR="00E063DB" w:rsidRDefault="00E063DB" w:rsidP="00E063DB">
            <w:pPr>
              <w:snapToGrid w:val="0"/>
              <w:rPr>
                <w:bCs/>
                <w:sz w:val="16"/>
                <w:szCs w:val="16"/>
              </w:rPr>
            </w:pPr>
          </w:p>
          <w:p w14:paraId="4200DC5D" w14:textId="77777777" w:rsidR="00E063DB" w:rsidRPr="00FC3C77" w:rsidRDefault="00E063DB" w:rsidP="00E063DB">
            <w:pPr>
              <w:snapToGrid w:val="0"/>
              <w:jc w:val="center"/>
              <w:rPr>
                <w:bCs/>
                <w:sz w:val="12"/>
                <w:szCs w:val="16"/>
              </w:rPr>
            </w:pPr>
            <w:r w:rsidRPr="00FC3C77">
              <w:rPr>
                <w:bCs/>
                <w:sz w:val="20"/>
                <w:szCs w:val="16"/>
              </w:rPr>
              <w:t>pNOB/(pNOB + pHOS)</w:t>
            </w:r>
          </w:p>
          <w:p w14:paraId="3612B3D4" w14:textId="77777777" w:rsidR="00E063DB" w:rsidRDefault="00E063DB" w:rsidP="00E063DB">
            <w:pPr>
              <w:snapToGrid w:val="0"/>
              <w:rPr>
                <w:bCs/>
                <w:sz w:val="16"/>
                <w:szCs w:val="16"/>
              </w:rPr>
            </w:pPr>
          </w:p>
          <w:p w14:paraId="06898FE8" w14:textId="77777777" w:rsidR="00E063DB" w:rsidRDefault="00E063DB" w:rsidP="00E063DB">
            <w:pPr>
              <w:snapToGrid w:val="0"/>
              <w:rPr>
                <w:bCs/>
                <w:sz w:val="16"/>
                <w:szCs w:val="16"/>
              </w:rPr>
            </w:pPr>
            <w:r>
              <w:rPr>
                <w:bCs/>
                <w:sz w:val="16"/>
                <w:szCs w:val="16"/>
              </w:rPr>
              <w:t>where:</w:t>
            </w:r>
          </w:p>
          <w:p w14:paraId="66625A1F" w14:textId="77777777" w:rsidR="00E063DB" w:rsidRDefault="00E063DB" w:rsidP="00E063DB">
            <w:pPr>
              <w:numPr>
                <w:ilvl w:val="0"/>
                <w:numId w:val="44"/>
              </w:numPr>
              <w:snapToGrid w:val="0"/>
              <w:ind w:left="173" w:hanging="144"/>
              <w:rPr>
                <w:bCs/>
                <w:sz w:val="16"/>
                <w:szCs w:val="16"/>
              </w:rPr>
            </w:pPr>
            <w:r>
              <w:rPr>
                <w:bCs/>
                <w:sz w:val="16"/>
                <w:szCs w:val="16"/>
              </w:rPr>
              <w:t xml:space="preserve">pNOB = proportion of broodstock actually spawned in a hatchery that are </w:t>
            </w:r>
            <w:r w:rsidRPr="00744277">
              <w:rPr>
                <w:bCs/>
                <w:sz w:val="16"/>
                <w:szCs w:val="16"/>
                <w:u w:val="single"/>
              </w:rPr>
              <w:t>natural origin</w:t>
            </w:r>
            <w:r>
              <w:rPr>
                <w:bCs/>
                <w:sz w:val="16"/>
                <w:szCs w:val="16"/>
              </w:rPr>
              <w:t xml:space="preserve"> fish.</w:t>
            </w:r>
          </w:p>
          <w:p w14:paraId="662842DB" w14:textId="77777777" w:rsidR="00E063DB" w:rsidRDefault="00E063DB" w:rsidP="00E063DB">
            <w:pPr>
              <w:numPr>
                <w:ilvl w:val="0"/>
                <w:numId w:val="44"/>
              </w:numPr>
              <w:snapToGrid w:val="0"/>
              <w:ind w:left="173" w:hanging="144"/>
              <w:rPr>
                <w:bCs/>
                <w:sz w:val="16"/>
                <w:szCs w:val="16"/>
              </w:rPr>
            </w:pPr>
            <w:r>
              <w:rPr>
                <w:bCs/>
                <w:sz w:val="16"/>
                <w:szCs w:val="16"/>
              </w:rPr>
              <w:t xml:space="preserve">pHOS = proportion of fish spawning naturally that are </w:t>
            </w:r>
            <w:r w:rsidRPr="00744277">
              <w:rPr>
                <w:bCs/>
                <w:sz w:val="16"/>
                <w:szCs w:val="16"/>
                <w:u w:val="single"/>
              </w:rPr>
              <w:t>hatchery origin</w:t>
            </w:r>
            <w:r>
              <w:rPr>
                <w:bCs/>
                <w:sz w:val="16"/>
                <w:szCs w:val="16"/>
              </w:rPr>
              <w:t xml:space="preserve"> fish.</w:t>
            </w:r>
          </w:p>
          <w:p w14:paraId="3199C578" w14:textId="77777777" w:rsidR="00E063DB" w:rsidRDefault="00E063DB" w:rsidP="00E063DB">
            <w:pPr>
              <w:snapToGrid w:val="0"/>
              <w:rPr>
                <w:bCs/>
                <w:sz w:val="16"/>
                <w:szCs w:val="16"/>
              </w:rPr>
            </w:pPr>
          </w:p>
          <w:p w14:paraId="7339545F" w14:textId="77777777" w:rsidR="00E063DB" w:rsidRPr="00C5191A" w:rsidRDefault="00E063DB" w:rsidP="00E063DB">
            <w:pPr>
              <w:snapToGrid w:val="0"/>
              <w:rPr>
                <w:bCs/>
                <w:sz w:val="16"/>
                <w:szCs w:val="16"/>
              </w:rPr>
            </w:pPr>
            <w:r>
              <w:rPr>
                <w:bCs/>
                <w:sz w:val="16"/>
                <w:szCs w:val="16"/>
              </w:rPr>
              <w:t>Exclude jacks when calculating this value.</w:t>
            </w:r>
          </w:p>
        </w:tc>
        <w:tc>
          <w:tcPr>
            <w:tcW w:w="950" w:type="dxa"/>
            <w:tcMar>
              <w:left w:w="29" w:type="dxa"/>
              <w:right w:w="29" w:type="dxa"/>
            </w:tcMar>
          </w:tcPr>
          <w:p w14:paraId="7966C129" w14:textId="70BB89AF" w:rsidR="00E063DB" w:rsidRPr="00AE2D9E" w:rsidRDefault="00E063DB" w:rsidP="00E063DB">
            <w:pPr>
              <w:snapToGrid w:val="0"/>
              <w:jc w:val="center"/>
              <w:rPr>
                <w:b/>
                <w:bCs/>
                <w:i/>
                <w:color w:val="FF0000"/>
                <w:sz w:val="16"/>
                <w:szCs w:val="16"/>
              </w:rPr>
            </w:pPr>
            <w:del w:id="1715" w:author="Mike Banach" w:date="2023-11-20T15:48:00Z">
              <w:r w:rsidRPr="00AE2D9E" w:rsidDel="000D1C32">
                <w:rPr>
                  <w:b/>
                  <w:bCs/>
                  <w:i/>
                  <w:color w:val="FF0000"/>
                  <w:sz w:val="16"/>
                  <w:szCs w:val="16"/>
                </w:rPr>
                <w:delText>Single</w:delText>
              </w:r>
            </w:del>
            <w:ins w:id="1716" w:author="Mike Banach" w:date="2023-11-20T15:48:00Z">
              <w:r w:rsidR="000D1C32">
                <w:rPr>
                  <w:b/>
                  <w:bCs/>
                  <w:i/>
                  <w:color w:val="FF0000"/>
                  <w:sz w:val="16"/>
                  <w:szCs w:val="16"/>
                </w:rPr>
                <w:t>Real</w:t>
              </w:r>
            </w:ins>
          </w:p>
        </w:tc>
        <w:tc>
          <w:tcPr>
            <w:tcW w:w="8410" w:type="dxa"/>
            <w:gridSpan w:val="7"/>
          </w:tcPr>
          <w:p w14:paraId="760D3D73" w14:textId="77777777" w:rsidR="00E063DB" w:rsidRDefault="00E063DB" w:rsidP="00E063DB">
            <w:pPr>
              <w:snapToGrid w:val="0"/>
              <w:rPr>
                <w:bCs/>
                <w:sz w:val="16"/>
                <w:szCs w:val="16"/>
              </w:rPr>
            </w:pPr>
            <w:r w:rsidRPr="00DD66FB">
              <w:rPr>
                <w:bCs/>
                <w:color w:val="FF0000"/>
                <w:sz w:val="16"/>
                <w:szCs w:val="16"/>
              </w:rPr>
              <w:t>Required if the PNIIJ field is null and NullRecord = "No".</w:t>
            </w:r>
          </w:p>
          <w:p w14:paraId="74FB52D8" w14:textId="77777777" w:rsidR="00E063DB" w:rsidRDefault="00E063DB" w:rsidP="00E063DB">
            <w:pPr>
              <w:snapToGrid w:val="0"/>
              <w:rPr>
                <w:sz w:val="16"/>
                <w:szCs w:val="16"/>
              </w:rPr>
            </w:pPr>
            <w:r>
              <w:rPr>
                <w:sz w:val="16"/>
                <w:szCs w:val="16"/>
              </w:rPr>
              <w:t xml:space="preserve">This is equation 11 from Appendix A of Hatchery Scientific Review Group.  2009.  </w:t>
            </w:r>
            <w:r w:rsidRPr="00770E5D">
              <w:rPr>
                <w:sz w:val="16"/>
                <w:szCs w:val="16"/>
              </w:rPr>
              <w:t xml:space="preserve">Columbia River Hatchery Reform </w:t>
            </w:r>
            <w:r>
              <w:rPr>
                <w:sz w:val="16"/>
                <w:szCs w:val="16"/>
              </w:rPr>
              <w:t xml:space="preserve">System-Wide Report.  278 pp. plus appendices. Available from </w:t>
            </w:r>
            <w:hyperlink r:id="rId24" w:history="1">
              <w:r w:rsidRPr="00512B59">
                <w:rPr>
                  <w:rStyle w:val="Hyperlink"/>
                  <w:sz w:val="16"/>
                  <w:szCs w:val="16"/>
                </w:rPr>
                <w:t>http://www.hatcheryreform.us</w:t>
              </w:r>
            </w:hyperlink>
            <w:r>
              <w:rPr>
                <w:sz w:val="16"/>
                <w:szCs w:val="16"/>
              </w:rPr>
              <w:t>.</w:t>
            </w:r>
          </w:p>
          <w:p w14:paraId="68A6223A" w14:textId="77777777" w:rsidR="00E063DB" w:rsidRDefault="00E063DB" w:rsidP="00E063DB">
            <w:pPr>
              <w:snapToGrid w:val="0"/>
              <w:rPr>
                <w:sz w:val="16"/>
                <w:szCs w:val="16"/>
              </w:rPr>
            </w:pPr>
          </w:p>
          <w:p w14:paraId="487BEB5A" w14:textId="77777777" w:rsidR="00E063DB" w:rsidRDefault="00E063DB" w:rsidP="00E063DB">
            <w:pPr>
              <w:snapToGrid w:val="0"/>
              <w:rPr>
                <w:sz w:val="16"/>
                <w:szCs w:val="16"/>
              </w:rPr>
            </w:pPr>
            <w:r>
              <w:rPr>
                <w:sz w:val="16"/>
                <w:szCs w:val="16"/>
              </w:rPr>
              <w:t>Because jacks are not included in this value, the issue of weighting jack contributions is not applicable to this field.</w:t>
            </w:r>
          </w:p>
          <w:p w14:paraId="5500C532" w14:textId="77777777" w:rsidR="00E063DB" w:rsidRDefault="00E063DB" w:rsidP="00E063DB">
            <w:pPr>
              <w:snapToGrid w:val="0"/>
              <w:rPr>
                <w:sz w:val="16"/>
                <w:szCs w:val="16"/>
              </w:rPr>
            </w:pPr>
          </w:p>
          <w:p w14:paraId="1999DF6A" w14:textId="77777777" w:rsidR="00E063DB" w:rsidRDefault="00E063DB" w:rsidP="00E063DB">
            <w:pPr>
              <w:snapToGrid w:val="0"/>
              <w:rPr>
                <w:sz w:val="16"/>
                <w:szCs w:val="16"/>
              </w:rPr>
            </w:pPr>
            <w:r>
              <w:rPr>
                <w:sz w:val="16"/>
                <w:szCs w:val="16"/>
              </w:rPr>
              <w:t>Express these values as numbers from zero to one, with three digits to the right of the decimal point.</w:t>
            </w:r>
          </w:p>
          <w:p w14:paraId="3F1CAD97" w14:textId="77777777" w:rsidR="00E063DB" w:rsidRDefault="00E063DB" w:rsidP="00E063DB">
            <w:pPr>
              <w:snapToGrid w:val="0"/>
              <w:rPr>
                <w:sz w:val="16"/>
                <w:szCs w:val="16"/>
              </w:rPr>
            </w:pPr>
          </w:p>
          <w:p w14:paraId="4A3C49A7" w14:textId="77777777" w:rsidR="00E063DB" w:rsidRDefault="00E063DB" w:rsidP="00E063DB">
            <w:pPr>
              <w:snapToGrid w:val="0"/>
              <w:rPr>
                <w:sz w:val="16"/>
                <w:szCs w:val="16"/>
              </w:rPr>
            </w:pPr>
            <w:r>
              <w:rPr>
                <w:sz w:val="16"/>
                <w:szCs w:val="16"/>
              </w:rPr>
              <w:t xml:space="preserve">For populations for which "jacks" are not recognized, leave this field blank.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9A1333" w14:paraId="0481F2E9" w14:textId="77777777" w:rsidTr="00DB51D1">
        <w:trPr>
          <w:cantSplit/>
          <w:trHeight w:val="363"/>
        </w:trPr>
        <w:tc>
          <w:tcPr>
            <w:tcW w:w="14688" w:type="dxa"/>
            <w:gridSpan w:val="10"/>
            <w:shd w:val="clear" w:color="auto" w:fill="DBE5F1"/>
            <w:vAlign w:val="center"/>
          </w:tcPr>
          <w:p w14:paraId="5BEF4048" w14:textId="77777777" w:rsidR="00E063DB" w:rsidRPr="009A1333" w:rsidRDefault="00E063DB" w:rsidP="00E063DB">
            <w:pPr>
              <w:keepNext/>
              <w:snapToGrid w:val="0"/>
              <w:jc w:val="center"/>
              <w:rPr>
                <w:b/>
                <w:sz w:val="16"/>
                <w:szCs w:val="16"/>
              </w:rPr>
            </w:pPr>
            <w:r w:rsidRPr="009A1333">
              <w:rPr>
                <w:b/>
                <w:sz w:val="16"/>
                <w:szCs w:val="16"/>
              </w:rPr>
              <w:t xml:space="preserve">Metrics supporting the </w:t>
            </w:r>
            <w:r>
              <w:rPr>
                <w:b/>
                <w:sz w:val="16"/>
                <w:szCs w:val="16"/>
              </w:rPr>
              <w:t>"Indicators"</w:t>
            </w:r>
            <w:r w:rsidRPr="009A1333">
              <w:rPr>
                <w:b/>
                <w:sz w:val="16"/>
                <w:szCs w:val="16"/>
              </w:rPr>
              <w:t xml:space="preserve"> fields above</w:t>
            </w:r>
          </w:p>
        </w:tc>
      </w:tr>
      <w:tr w:rsidR="00E063DB" w:rsidRPr="00B51678" w14:paraId="7DA2FE05" w14:textId="77777777" w:rsidTr="00E063DB">
        <w:trPr>
          <w:cantSplit/>
        </w:trPr>
        <w:tc>
          <w:tcPr>
            <w:tcW w:w="1728" w:type="dxa"/>
            <w:tcMar>
              <w:left w:w="29" w:type="dxa"/>
              <w:right w:w="29" w:type="dxa"/>
            </w:tcMar>
          </w:tcPr>
          <w:p w14:paraId="08508594" w14:textId="77777777" w:rsidR="00E063DB" w:rsidRPr="00DD4D1E" w:rsidRDefault="00E063DB" w:rsidP="00E063DB">
            <w:pPr>
              <w:snapToGrid w:val="0"/>
              <w:rPr>
                <w:bCs/>
                <w:sz w:val="16"/>
                <w:szCs w:val="16"/>
              </w:rPr>
            </w:pPr>
            <w:r>
              <w:rPr>
                <w:bCs/>
                <w:sz w:val="16"/>
                <w:szCs w:val="16"/>
              </w:rPr>
              <w:t>HOSIJH</w:t>
            </w:r>
          </w:p>
        </w:tc>
        <w:tc>
          <w:tcPr>
            <w:tcW w:w="3600" w:type="dxa"/>
            <w:tcMar>
              <w:left w:w="29" w:type="dxa"/>
              <w:right w:w="29" w:type="dxa"/>
            </w:tcMar>
          </w:tcPr>
          <w:p w14:paraId="14212355" w14:textId="77777777" w:rsidR="00E063DB" w:rsidRPr="00542718" w:rsidRDefault="00E063DB" w:rsidP="00E063DB">
            <w:pPr>
              <w:snapToGrid w:val="0"/>
              <w:rPr>
                <w:bCs/>
                <w:sz w:val="16"/>
                <w:szCs w:val="16"/>
              </w:rPr>
            </w:pPr>
            <w:r w:rsidRPr="00542718">
              <w:rPr>
                <w:bCs/>
                <w:sz w:val="16"/>
                <w:szCs w:val="16"/>
              </w:rPr>
              <w:t xml:space="preserve">The number of </w:t>
            </w:r>
            <w:r w:rsidRPr="00744277">
              <w:rPr>
                <w:bCs/>
                <w:sz w:val="16"/>
                <w:szCs w:val="16"/>
                <w:u w:val="single"/>
              </w:rPr>
              <w:t>hatchery origin</w:t>
            </w:r>
            <w:r w:rsidRPr="00542718">
              <w:rPr>
                <w:bCs/>
                <w:sz w:val="16"/>
                <w:szCs w:val="16"/>
              </w:rPr>
              <w:t xml:space="preserve"> fish spawned in the hatchery, including jacks.  (This is the same value reported in HOSIJ field of the </w:t>
            </w:r>
            <w:r>
              <w:rPr>
                <w:bCs/>
                <w:sz w:val="16"/>
                <w:szCs w:val="16"/>
              </w:rPr>
              <w:t xml:space="preserve">draft </w:t>
            </w:r>
            <w:proofErr w:type="spellStart"/>
            <w:r w:rsidRPr="00542718">
              <w:rPr>
                <w:bCs/>
                <w:sz w:val="16"/>
                <w:szCs w:val="16"/>
              </w:rPr>
              <w:t>HatcherySpawning</w:t>
            </w:r>
            <w:proofErr w:type="spellEnd"/>
            <w:r w:rsidRPr="00542718">
              <w:rPr>
                <w:bCs/>
                <w:sz w:val="16"/>
                <w:szCs w:val="16"/>
              </w:rPr>
              <w:t xml:space="preserve"> table.)</w:t>
            </w:r>
          </w:p>
        </w:tc>
        <w:tc>
          <w:tcPr>
            <w:tcW w:w="950" w:type="dxa"/>
            <w:tcMar>
              <w:left w:w="29" w:type="dxa"/>
              <w:right w:w="29" w:type="dxa"/>
            </w:tcMar>
          </w:tcPr>
          <w:p w14:paraId="56553FEE" w14:textId="39DC8B0D" w:rsidR="00E063DB" w:rsidRPr="00325D88" w:rsidRDefault="00E063DB" w:rsidP="00E063DB">
            <w:pPr>
              <w:snapToGrid w:val="0"/>
              <w:jc w:val="center"/>
              <w:rPr>
                <w:bCs/>
                <w:sz w:val="16"/>
                <w:szCs w:val="16"/>
              </w:rPr>
            </w:pPr>
            <w:del w:id="1717" w:author="Mike Banach" w:date="2023-11-20T15:53:00Z">
              <w:r w:rsidDel="00A21651">
                <w:rPr>
                  <w:bCs/>
                  <w:sz w:val="16"/>
                  <w:szCs w:val="16"/>
                </w:rPr>
                <w:delText>Single</w:delText>
              </w:r>
            </w:del>
            <w:ins w:id="1718" w:author="Mike Banach" w:date="2023-11-20T15:53:00Z">
              <w:r w:rsidR="00A21651">
                <w:rPr>
                  <w:bCs/>
                  <w:sz w:val="16"/>
                  <w:szCs w:val="16"/>
                </w:rPr>
                <w:t>Integer</w:t>
              </w:r>
            </w:ins>
          </w:p>
        </w:tc>
        <w:tc>
          <w:tcPr>
            <w:tcW w:w="8410" w:type="dxa"/>
            <w:gridSpan w:val="7"/>
          </w:tcPr>
          <w:p w14:paraId="1F827550" w14:textId="77777777" w:rsidR="00E063DB" w:rsidRDefault="00E063DB" w:rsidP="00E063DB">
            <w:pPr>
              <w:snapToGrid w:val="0"/>
              <w:rPr>
                <w:sz w:val="16"/>
                <w:szCs w:val="16"/>
              </w:rPr>
            </w:pPr>
            <w:r>
              <w:rPr>
                <w:sz w:val="16"/>
                <w:szCs w:val="16"/>
              </w:rPr>
              <w:t>"Hatchery origin" means the fish's parents were spawned in captivity rather than spawning naturally in the wild.</w:t>
            </w:r>
          </w:p>
          <w:p w14:paraId="6ADB4E75" w14:textId="77777777" w:rsidR="00E063DB" w:rsidRDefault="00E063DB" w:rsidP="00E063DB">
            <w:pPr>
              <w:snapToGrid w:val="0"/>
              <w:rPr>
                <w:sz w:val="16"/>
                <w:szCs w:val="16"/>
              </w:rPr>
            </w:pPr>
            <w:r>
              <w:rPr>
                <w:bCs/>
                <w:sz w:val="16"/>
                <w:szCs w:val="16"/>
              </w:rPr>
              <w:t>Provide whole numbers only, not decimal values.</w:t>
            </w:r>
          </w:p>
          <w:p w14:paraId="7A5DDAE2" w14:textId="77777777" w:rsidR="00E063DB" w:rsidRPr="00325D88" w:rsidRDefault="00E063DB" w:rsidP="00E063DB">
            <w:pPr>
              <w:snapToGrid w:val="0"/>
              <w:rPr>
                <w:sz w:val="16"/>
                <w:szCs w:val="16"/>
              </w:rPr>
            </w:pPr>
            <w:r>
              <w:rPr>
                <w:sz w:val="16"/>
                <w:szCs w:val="16"/>
              </w:rPr>
              <w:t xml:space="preserve">For populations for which "jacks" are not recognized, enter the HOS-H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61D5AEF0" w14:textId="77777777" w:rsidTr="00E063DB">
        <w:trPr>
          <w:cantSplit/>
        </w:trPr>
        <w:tc>
          <w:tcPr>
            <w:tcW w:w="1728" w:type="dxa"/>
            <w:tcMar>
              <w:left w:w="29" w:type="dxa"/>
              <w:right w:w="29" w:type="dxa"/>
            </w:tcMar>
          </w:tcPr>
          <w:p w14:paraId="70F7F1A3" w14:textId="77777777" w:rsidR="00E063DB" w:rsidRDefault="00E063DB" w:rsidP="00E063DB">
            <w:pPr>
              <w:snapToGrid w:val="0"/>
              <w:rPr>
                <w:bCs/>
                <w:sz w:val="16"/>
                <w:szCs w:val="16"/>
              </w:rPr>
            </w:pPr>
            <w:r>
              <w:rPr>
                <w:bCs/>
                <w:sz w:val="16"/>
                <w:szCs w:val="16"/>
              </w:rPr>
              <w:t>NOSIJH</w:t>
            </w:r>
          </w:p>
        </w:tc>
        <w:tc>
          <w:tcPr>
            <w:tcW w:w="3600" w:type="dxa"/>
            <w:tcMar>
              <w:left w:w="29" w:type="dxa"/>
              <w:right w:w="29" w:type="dxa"/>
            </w:tcMar>
          </w:tcPr>
          <w:p w14:paraId="72FDE2BD" w14:textId="77777777" w:rsidR="00E063DB" w:rsidRPr="00542718" w:rsidRDefault="00E063DB" w:rsidP="00E063DB">
            <w:pPr>
              <w:snapToGrid w:val="0"/>
              <w:rPr>
                <w:bCs/>
                <w:sz w:val="16"/>
                <w:szCs w:val="16"/>
              </w:rPr>
            </w:pPr>
            <w:r w:rsidRPr="00542718">
              <w:rPr>
                <w:bCs/>
                <w:sz w:val="16"/>
                <w:szCs w:val="16"/>
              </w:rPr>
              <w:t xml:space="preserve">The number of </w:t>
            </w:r>
            <w:r w:rsidRPr="00744277">
              <w:rPr>
                <w:bCs/>
                <w:sz w:val="16"/>
                <w:szCs w:val="16"/>
                <w:u w:val="single"/>
              </w:rPr>
              <w:t>natural origin</w:t>
            </w:r>
            <w:r w:rsidRPr="00542718">
              <w:rPr>
                <w:bCs/>
                <w:sz w:val="16"/>
                <w:szCs w:val="16"/>
              </w:rPr>
              <w:t xml:space="preserve"> fish spawned in the hatchery, including jacks.  (This is the same value reported in NOSIJ field of the </w:t>
            </w:r>
            <w:r>
              <w:rPr>
                <w:bCs/>
                <w:sz w:val="16"/>
                <w:szCs w:val="16"/>
              </w:rPr>
              <w:t xml:space="preserve">draft </w:t>
            </w:r>
            <w:proofErr w:type="spellStart"/>
            <w:r w:rsidRPr="00542718">
              <w:rPr>
                <w:bCs/>
                <w:sz w:val="16"/>
                <w:szCs w:val="16"/>
              </w:rPr>
              <w:t>HatcherySpawning</w:t>
            </w:r>
            <w:proofErr w:type="spellEnd"/>
            <w:r w:rsidRPr="00542718">
              <w:rPr>
                <w:bCs/>
                <w:sz w:val="16"/>
                <w:szCs w:val="16"/>
              </w:rPr>
              <w:t xml:space="preserve"> table.)</w:t>
            </w:r>
          </w:p>
        </w:tc>
        <w:tc>
          <w:tcPr>
            <w:tcW w:w="950" w:type="dxa"/>
            <w:tcMar>
              <w:left w:w="29" w:type="dxa"/>
              <w:right w:w="29" w:type="dxa"/>
            </w:tcMar>
          </w:tcPr>
          <w:p w14:paraId="10F0557D" w14:textId="180B5F8E" w:rsidR="00E063DB" w:rsidRDefault="00E063DB" w:rsidP="00E063DB">
            <w:pPr>
              <w:snapToGrid w:val="0"/>
              <w:jc w:val="center"/>
              <w:rPr>
                <w:bCs/>
                <w:sz w:val="16"/>
                <w:szCs w:val="16"/>
              </w:rPr>
            </w:pPr>
            <w:del w:id="1719" w:author="Mike Banach" w:date="2023-11-20T15:53:00Z">
              <w:r w:rsidDel="00A21651">
                <w:rPr>
                  <w:bCs/>
                  <w:sz w:val="16"/>
                  <w:szCs w:val="16"/>
                </w:rPr>
                <w:delText>Single</w:delText>
              </w:r>
            </w:del>
            <w:ins w:id="1720" w:author="Mike Banach" w:date="2023-11-20T15:53:00Z">
              <w:r w:rsidR="00A21651">
                <w:rPr>
                  <w:bCs/>
                  <w:sz w:val="16"/>
                  <w:szCs w:val="16"/>
                </w:rPr>
                <w:t>Integer</w:t>
              </w:r>
            </w:ins>
          </w:p>
        </w:tc>
        <w:tc>
          <w:tcPr>
            <w:tcW w:w="8410" w:type="dxa"/>
            <w:gridSpan w:val="7"/>
          </w:tcPr>
          <w:p w14:paraId="6F0C5461" w14:textId="77777777" w:rsidR="00E063DB" w:rsidRDefault="00E063DB" w:rsidP="00E063DB">
            <w:pPr>
              <w:snapToGrid w:val="0"/>
              <w:rPr>
                <w:sz w:val="16"/>
                <w:szCs w:val="16"/>
              </w:rPr>
            </w:pPr>
            <w:r>
              <w:rPr>
                <w:sz w:val="16"/>
                <w:szCs w:val="16"/>
              </w:rPr>
              <w:t>This value reflects natural origin fish taken and spawned in the hatchery as part of the year's egg take operations.  "Natural origin" means the fish's parents spawned in the wild.</w:t>
            </w:r>
          </w:p>
          <w:p w14:paraId="470E0161" w14:textId="77777777" w:rsidR="00E063DB" w:rsidRDefault="00E063DB" w:rsidP="00E063DB">
            <w:pPr>
              <w:snapToGrid w:val="0"/>
              <w:rPr>
                <w:sz w:val="16"/>
                <w:szCs w:val="16"/>
              </w:rPr>
            </w:pPr>
            <w:r>
              <w:rPr>
                <w:bCs/>
                <w:sz w:val="16"/>
                <w:szCs w:val="16"/>
              </w:rPr>
              <w:t>Provide whole numbers only, not decimal values.</w:t>
            </w:r>
          </w:p>
          <w:p w14:paraId="7F57AEB1" w14:textId="77777777" w:rsidR="00E063DB" w:rsidRDefault="00E063DB" w:rsidP="00E063DB">
            <w:pPr>
              <w:snapToGrid w:val="0"/>
              <w:rPr>
                <w:sz w:val="16"/>
                <w:szCs w:val="16"/>
              </w:rPr>
            </w:pPr>
            <w:r>
              <w:rPr>
                <w:sz w:val="16"/>
                <w:szCs w:val="16"/>
              </w:rPr>
              <w:t xml:space="preserve">For populations for which "jacks" are not recognized, enter the NOS-H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50CD09FE" w14:textId="77777777" w:rsidTr="00E063DB">
        <w:trPr>
          <w:cantSplit/>
        </w:trPr>
        <w:tc>
          <w:tcPr>
            <w:tcW w:w="1728" w:type="dxa"/>
            <w:tcMar>
              <w:left w:w="29" w:type="dxa"/>
              <w:right w:w="29" w:type="dxa"/>
            </w:tcMar>
          </w:tcPr>
          <w:p w14:paraId="5DA52A17" w14:textId="77777777" w:rsidR="00E063DB" w:rsidRPr="00DD4D1E" w:rsidRDefault="00E063DB" w:rsidP="00E063DB">
            <w:pPr>
              <w:snapToGrid w:val="0"/>
              <w:rPr>
                <w:bCs/>
                <w:sz w:val="16"/>
                <w:szCs w:val="16"/>
              </w:rPr>
            </w:pPr>
            <w:r>
              <w:rPr>
                <w:bCs/>
                <w:sz w:val="16"/>
                <w:szCs w:val="16"/>
              </w:rPr>
              <w:lastRenderedPageBreak/>
              <w:t>NOSAIJ</w:t>
            </w:r>
          </w:p>
        </w:tc>
        <w:tc>
          <w:tcPr>
            <w:tcW w:w="3600" w:type="dxa"/>
            <w:tcMar>
              <w:left w:w="29" w:type="dxa"/>
              <w:right w:w="29" w:type="dxa"/>
            </w:tcMar>
          </w:tcPr>
          <w:p w14:paraId="244CACB1" w14:textId="77777777" w:rsidR="00E063DB" w:rsidRPr="00542718" w:rsidRDefault="00E063DB" w:rsidP="00E063DB">
            <w:pPr>
              <w:snapToGrid w:val="0"/>
              <w:rPr>
                <w:bCs/>
                <w:sz w:val="16"/>
                <w:szCs w:val="16"/>
              </w:rPr>
            </w:pPr>
            <w:r w:rsidRPr="00542718">
              <w:rPr>
                <w:bCs/>
                <w:sz w:val="16"/>
                <w:szCs w:val="16"/>
              </w:rPr>
              <w:t xml:space="preserve">The point estimate for </w:t>
            </w:r>
            <w:r w:rsidRPr="00744277">
              <w:rPr>
                <w:bCs/>
                <w:sz w:val="16"/>
                <w:szCs w:val="16"/>
                <w:u w:val="single"/>
              </w:rPr>
              <w:t>natural origin</w:t>
            </w:r>
            <w:r w:rsidRPr="00542718">
              <w:rPr>
                <w:bCs/>
                <w:sz w:val="16"/>
                <w:szCs w:val="16"/>
              </w:rPr>
              <w:t xml:space="preserve"> spawner abundance, including jacks, spawning in the wild.</w:t>
            </w:r>
          </w:p>
          <w:p w14:paraId="2C89D134" w14:textId="77777777" w:rsidR="00E063DB" w:rsidRPr="00542718" w:rsidRDefault="00E063DB" w:rsidP="00E063DB">
            <w:pPr>
              <w:snapToGrid w:val="0"/>
              <w:rPr>
                <w:bCs/>
                <w:sz w:val="16"/>
                <w:szCs w:val="16"/>
              </w:rPr>
            </w:pPr>
            <w:r w:rsidRPr="00542718">
              <w:rPr>
                <w:bCs/>
                <w:sz w:val="16"/>
                <w:szCs w:val="16"/>
              </w:rPr>
              <w:t>(This is the same value reported in NOSAIJ field of the NOSA table for the population and year specified for the current record.)</w:t>
            </w:r>
          </w:p>
        </w:tc>
        <w:tc>
          <w:tcPr>
            <w:tcW w:w="950" w:type="dxa"/>
            <w:tcMar>
              <w:left w:w="29" w:type="dxa"/>
              <w:right w:w="29" w:type="dxa"/>
            </w:tcMar>
          </w:tcPr>
          <w:p w14:paraId="3E2B75A2" w14:textId="2B775DEE" w:rsidR="00E063DB" w:rsidRPr="00325D88" w:rsidRDefault="00E063DB" w:rsidP="00E063DB">
            <w:pPr>
              <w:snapToGrid w:val="0"/>
              <w:jc w:val="center"/>
              <w:rPr>
                <w:bCs/>
                <w:sz w:val="16"/>
                <w:szCs w:val="16"/>
              </w:rPr>
            </w:pPr>
            <w:del w:id="1721" w:author="Mike Banach" w:date="2023-11-20T15:53:00Z">
              <w:r w:rsidDel="00A21651">
                <w:rPr>
                  <w:bCs/>
                  <w:sz w:val="16"/>
                  <w:szCs w:val="16"/>
                </w:rPr>
                <w:delText>Single</w:delText>
              </w:r>
            </w:del>
            <w:ins w:id="1722" w:author="Mike Banach" w:date="2023-11-20T15:53:00Z">
              <w:r w:rsidR="00A21651">
                <w:rPr>
                  <w:bCs/>
                  <w:sz w:val="16"/>
                  <w:szCs w:val="16"/>
                </w:rPr>
                <w:t>Integer</w:t>
              </w:r>
            </w:ins>
          </w:p>
        </w:tc>
        <w:tc>
          <w:tcPr>
            <w:tcW w:w="8410" w:type="dxa"/>
            <w:gridSpan w:val="7"/>
          </w:tcPr>
          <w:p w14:paraId="244C951B" w14:textId="59174D57" w:rsidR="00E063DB" w:rsidRDefault="00E063DB" w:rsidP="00E063DB">
            <w:pPr>
              <w:snapToGrid w:val="0"/>
              <w:rPr>
                <w:sz w:val="16"/>
                <w:szCs w:val="16"/>
              </w:rPr>
            </w:pPr>
            <w:r w:rsidRPr="00FE7F24">
              <w:rPr>
                <w:sz w:val="16"/>
                <w:szCs w:val="16"/>
              </w:rPr>
              <w:t>Estimated number of natural origin spawners contributing to spawning</w:t>
            </w:r>
            <w:r>
              <w:rPr>
                <w:sz w:val="16"/>
                <w:szCs w:val="16"/>
              </w:rPr>
              <w:t xml:space="preserve"> in the wild</w:t>
            </w:r>
            <w:r w:rsidRPr="00FE7F24">
              <w:rPr>
                <w:sz w:val="16"/>
                <w:szCs w:val="16"/>
              </w:rPr>
              <w:t xml:space="preserve"> in a particular year.  </w:t>
            </w:r>
            <w:r>
              <w:rPr>
                <w:sz w:val="16"/>
                <w:szCs w:val="16"/>
              </w:rPr>
              <w:t>“Spawners” i</w:t>
            </w:r>
            <w:r w:rsidRPr="00FE7F24">
              <w:rPr>
                <w:sz w:val="16"/>
                <w:szCs w:val="16"/>
              </w:rPr>
              <w:t xml:space="preserve">ncludes jacks. </w:t>
            </w:r>
            <w:r>
              <w:rPr>
                <w:sz w:val="16"/>
                <w:szCs w:val="16"/>
              </w:rPr>
              <w:t xml:space="preserve"> "Natural origin" means the fish's parents spawned in the wild.  The statistical approach used to generate the estimate should be thoroughly explained in the methods referenced in the </w:t>
            </w:r>
            <w:del w:id="1723" w:author="Mike Banach" w:date="2022-08-09T14:18:00Z">
              <w:r w:rsidDel="00700288">
                <w:rPr>
                  <w:sz w:val="16"/>
                  <w:szCs w:val="16"/>
                </w:rPr>
                <w:delText>MethodDocumentation field</w:delText>
              </w:r>
            </w:del>
            <w:ins w:id="1724" w:author="Mike Banach" w:date="2022-08-09T14:18:00Z">
              <w:r>
                <w:rPr>
                  <w:sz w:val="16"/>
                  <w:szCs w:val="16"/>
                </w:rPr>
                <w:t>ProtMethURL / ProtMethDocumentation fields</w:t>
              </w:r>
            </w:ins>
            <w:r>
              <w:rPr>
                <w:sz w:val="16"/>
                <w:szCs w:val="16"/>
              </w:rPr>
              <w:t>.</w:t>
            </w:r>
          </w:p>
          <w:p w14:paraId="2900EAB3" w14:textId="77777777" w:rsidR="00E063DB" w:rsidRDefault="00E063DB" w:rsidP="00E063DB">
            <w:pPr>
              <w:snapToGrid w:val="0"/>
              <w:rPr>
                <w:sz w:val="16"/>
                <w:szCs w:val="16"/>
              </w:rPr>
            </w:pPr>
            <w:r>
              <w:rPr>
                <w:bCs/>
                <w:sz w:val="16"/>
                <w:szCs w:val="16"/>
              </w:rPr>
              <w:t>Provide whole numbers only, not decimal values.</w:t>
            </w:r>
          </w:p>
          <w:p w14:paraId="2338B038" w14:textId="77777777" w:rsidR="00E063DB" w:rsidRPr="00761D48" w:rsidRDefault="00E063DB" w:rsidP="00E063DB">
            <w:pPr>
              <w:snapToGrid w:val="0"/>
              <w:rPr>
                <w:sz w:val="16"/>
                <w:szCs w:val="16"/>
              </w:rPr>
            </w:pPr>
            <w:r>
              <w:rPr>
                <w:sz w:val="16"/>
                <w:szCs w:val="16"/>
              </w:rPr>
              <w:t xml:space="preserve">For populations for which "jacks" are not recognized, enter the NOSA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4BF23667" w14:textId="77777777" w:rsidTr="00E063DB">
        <w:trPr>
          <w:cantSplit/>
        </w:trPr>
        <w:tc>
          <w:tcPr>
            <w:tcW w:w="1728" w:type="dxa"/>
            <w:tcMar>
              <w:left w:w="29" w:type="dxa"/>
              <w:right w:w="29" w:type="dxa"/>
            </w:tcMar>
          </w:tcPr>
          <w:p w14:paraId="65053135" w14:textId="77777777" w:rsidR="00E063DB" w:rsidRPr="00B10727" w:rsidRDefault="00E063DB" w:rsidP="00E063DB">
            <w:pPr>
              <w:snapToGrid w:val="0"/>
              <w:rPr>
                <w:bCs/>
                <w:sz w:val="16"/>
                <w:szCs w:val="16"/>
              </w:rPr>
            </w:pPr>
            <w:r w:rsidRPr="00B10727">
              <w:rPr>
                <w:bCs/>
                <w:sz w:val="16"/>
                <w:szCs w:val="16"/>
              </w:rPr>
              <w:t>HOSAIJ</w:t>
            </w:r>
          </w:p>
        </w:tc>
        <w:tc>
          <w:tcPr>
            <w:tcW w:w="3600" w:type="dxa"/>
            <w:tcMar>
              <w:left w:w="29" w:type="dxa"/>
              <w:right w:w="29" w:type="dxa"/>
            </w:tcMar>
          </w:tcPr>
          <w:p w14:paraId="133DB997" w14:textId="77777777" w:rsidR="00E063DB" w:rsidRPr="00542718" w:rsidRDefault="00E063DB" w:rsidP="00E063DB">
            <w:pPr>
              <w:snapToGrid w:val="0"/>
              <w:rPr>
                <w:bCs/>
                <w:sz w:val="16"/>
                <w:szCs w:val="16"/>
              </w:rPr>
            </w:pPr>
            <w:r w:rsidRPr="00542718">
              <w:rPr>
                <w:bCs/>
                <w:sz w:val="16"/>
                <w:szCs w:val="16"/>
              </w:rPr>
              <w:t xml:space="preserve">The point estimate for </w:t>
            </w:r>
            <w:r w:rsidRPr="00744277">
              <w:rPr>
                <w:bCs/>
                <w:sz w:val="16"/>
                <w:szCs w:val="16"/>
                <w:u w:val="single"/>
              </w:rPr>
              <w:t>hatchery origin</w:t>
            </w:r>
            <w:r w:rsidRPr="00542718">
              <w:rPr>
                <w:bCs/>
                <w:sz w:val="16"/>
                <w:szCs w:val="16"/>
              </w:rPr>
              <w:t xml:space="preserve"> spawner abundance, including jacks, spawning in the wild.</w:t>
            </w:r>
          </w:p>
        </w:tc>
        <w:tc>
          <w:tcPr>
            <w:tcW w:w="950" w:type="dxa"/>
            <w:tcMar>
              <w:left w:w="29" w:type="dxa"/>
              <w:right w:w="29" w:type="dxa"/>
            </w:tcMar>
          </w:tcPr>
          <w:p w14:paraId="42058895" w14:textId="5169A363" w:rsidR="00E063DB" w:rsidRPr="00B10727" w:rsidRDefault="00E063DB" w:rsidP="00E063DB">
            <w:pPr>
              <w:snapToGrid w:val="0"/>
              <w:jc w:val="center"/>
              <w:rPr>
                <w:bCs/>
                <w:sz w:val="16"/>
                <w:szCs w:val="16"/>
              </w:rPr>
            </w:pPr>
            <w:del w:id="1725" w:author="Mike Banach" w:date="2023-11-20T15:53:00Z">
              <w:r w:rsidRPr="00B10727" w:rsidDel="00A21651">
                <w:rPr>
                  <w:bCs/>
                  <w:sz w:val="16"/>
                  <w:szCs w:val="16"/>
                </w:rPr>
                <w:delText>Single</w:delText>
              </w:r>
            </w:del>
            <w:ins w:id="1726" w:author="Mike Banach" w:date="2023-11-20T15:53:00Z">
              <w:r w:rsidR="00A21651">
                <w:rPr>
                  <w:bCs/>
                  <w:sz w:val="16"/>
                  <w:szCs w:val="16"/>
                </w:rPr>
                <w:t>Integer</w:t>
              </w:r>
            </w:ins>
          </w:p>
        </w:tc>
        <w:tc>
          <w:tcPr>
            <w:tcW w:w="8410" w:type="dxa"/>
            <w:gridSpan w:val="7"/>
          </w:tcPr>
          <w:p w14:paraId="695594D8" w14:textId="3E16C569" w:rsidR="00E063DB" w:rsidRDefault="00E063DB" w:rsidP="00E063DB">
            <w:pPr>
              <w:snapToGrid w:val="0"/>
              <w:rPr>
                <w:sz w:val="16"/>
                <w:szCs w:val="16"/>
              </w:rPr>
            </w:pPr>
            <w:r w:rsidRPr="00FE7F24">
              <w:rPr>
                <w:sz w:val="16"/>
                <w:szCs w:val="16"/>
              </w:rPr>
              <w:t xml:space="preserve">Estimated number of </w:t>
            </w:r>
            <w:r>
              <w:rPr>
                <w:sz w:val="16"/>
                <w:szCs w:val="16"/>
              </w:rPr>
              <w:t>hatchery</w:t>
            </w:r>
            <w:r w:rsidRPr="00FE7F24">
              <w:rPr>
                <w:sz w:val="16"/>
                <w:szCs w:val="16"/>
              </w:rPr>
              <w:t xml:space="preserve"> origin spawners contributing to spawning</w:t>
            </w:r>
            <w:r>
              <w:rPr>
                <w:sz w:val="16"/>
                <w:szCs w:val="16"/>
              </w:rPr>
              <w:t xml:space="preserve"> in the wild</w:t>
            </w:r>
            <w:r w:rsidRPr="00FE7F24">
              <w:rPr>
                <w:sz w:val="16"/>
                <w:szCs w:val="16"/>
              </w:rPr>
              <w:t xml:space="preserve"> in a particular year.  </w:t>
            </w:r>
            <w:r>
              <w:rPr>
                <w:sz w:val="16"/>
                <w:szCs w:val="16"/>
              </w:rPr>
              <w:t>“Spawners” i</w:t>
            </w:r>
            <w:r w:rsidRPr="00FE7F24">
              <w:rPr>
                <w:sz w:val="16"/>
                <w:szCs w:val="16"/>
              </w:rPr>
              <w:t xml:space="preserve">ncludes jacks. </w:t>
            </w:r>
            <w:r>
              <w:rPr>
                <w:sz w:val="16"/>
                <w:szCs w:val="16"/>
              </w:rPr>
              <w:t xml:space="preserve"> "Hatchery origin" means the fish's parents were spawned in captivity.  The statistical approach used to generate the estimate should be thoroughly explained in the methods referenced in the </w:t>
            </w:r>
            <w:del w:id="1727" w:author="Mike Banach" w:date="2022-08-09T14:18:00Z">
              <w:r w:rsidDel="00700288">
                <w:rPr>
                  <w:sz w:val="16"/>
                  <w:szCs w:val="16"/>
                </w:rPr>
                <w:delText>MethodDocumentation field</w:delText>
              </w:r>
            </w:del>
            <w:ins w:id="1728" w:author="Mike Banach" w:date="2022-08-09T14:18:00Z">
              <w:r>
                <w:rPr>
                  <w:sz w:val="16"/>
                  <w:szCs w:val="16"/>
                </w:rPr>
                <w:t>ProtMethURL / ProtMethDocumentation fields</w:t>
              </w:r>
            </w:ins>
            <w:r>
              <w:rPr>
                <w:sz w:val="16"/>
                <w:szCs w:val="16"/>
              </w:rPr>
              <w:t>.</w:t>
            </w:r>
          </w:p>
          <w:p w14:paraId="133BFEB5" w14:textId="77777777" w:rsidR="00E063DB" w:rsidRDefault="00E063DB" w:rsidP="00E063DB">
            <w:pPr>
              <w:snapToGrid w:val="0"/>
              <w:rPr>
                <w:sz w:val="16"/>
                <w:szCs w:val="16"/>
              </w:rPr>
            </w:pPr>
            <w:r>
              <w:rPr>
                <w:bCs/>
                <w:sz w:val="16"/>
                <w:szCs w:val="16"/>
              </w:rPr>
              <w:t>Provide whole numbers only, not decimal values.</w:t>
            </w:r>
          </w:p>
          <w:p w14:paraId="7FA7303B" w14:textId="77777777" w:rsidR="00E063DB" w:rsidRPr="00761D48" w:rsidRDefault="00E063DB" w:rsidP="00E063DB">
            <w:pPr>
              <w:snapToGrid w:val="0"/>
              <w:rPr>
                <w:sz w:val="16"/>
                <w:szCs w:val="16"/>
              </w:rPr>
            </w:pPr>
            <w:r>
              <w:rPr>
                <w:sz w:val="16"/>
                <w:szCs w:val="16"/>
              </w:rPr>
              <w:t xml:space="preserve">For populations for which "jacks" are not recognized, enter the HOSA estimate in this field.  The only species for which jacks are recognized are </w:t>
            </w:r>
            <w:r w:rsidRPr="00875DA2">
              <w:rPr>
                <w:sz w:val="16"/>
                <w:szCs w:val="16"/>
              </w:rPr>
              <w:t>Chinook salmon</w:t>
            </w:r>
            <w:r>
              <w:rPr>
                <w:sz w:val="16"/>
                <w:szCs w:val="16"/>
              </w:rPr>
              <w:t>, c</w:t>
            </w:r>
            <w:r w:rsidRPr="00875DA2">
              <w:rPr>
                <w:sz w:val="16"/>
                <w:szCs w:val="16"/>
              </w:rPr>
              <w:t>oho salmon</w:t>
            </w:r>
            <w:r>
              <w:rPr>
                <w:sz w:val="16"/>
                <w:szCs w:val="16"/>
              </w:rPr>
              <w:t>, c</w:t>
            </w:r>
            <w:r w:rsidRPr="00875DA2">
              <w:rPr>
                <w:sz w:val="16"/>
                <w:szCs w:val="16"/>
              </w:rPr>
              <w:t>hum salmon (rare</w:t>
            </w:r>
            <w:r>
              <w:rPr>
                <w:sz w:val="16"/>
                <w:szCs w:val="16"/>
              </w:rPr>
              <w:t>ly</w:t>
            </w:r>
            <w:r w:rsidRPr="00875DA2">
              <w:rPr>
                <w:sz w:val="16"/>
                <w:szCs w:val="16"/>
              </w:rPr>
              <w:t>)</w:t>
            </w:r>
            <w:r>
              <w:rPr>
                <w:sz w:val="16"/>
                <w:szCs w:val="16"/>
              </w:rPr>
              <w:t>, and winter s</w:t>
            </w:r>
            <w:r w:rsidRPr="00875DA2">
              <w:rPr>
                <w:sz w:val="16"/>
                <w:szCs w:val="16"/>
              </w:rPr>
              <w:t>teelhead</w:t>
            </w:r>
            <w:r>
              <w:rPr>
                <w:sz w:val="16"/>
                <w:szCs w:val="16"/>
              </w:rPr>
              <w:t xml:space="preserve"> (rarely).</w:t>
            </w:r>
          </w:p>
        </w:tc>
      </w:tr>
      <w:tr w:rsidR="00E063DB" w:rsidRPr="00B51678" w14:paraId="2A1F915C" w14:textId="77777777" w:rsidTr="00E063DB">
        <w:trPr>
          <w:cantSplit/>
        </w:trPr>
        <w:tc>
          <w:tcPr>
            <w:tcW w:w="1728" w:type="dxa"/>
            <w:tcMar>
              <w:left w:w="29" w:type="dxa"/>
              <w:right w:w="29" w:type="dxa"/>
            </w:tcMar>
          </w:tcPr>
          <w:p w14:paraId="261DE7B5" w14:textId="77777777" w:rsidR="00E063DB" w:rsidRDefault="00E063DB" w:rsidP="00E063DB">
            <w:pPr>
              <w:snapToGrid w:val="0"/>
              <w:rPr>
                <w:bCs/>
                <w:sz w:val="16"/>
                <w:szCs w:val="16"/>
              </w:rPr>
            </w:pPr>
            <w:r>
              <w:rPr>
                <w:bCs/>
                <w:sz w:val="16"/>
                <w:szCs w:val="16"/>
              </w:rPr>
              <w:t>HOSEJH</w:t>
            </w:r>
          </w:p>
        </w:tc>
        <w:tc>
          <w:tcPr>
            <w:tcW w:w="3600" w:type="dxa"/>
            <w:tcMar>
              <w:left w:w="29" w:type="dxa"/>
              <w:right w:w="29" w:type="dxa"/>
            </w:tcMar>
          </w:tcPr>
          <w:p w14:paraId="644EDFDF" w14:textId="77777777" w:rsidR="00E063DB" w:rsidRPr="00542718" w:rsidRDefault="00E063DB" w:rsidP="00E063DB">
            <w:pPr>
              <w:snapToGrid w:val="0"/>
              <w:rPr>
                <w:bCs/>
                <w:sz w:val="16"/>
                <w:szCs w:val="16"/>
              </w:rPr>
            </w:pPr>
            <w:r w:rsidRPr="00542718">
              <w:rPr>
                <w:bCs/>
                <w:sz w:val="16"/>
                <w:szCs w:val="16"/>
              </w:rPr>
              <w:t xml:space="preserve">The number of </w:t>
            </w:r>
            <w:r w:rsidRPr="00744277">
              <w:rPr>
                <w:bCs/>
                <w:sz w:val="16"/>
                <w:szCs w:val="16"/>
                <w:u w:val="single"/>
              </w:rPr>
              <w:t>hatchery origin</w:t>
            </w:r>
            <w:r w:rsidRPr="00542718">
              <w:rPr>
                <w:bCs/>
                <w:sz w:val="16"/>
                <w:szCs w:val="16"/>
              </w:rPr>
              <w:t xml:space="preserve"> fish spawned in the hatchery, excluding jacks.  (This is the same value reported in HOSEJ field of the </w:t>
            </w:r>
            <w:r>
              <w:rPr>
                <w:bCs/>
                <w:sz w:val="16"/>
                <w:szCs w:val="16"/>
              </w:rPr>
              <w:t xml:space="preserve">draft </w:t>
            </w:r>
            <w:proofErr w:type="spellStart"/>
            <w:r w:rsidRPr="00542718">
              <w:rPr>
                <w:bCs/>
                <w:sz w:val="16"/>
                <w:szCs w:val="16"/>
              </w:rPr>
              <w:t>HatcherySpawning</w:t>
            </w:r>
            <w:proofErr w:type="spellEnd"/>
            <w:r w:rsidRPr="00542718">
              <w:rPr>
                <w:bCs/>
                <w:sz w:val="16"/>
                <w:szCs w:val="16"/>
              </w:rPr>
              <w:t xml:space="preserve"> table.)</w:t>
            </w:r>
          </w:p>
        </w:tc>
        <w:tc>
          <w:tcPr>
            <w:tcW w:w="950" w:type="dxa"/>
            <w:tcMar>
              <w:left w:w="29" w:type="dxa"/>
              <w:right w:w="29" w:type="dxa"/>
            </w:tcMar>
          </w:tcPr>
          <w:p w14:paraId="40EF550A" w14:textId="17D52EFE" w:rsidR="00E063DB" w:rsidRDefault="00E063DB" w:rsidP="00E063DB">
            <w:pPr>
              <w:snapToGrid w:val="0"/>
              <w:jc w:val="center"/>
              <w:rPr>
                <w:bCs/>
                <w:sz w:val="16"/>
                <w:szCs w:val="16"/>
              </w:rPr>
            </w:pPr>
            <w:del w:id="1729" w:author="Mike Banach" w:date="2023-11-20T15:53:00Z">
              <w:r w:rsidDel="00A21651">
                <w:rPr>
                  <w:bCs/>
                  <w:sz w:val="16"/>
                  <w:szCs w:val="16"/>
                </w:rPr>
                <w:delText>Single</w:delText>
              </w:r>
            </w:del>
            <w:ins w:id="1730" w:author="Mike Banach" w:date="2023-11-20T15:53:00Z">
              <w:r w:rsidR="00A21651">
                <w:rPr>
                  <w:bCs/>
                  <w:sz w:val="16"/>
                  <w:szCs w:val="16"/>
                </w:rPr>
                <w:t>Integer</w:t>
              </w:r>
            </w:ins>
          </w:p>
        </w:tc>
        <w:tc>
          <w:tcPr>
            <w:tcW w:w="8410" w:type="dxa"/>
            <w:gridSpan w:val="7"/>
          </w:tcPr>
          <w:p w14:paraId="389E311B" w14:textId="77777777" w:rsidR="00E063DB" w:rsidRDefault="00E063DB" w:rsidP="00E063DB">
            <w:pPr>
              <w:snapToGrid w:val="0"/>
              <w:rPr>
                <w:sz w:val="16"/>
                <w:szCs w:val="16"/>
              </w:rPr>
            </w:pPr>
            <w:r>
              <w:rPr>
                <w:sz w:val="16"/>
                <w:szCs w:val="16"/>
              </w:rPr>
              <w:t>"Hatchery origin" means the fish's parents were spawned in captivity rather than spawning naturally in the wild.</w:t>
            </w:r>
          </w:p>
          <w:p w14:paraId="27CEB5CC" w14:textId="77777777" w:rsidR="00E063DB" w:rsidRDefault="00E063DB" w:rsidP="00E063DB">
            <w:pPr>
              <w:snapToGrid w:val="0"/>
              <w:rPr>
                <w:bCs/>
                <w:sz w:val="16"/>
                <w:szCs w:val="16"/>
              </w:rPr>
            </w:pPr>
            <w:r>
              <w:rPr>
                <w:bCs/>
                <w:sz w:val="16"/>
                <w:szCs w:val="16"/>
              </w:rPr>
              <w:t>Provide whole numbers only, not decimal values.</w:t>
            </w:r>
          </w:p>
          <w:p w14:paraId="4021168C" w14:textId="77777777" w:rsidR="00E063DB" w:rsidRDefault="00E063DB" w:rsidP="00E063DB">
            <w:pPr>
              <w:snapToGrid w:val="0"/>
              <w:rPr>
                <w:sz w:val="16"/>
                <w:szCs w:val="16"/>
              </w:rPr>
            </w:pPr>
          </w:p>
          <w:p w14:paraId="506ABE9E" w14:textId="77777777" w:rsidR="00E063DB" w:rsidRPr="00FE7F24" w:rsidRDefault="00E063DB" w:rsidP="00E063DB">
            <w:pPr>
              <w:snapToGrid w:val="0"/>
              <w:rPr>
                <w:sz w:val="16"/>
                <w:szCs w:val="16"/>
              </w:rPr>
            </w:pPr>
            <w:r>
              <w:rPr>
                <w:sz w:val="16"/>
                <w:szCs w:val="16"/>
              </w:rPr>
              <w:t>For populations for which "jacks" are not recognized, leave this field blank.</w:t>
            </w:r>
          </w:p>
        </w:tc>
      </w:tr>
      <w:tr w:rsidR="00E063DB" w:rsidRPr="00B51678" w14:paraId="12470D63" w14:textId="77777777" w:rsidTr="00E063DB">
        <w:trPr>
          <w:cantSplit/>
        </w:trPr>
        <w:tc>
          <w:tcPr>
            <w:tcW w:w="1728" w:type="dxa"/>
            <w:tcMar>
              <w:left w:w="29" w:type="dxa"/>
              <w:right w:w="29" w:type="dxa"/>
            </w:tcMar>
          </w:tcPr>
          <w:p w14:paraId="181847B9" w14:textId="77777777" w:rsidR="00E063DB" w:rsidRDefault="00E063DB" w:rsidP="00E063DB">
            <w:pPr>
              <w:snapToGrid w:val="0"/>
              <w:rPr>
                <w:bCs/>
                <w:sz w:val="16"/>
                <w:szCs w:val="16"/>
              </w:rPr>
            </w:pPr>
            <w:r>
              <w:rPr>
                <w:bCs/>
                <w:sz w:val="16"/>
                <w:szCs w:val="16"/>
              </w:rPr>
              <w:t>NOSEJH</w:t>
            </w:r>
          </w:p>
        </w:tc>
        <w:tc>
          <w:tcPr>
            <w:tcW w:w="3600" w:type="dxa"/>
            <w:tcMar>
              <w:left w:w="29" w:type="dxa"/>
              <w:right w:w="29" w:type="dxa"/>
            </w:tcMar>
          </w:tcPr>
          <w:p w14:paraId="76843AC0" w14:textId="77777777" w:rsidR="00E063DB" w:rsidRPr="00542718" w:rsidRDefault="00E063DB" w:rsidP="00E063DB">
            <w:pPr>
              <w:snapToGrid w:val="0"/>
              <w:rPr>
                <w:bCs/>
                <w:sz w:val="16"/>
                <w:szCs w:val="16"/>
              </w:rPr>
            </w:pPr>
            <w:r w:rsidRPr="00542718">
              <w:rPr>
                <w:bCs/>
                <w:sz w:val="16"/>
                <w:szCs w:val="16"/>
              </w:rPr>
              <w:t xml:space="preserve">The number of </w:t>
            </w:r>
            <w:r w:rsidRPr="00744277">
              <w:rPr>
                <w:bCs/>
                <w:sz w:val="16"/>
                <w:szCs w:val="16"/>
                <w:u w:val="single"/>
              </w:rPr>
              <w:t>natural origin</w:t>
            </w:r>
            <w:r w:rsidRPr="00542718">
              <w:rPr>
                <w:bCs/>
                <w:sz w:val="16"/>
                <w:szCs w:val="16"/>
              </w:rPr>
              <w:t xml:space="preserve"> fish spawned in the hatchery, excluding jacks.  (This is the same value reported in NOSEJ field of the </w:t>
            </w:r>
            <w:r>
              <w:rPr>
                <w:bCs/>
                <w:sz w:val="16"/>
                <w:szCs w:val="16"/>
              </w:rPr>
              <w:t xml:space="preserve">draft </w:t>
            </w:r>
            <w:proofErr w:type="spellStart"/>
            <w:r w:rsidRPr="00542718">
              <w:rPr>
                <w:bCs/>
                <w:sz w:val="16"/>
                <w:szCs w:val="16"/>
              </w:rPr>
              <w:t>HatcherySpawning</w:t>
            </w:r>
            <w:proofErr w:type="spellEnd"/>
            <w:r w:rsidRPr="00542718">
              <w:rPr>
                <w:bCs/>
                <w:sz w:val="16"/>
                <w:szCs w:val="16"/>
              </w:rPr>
              <w:t xml:space="preserve"> table.)</w:t>
            </w:r>
          </w:p>
        </w:tc>
        <w:tc>
          <w:tcPr>
            <w:tcW w:w="950" w:type="dxa"/>
            <w:tcMar>
              <w:left w:w="29" w:type="dxa"/>
              <w:right w:w="29" w:type="dxa"/>
            </w:tcMar>
          </w:tcPr>
          <w:p w14:paraId="49CEE0F2" w14:textId="717345F4" w:rsidR="00E063DB" w:rsidRDefault="00E063DB" w:rsidP="00E063DB">
            <w:pPr>
              <w:snapToGrid w:val="0"/>
              <w:jc w:val="center"/>
              <w:rPr>
                <w:bCs/>
                <w:sz w:val="16"/>
                <w:szCs w:val="16"/>
              </w:rPr>
            </w:pPr>
            <w:del w:id="1731" w:author="Mike Banach" w:date="2023-11-20T15:53:00Z">
              <w:r w:rsidDel="00A21651">
                <w:rPr>
                  <w:bCs/>
                  <w:sz w:val="16"/>
                  <w:szCs w:val="16"/>
                </w:rPr>
                <w:delText>Single</w:delText>
              </w:r>
            </w:del>
            <w:ins w:id="1732" w:author="Mike Banach" w:date="2023-11-20T15:53:00Z">
              <w:r w:rsidR="00A21651">
                <w:rPr>
                  <w:bCs/>
                  <w:sz w:val="16"/>
                  <w:szCs w:val="16"/>
                </w:rPr>
                <w:t>Integer</w:t>
              </w:r>
            </w:ins>
          </w:p>
        </w:tc>
        <w:tc>
          <w:tcPr>
            <w:tcW w:w="8410" w:type="dxa"/>
            <w:gridSpan w:val="7"/>
          </w:tcPr>
          <w:p w14:paraId="20986DDF" w14:textId="77777777" w:rsidR="00E063DB" w:rsidRDefault="00E063DB" w:rsidP="00E063DB">
            <w:pPr>
              <w:snapToGrid w:val="0"/>
              <w:rPr>
                <w:sz w:val="16"/>
                <w:szCs w:val="16"/>
              </w:rPr>
            </w:pPr>
            <w:r>
              <w:rPr>
                <w:sz w:val="16"/>
                <w:szCs w:val="16"/>
              </w:rPr>
              <w:t>This value reflects natural origin fish taken and spawned in the hatchery as part of the year's egg take operations.  "Natural origin" means the fish's parents spawned in the wild.</w:t>
            </w:r>
          </w:p>
          <w:p w14:paraId="12BBC235" w14:textId="77777777" w:rsidR="00E063DB" w:rsidRDefault="00E063DB" w:rsidP="00E063DB">
            <w:pPr>
              <w:snapToGrid w:val="0"/>
              <w:rPr>
                <w:sz w:val="16"/>
                <w:szCs w:val="16"/>
              </w:rPr>
            </w:pPr>
            <w:r>
              <w:rPr>
                <w:bCs/>
                <w:sz w:val="16"/>
                <w:szCs w:val="16"/>
              </w:rPr>
              <w:t>Provide whole numbers only, not decimal values.</w:t>
            </w:r>
          </w:p>
          <w:p w14:paraId="48161597" w14:textId="77777777" w:rsidR="00E063DB" w:rsidRPr="00FE7F24" w:rsidRDefault="00E063DB" w:rsidP="00E063DB">
            <w:pPr>
              <w:snapToGrid w:val="0"/>
              <w:rPr>
                <w:sz w:val="16"/>
                <w:szCs w:val="16"/>
              </w:rPr>
            </w:pPr>
            <w:r>
              <w:rPr>
                <w:sz w:val="16"/>
                <w:szCs w:val="16"/>
              </w:rPr>
              <w:t>For populations for which "jacks" are not recognized, leave this field blank.</w:t>
            </w:r>
          </w:p>
        </w:tc>
      </w:tr>
      <w:tr w:rsidR="00E063DB" w:rsidRPr="00B51678" w14:paraId="6DB402FC" w14:textId="77777777" w:rsidTr="00E063DB">
        <w:trPr>
          <w:cantSplit/>
        </w:trPr>
        <w:tc>
          <w:tcPr>
            <w:tcW w:w="1728" w:type="dxa"/>
            <w:tcMar>
              <w:left w:w="29" w:type="dxa"/>
              <w:right w:w="29" w:type="dxa"/>
            </w:tcMar>
          </w:tcPr>
          <w:p w14:paraId="4AD94609" w14:textId="77777777" w:rsidR="00E063DB" w:rsidRDefault="00E063DB" w:rsidP="00E063DB">
            <w:pPr>
              <w:snapToGrid w:val="0"/>
              <w:rPr>
                <w:bCs/>
                <w:sz w:val="16"/>
                <w:szCs w:val="16"/>
              </w:rPr>
            </w:pPr>
            <w:r>
              <w:rPr>
                <w:bCs/>
                <w:sz w:val="16"/>
                <w:szCs w:val="16"/>
              </w:rPr>
              <w:t>NOSAEJ</w:t>
            </w:r>
          </w:p>
        </w:tc>
        <w:tc>
          <w:tcPr>
            <w:tcW w:w="3600" w:type="dxa"/>
            <w:tcMar>
              <w:left w:w="29" w:type="dxa"/>
              <w:right w:w="29" w:type="dxa"/>
            </w:tcMar>
          </w:tcPr>
          <w:p w14:paraId="0C60B485" w14:textId="77777777" w:rsidR="00E063DB" w:rsidRPr="00542718" w:rsidRDefault="00E063DB" w:rsidP="00E063DB">
            <w:pPr>
              <w:snapToGrid w:val="0"/>
              <w:rPr>
                <w:bCs/>
                <w:sz w:val="16"/>
                <w:szCs w:val="16"/>
              </w:rPr>
            </w:pPr>
            <w:r w:rsidRPr="00542718">
              <w:rPr>
                <w:bCs/>
                <w:sz w:val="16"/>
                <w:szCs w:val="16"/>
              </w:rPr>
              <w:t xml:space="preserve">The point estimate for </w:t>
            </w:r>
            <w:r w:rsidRPr="00744277">
              <w:rPr>
                <w:bCs/>
                <w:sz w:val="16"/>
                <w:szCs w:val="16"/>
                <w:u w:val="single"/>
              </w:rPr>
              <w:t>natural origin</w:t>
            </w:r>
            <w:r w:rsidRPr="00542718">
              <w:rPr>
                <w:bCs/>
                <w:sz w:val="16"/>
                <w:szCs w:val="16"/>
              </w:rPr>
              <w:t xml:space="preserve"> spawner abundance, excluding jacks, spawning in the wild.</w:t>
            </w:r>
          </w:p>
          <w:p w14:paraId="74F9FF58" w14:textId="77777777" w:rsidR="00E063DB" w:rsidRPr="00542718" w:rsidRDefault="00E063DB" w:rsidP="00E063DB">
            <w:pPr>
              <w:snapToGrid w:val="0"/>
              <w:rPr>
                <w:bCs/>
                <w:sz w:val="16"/>
                <w:szCs w:val="16"/>
              </w:rPr>
            </w:pPr>
            <w:r w:rsidRPr="00542718">
              <w:rPr>
                <w:bCs/>
                <w:sz w:val="16"/>
                <w:szCs w:val="16"/>
              </w:rPr>
              <w:t>(This is the same value reported in NOSA</w:t>
            </w:r>
            <w:r>
              <w:rPr>
                <w:bCs/>
                <w:sz w:val="16"/>
                <w:szCs w:val="16"/>
              </w:rPr>
              <w:t>E</w:t>
            </w:r>
            <w:r w:rsidRPr="00542718">
              <w:rPr>
                <w:bCs/>
                <w:sz w:val="16"/>
                <w:szCs w:val="16"/>
              </w:rPr>
              <w:t>J field of the NOSA table for the population and year specified for the current record.)</w:t>
            </w:r>
          </w:p>
        </w:tc>
        <w:tc>
          <w:tcPr>
            <w:tcW w:w="950" w:type="dxa"/>
            <w:tcMar>
              <w:left w:w="29" w:type="dxa"/>
              <w:right w:w="29" w:type="dxa"/>
            </w:tcMar>
          </w:tcPr>
          <w:p w14:paraId="35C5D98A" w14:textId="7DCD468F" w:rsidR="00E063DB" w:rsidRDefault="00E063DB" w:rsidP="00E063DB">
            <w:pPr>
              <w:snapToGrid w:val="0"/>
              <w:jc w:val="center"/>
              <w:rPr>
                <w:bCs/>
                <w:sz w:val="16"/>
                <w:szCs w:val="16"/>
              </w:rPr>
            </w:pPr>
            <w:del w:id="1733" w:author="Mike Banach" w:date="2023-11-20T15:53:00Z">
              <w:r w:rsidDel="00A21651">
                <w:rPr>
                  <w:bCs/>
                  <w:sz w:val="16"/>
                  <w:szCs w:val="16"/>
                </w:rPr>
                <w:delText>Single</w:delText>
              </w:r>
            </w:del>
            <w:ins w:id="1734" w:author="Mike Banach" w:date="2023-11-20T15:53:00Z">
              <w:r w:rsidR="00A21651">
                <w:rPr>
                  <w:bCs/>
                  <w:sz w:val="16"/>
                  <w:szCs w:val="16"/>
                </w:rPr>
                <w:t>Integer</w:t>
              </w:r>
            </w:ins>
          </w:p>
        </w:tc>
        <w:tc>
          <w:tcPr>
            <w:tcW w:w="8410" w:type="dxa"/>
            <w:gridSpan w:val="7"/>
          </w:tcPr>
          <w:p w14:paraId="023765AB" w14:textId="3E7172CB" w:rsidR="00E063DB" w:rsidRDefault="00E063DB" w:rsidP="00E063DB">
            <w:pPr>
              <w:snapToGrid w:val="0"/>
              <w:rPr>
                <w:sz w:val="16"/>
                <w:szCs w:val="16"/>
              </w:rPr>
            </w:pPr>
            <w:r w:rsidRPr="00FE7F24">
              <w:rPr>
                <w:sz w:val="16"/>
                <w:szCs w:val="16"/>
              </w:rPr>
              <w:t>Estimated number of natural origin spawners contributing to spawning</w:t>
            </w:r>
            <w:r>
              <w:rPr>
                <w:sz w:val="16"/>
                <w:szCs w:val="16"/>
              </w:rPr>
              <w:t xml:space="preserve"> in the wild</w:t>
            </w:r>
            <w:r w:rsidRPr="00FE7F24">
              <w:rPr>
                <w:sz w:val="16"/>
                <w:szCs w:val="16"/>
              </w:rPr>
              <w:t xml:space="preserve"> in a particular year.  </w:t>
            </w:r>
            <w:r>
              <w:rPr>
                <w:sz w:val="16"/>
                <w:szCs w:val="16"/>
              </w:rPr>
              <w:t>“Spawners” does not i</w:t>
            </w:r>
            <w:r w:rsidRPr="00FE7F24">
              <w:rPr>
                <w:sz w:val="16"/>
                <w:szCs w:val="16"/>
              </w:rPr>
              <w:t xml:space="preserve">nclude jacks. </w:t>
            </w:r>
            <w:r>
              <w:rPr>
                <w:sz w:val="16"/>
                <w:szCs w:val="16"/>
              </w:rPr>
              <w:t xml:space="preserve"> "Natural origin" means the fish's parents spawned in the wild.  The statistical approach used to generate the estimate should be thoroughly explained in the methods referenced in the </w:t>
            </w:r>
            <w:del w:id="1735" w:author="Mike Banach" w:date="2022-08-09T14:18:00Z">
              <w:r w:rsidDel="00700288">
                <w:rPr>
                  <w:sz w:val="16"/>
                  <w:szCs w:val="16"/>
                </w:rPr>
                <w:delText>MethodDocumentation field</w:delText>
              </w:r>
            </w:del>
            <w:ins w:id="1736" w:author="Mike Banach" w:date="2022-08-09T14:18:00Z">
              <w:r>
                <w:rPr>
                  <w:sz w:val="16"/>
                  <w:szCs w:val="16"/>
                </w:rPr>
                <w:t>ProtMethURL / ProtMethDocumentation fields</w:t>
              </w:r>
            </w:ins>
            <w:r>
              <w:rPr>
                <w:sz w:val="16"/>
                <w:szCs w:val="16"/>
              </w:rPr>
              <w:t>.</w:t>
            </w:r>
          </w:p>
          <w:p w14:paraId="2243FF21" w14:textId="77777777" w:rsidR="00E063DB" w:rsidRDefault="00E063DB" w:rsidP="00E063DB">
            <w:pPr>
              <w:snapToGrid w:val="0"/>
              <w:rPr>
                <w:sz w:val="16"/>
                <w:szCs w:val="16"/>
              </w:rPr>
            </w:pPr>
            <w:r>
              <w:rPr>
                <w:bCs/>
                <w:sz w:val="16"/>
                <w:szCs w:val="16"/>
              </w:rPr>
              <w:t>Provide whole numbers only, not decimal values.</w:t>
            </w:r>
          </w:p>
          <w:p w14:paraId="259F5CB3" w14:textId="77777777" w:rsidR="00E063DB" w:rsidRPr="00FE7F24" w:rsidRDefault="00E063DB" w:rsidP="00E063DB">
            <w:pPr>
              <w:snapToGrid w:val="0"/>
              <w:rPr>
                <w:sz w:val="16"/>
                <w:szCs w:val="16"/>
              </w:rPr>
            </w:pPr>
            <w:r>
              <w:rPr>
                <w:sz w:val="16"/>
                <w:szCs w:val="16"/>
              </w:rPr>
              <w:t>For populations for which "jacks" are not recognized, leave this field blank.</w:t>
            </w:r>
          </w:p>
        </w:tc>
      </w:tr>
      <w:tr w:rsidR="00E063DB" w:rsidRPr="00B51678" w14:paraId="5D4E01E2" w14:textId="77777777" w:rsidTr="00E063DB">
        <w:trPr>
          <w:cantSplit/>
        </w:trPr>
        <w:tc>
          <w:tcPr>
            <w:tcW w:w="1728" w:type="dxa"/>
            <w:tcMar>
              <w:left w:w="29" w:type="dxa"/>
              <w:right w:w="29" w:type="dxa"/>
            </w:tcMar>
          </w:tcPr>
          <w:p w14:paraId="2DE37416" w14:textId="77777777" w:rsidR="00E063DB" w:rsidRPr="00B10727" w:rsidRDefault="00E063DB" w:rsidP="00E063DB">
            <w:pPr>
              <w:snapToGrid w:val="0"/>
              <w:rPr>
                <w:bCs/>
                <w:sz w:val="16"/>
                <w:szCs w:val="16"/>
              </w:rPr>
            </w:pPr>
            <w:r w:rsidRPr="00B10727">
              <w:rPr>
                <w:bCs/>
                <w:sz w:val="16"/>
                <w:szCs w:val="16"/>
              </w:rPr>
              <w:t>HOSAEJ</w:t>
            </w:r>
          </w:p>
        </w:tc>
        <w:tc>
          <w:tcPr>
            <w:tcW w:w="3600" w:type="dxa"/>
            <w:tcMar>
              <w:left w:w="29" w:type="dxa"/>
              <w:right w:w="29" w:type="dxa"/>
            </w:tcMar>
          </w:tcPr>
          <w:p w14:paraId="09E93142" w14:textId="77777777" w:rsidR="00E063DB" w:rsidRPr="00542718" w:rsidRDefault="00E063DB" w:rsidP="00E063DB">
            <w:pPr>
              <w:snapToGrid w:val="0"/>
              <w:rPr>
                <w:bCs/>
                <w:sz w:val="16"/>
                <w:szCs w:val="16"/>
              </w:rPr>
            </w:pPr>
            <w:r w:rsidRPr="00542718">
              <w:rPr>
                <w:bCs/>
                <w:sz w:val="16"/>
                <w:szCs w:val="16"/>
              </w:rPr>
              <w:t xml:space="preserve">The point estimate for </w:t>
            </w:r>
            <w:r w:rsidRPr="00744277">
              <w:rPr>
                <w:bCs/>
                <w:sz w:val="16"/>
                <w:szCs w:val="16"/>
                <w:u w:val="single"/>
              </w:rPr>
              <w:t>hatchery origin</w:t>
            </w:r>
            <w:r w:rsidRPr="00542718">
              <w:rPr>
                <w:bCs/>
                <w:sz w:val="16"/>
                <w:szCs w:val="16"/>
              </w:rPr>
              <w:t xml:space="preserve"> spawner abundance, excluding jacks, spawning in the wild.</w:t>
            </w:r>
          </w:p>
        </w:tc>
        <w:tc>
          <w:tcPr>
            <w:tcW w:w="950" w:type="dxa"/>
            <w:tcMar>
              <w:left w:w="29" w:type="dxa"/>
              <w:right w:w="29" w:type="dxa"/>
            </w:tcMar>
          </w:tcPr>
          <w:p w14:paraId="52136C78" w14:textId="211006EA" w:rsidR="00E063DB" w:rsidRPr="00B10727" w:rsidRDefault="00E063DB" w:rsidP="00E063DB">
            <w:pPr>
              <w:snapToGrid w:val="0"/>
              <w:jc w:val="center"/>
              <w:rPr>
                <w:bCs/>
                <w:sz w:val="16"/>
                <w:szCs w:val="16"/>
              </w:rPr>
            </w:pPr>
            <w:del w:id="1737" w:author="Mike Banach" w:date="2023-11-20T15:53:00Z">
              <w:r w:rsidRPr="00B10727" w:rsidDel="00A21651">
                <w:rPr>
                  <w:bCs/>
                  <w:sz w:val="16"/>
                  <w:szCs w:val="16"/>
                </w:rPr>
                <w:delText>Single</w:delText>
              </w:r>
            </w:del>
            <w:ins w:id="1738" w:author="Mike Banach" w:date="2023-11-20T15:53:00Z">
              <w:r w:rsidR="00A21651">
                <w:rPr>
                  <w:bCs/>
                  <w:sz w:val="16"/>
                  <w:szCs w:val="16"/>
                </w:rPr>
                <w:t>Integer</w:t>
              </w:r>
            </w:ins>
          </w:p>
        </w:tc>
        <w:tc>
          <w:tcPr>
            <w:tcW w:w="8410" w:type="dxa"/>
            <w:gridSpan w:val="7"/>
          </w:tcPr>
          <w:p w14:paraId="4E3519F9" w14:textId="3E52A846" w:rsidR="00E063DB" w:rsidRDefault="00E063DB" w:rsidP="00E063DB">
            <w:pPr>
              <w:snapToGrid w:val="0"/>
              <w:rPr>
                <w:sz w:val="16"/>
                <w:szCs w:val="16"/>
              </w:rPr>
            </w:pPr>
            <w:r w:rsidRPr="00FE7F24">
              <w:rPr>
                <w:sz w:val="16"/>
                <w:szCs w:val="16"/>
              </w:rPr>
              <w:t xml:space="preserve">Estimated number of </w:t>
            </w:r>
            <w:r>
              <w:rPr>
                <w:sz w:val="16"/>
                <w:szCs w:val="16"/>
              </w:rPr>
              <w:t>hatchery</w:t>
            </w:r>
            <w:r w:rsidRPr="00FE7F24">
              <w:rPr>
                <w:sz w:val="16"/>
                <w:szCs w:val="16"/>
              </w:rPr>
              <w:t xml:space="preserve"> origin spawners contributing to spawning</w:t>
            </w:r>
            <w:r>
              <w:rPr>
                <w:sz w:val="16"/>
                <w:szCs w:val="16"/>
              </w:rPr>
              <w:t xml:space="preserve"> in the wild</w:t>
            </w:r>
            <w:r w:rsidRPr="00FE7F24">
              <w:rPr>
                <w:sz w:val="16"/>
                <w:szCs w:val="16"/>
              </w:rPr>
              <w:t xml:space="preserve"> in a particular year.  </w:t>
            </w:r>
            <w:r>
              <w:rPr>
                <w:sz w:val="16"/>
                <w:szCs w:val="16"/>
              </w:rPr>
              <w:t>“Spawners” does not i</w:t>
            </w:r>
            <w:r w:rsidRPr="00FE7F24">
              <w:rPr>
                <w:sz w:val="16"/>
                <w:szCs w:val="16"/>
              </w:rPr>
              <w:t xml:space="preserve">nclude jacks. </w:t>
            </w:r>
            <w:r>
              <w:rPr>
                <w:sz w:val="16"/>
                <w:szCs w:val="16"/>
              </w:rPr>
              <w:t xml:space="preserve"> "Hatchery origin" means the fish's parents were spawned in captivity.  The statistical approach used to generate the estimate should be thoroughly explained in the methods referenced in the </w:t>
            </w:r>
            <w:del w:id="1739" w:author="Mike Banach" w:date="2022-08-09T14:18:00Z">
              <w:r w:rsidDel="00700288">
                <w:rPr>
                  <w:sz w:val="16"/>
                  <w:szCs w:val="16"/>
                </w:rPr>
                <w:delText>MethodDocumentation field</w:delText>
              </w:r>
            </w:del>
            <w:ins w:id="1740" w:author="Mike Banach" w:date="2022-08-09T14:18:00Z">
              <w:r>
                <w:rPr>
                  <w:sz w:val="16"/>
                  <w:szCs w:val="16"/>
                </w:rPr>
                <w:t>ProtMethURL / ProtMethDocumentation fields</w:t>
              </w:r>
            </w:ins>
            <w:r>
              <w:rPr>
                <w:sz w:val="16"/>
                <w:szCs w:val="16"/>
              </w:rPr>
              <w:t>.</w:t>
            </w:r>
          </w:p>
          <w:p w14:paraId="66325240" w14:textId="77777777" w:rsidR="00E063DB" w:rsidRDefault="00E063DB" w:rsidP="00E063DB">
            <w:pPr>
              <w:snapToGrid w:val="0"/>
              <w:rPr>
                <w:sz w:val="16"/>
                <w:szCs w:val="16"/>
              </w:rPr>
            </w:pPr>
            <w:r>
              <w:rPr>
                <w:bCs/>
                <w:sz w:val="16"/>
                <w:szCs w:val="16"/>
              </w:rPr>
              <w:t>Provide whole numbers only, not decimal values.</w:t>
            </w:r>
          </w:p>
          <w:p w14:paraId="338A5790" w14:textId="77777777" w:rsidR="00E063DB" w:rsidRPr="00FE7F24" w:rsidRDefault="00E063DB" w:rsidP="00E063DB">
            <w:pPr>
              <w:snapToGrid w:val="0"/>
              <w:rPr>
                <w:sz w:val="16"/>
                <w:szCs w:val="16"/>
              </w:rPr>
            </w:pPr>
            <w:r>
              <w:rPr>
                <w:sz w:val="16"/>
                <w:szCs w:val="16"/>
              </w:rPr>
              <w:t>For populations for which "jacks" are not recognized, leave this field blank.</w:t>
            </w:r>
          </w:p>
        </w:tc>
      </w:tr>
      <w:tr w:rsidR="00E063DB" w:rsidRPr="009A1333" w14:paraId="0346681B" w14:textId="77777777" w:rsidTr="00DB51D1">
        <w:trPr>
          <w:cantSplit/>
          <w:trHeight w:val="363"/>
        </w:trPr>
        <w:tc>
          <w:tcPr>
            <w:tcW w:w="14688" w:type="dxa"/>
            <w:gridSpan w:val="10"/>
            <w:shd w:val="clear" w:color="auto" w:fill="DBE5F1"/>
            <w:vAlign w:val="center"/>
          </w:tcPr>
          <w:p w14:paraId="14AB1B63" w14:textId="77777777" w:rsidR="00E063DB" w:rsidRPr="009A1333" w:rsidRDefault="00E063DB" w:rsidP="00E063DB">
            <w:pPr>
              <w:keepNext/>
              <w:snapToGrid w:val="0"/>
              <w:jc w:val="center"/>
              <w:rPr>
                <w:b/>
                <w:sz w:val="16"/>
                <w:szCs w:val="16"/>
              </w:rPr>
            </w:pPr>
            <w:r>
              <w:rPr>
                <w:b/>
                <w:sz w:val="16"/>
                <w:szCs w:val="16"/>
              </w:rPr>
              <w:t>Protocol and m</w:t>
            </w:r>
            <w:r w:rsidRPr="009A1333">
              <w:rPr>
                <w:b/>
                <w:sz w:val="16"/>
                <w:szCs w:val="16"/>
              </w:rPr>
              <w:t>ethod</w:t>
            </w:r>
            <w:r>
              <w:rPr>
                <w:b/>
                <w:sz w:val="16"/>
                <w:szCs w:val="16"/>
              </w:rPr>
              <w:t xml:space="preserve"> documentation</w:t>
            </w:r>
          </w:p>
        </w:tc>
      </w:tr>
      <w:tr w:rsidR="00E063DB" w:rsidRPr="00B51678" w14:paraId="602EC0E2" w14:textId="77777777" w:rsidTr="00E063DB">
        <w:trPr>
          <w:cantSplit/>
        </w:trPr>
        <w:tc>
          <w:tcPr>
            <w:tcW w:w="1728" w:type="dxa"/>
            <w:tcMar>
              <w:left w:w="29" w:type="dxa"/>
              <w:right w:w="29" w:type="dxa"/>
            </w:tcMar>
          </w:tcPr>
          <w:p w14:paraId="3F147DB2" w14:textId="77777777" w:rsidR="00E063DB" w:rsidRPr="00DD4D1E" w:rsidRDefault="00E063DB" w:rsidP="00E063DB">
            <w:pPr>
              <w:snapToGrid w:val="0"/>
              <w:rPr>
                <w:bCs/>
                <w:sz w:val="16"/>
                <w:szCs w:val="16"/>
              </w:rPr>
            </w:pPr>
            <w:r>
              <w:rPr>
                <w:bCs/>
                <w:sz w:val="16"/>
                <w:szCs w:val="16"/>
              </w:rPr>
              <w:t>ProtMethName</w:t>
            </w:r>
          </w:p>
        </w:tc>
        <w:tc>
          <w:tcPr>
            <w:tcW w:w="3600" w:type="dxa"/>
            <w:tcMar>
              <w:left w:w="29" w:type="dxa"/>
              <w:right w:w="29" w:type="dxa"/>
            </w:tcMar>
          </w:tcPr>
          <w:p w14:paraId="1026DDC0" w14:textId="77777777" w:rsidR="00E063DB" w:rsidRPr="009D3D05" w:rsidRDefault="00E063DB" w:rsidP="00E063DB">
            <w:pPr>
              <w:snapToGrid w:val="0"/>
              <w:rPr>
                <w:bCs/>
                <w:sz w:val="16"/>
                <w:szCs w:val="16"/>
              </w:rPr>
            </w:pPr>
            <w:r w:rsidRPr="009D3D05">
              <w:rPr>
                <w:sz w:val="15"/>
                <w:szCs w:val="15"/>
              </w:rPr>
              <w:t>The name(s) of all protocols and associated data collection and data analysis methods used to calculate the indicator estimate.</w:t>
            </w:r>
          </w:p>
        </w:tc>
        <w:tc>
          <w:tcPr>
            <w:tcW w:w="950" w:type="dxa"/>
            <w:tcMar>
              <w:left w:w="29" w:type="dxa"/>
              <w:right w:w="29" w:type="dxa"/>
            </w:tcMar>
          </w:tcPr>
          <w:p w14:paraId="3E15CF30" w14:textId="5BF93330" w:rsidR="00E063DB" w:rsidRPr="00325D88" w:rsidRDefault="00E063DB" w:rsidP="00E063DB">
            <w:pPr>
              <w:snapToGrid w:val="0"/>
              <w:jc w:val="center"/>
              <w:rPr>
                <w:bCs/>
                <w:sz w:val="16"/>
                <w:szCs w:val="16"/>
              </w:rPr>
            </w:pPr>
            <w:del w:id="1741" w:author="Mike Banach" w:date="2023-11-20T15:40:00Z">
              <w:r w:rsidDel="00541CEF">
                <w:rPr>
                  <w:bCs/>
                  <w:sz w:val="16"/>
                  <w:szCs w:val="16"/>
                </w:rPr>
                <w:delText>Memo</w:delText>
              </w:r>
            </w:del>
            <w:ins w:id="1742" w:author="Mike Banach" w:date="2023-11-20T15:40:00Z">
              <w:r w:rsidR="00541CEF">
                <w:rPr>
                  <w:bCs/>
                  <w:sz w:val="16"/>
                  <w:szCs w:val="16"/>
                </w:rPr>
                <w:t>Text ∞</w:t>
              </w:r>
            </w:ins>
          </w:p>
        </w:tc>
        <w:tc>
          <w:tcPr>
            <w:tcW w:w="8410" w:type="dxa"/>
            <w:gridSpan w:val="7"/>
          </w:tcPr>
          <w:p w14:paraId="65BA465E" w14:textId="77777777" w:rsidR="00E063DB" w:rsidRDefault="00E063DB" w:rsidP="00E063DB">
            <w:pPr>
              <w:snapToGrid w:val="0"/>
              <w:rPr>
                <w:sz w:val="16"/>
                <w:szCs w:val="16"/>
              </w:rPr>
            </w:pPr>
            <w:r>
              <w:rPr>
                <w:sz w:val="16"/>
                <w:szCs w:val="16"/>
              </w:rPr>
              <w:t>Provide title of protocol and name(s) of relevant methods used.</w:t>
            </w:r>
          </w:p>
          <w:p w14:paraId="362A6D80" w14:textId="77777777" w:rsidR="00E063DB" w:rsidRDefault="00E063DB" w:rsidP="00E063DB">
            <w:pPr>
              <w:snapToGrid w:val="0"/>
              <w:rPr>
                <w:sz w:val="16"/>
                <w:szCs w:val="16"/>
              </w:rPr>
            </w:pPr>
          </w:p>
          <w:p w14:paraId="14B789D1" w14:textId="77777777" w:rsidR="00E063DB" w:rsidRPr="00325D88" w:rsidRDefault="00E063DB" w:rsidP="00E063DB">
            <w:pPr>
              <w:snapToGrid w:val="0"/>
              <w:rPr>
                <w:sz w:val="16"/>
                <w:szCs w:val="16"/>
              </w:rPr>
            </w:pPr>
            <w:r>
              <w:rPr>
                <w:sz w:val="16"/>
                <w:szCs w:val="16"/>
              </w:rPr>
              <w:t>Documentation should describe the study design (including spatial, temporal, response and inference designs), annual implementation notes on variations from routine step by step procedures or design criteria, also known as survey design, description of field methodology and analytical approach.</w:t>
            </w:r>
          </w:p>
        </w:tc>
      </w:tr>
      <w:tr w:rsidR="00E063DB" w:rsidRPr="00B51678" w14:paraId="37C47CB1" w14:textId="77777777" w:rsidTr="00E063DB">
        <w:trPr>
          <w:cantSplit/>
        </w:trPr>
        <w:tc>
          <w:tcPr>
            <w:tcW w:w="1728" w:type="dxa"/>
            <w:tcMar>
              <w:left w:w="29" w:type="dxa"/>
              <w:right w:w="29" w:type="dxa"/>
            </w:tcMar>
          </w:tcPr>
          <w:p w14:paraId="7CAA9383" w14:textId="77777777" w:rsidR="00E063DB" w:rsidRPr="000C5232" w:rsidRDefault="00E063DB" w:rsidP="00E063DB">
            <w:pPr>
              <w:snapToGrid w:val="0"/>
              <w:rPr>
                <w:b/>
                <w:bCs/>
                <w:i/>
                <w:color w:val="FF0000"/>
                <w:sz w:val="16"/>
                <w:szCs w:val="16"/>
              </w:rPr>
            </w:pPr>
            <w:r w:rsidRPr="000C5232">
              <w:rPr>
                <w:b/>
                <w:bCs/>
                <w:i/>
                <w:color w:val="FF0000"/>
                <w:sz w:val="16"/>
                <w:szCs w:val="16"/>
              </w:rPr>
              <w:lastRenderedPageBreak/>
              <w:t>ProtMethURL</w:t>
            </w:r>
          </w:p>
        </w:tc>
        <w:tc>
          <w:tcPr>
            <w:tcW w:w="3600" w:type="dxa"/>
            <w:tcMar>
              <w:left w:w="29" w:type="dxa"/>
              <w:right w:w="29" w:type="dxa"/>
            </w:tcMar>
          </w:tcPr>
          <w:p w14:paraId="36E9FAA2" w14:textId="74B5E165" w:rsidR="00E063DB" w:rsidRPr="00CF0866" w:rsidRDefault="00E063DB" w:rsidP="00E063DB">
            <w:pPr>
              <w:snapToGrid w:val="0"/>
              <w:rPr>
                <w:bCs/>
                <w:sz w:val="16"/>
                <w:szCs w:val="16"/>
              </w:rPr>
            </w:pPr>
            <w:r>
              <w:rPr>
                <w:bCs/>
                <w:sz w:val="16"/>
                <w:szCs w:val="16"/>
              </w:rPr>
              <w:t xml:space="preserve">URL(s) for published protocols and methods describing the methodology and documenting the derivation of the indicator.  If published in </w:t>
            </w:r>
            <w:del w:id="1743" w:author="Mike Banach" w:date="2023-02-13T11:45:00Z">
              <w:r w:rsidDel="00100680">
                <w:rPr>
                  <w:bCs/>
                  <w:sz w:val="16"/>
                  <w:szCs w:val="16"/>
                </w:rPr>
                <w:delText>MonitoringMethods</w:delText>
              </w:r>
            </w:del>
            <w:ins w:id="1744" w:author="Mike Banach" w:date="2023-02-13T11:45:00Z">
              <w:r w:rsidR="00100680">
                <w:rPr>
                  <w:bCs/>
                  <w:sz w:val="16"/>
                  <w:szCs w:val="16"/>
                </w:rPr>
                <w:t>MonitoringResources</w:t>
              </w:r>
            </w:ins>
            <w:r>
              <w:rPr>
                <w:bCs/>
                <w:sz w:val="16"/>
                <w:szCs w:val="16"/>
              </w:rPr>
              <w:t>.org, this link will provide access to study design information and all methods associated with the protocol.</w:t>
            </w:r>
          </w:p>
        </w:tc>
        <w:tc>
          <w:tcPr>
            <w:tcW w:w="950" w:type="dxa"/>
            <w:tcMar>
              <w:left w:w="29" w:type="dxa"/>
              <w:right w:w="29" w:type="dxa"/>
            </w:tcMar>
          </w:tcPr>
          <w:p w14:paraId="4940DE03" w14:textId="29BEBA8D" w:rsidR="00E063DB" w:rsidRPr="000C5232" w:rsidRDefault="00E063DB" w:rsidP="00E063DB">
            <w:pPr>
              <w:snapToGrid w:val="0"/>
              <w:jc w:val="center"/>
              <w:rPr>
                <w:b/>
                <w:bCs/>
                <w:i/>
                <w:color w:val="FF0000"/>
                <w:sz w:val="16"/>
                <w:szCs w:val="16"/>
              </w:rPr>
            </w:pPr>
            <w:del w:id="1745" w:author="Mike Banach" w:date="2023-11-20T15:40:00Z">
              <w:r w:rsidRPr="000C5232" w:rsidDel="00541CEF">
                <w:rPr>
                  <w:b/>
                  <w:bCs/>
                  <w:i/>
                  <w:color w:val="FF0000"/>
                  <w:sz w:val="16"/>
                  <w:szCs w:val="16"/>
                </w:rPr>
                <w:delText>Memo</w:delText>
              </w:r>
            </w:del>
            <w:ins w:id="1746" w:author="Mike Banach" w:date="2023-11-20T15:40:00Z">
              <w:r w:rsidR="00541CEF">
                <w:rPr>
                  <w:b/>
                  <w:bCs/>
                  <w:i/>
                  <w:color w:val="FF0000"/>
                  <w:sz w:val="16"/>
                  <w:szCs w:val="16"/>
                </w:rPr>
                <w:t>Text ∞</w:t>
              </w:r>
            </w:ins>
          </w:p>
        </w:tc>
        <w:tc>
          <w:tcPr>
            <w:tcW w:w="8410" w:type="dxa"/>
            <w:gridSpan w:val="7"/>
            <w:shd w:val="clear" w:color="auto" w:fill="auto"/>
          </w:tcPr>
          <w:p w14:paraId="5891E5AA" w14:textId="77777777" w:rsidR="00E063DB" w:rsidRDefault="00E063DB" w:rsidP="00E063DB">
            <w:pPr>
              <w:snapToGrid w:val="0"/>
              <w:rPr>
                <w:bCs/>
                <w:sz w:val="16"/>
                <w:szCs w:val="16"/>
              </w:rPr>
            </w:pPr>
            <w:r w:rsidRPr="00DD66FB">
              <w:rPr>
                <w:bCs/>
                <w:color w:val="FF0000"/>
                <w:sz w:val="16"/>
                <w:szCs w:val="16"/>
              </w:rPr>
              <w:t>Required if ProtMethDocumentation is null.</w:t>
            </w:r>
          </w:p>
          <w:p w14:paraId="70249D05" w14:textId="4541C2B9" w:rsidR="00E063DB" w:rsidRPr="00CF0866" w:rsidRDefault="00E063DB" w:rsidP="00E063DB">
            <w:pPr>
              <w:snapToGrid w:val="0"/>
              <w:rPr>
                <w:bCs/>
                <w:sz w:val="16"/>
                <w:szCs w:val="16"/>
              </w:rPr>
            </w:pPr>
            <w:r w:rsidRPr="00CF0866">
              <w:rPr>
                <w:bCs/>
                <w:sz w:val="16"/>
                <w:szCs w:val="16"/>
              </w:rPr>
              <w:t xml:space="preserve">Provide URL(s) to source documentation of </w:t>
            </w:r>
            <w:r>
              <w:rPr>
                <w:bCs/>
                <w:sz w:val="16"/>
                <w:szCs w:val="16"/>
              </w:rPr>
              <w:t xml:space="preserve">methodology.  For </w:t>
            </w:r>
            <w:del w:id="1747" w:author="Mike Banach" w:date="2023-02-13T11:45:00Z">
              <w:r w:rsidDel="00100680">
                <w:rPr>
                  <w:bCs/>
                  <w:sz w:val="16"/>
                  <w:szCs w:val="16"/>
                </w:rPr>
                <w:delText>MonitoringMethods</w:delText>
              </w:r>
            </w:del>
            <w:ins w:id="1748" w:author="Mike Banach" w:date="2023-02-13T11:45:00Z">
              <w:r w:rsidR="00100680">
                <w:rPr>
                  <w:bCs/>
                  <w:sz w:val="16"/>
                  <w:szCs w:val="16"/>
                </w:rPr>
                <w:t>MonitoringResources</w:t>
              </w:r>
            </w:ins>
            <w:r>
              <w:rPr>
                <w:bCs/>
                <w:sz w:val="16"/>
                <w:szCs w:val="16"/>
              </w:rPr>
              <w:t>.org provide link to the protocol.</w:t>
            </w:r>
            <w:r w:rsidRPr="00CF0866">
              <w:rPr>
                <w:bCs/>
                <w:sz w:val="16"/>
                <w:szCs w:val="16"/>
              </w:rPr>
              <w:t xml:space="preserve">  Methods documentation should include survey design, description of field methodology and analytical approach.  URL links may be to online methods documentation resources like </w:t>
            </w:r>
            <w:del w:id="1749" w:author="Mike Banach" w:date="2023-02-13T11:45:00Z">
              <w:r w:rsidDel="00100680">
                <w:rPr>
                  <w:bCs/>
                  <w:sz w:val="16"/>
                  <w:szCs w:val="16"/>
                </w:rPr>
                <w:delText>M</w:delText>
              </w:r>
              <w:r w:rsidRPr="00CF0866" w:rsidDel="00100680">
                <w:rPr>
                  <w:bCs/>
                  <w:sz w:val="16"/>
                  <w:szCs w:val="16"/>
                </w:rPr>
                <w:delText>onitoring</w:delText>
              </w:r>
              <w:r w:rsidDel="00100680">
                <w:rPr>
                  <w:bCs/>
                  <w:sz w:val="16"/>
                  <w:szCs w:val="16"/>
                </w:rPr>
                <w:delText>M</w:delText>
              </w:r>
              <w:r w:rsidRPr="00CF0866" w:rsidDel="00100680">
                <w:rPr>
                  <w:bCs/>
                  <w:sz w:val="16"/>
                  <w:szCs w:val="16"/>
                </w:rPr>
                <w:delText>ethods</w:delText>
              </w:r>
            </w:del>
            <w:ins w:id="1750" w:author="Mike Banach" w:date="2023-02-13T11:45:00Z">
              <w:r w:rsidR="00100680">
                <w:rPr>
                  <w:bCs/>
                  <w:sz w:val="16"/>
                  <w:szCs w:val="16"/>
                </w:rPr>
                <w:t>MonitoringResources</w:t>
              </w:r>
            </w:ins>
            <w:r w:rsidRPr="00CF0866">
              <w:rPr>
                <w:bCs/>
                <w:sz w:val="16"/>
                <w:szCs w:val="16"/>
              </w:rPr>
              <w:t>.org, other online resources, or online literature.</w:t>
            </w:r>
          </w:p>
          <w:p w14:paraId="47A8C918" w14:textId="77777777" w:rsidR="00E063DB" w:rsidRPr="00CF0866" w:rsidRDefault="00E063DB" w:rsidP="00E063DB">
            <w:pPr>
              <w:snapToGrid w:val="0"/>
              <w:rPr>
                <w:bCs/>
                <w:sz w:val="16"/>
                <w:szCs w:val="16"/>
              </w:rPr>
            </w:pPr>
          </w:p>
          <w:p w14:paraId="3137765C" w14:textId="77777777" w:rsidR="00E063DB" w:rsidRDefault="00E063DB" w:rsidP="00E063DB">
            <w:pPr>
              <w:snapToGrid w:val="0"/>
              <w:rPr>
                <w:bCs/>
                <w:sz w:val="16"/>
                <w:szCs w:val="16"/>
              </w:rPr>
            </w:pPr>
            <w:r>
              <w:rPr>
                <w:bCs/>
                <w:sz w:val="16"/>
                <w:szCs w:val="16"/>
              </w:rPr>
              <w:t>If methodology is unchanged from a previous year, use the previous link references.  If methodology changed for this estimate, provide a new link.</w:t>
            </w:r>
          </w:p>
        </w:tc>
      </w:tr>
      <w:tr w:rsidR="00E063DB" w:rsidRPr="00B51678" w14:paraId="7EC11CD4" w14:textId="77777777" w:rsidTr="00E063DB">
        <w:trPr>
          <w:cantSplit/>
        </w:trPr>
        <w:tc>
          <w:tcPr>
            <w:tcW w:w="1728" w:type="dxa"/>
            <w:tcMar>
              <w:left w:w="29" w:type="dxa"/>
              <w:right w:w="29" w:type="dxa"/>
            </w:tcMar>
          </w:tcPr>
          <w:p w14:paraId="07F060E8" w14:textId="77777777" w:rsidR="00E063DB" w:rsidRPr="000C5232" w:rsidRDefault="00E063DB" w:rsidP="00E063DB">
            <w:pPr>
              <w:snapToGrid w:val="0"/>
              <w:rPr>
                <w:b/>
                <w:bCs/>
                <w:i/>
                <w:color w:val="FF0000"/>
                <w:sz w:val="16"/>
                <w:szCs w:val="16"/>
              </w:rPr>
            </w:pPr>
            <w:r w:rsidRPr="000C5232">
              <w:rPr>
                <w:b/>
                <w:bCs/>
                <w:i/>
                <w:color w:val="FF0000"/>
                <w:sz w:val="16"/>
                <w:szCs w:val="16"/>
              </w:rPr>
              <w:t>ProtMethDocumentation</w:t>
            </w:r>
          </w:p>
        </w:tc>
        <w:tc>
          <w:tcPr>
            <w:tcW w:w="3600" w:type="dxa"/>
            <w:tcMar>
              <w:left w:w="29" w:type="dxa"/>
              <w:right w:w="29" w:type="dxa"/>
            </w:tcMar>
          </w:tcPr>
          <w:p w14:paraId="2BC24627" w14:textId="272EF16A" w:rsidR="00E063DB" w:rsidRPr="00325D88" w:rsidRDefault="00E063DB" w:rsidP="00E063DB">
            <w:pPr>
              <w:snapToGrid w:val="0"/>
              <w:rPr>
                <w:bCs/>
                <w:sz w:val="16"/>
                <w:szCs w:val="16"/>
              </w:rPr>
            </w:pPr>
            <w:r>
              <w:rPr>
                <w:bCs/>
                <w:sz w:val="16"/>
                <w:szCs w:val="16"/>
              </w:rPr>
              <w:t xml:space="preserve">Citation or documentation that describes the protocol and/or method(s) listed in the ProtMethName field.  Include references not documented in </w:t>
            </w:r>
            <w:del w:id="1751" w:author="Mike Banach" w:date="2023-02-13T11:45:00Z">
              <w:r w:rsidDel="00100680">
                <w:rPr>
                  <w:bCs/>
                  <w:sz w:val="16"/>
                  <w:szCs w:val="16"/>
                </w:rPr>
                <w:delText>MonitoringMethods</w:delText>
              </w:r>
            </w:del>
            <w:ins w:id="1752" w:author="Mike Banach" w:date="2023-02-13T11:45:00Z">
              <w:r w:rsidR="00100680">
                <w:rPr>
                  <w:bCs/>
                  <w:sz w:val="16"/>
                  <w:szCs w:val="16"/>
                </w:rPr>
                <w:t>MonitoringResources</w:t>
              </w:r>
            </w:ins>
            <w:r>
              <w:rPr>
                <w:bCs/>
                <w:sz w:val="16"/>
                <w:szCs w:val="16"/>
              </w:rPr>
              <w:t>.org, such as reports, journal articles or other publications that describe the survey design, field methodology and analytical approach used to derive the indicator estimate.</w:t>
            </w:r>
          </w:p>
        </w:tc>
        <w:tc>
          <w:tcPr>
            <w:tcW w:w="950" w:type="dxa"/>
            <w:tcMar>
              <w:left w:w="29" w:type="dxa"/>
              <w:right w:w="29" w:type="dxa"/>
            </w:tcMar>
          </w:tcPr>
          <w:p w14:paraId="5709FD8A" w14:textId="5D318DB2" w:rsidR="00E063DB" w:rsidRPr="000C5232" w:rsidRDefault="00E063DB" w:rsidP="00E063DB">
            <w:pPr>
              <w:snapToGrid w:val="0"/>
              <w:jc w:val="center"/>
              <w:rPr>
                <w:b/>
                <w:bCs/>
                <w:i/>
                <w:color w:val="FF0000"/>
                <w:sz w:val="16"/>
                <w:szCs w:val="16"/>
              </w:rPr>
            </w:pPr>
            <w:del w:id="1753" w:author="Mike Banach" w:date="2023-11-20T15:40:00Z">
              <w:r w:rsidRPr="000C5232" w:rsidDel="00541CEF">
                <w:rPr>
                  <w:b/>
                  <w:bCs/>
                  <w:i/>
                  <w:color w:val="FF0000"/>
                  <w:sz w:val="16"/>
                  <w:szCs w:val="16"/>
                </w:rPr>
                <w:delText>Memo</w:delText>
              </w:r>
            </w:del>
            <w:ins w:id="1754" w:author="Mike Banach" w:date="2023-11-20T15:40:00Z">
              <w:r w:rsidR="00541CEF">
                <w:rPr>
                  <w:b/>
                  <w:bCs/>
                  <w:i/>
                  <w:color w:val="FF0000"/>
                  <w:sz w:val="16"/>
                  <w:szCs w:val="16"/>
                </w:rPr>
                <w:t>Text ∞</w:t>
              </w:r>
            </w:ins>
          </w:p>
        </w:tc>
        <w:tc>
          <w:tcPr>
            <w:tcW w:w="8410" w:type="dxa"/>
            <w:gridSpan w:val="7"/>
          </w:tcPr>
          <w:p w14:paraId="355079E4" w14:textId="77777777" w:rsidR="00E063DB" w:rsidRDefault="00E063DB" w:rsidP="00E063DB">
            <w:pPr>
              <w:snapToGrid w:val="0"/>
              <w:rPr>
                <w:bCs/>
                <w:sz w:val="16"/>
                <w:szCs w:val="16"/>
              </w:rPr>
            </w:pPr>
            <w:r w:rsidRPr="00DD66FB">
              <w:rPr>
                <w:bCs/>
                <w:color w:val="FF0000"/>
                <w:sz w:val="16"/>
                <w:szCs w:val="16"/>
              </w:rPr>
              <w:t>Required if ProtMethURL is null.</w:t>
            </w:r>
          </w:p>
          <w:p w14:paraId="6B60E2BD" w14:textId="72AAF378" w:rsidR="00E063DB" w:rsidRDefault="00E063DB" w:rsidP="00E063DB">
            <w:pPr>
              <w:snapToGrid w:val="0"/>
              <w:rPr>
                <w:bCs/>
                <w:sz w:val="16"/>
                <w:szCs w:val="16"/>
              </w:rPr>
            </w:pPr>
            <w:r>
              <w:rPr>
                <w:bCs/>
                <w:sz w:val="16"/>
                <w:szCs w:val="16"/>
              </w:rPr>
              <w:t xml:space="preserve">Provide a citation(s) to documentation of the methodology used.  This may be in the form of reports, journal articles, or other publications that describe </w:t>
            </w:r>
            <w:r>
              <w:rPr>
                <w:sz w:val="16"/>
                <w:szCs w:val="16"/>
              </w:rPr>
              <w:t>the study design (including spatial, temporal, response and inference designs), variations from routine step by step procedures or design criteria, description of field methodology and analytical approach</w:t>
            </w:r>
            <w:r>
              <w:rPr>
                <w:bCs/>
                <w:sz w:val="16"/>
                <w:szCs w:val="16"/>
              </w:rPr>
              <w:t xml:space="preserve">.  If the methodology is not yet published, either insert here, or describe in a separate document and make it available online (provide the URL).  Leave this field blank if methodology is described in </w:t>
            </w:r>
            <w:del w:id="1755" w:author="Mike Banach" w:date="2023-02-13T11:45:00Z">
              <w:r w:rsidDel="00100680">
                <w:rPr>
                  <w:bCs/>
                  <w:sz w:val="16"/>
                  <w:szCs w:val="16"/>
                </w:rPr>
                <w:delText>MonitoringMethods</w:delText>
              </w:r>
            </w:del>
            <w:ins w:id="1756" w:author="Mike Banach" w:date="2023-02-13T11:45:00Z">
              <w:r w:rsidR="00100680">
                <w:rPr>
                  <w:bCs/>
                  <w:sz w:val="16"/>
                  <w:szCs w:val="16"/>
                </w:rPr>
                <w:t>MonitoringResources</w:t>
              </w:r>
            </w:ins>
            <w:r>
              <w:rPr>
                <w:bCs/>
                <w:sz w:val="16"/>
                <w:szCs w:val="16"/>
              </w:rPr>
              <w:t>.org.</w:t>
            </w:r>
          </w:p>
          <w:p w14:paraId="7EE74E5D" w14:textId="77777777" w:rsidR="00E063DB" w:rsidRDefault="00E063DB" w:rsidP="00E063DB">
            <w:pPr>
              <w:snapToGrid w:val="0"/>
              <w:rPr>
                <w:bCs/>
                <w:sz w:val="16"/>
                <w:szCs w:val="16"/>
              </w:rPr>
            </w:pPr>
          </w:p>
          <w:p w14:paraId="0AB64099" w14:textId="03ABDC9F" w:rsidR="00E063DB" w:rsidRDefault="00E063DB" w:rsidP="00E063DB">
            <w:pPr>
              <w:snapToGrid w:val="0"/>
              <w:rPr>
                <w:bCs/>
                <w:sz w:val="16"/>
                <w:szCs w:val="16"/>
              </w:rPr>
            </w:pPr>
            <w:r>
              <w:rPr>
                <w:bCs/>
                <w:sz w:val="16"/>
                <w:szCs w:val="16"/>
              </w:rPr>
              <w:t xml:space="preserve">Note:  </w:t>
            </w:r>
            <w:r w:rsidRPr="004A347D">
              <w:rPr>
                <w:bCs/>
                <w:sz w:val="16"/>
                <w:szCs w:val="16"/>
              </w:rPr>
              <w:t xml:space="preserve">If there is no link to a cited document online, provide a copy of </w:t>
            </w:r>
            <w:r>
              <w:rPr>
                <w:bCs/>
                <w:sz w:val="16"/>
                <w:szCs w:val="16"/>
              </w:rPr>
              <w:t>the</w:t>
            </w:r>
            <w:r w:rsidRPr="004A347D">
              <w:rPr>
                <w:bCs/>
                <w:sz w:val="16"/>
                <w:szCs w:val="16"/>
              </w:rPr>
              <w:t xml:space="preserve"> document to the </w:t>
            </w:r>
            <w:del w:id="1757" w:author="Mike Banach" w:date="2024-05-16T16:07:00Z">
              <w:r w:rsidRPr="004A347D" w:rsidDel="00841874">
                <w:rPr>
                  <w:bCs/>
                  <w:sz w:val="16"/>
                  <w:szCs w:val="16"/>
                </w:rPr>
                <w:delText>StreamNet</w:delText>
              </w:r>
            </w:del>
            <w:ins w:id="1758" w:author="Mike Banach" w:date="2024-05-16T16:07:00Z">
              <w:r w:rsidR="00841874">
                <w:rPr>
                  <w:bCs/>
                  <w:sz w:val="16"/>
                  <w:szCs w:val="16"/>
                </w:rPr>
                <w:t>Columbia Basin Fish &amp; Wildlife</w:t>
              </w:r>
            </w:ins>
            <w:r w:rsidRPr="004A347D">
              <w:rPr>
                <w:bCs/>
                <w:sz w:val="16"/>
                <w:szCs w:val="16"/>
              </w:rPr>
              <w:t xml:space="preserve"> Library</w:t>
            </w:r>
            <w:r>
              <w:rPr>
                <w:bCs/>
                <w:sz w:val="16"/>
                <w:szCs w:val="16"/>
              </w:rPr>
              <w:t xml:space="preserve"> (</w:t>
            </w:r>
            <w:del w:id="1759" w:author="Mike Banach" w:date="2024-05-16T16:07:00Z">
              <w:r w:rsidDel="00841874">
                <w:rPr>
                  <w:bCs/>
                  <w:sz w:val="16"/>
                  <w:szCs w:val="16"/>
                </w:rPr>
                <w:delText>streamnetlibrary</w:delText>
              </w:r>
            </w:del>
            <w:ins w:id="1760" w:author="Mike Banach" w:date="2024-05-16T16:07:00Z">
              <w:r w:rsidR="00841874">
                <w:rPr>
                  <w:bCs/>
                  <w:sz w:val="16"/>
                  <w:szCs w:val="16"/>
                </w:rPr>
                <w:t>cbfwl</w:t>
              </w:r>
            </w:ins>
            <w:r>
              <w:rPr>
                <w:bCs/>
                <w:sz w:val="16"/>
                <w:szCs w:val="16"/>
              </w:rPr>
              <w:t>.org)</w:t>
            </w:r>
            <w:r w:rsidRPr="004A347D">
              <w:rPr>
                <w:bCs/>
                <w:sz w:val="16"/>
                <w:szCs w:val="16"/>
              </w:rPr>
              <w:t>.</w:t>
            </w:r>
            <w:r>
              <w:rPr>
                <w:bCs/>
                <w:sz w:val="16"/>
                <w:szCs w:val="16"/>
              </w:rPr>
              <w:t xml:space="preserve">  The </w:t>
            </w:r>
            <w:del w:id="1761" w:author="Mike Banach" w:date="2024-05-16T16:07:00Z">
              <w:r w:rsidDel="00841874">
                <w:rPr>
                  <w:bCs/>
                  <w:sz w:val="16"/>
                  <w:szCs w:val="16"/>
                </w:rPr>
                <w:delText>l</w:delText>
              </w:r>
            </w:del>
            <w:ins w:id="1762" w:author="Mike Banach" w:date="2024-05-16T16:07:00Z">
              <w:r w:rsidR="00841874">
                <w:rPr>
                  <w:bCs/>
                  <w:sz w:val="16"/>
                  <w:szCs w:val="16"/>
                </w:rPr>
                <w:t>L</w:t>
              </w:r>
            </w:ins>
            <w:r>
              <w:rPr>
                <w:bCs/>
                <w:sz w:val="16"/>
                <w:szCs w:val="16"/>
              </w:rPr>
              <w:t>ibrary will scan the document and provide a URL.  Post the URL in the ProtMethURL field.</w:t>
            </w:r>
          </w:p>
          <w:p w14:paraId="0CD8D5F9" w14:textId="77777777" w:rsidR="00E063DB" w:rsidRPr="004A347D" w:rsidRDefault="00E063DB" w:rsidP="00E063DB">
            <w:pPr>
              <w:snapToGrid w:val="0"/>
              <w:rPr>
                <w:bCs/>
                <w:sz w:val="16"/>
                <w:szCs w:val="16"/>
              </w:rPr>
            </w:pPr>
          </w:p>
          <w:p w14:paraId="75956142" w14:textId="77777777" w:rsidR="00E063DB" w:rsidRPr="00325D88" w:rsidRDefault="00E063DB" w:rsidP="00E063DB">
            <w:pPr>
              <w:snapToGrid w:val="0"/>
              <w:rPr>
                <w:sz w:val="16"/>
                <w:szCs w:val="16"/>
              </w:rPr>
            </w:pPr>
            <w:r w:rsidRPr="004A347D">
              <w:rPr>
                <w:bCs/>
                <w:sz w:val="16"/>
                <w:szCs w:val="16"/>
              </w:rPr>
              <w:t xml:space="preserve">If </w:t>
            </w:r>
            <w:r>
              <w:rPr>
                <w:bCs/>
                <w:sz w:val="16"/>
                <w:szCs w:val="16"/>
              </w:rPr>
              <w:t>methodology is</w:t>
            </w:r>
            <w:r w:rsidRPr="004A347D">
              <w:rPr>
                <w:bCs/>
                <w:sz w:val="16"/>
                <w:szCs w:val="16"/>
              </w:rPr>
              <w:t xml:space="preserve"> unchanged from </w:t>
            </w:r>
            <w:r>
              <w:rPr>
                <w:bCs/>
                <w:sz w:val="16"/>
                <w:szCs w:val="16"/>
              </w:rPr>
              <w:t xml:space="preserve">a </w:t>
            </w:r>
            <w:r w:rsidRPr="004A347D">
              <w:rPr>
                <w:bCs/>
                <w:sz w:val="16"/>
                <w:szCs w:val="16"/>
              </w:rPr>
              <w:t xml:space="preserve">previous year, use </w:t>
            </w:r>
            <w:r>
              <w:rPr>
                <w:bCs/>
                <w:sz w:val="16"/>
                <w:szCs w:val="16"/>
              </w:rPr>
              <w:t xml:space="preserve">the </w:t>
            </w:r>
            <w:r w:rsidRPr="004A347D">
              <w:rPr>
                <w:bCs/>
                <w:sz w:val="16"/>
                <w:szCs w:val="16"/>
              </w:rPr>
              <w:t>previous link</w:t>
            </w:r>
            <w:r>
              <w:rPr>
                <w:bCs/>
                <w:sz w:val="16"/>
                <w:szCs w:val="16"/>
              </w:rPr>
              <w:t xml:space="preserve"> or </w:t>
            </w:r>
            <w:r w:rsidRPr="004A347D">
              <w:rPr>
                <w:bCs/>
                <w:sz w:val="16"/>
                <w:szCs w:val="16"/>
              </w:rPr>
              <w:t>reference</w:t>
            </w:r>
            <w:r>
              <w:rPr>
                <w:bCs/>
                <w:sz w:val="16"/>
                <w:szCs w:val="16"/>
              </w:rPr>
              <w:t xml:space="preserve"> citation</w:t>
            </w:r>
            <w:r w:rsidRPr="004A347D">
              <w:rPr>
                <w:bCs/>
                <w:sz w:val="16"/>
                <w:szCs w:val="16"/>
              </w:rPr>
              <w:t xml:space="preserve">.  If </w:t>
            </w:r>
            <w:r>
              <w:rPr>
                <w:bCs/>
                <w:sz w:val="16"/>
                <w:szCs w:val="16"/>
              </w:rPr>
              <w:t>methodology</w:t>
            </w:r>
            <w:r w:rsidRPr="004A347D">
              <w:rPr>
                <w:bCs/>
                <w:sz w:val="16"/>
                <w:szCs w:val="16"/>
              </w:rPr>
              <w:t xml:space="preserve"> changed, provide</w:t>
            </w:r>
            <w:r>
              <w:rPr>
                <w:bCs/>
                <w:sz w:val="16"/>
                <w:szCs w:val="16"/>
              </w:rPr>
              <w:t xml:space="preserve"> a new link or reference citation.</w:t>
            </w:r>
          </w:p>
        </w:tc>
      </w:tr>
      <w:tr w:rsidR="00E063DB" w:rsidRPr="00B51678" w14:paraId="0FF2EDB4" w14:textId="77777777" w:rsidTr="00E063DB">
        <w:trPr>
          <w:cantSplit/>
        </w:trPr>
        <w:tc>
          <w:tcPr>
            <w:tcW w:w="1728" w:type="dxa"/>
            <w:tcMar>
              <w:left w:w="29" w:type="dxa"/>
              <w:right w:w="29" w:type="dxa"/>
            </w:tcMar>
          </w:tcPr>
          <w:p w14:paraId="517BFAF5" w14:textId="77777777" w:rsidR="00E063DB" w:rsidRPr="00DD4D1E" w:rsidRDefault="00E063DB" w:rsidP="00E063DB">
            <w:pPr>
              <w:snapToGrid w:val="0"/>
              <w:rPr>
                <w:bCs/>
                <w:sz w:val="16"/>
                <w:szCs w:val="16"/>
              </w:rPr>
            </w:pPr>
            <w:r>
              <w:rPr>
                <w:bCs/>
                <w:sz w:val="16"/>
                <w:szCs w:val="16"/>
              </w:rPr>
              <w:t>MethodAdjustments</w:t>
            </w:r>
          </w:p>
        </w:tc>
        <w:tc>
          <w:tcPr>
            <w:tcW w:w="3600" w:type="dxa"/>
            <w:tcMar>
              <w:left w:w="29" w:type="dxa"/>
              <w:right w:w="29" w:type="dxa"/>
            </w:tcMar>
          </w:tcPr>
          <w:p w14:paraId="1C577248" w14:textId="77777777" w:rsidR="00E063DB" w:rsidRPr="00325D88" w:rsidRDefault="00E063DB" w:rsidP="00E063DB">
            <w:pPr>
              <w:snapToGrid w:val="0"/>
              <w:rPr>
                <w:bCs/>
                <w:sz w:val="16"/>
                <w:szCs w:val="16"/>
              </w:rPr>
            </w:pPr>
            <w:r>
              <w:rPr>
                <w:bCs/>
                <w:sz w:val="16"/>
                <w:szCs w:val="16"/>
              </w:rPr>
              <w:t>M</w:t>
            </w:r>
            <w:r w:rsidRPr="00AC288B">
              <w:rPr>
                <w:bCs/>
                <w:sz w:val="16"/>
                <w:szCs w:val="16"/>
              </w:rPr>
              <w:t xml:space="preserve">inor adjustments to a method in a given year that </w:t>
            </w:r>
            <w:r>
              <w:rPr>
                <w:bCs/>
                <w:sz w:val="16"/>
                <w:szCs w:val="16"/>
              </w:rPr>
              <w:t xml:space="preserve">are not </w:t>
            </w:r>
            <w:r w:rsidRPr="00AC288B">
              <w:rPr>
                <w:bCs/>
                <w:sz w:val="16"/>
                <w:szCs w:val="16"/>
              </w:rPr>
              <w:t>described in the method citation</w:t>
            </w:r>
            <w:r>
              <w:rPr>
                <w:bCs/>
                <w:sz w:val="16"/>
                <w:szCs w:val="16"/>
              </w:rPr>
              <w:t>s</w:t>
            </w:r>
            <w:r w:rsidRPr="00AC288B">
              <w:rPr>
                <w:bCs/>
                <w:sz w:val="16"/>
                <w:szCs w:val="16"/>
              </w:rPr>
              <w:t xml:space="preserve"> above but are </w:t>
            </w:r>
            <w:r>
              <w:rPr>
                <w:bCs/>
                <w:sz w:val="16"/>
                <w:szCs w:val="16"/>
              </w:rPr>
              <w:t>important.</w:t>
            </w:r>
          </w:p>
        </w:tc>
        <w:tc>
          <w:tcPr>
            <w:tcW w:w="950" w:type="dxa"/>
            <w:tcMar>
              <w:left w:w="29" w:type="dxa"/>
              <w:right w:w="29" w:type="dxa"/>
            </w:tcMar>
          </w:tcPr>
          <w:p w14:paraId="61C7EF7F" w14:textId="395EE676" w:rsidR="00E063DB" w:rsidRPr="00325D88" w:rsidRDefault="00E063DB" w:rsidP="00E063DB">
            <w:pPr>
              <w:snapToGrid w:val="0"/>
              <w:jc w:val="center"/>
              <w:rPr>
                <w:bCs/>
                <w:sz w:val="16"/>
                <w:szCs w:val="16"/>
              </w:rPr>
            </w:pPr>
            <w:del w:id="1763" w:author="Mike Banach" w:date="2023-11-20T15:39:00Z">
              <w:r w:rsidDel="00541CEF">
                <w:rPr>
                  <w:bCs/>
                  <w:sz w:val="16"/>
                  <w:szCs w:val="16"/>
                </w:rPr>
                <w:delText>Memo*</w:delText>
              </w:r>
            </w:del>
            <w:ins w:id="1764" w:author="Mike Banach" w:date="2023-11-20T15:39:00Z">
              <w:r w:rsidR="00541CEF">
                <w:rPr>
                  <w:bCs/>
                  <w:sz w:val="16"/>
                  <w:szCs w:val="16"/>
                </w:rPr>
                <w:t>Text ∞</w:t>
              </w:r>
            </w:ins>
          </w:p>
        </w:tc>
        <w:tc>
          <w:tcPr>
            <w:tcW w:w="8410" w:type="dxa"/>
            <w:gridSpan w:val="7"/>
          </w:tcPr>
          <w:p w14:paraId="4E3BD5F2" w14:textId="77777777" w:rsidR="00E063DB" w:rsidRDefault="00E063DB" w:rsidP="00E063DB">
            <w:pPr>
              <w:snapToGrid w:val="0"/>
              <w:rPr>
                <w:sz w:val="16"/>
                <w:szCs w:val="16"/>
              </w:rPr>
            </w:pPr>
            <w:r>
              <w:rPr>
                <w:sz w:val="16"/>
                <w:szCs w:val="16"/>
              </w:rPr>
              <w:t>Give a brief description of changes or adjustments to a standard method if they are NOT described in the methods documentation already provided.  If multiple documentation sources are cited, be sure to indicate which method from which document was adjusted.</w:t>
            </w:r>
          </w:p>
          <w:p w14:paraId="688B7396" w14:textId="77777777" w:rsidR="00E063DB" w:rsidRDefault="00E063DB" w:rsidP="00E063DB">
            <w:pPr>
              <w:snapToGrid w:val="0"/>
              <w:rPr>
                <w:sz w:val="16"/>
                <w:szCs w:val="16"/>
              </w:rPr>
            </w:pPr>
          </w:p>
          <w:p w14:paraId="48DE370E" w14:textId="159F8847" w:rsidR="00E063DB" w:rsidRPr="00325D88" w:rsidRDefault="00E063DB" w:rsidP="00E063DB">
            <w:pPr>
              <w:snapToGrid w:val="0"/>
              <w:rPr>
                <w:sz w:val="16"/>
                <w:szCs w:val="16"/>
              </w:rPr>
            </w:pPr>
            <w:r>
              <w:rPr>
                <w:sz w:val="16"/>
                <w:szCs w:val="16"/>
              </w:rPr>
              <w:t xml:space="preserve">In </w:t>
            </w:r>
            <w:del w:id="1765" w:author="Mike Banach" w:date="2023-02-13T11:45:00Z">
              <w:r w:rsidDel="00100680">
                <w:rPr>
                  <w:sz w:val="16"/>
                  <w:szCs w:val="16"/>
                </w:rPr>
                <w:delText>MonitoringMethods</w:delText>
              </w:r>
            </w:del>
            <w:ins w:id="1766" w:author="Mike Banach" w:date="2023-02-13T11:45:00Z">
              <w:r w:rsidR="00100680">
                <w:rPr>
                  <w:sz w:val="16"/>
                  <w:szCs w:val="16"/>
                </w:rPr>
                <w:t>MonitoringResources</w:t>
              </w:r>
            </w:ins>
            <w:r>
              <w:rPr>
                <w:sz w:val="16"/>
                <w:szCs w:val="16"/>
              </w:rPr>
              <w:t>.org, documentation of changes or adjustments to methods or protocols can be described in the Implementation Notes section of each published method or protocol.</w:t>
            </w:r>
          </w:p>
        </w:tc>
      </w:tr>
      <w:tr w:rsidR="00E063DB" w:rsidRPr="00B51678" w14:paraId="37DC7CD1" w14:textId="77777777" w:rsidTr="00E063DB">
        <w:trPr>
          <w:cantSplit/>
        </w:trPr>
        <w:tc>
          <w:tcPr>
            <w:tcW w:w="1728" w:type="dxa"/>
            <w:tcMar>
              <w:left w:w="29" w:type="dxa"/>
              <w:right w:w="29" w:type="dxa"/>
            </w:tcMar>
          </w:tcPr>
          <w:p w14:paraId="7595CF28" w14:textId="77777777" w:rsidR="00E063DB" w:rsidRDefault="00E063DB" w:rsidP="00E063DB">
            <w:pPr>
              <w:snapToGrid w:val="0"/>
              <w:rPr>
                <w:bCs/>
                <w:sz w:val="16"/>
                <w:szCs w:val="16"/>
              </w:rPr>
            </w:pPr>
            <w:r>
              <w:rPr>
                <w:bCs/>
                <w:sz w:val="16"/>
                <w:szCs w:val="16"/>
              </w:rPr>
              <w:t>Other</w:t>
            </w:r>
            <w:r w:rsidRPr="00222567">
              <w:rPr>
                <w:bCs/>
                <w:sz w:val="16"/>
                <w:szCs w:val="16"/>
              </w:rPr>
              <w:t>DataSources</w:t>
            </w:r>
          </w:p>
        </w:tc>
        <w:tc>
          <w:tcPr>
            <w:tcW w:w="3600" w:type="dxa"/>
            <w:tcMar>
              <w:left w:w="29" w:type="dxa"/>
              <w:right w:w="29" w:type="dxa"/>
            </w:tcMar>
          </w:tcPr>
          <w:p w14:paraId="0F39174A" w14:textId="77777777" w:rsidR="00E063DB" w:rsidRDefault="00E063DB" w:rsidP="00E063DB">
            <w:pPr>
              <w:snapToGrid w:val="0"/>
              <w:rPr>
                <w:bCs/>
                <w:sz w:val="16"/>
                <w:szCs w:val="16"/>
              </w:rPr>
            </w:pPr>
            <w:r>
              <w:rPr>
                <w:bCs/>
                <w:sz w:val="16"/>
                <w:szCs w:val="16"/>
              </w:rPr>
              <w:t>The ContactAgency field identifies an organization involved in calculating the values in this record.  This "OtherDataSources" field identifies additional organizations that provided data or expertise to calculate the indicator(s), metric(s), or age distribution for this record.</w:t>
            </w:r>
          </w:p>
        </w:tc>
        <w:tc>
          <w:tcPr>
            <w:tcW w:w="950" w:type="dxa"/>
            <w:tcMar>
              <w:left w:w="29" w:type="dxa"/>
              <w:right w:w="29" w:type="dxa"/>
            </w:tcMar>
          </w:tcPr>
          <w:p w14:paraId="1C3F18C6" w14:textId="77777777" w:rsidR="00E063DB" w:rsidRDefault="00E063DB" w:rsidP="00E063DB">
            <w:pPr>
              <w:snapToGrid w:val="0"/>
              <w:jc w:val="center"/>
              <w:rPr>
                <w:bCs/>
                <w:sz w:val="16"/>
                <w:szCs w:val="16"/>
              </w:rPr>
            </w:pPr>
            <w:r w:rsidRPr="00BB468D">
              <w:rPr>
                <w:bCs/>
                <w:sz w:val="16"/>
                <w:szCs w:val="16"/>
              </w:rPr>
              <w:t xml:space="preserve">Text </w:t>
            </w:r>
            <w:r>
              <w:rPr>
                <w:bCs/>
                <w:sz w:val="16"/>
                <w:szCs w:val="16"/>
              </w:rPr>
              <w:t>255</w:t>
            </w:r>
          </w:p>
        </w:tc>
        <w:tc>
          <w:tcPr>
            <w:tcW w:w="8410" w:type="dxa"/>
            <w:gridSpan w:val="7"/>
          </w:tcPr>
          <w:p w14:paraId="3BA621D2" w14:textId="77777777" w:rsidR="00E063DB" w:rsidRDefault="00E063DB" w:rsidP="00E063DB">
            <w:pPr>
              <w:snapToGrid w:val="0"/>
              <w:rPr>
                <w:sz w:val="16"/>
                <w:szCs w:val="16"/>
              </w:rPr>
            </w:pPr>
            <w:r>
              <w:rPr>
                <w:sz w:val="16"/>
                <w:szCs w:val="16"/>
              </w:rPr>
              <w:t>List all the organizations that provided data used to calculate the values for this record.  Entries must meet the requirements as defined in the ContactAgency field.  If more than one, separate the entries with the bar character " | ".</w:t>
            </w:r>
          </w:p>
          <w:p w14:paraId="6F6C5079" w14:textId="77777777" w:rsidR="00E063DB" w:rsidRDefault="00E063DB" w:rsidP="00E063DB">
            <w:pPr>
              <w:snapToGrid w:val="0"/>
              <w:rPr>
                <w:sz w:val="16"/>
                <w:szCs w:val="16"/>
              </w:rPr>
            </w:pPr>
          </w:p>
          <w:p w14:paraId="29583455" w14:textId="77777777" w:rsidR="00E063DB" w:rsidRDefault="00E063DB" w:rsidP="00E063DB">
            <w:pPr>
              <w:snapToGrid w:val="0"/>
              <w:rPr>
                <w:sz w:val="16"/>
                <w:szCs w:val="16"/>
              </w:rPr>
            </w:pPr>
            <w:r>
              <w:rPr>
                <w:sz w:val="16"/>
                <w:szCs w:val="16"/>
              </w:rPr>
              <w:t>This field is for ADDITIONAL organizations.  Do not include the organization identified in the ContactAgency field.</w:t>
            </w:r>
          </w:p>
        </w:tc>
      </w:tr>
      <w:tr w:rsidR="00E063DB" w:rsidRPr="009A1333" w14:paraId="2F865448" w14:textId="77777777" w:rsidTr="00DB51D1">
        <w:trPr>
          <w:cantSplit/>
          <w:trHeight w:val="381"/>
        </w:trPr>
        <w:tc>
          <w:tcPr>
            <w:tcW w:w="14688" w:type="dxa"/>
            <w:gridSpan w:val="10"/>
            <w:shd w:val="clear" w:color="auto" w:fill="DBE5F1"/>
            <w:vAlign w:val="center"/>
          </w:tcPr>
          <w:p w14:paraId="20AD32E6" w14:textId="77777777" w:rsidR="00E063DB" w:rsidRPr="009A1333" w:rsidRDefault="00E063DB" w:rsidP="00E063DB">
            <w:pPr>
              <w:keepNext/>
              <w:snapToGrid w:val="0"/>
              <w:jc w:val="center"/>
              <w:rPr>
                <w:b/>
                <w:sz w:val="16"/>
                <w:szCs w:val="16"/>
              </w:rPr>
            </w:pPr>
            <w:r w:rsidRPr="009A1333">
              <w:rPr>
                <w:b/>
                <w:sz w:val="16"/>
                <w:szCs w:val="16"/>
              </w:rPr>
              <w:t>Comments about the data</w:t>
            </w:r>
          </w:p>
        </w:tc>
      </w:tr>
      <w:tr w:rsidR="00E063DB" w:rsidRPr="00B51678" w14:paraId="3360547C" w14:textId="77777777" w:rsidTr="00E063DB">
        <w:trPr>
          <w:cantSplit/>
        </w:trPr>
        <w:tc>
          <w:tcPr>
            <w:tcW w:w="1728" w:type="dxa"/>
            <w:tcMar>
              <w:left w:w="29" w:type="dxa"/>
              <w:right w:w="29" w:type="dxa"/>
            </w:tcMar>
          </w:tcPr>
          <w:p w14:paraId="4F5C26DF" w14:textId="77777777" w:rsidR="00E063DB" w:rsidRPr="000C5232" w:rsidRDefault="00E063DB" w:rsidP="00E063DB">
            <w:pPr>
              <w:snapToGrid w:val="0"/>
              <w:rPr>
                <w:b/>
                <w:bCs/>
                <w:i/>
                <w:color w:val="FF0000"/>
                <w:sz w:val="16"/>
                <w:szCs w:val="16"/>
              </w:rPr>
            </w:pPr>
            <w:r w:rsidRPr="000C5232">
              <w:rPr>
                <w:b/>
                <w:bCs/>
                <w:i/>
                <w:color w:val="FF0000"/>
                <w:sz w:val="16"/>
                <w:szCs w:val="16"/>
              </w:rPr>
              <w:t>Comments</w:t>
            </w:r>
          </w:p>
        </w:tc>
        <w:tc>
          <w:tcPr>
            <w:tcW w:w="3600" w:type="dxa"/>
            <w:tcMar>
              <w:left w:w="29" w:type="dxa"/>
              <w:right w:w="29" w:type="dxa"/>
            </w:tcMar>
          </w:tcPr>
          <w:p w14:paraId="1D4C1540" w14:textId="77777777" w:rsidR="00E063DB" w:rsidRPr="00325D88" w:rsidRDefault="00E063DB" w:rsidP="00E063DB">
            <w:pPr>
              <w:snapToGrid w:val="0"/>
              <w:rPr>
                <w:bCs/>
                <w:sz w:val="16"/>
                <w:szCs w:val="16"/>
              </w:rPr>
            </w:pPr>
            <w:r w:rsidRPr="00E63845">
              <w:rPr>
                <w:bCs/>
                <w:sz w:val="16"/>
                <w:szCs w:val="16"/>
              </w:rPr>
              <w:t xml:space="preserve">Any issues, problems, questions about this indicator that were not already captured in </w:t>
            </w:r>
            <w:r>
              <w:rPr>
                <w:bCs/>
                <w:sz w:val="16"/>
                <w:szCs w:val="16"/>
              </w:rPr>
              <w:t>other places</w:t>
            </w:r>
            <w:r w:rsidRPr="00E63845">
              <w:rPr>
                <w:bCs/>
                <w:sz w:val="16"/>
                <w:szCs w:val="16"/>
              </w:rPr>
              <w:t>.</w:t>
            </w:r>
          </w:p>
        </w:tc>
        <w:tc>
          <w:tcPr>
            <w:tcW w:w="950" w:type="dxa"/>
            <w:tcMar>
              <w:left w:w="29" w:type="dxa"/>
              <w:right w:w="29" w:type="dxa"/>
            </w:tcMar>
          </w:tcPr>
          <w:p w14:paraId="0AD802BB" w14:textId="25F064E9" w:rsidR="00E063DB" w:rsidRPr="000C5232" w:rsidRDefault="00E063DB" w:rsidP="00E063DB">
            <w:pPr>
              <w:snapToGrid w:val="0"/>
              <w:jc w:val="center"/>
              <w:rPr>
                <w:b/>
                <w:bCs/>
                <w:i/>
                <w:color w:val="FF0000"/>
                <w:sz w:val="16"/>
                <w:szCs w:val="16"/>
              </w:rPr>
            </w:pPr>
            <w:del w:id="1767" w:author="Mike Banach" w:date="2023-11-20T15:39:00Z">
              <w:r w:rsidRPr="000C5232" w:rsidDel="00541CEF">
                <w:rPr>
                  <w:b/>
                  <w:bCs/>
                  <w:i/>
                  <w:color w:val="FF0000"/>
                  <w:sz w:val="16"/>
                  <w:szCs w:val="16"/>
                </w:rPr>
                <w:delText>Memo</w:delText>
              </w:r>
              <w:r w:rsidDel="00541CEF">
                <w:rPr>
                  <w:b/>
                  <w:bCs/>
                  <w:i/>
                  <w:color w:val="FF0000"/>
                  <w:sz w:val="16"/>
                  <w:szCs w:val="16"/>
                </w:rPr>
                <w:delText>*</w:delText>
              </w:r>
            </w:del>
            <w:ins w:id="1768" w:author="Mike Banach" w:date="2023-11-20T15:39:00Z">
              <w:r w:rsidR="00541CEF">
                <w:rPr>
                  <w:b/>
                  <w:bCs/>
                  <w:i/>
                  <w:color w:val="FF0000"/>
                  <w:sz w:val="16"/>
                  <w:szCs w:val="16"/>
                </w:rPr>
                <w:t>Text ∞</w:t>
              </w:r>
            </w:ins>
          </w:p>
        </w:tc>
        <w:tc>
          <w:tcPr>
            <w:tcW w:w="8410" w:type="dxa"/>
            <w:gridSpan w:val="7"/>
          </w:tcPr>
          <w:p w14:paraId="1BED888B" w14:textId="77777777" w:rsidR="00E063DB" w:rsidRDefault="00E063DB" w:rsidP="00E063DB">
            <w:pPr>
              <w:snapToGrid w:val="0"/>
              <w:rPr>
                <w:sz w:val="16"/>
                <w:szCs w:val="16"/>
              </w:rPr>
            </w:pPr>
            <w:r>
              <w:rPr>
                <w:sz w:val="16"/>
                <w:szCs w:val="16"/>
              </w:rPr>
              <w:t>If possible, it is useful to briefly explain any null "metrics" or "age" fields.</w:t>
            </w:r>
          </w:p>
          <w:p w14:paraId="029BF05A" w14:textId="77777777" w:rsidR="00E063DB" w:rsidRPr="00325D88" w:rsidRDefault="00E063DB" w:rsidP="00E063DB">
            <w:pPr>
              <w:snapToGrid w:val="0"/>
              <w:rPr>
                <w:sz w:val="16"/>
                <w:szCs w:val="16"/>
              </w:rPr>
            </w:pPr>
            <w:r w:rsidRPr="00DD66FB">
              <w:rPr>
                <w:color w:val="FF0000"/>
                <w:sz w:val="16"/>
                <w:szCs w:val="16"/>
              </w:rPr>
              <w:t>Required if NullRecord = "Yes", to explain why the indicators are not available.</w:t>
            </w:r>
          </w:p>
        </w:tc>
      </w:tr>
      <w:tr w:rsidR="00E063DB" w:rsidRPr="009A1333" w14:paraId="3D6C1B7B" w14:textId="77777777" w:rsidTr="00DB51D1">
        <w:trPr>
          <w:cantSplit/>
          <w:trHeight w:val="327"/>
        </w:trPr>
        <w:tc>
          <w:tcPr>
            <w:tcW w:w="14688" w:type="dxa"/>
            <w:gridSpan w:val="10"/>
            <w:shd w:val="clear" w:color="auto" w:fill="DBE5F1"/>
            <w:vAlign w:val="center"/>
          </w:tcPr>
          <w:p w14:paraId="1195DDD6" w14:textId="77777777" w:rsidR="00E063DB" w:rsidRPr="009A1333" w:rsidRDefault="00E063DB" w:rsidP="00E063DB">
            <w:pPr>
              <w:keepNext/>
              <w:snapToGrid w:val="0"/>
              <w:jc w:val="center"/>
              <w:rPr>
                <w:b/>
                <w:sz w:val="16"/>
                <w:szCs w:val="16"/>
              </w:rPr>
            </w:pPr>
            <w:r w:rsidRPr="009A1333">
              <w:rPr>
                <w:b/>
                <w:sz w:val="16"/>
                <w:szCs w:val="16"/>
              </w:rPr>
              <w:t>Supporting information</w:t>
            </w:r>
          </w:p>
        </w:tc>
      </w:tr>
      <w:tr w:rsidR="00E063DB" w:rsidRPr="00B51678" w14:paraId="4BC4C790" w14:textId="77777777" w:rsidTr="00E063DB">
        <w:trPr>
          <w:cantSplit/>
        </w:trPr>
        <w:tc>
          <w:tcPr>
            <w:tcW w:w="1728" w:type="dxa"/>
            <w:tcMar>
              <w:left w:w="29" w:type="dxa"/>
              <w:right w:w="29" w:type="dxa"/>
            </w:tcMar>
          </w:tcPr>
          <w:p w14:paraId="7767151F" w14:textId="77777777" w:rsidR="00E063DB" w:rsidRPr="00AE2D9E" w:rsidRDefault="00E063DB" w:rsidP="00E063DB">
            <w:pPr>
              <w:snapToGrid w:val="0"/>
              <w:rPr>
                <w:b/>
                <w:bCs/>
                <w:color w:val="FF0000"/>
                <w:sz w:val="16"/>
                <w:szCs w:val="16"/>
              </w:rPr>
            </w:pPr>
            <w:r w:rsidRPr="00AE2D9E">
              <w:rPr>
                <w:b/>
                <w:bCs/>
                <w:color w:val="FF0000"/>
                <w:sz w:val="16"/>
                <w:szCs w:val="16"/>
              </w:rPr>
              <w:t>NullRecord</w:t>
            </w:r>
          </w:p>
        </w:tc>
        <w:tc>
          <w:tcPr>
            <w:tcW w:w="3600" w:type="dxa"/>
            <w:tcMar>
              <w:left w:w="29" w:type="dxa"/>
              <w:right w:w="29" w:type="dxa"/>
            </w:tcMar>
          </w:tcPr>
          <w:p w14:paraId="48A2457D" w14:textId="77777777" w:rsidR="00E063DB" w:rsidRDefault="00E063DB" w:rsidP="00E063DB">
            <w:pPr>
              <w:snapToGrid w:val="0"/>
              <w:rPr>
                <w:bCs/>
                <w:sz w:val="16"/>
                <w:szCs w:val="16"/>
              </w:rPr>
            </w:pPr>
            <w:r>
              <w:rPr>
                <w:bCs/>
                <w:sz w:val="16"/>
                <w:szCs w:val="16"/>
              </w:rPr>
              <w:t>In some years data may not be collected and so indicator values cannot be calculated.  For example, high muddy water or wildfires can prevent redd counts that indicator values are based on.  This field is used to indicate that indicator values do not exist because the data do not exist to calculate them.</w:t>
            </w:r>
          </w:p>
        </w:tc>
        <w:tc>
          <w:tcPr>
            <w:tcW w:w="950" w:type="dxa"/>
            <w:tcMar>
              <w:left w:w="29" w:type="dxa"/>
              <w:right w:w="29" w:type="dxa"/>
            </w:tcMar>
          </w:tcPr>
          <w:p w14:paraId="1450B6BD" w14:textId="77777777" w:rsidR="00E063DB" w:rsidRPr="00AE2D9E" w:rsidRDefault="00E063DB" w:rsidP="00E063DB">
            <w:pPr>
              <w:snapToGrid w:val="0"/>
              <w:jc w:val="center"/>
              <w:rPr>
                <w:b/>
                <w:bCs/>
                <w:color w:val="FF0000"/>
                <w:sz w:val="16"/>
                <w:szCs w:val="16"/>
              </w:rPr>
            </w:pPr>
            <w:r w:rsidRPr="00AE2D9E">
              <w:rPr>
                <w:b/>
                <w:bCs/>
                <w:color w:val="FF0000"/>
                <w:sz w:val="16"/>
                <w:szCs w:val="16"/>
              </w:rPr>
              <w:t>Text 3</w:t>
            </w:r>
          </w:p>
        </w:tc>
        <w:tc>
          <w:tcPr>
            <w:tcW w:w="8410" w:type="dxa"/>
            <w:gridSpan w:val="7"/>
          </w:tcPr>
          <w:p w14:paraId="777F1A78" w14:textId="77777777" w:rsidR="00E063DB" w:rsidRDefault="00E063DB" w:rsidP="00E063DB">
            <w:pPr>
              <w:snapToGrid w:val="0"/>
              <w:rPr>
                <w:sz w:val="16"/>
                <w:szCs w:val="16"/>
              </w:rPr>
            </w:pPr>
            <w:r>
              <w:rPr>
                <w:sz w:val="16"/>
                <w:szCs w:val="16"/>
              </w:rPr>
              <w:t>Normally "No".</w:t>
            </w:r>
          </w:p>
          <w:p w14:paraId="62275511" w14:textId="77777777" w:rsidR="00E063DB" w:rsidRDefault="00E063DB" w:rsidP="00E063DB">
            <w:pPr>
              <w:snapToGrid w:val="0"/>
              <w:rPr>
                <w:sz w:val="16"/>
                <w:szCs w:val="16"/>
              </w:rPr>
            </w:pPr>
            <w:r>
              <w:rPr>
                <w:sz w:val="16"/>
                <w:szCs w:val="16"/>
              </w:rPr>
              <w:t xml:space="preserve">A value of "Yes" in this field is a positive statement that the data do not exist to calculate the </w:t>
            </w:r>
            <w:r w:rsidRPr="00C24B72">
              <w:rPr>
                <w:sz w:val="16"/>
                <w:szCs w:val="16"/>
                <w:u w:val="single"/>
              </w:rPr>
              <w:t>indicator</w:t>
            </w:r>
            <w:r>
              <w:rPr>
                <w:sz w:val="16"/>
                <w:szCs w:val="16"/>
              </w:rPr>
              <w:t xml:space="preserve"> for the population and time period specified.  Metric data and age data may still exist when NullRecord = "Yes".</w:t>
            </w:r>
          </w:p>
          <w:p w14:paraId="19F76789" w14:textId="77777777" w:rsidR="00E063DB" w:rsidRDefault="00E063DB" w:rsidP="00E063DB">
            <w:pPr>
              <w:snapToGrid w:val="0"/>
              <w:rPr>
                <w:sz w:val="16"/>
                <w:szCs w:val="16"/>
              </w:rPr>
            </w:pPr>
          </w:p>
          <w:p w14:paraId="434BBDFF" w14:textId="77777777" w:rsidR="00E063DB" w:rsidRPr="00D17CF8" w:rsidRDefault="00E063DB" w:rsidP="00E063DB">
            <w:pPr>
              <w:snapToGrid w:val="0"/>
              <w:rPr>
                <w:sz w:val="16"/>
                <w:szCs w:val="16"/>
              </w:rPr>
            </w:pPr>
            <w:r>
              <w:rPr>
                <w:sz w:val="16"/>
                <w:szCs w:val="16"/>
              </w:rPr>
              <w:t>The value of including this field is so that missing data are explicitly accounted for rather than being a perpetually open question that is repeatedly researched.  Including these "null" records allows for better data display on the web site, and you are encouraged to create them for years with both earlier and later non-null data.  Explain in the Comments field why the indicator cannot be calculated.</w:t>
            </w:r>
          </w:p>
        </w:tc>
      </w:tr>
      <w:tr w:rsidR="00E063DB" w:rsidRPr="00B51678" w14:paraId="36E51C25" w14:textId="77777777" w:rsidTr="00E063DB">
        <w:trPr>
          <w:cantSplit/>
        </w:trPr>
        <w:tc>
          <w:tcPr>
            <w:tcW w:w="1728" w:type="dxa"/>
            <w:tcMar>
              <w:left w:w="29" w:type="dxa"/>
              <w:right w:w="29" w:type="dxa"/>
            </w:tcMar>
          </w:tcPr>
          <w:p w14:paraId="5728B6AE" w14:textId="77777777" w:rsidR="00E063DB" w:rsidRPr="00AE2D9E" w:rsidRDefault="00E063DB" w:rsidP="00E063DB">
            <w:pPr>
              <w:snapToGrid w:val="0"/>
              <w:rPr>
                <w:b/>
                <w:bCs/>
                <w:color w:val="FF0000"/>
                <w:sz w:val="16"/>
                <w:szCs w:val="16"/>
              </w:rPr>
            </w:pPr>
            <w:r w:rsidRPr="00AE2D9E">
              <w:rPr>
                <w:b/>
                <w:bCs/>
                <w:color w:val="FF0000"/>
                <w:sz w:val="16"/>
                <w:szCs w:val="16"/>
              </w:rPr>
              <w:lastRenderedPageBreak/>
              <w:t>DataStatus</w:t>
            </w:r>
          </w:p>
        </w:tc>
        <w:tc>
          <w:tcPr>
            <w:tcW w:w="3600" w:type="dxa"/>
            <w:tcMar>
              <w:left w:w="29" w:type="dxa"/>
              <w:right w:w="29" w:type="dxa"/>
            </w:tcMar>
          </w:tcPr>
          <w:p w14:paraId="4FF5031B" w14:textId="77777777" w:rsidR="00E063DB" w:rsidRPr="00325D88" w:rsidRDefault="00E063DB" w:rsidP="00E063DB">
            <w:pPr>
              <w:snapToGrid w:val="0"/>
              <w:rPr>
                <w:bCs/>
                <w:sz w:val="16"/>
                <w:szCs w:val="16"/>
              </w:rPr>
            </w:pPr>
            <w:r>
              <w:rPr>
                <w:bCs/>
                <w:sz w:val="16"/>
                <w:szCs w:val="16"/>
              </w:rPr>
              <w:t>Status of the data in the current record.</w:t>
            </w:r>
          </w:p>
        </w:tc>
        <w:tc>
          <w:tcPr>
            <w:tcW w:w="950" w:type="dxa"/>
            <w:tcMar>
              <w:left w:w="29" w:type="dxa"/>
              <w:right w:w="29" w:type="dxa"/>
            </w:tcMar>
          </w:tcPr>
          <w:p w14:paraId="0585111B" w14:textId="77777777" w:rsidR="00E063DB" w:rsidRPr="00AE2D9E" w:rsidRDefault="00E063DB" w:rsidP="00E063DB">
            <w:pPr>
              <w:snapToGrid w:val="0"/>
              <w:jc w:val="center"/>
              <w:rPr>
                <w:b/>
                <w:bCs/>
                <w:color w:val="FF0000"/>
                <w:sz w:val="16"/>
                <w:szCs w:val="16"/>
              </w:rPr>
            </w:pPr>
            <w:r w:rsidRPr="00AE2D9E">
              <w:rPr>
                <w:b/>
                <w:bCs/>
                <w:color w:val="FF0000"/>
                <w:sz w:val="16"/>
                <w:szCs w:val="16"/>
              </w:rPr>
              <w:t>Text 255</w:t>
            </w:r>
          </w:p>
        </w:tc>
        <w:tc>
          <w:tcPr>
            <w:tcW w:w="8410" w:type="dxa"/>
            <w:gridSpan w:val="7"/>
          </w:tcPr>
          <w:p w14:paraId="5CEDFAAB" w14:textId="77777777" w:rsidR="00E063DB" w:rsidRDefault="00E063DB" w:rsidP="00E063DB">
            <w:pPr>
              <w:snapToGrid w:val="0"/>
              <w:rPr>
                <w:sz w:val="16"/>
                <w:szCs w:val="16"/>
              </w:rPr>
            </w:pPr>
            <w:r w:rsidRPr="001113DC">
              <w:rPr>
                <w:sz w:val="16"/>
                <w:szCs w:val="16"/>
                <w:u w:val="single"/>
              </w:rPr>
              <w:t>Acceptable values</w:t>
            </w:r>
            <w:r>
              <w:rPr>
                <w:sz w:val="16"/>
                <w:szCs w:val="16"/>
              </w:rPr>
              <w:t>:   [</w:t>
            </w:r>
            <w:r w:rsidRPr="00C73E14">
              <w:rPr>
                <w:i/>
                <w:sz w:val="16"/>
                <w:szCs w:val="16"/>
              </w:rPr>
              <w:t>Do not include comments in brackets.</w:t>
            </w:r>
            <w:r>
              <w:rPr>
                <w:sz w:val="16"/>
                <w:szCs w:val="16"/>
              </w:rPr>
              <w:t>]</w:t>
            </w:r>
          </w:p>
          <w:p w14:paraId="30B6655D" w14:textId="77777777" w:rsidR="00E063DB" w:rsidRDefault="00E063DB" w:rsidP="00E063DB">
            <w:pPr>
              <w:numPr>
                <w:ilvl w:val="0"/>
                <w:numId w:val="2"/>
              </w:numPr>
              <w:snapToGrid w:val="0"/>
              <w:ind w:left="173" w:hanging="144"/>
              <w:rPr>
                <w:sz w:val="16"/>
                <w:szCs w:val="16"/>
              </w:rPr>
            </w:pPr>
            <w:r>
              <w:rPr>
                <w:sz w:val="16"/>
                <w:szCs w:val="16"/>
              </w:rPr>
              <w:t>Draft   [</w:t>
            </w:r>
            <w:r w:rsidRPr="009F4D7D">
              <w:rPr>
                <w:i/>
                <w:sz w:val="16"/>
                <w:szCs w:val="16"/>
              </w:rPr>
              <w:t>Values in this record are preliminary and have not been thoroughly reviewed.</w:t>
            </w:r>
            <w:r>
              <w:rPr>
                <w:sz w:val="16"/>
                <w:szCs w:val="16"/>
              </w:rPr>
              <w:t>]</w:t>
            </w:r>
          </w:p>
          <w:p w14:paraId="605B6232" w14:textId="77777777" w:rsidR="00E063DB" w:rsidRDefault="00E063DB" w:rsidP="00E063DB">
            <w:pPr>
              <w:numPr>
                <w:ilvl w:val="0"/>
                <w:numId w:val="2"/>
              </w:numPr>
              <w:snapToGrid w:val="0"/>
              <w:ind w:left="173" w:hanging="144"/>
              <w:rPr>
                <w:sz w:val="16"/>
                <w:szCs w:val="16"/>
              </w:rPr>
            </w:pPr>
            <w:r>
              <w:rPr>
                <w:sz w:val="16"/>
                <w:szCs w:val="16"/>
              </w:rPr>
              <w:t>Reviewed   [</w:t>
            </w:r>
            <w:r w:rsidRPr="009F4D7D">
              <w:rPr>
                <w:i/>
                <w:sz w:val="16"/>
                <w:szCs w:val="16"/>
              </w:rPr>
              <w:t>Values in this record have been reviewed but are not yet approved as "final".</w:t>
            </w:r>
            <w:r>
              <w:rPr>
                <w:sz w:val="16"/>
                <w:szCs w:val="16"/>
              </w:rPr>
              <w:t>]</w:t>
            </w:r>
          </w:p>
          <w:p w14:paraId="2CD307F5" w14:textId="77777777" w:rsidR="00E063DB" w:rsidRPr="0046173D" w:rsidRDefault="00E063DB" w:rsidP="00E063DB">
            <w:pPr>
              <w:numPr>
                <w:ilvl w:val="0"/>
                <w:numId w:val="2"/>
              </w:numPr>
              <w:snapToGrid w:val="0"/>
              <w:ind w:left="173" w:hanging="144"/>
              <w:rPr>
                <w:sz w:val="16"/>
                <w:szCs w:val="16"/>
              </w:rPr>
            </w:pPr>
            <w:r>
              <w:rPr>
                <w:sz w:val="16"/>
                <w:szCs w:val="16"/>
              </w:rPr>
              <w:t>Final   [</w:t>
            </w:r>
            <w:r w:rsidRPr="009F4D7D">
              <w:rPr>
                <w:i/>
                <w:sz w:val="16"/>
                <w:szCs w:val="16"/>
              </w:rPr>
              <w:t>Values in this record have been thoroughly reviewed and are considered "final".</w:t>
            </w:r>
            <w:r>
              <w:rPr>
                <w:sz w:val="16"/>
                <w:szCs w:val="16"/>
              </w:rPr>
              <w:t>]</w:t>
            </w:r>
          </w:p>
        </w:tc>
      </w:tr>
      <w:tr w:rsidR="00E063DB" w:rsidRPr="00B51678" w14:paraId="56526799" w14:textId="77777777" w:rsidTr="00E063DB">
        <w:trPr>
          <w:cantSplit/>
        </w:trPr>
        <w:tc>
          <w:tcPr>
            <w:tcW w:w="1728" w:type="dxa"/>
            <w:tcMar>
              <w:left w:w="29" w:type="dxa"/>
              <w:right w:w="29" w:type="dxa"/>
            </w:tcMar>
          </w:tcPr>
          <w:p w14:paraId="0E757EA0" w14:textId="77777777" w:rsidR="00E063DB" w:rsidRPr="00DD4D1E" w:rsidRDefault="00E063DB" w:rsidP="00E063DB">
            <w:pPr>
              <w:snapToGrid w:val="0"/>
              <w:rPr>
                <w:bCs/>
                <w:sz w:val="16"/>
                <w:szCs w:val="16"/>
              </w:rPr>
            </w:pPr>
            <w:r>
              <w:rPr>
                <w:bCs/>
                <w:sz w:val="16"/>
                <w:szCs w:val="16"/>
              </w:rPr>
              <w:t>IndicatorLocation</w:t>
            </w:r>
          </w:p>
        </w:tc>
        <w:tc>
          <w:tcPr>
            <w:tcW w:w="3600" w:type="dxa"/>
            <w:tcMar>
              <w:left w:w="29" w:type="dxa"/>
              <w:right w:w="29" w:type="dxa"/>
            </w:tcMar>
          </w:tcPr>
          <w:p w14:paraId="4C878908" w14:textId="77777777" w:rsidR="00E063DB" w:rsidRDefault="00E063DB" w:rsidP="00E063DB">
            <w:pPr>
              <w:snapToGrid w:val="0"/>
              <w:rPr>
                <w:bCs/>
                <w:sz w:val="16"/>
                <w:szCs w:val="16"/>
              </w:rPr>
            </w:pPr>
            <w:r>
              <w:rPr>
                <w:bCs/>
                <w:sz w:val="16"/>
                <w:szCs w:val="16"/>
              </w:rPr>
              <w:t>Where this indicator is maintained at the source.</w:t>
            </w:r>
          </w:p>
        </w:tc>
        <w:tc>
          <w:tcPr>
            <w:tcW w:w="950" w:type="dxa"/>
            <w:tcMar>
              <w:left w:w="29" w:type="dxa"/>
              <w:right w:w="29" w:type="dxa"/>
            </w:tcMar>
          </w:tcPr>
          <w:p w14:paraId="06A0C7A2" w14:textId="49D96F9D" w:rsidR="00E063DB" w:rsidRDefault="00E063DB" w:rsidP="00E063DB">
            <w:pPr>
              <w:snapToGrid w:val="0"/>
              <w:jc w:val="center"/>
              <w:rPr>
                <w:bCs/>
                <w:sz w:val="16"/>
                <w:szCs w:val="16"/>
              </w:rPr>
            </w:pPr>
            <w:del w:id="1769" w:author="Mike Banach" w:date="2023-11-20T15:40:00Z">
              <w:r w:rsidDel="00541CEF">
                <w:rPr>
                  <w:bCs/>
                  <w:sz w:val="16"/>
                  <w:szCs w:val="16"/>
                </w:rPr>
                <w:delText>Memo</w:delText>
              </w:r>
            </w:del>
            <w:ins w:id="1770" w:author="Mike Banach" w:date="2023-11-20T15:40:00Z">
              <w:r w:rsidR="00541CEF">
                <w:rPr>
                  <w:bCs/>
                  <w:sz w:val="16"/>
                  <w:szCs w:val="16"/>
                </w:rPr>
                <w:t>Text ∞</w:t>
              </w:r>
            </w:ins>
          </w:p>
        </w:tc>
        <w:tc>
          <w:tcPr>
            <w:tcW w:w="8410" w:type="dxa"/>
            <w:gridSpan w:val="7"/>
          </w:tcPr>
          <w:p w14:paraId="61174F84" w14:textId="77777777" w:rsidR="00E063DB" w:rsidRPr="00325D88" w:rsidRDefault="00E063DB" w:rsidP="00E063DB">
            <w:pPr>
              <w:snapToGrid w:val="0"/>
              <w:rPr>
                <w:sz w:val="16"/>
                <w:szCs w:val="16"/>
              </w:rPr>
            </w:pPr>
            <w:r>
              <w:rPr>
                <w:bCs/>
                <w:sz w:val="16"/>
                <w:szCs w:val="16"/>
              </w:rPr>
              <w:t>If online, provide URL(s).</w:t>
            </w:r>
          </w:p>
        </w:tc>
      </w:tr>
      <w:tr w:rsidR="00E063DB" w:rsidRPr="00B51678" w14:paraId="6717229A" w14:textId="77777777" w:rsidTr="00E063DB">
        <w:trPr>
          <w:cantSplit/>
        </w:trPr>
        <w:tc>
          <w:tcPr>
            <w:tcW w:w="1728" w:type="dxa"/>
            <w:tcMar>
              <w:left w:w="29" w:type="dxa"/>
              <w:right w:w="29" w:type="dxa"/>
            </w:tcMar>
          </w:tcPr>
          <w:p w14:paraId="325D40F5" w14:textId="77777777" w:rsidR="00E063DB" w:rsidRPr="00DD4D1E" w:rsidRDefault="00E063DB" w:rsidP="00E063DB">
            <w:pPr>
              <w:snapToGrid w:val="0"/>
              <w:rPr>
                <w:bCs/>
                <w:sz w:val="16"/>
                <w:szCs w:val="16"/>
              </w:rPr>
            </w:pPr>
            <w:r>
              <w:rPr>
                <w:bCs/>
                <w:sz w:val="16"/>
                <w:szCs w:val="16"/>
              </w:rPr>
              <w:t>MetricLocation</w:t>
            </w:r>
          </w:p>
        </w:tc>
        <w:tc>
          <w:tcPr>
            <w:tcW w:w="3600" w:type="dxa"/>
            <w:tcMar>
              <w:left w:w="29" w:type="dxa"/>
              <w:right w:w="29" w:type="dxa"/>
            </w:tcMar>
          </w:tcPr>
          <w:p w14:paraId="3E91D1D1" w14:textId="77777777" w:rsidR="00E063DB" w:rsidRDefault="00E063DB" w:rsidP="00E063DB">
            <w:pPr>
              <w:snapToGrid w:val="0"/>
              <w:rPr>
                <w:bCs/>
                <w:sz w:val="16"/>
                <w:szCs w:val="16"/>
              </w:rPr>
            </w:pPr>
            <w:r>
              <w:rPr>
                <w:bCs/>
                <w:sz w:val="16"/>
                <w:szCs w:val="16"/>
              </w:rPr>
              <w:t>Where the supporting metrics are maintained at the source.</w:t>
            </w:r>
          </w:p>
        </w:tc>
        <w:tc>
          <w:tcPr>
            <w:tcW w:w="950" w:type="dxa"/>
            <w:tcMar>
              <w:left w:w="29" w:type="dxa"/>
              <w:right w:w="29" w:type="dxa"/>
            </w:tcMar>
          </w:tcPr>
          <w:p w14:paraId="7B2B1E75" w14:textId="31870797" w:rsidR="00E063DB" w:rsidRDefault="00E063DB" w:rsidP="00E063DB">
            <w:pPr>
              <w:snapToGrid w:val="0"/>
              <w:jc w:val="center"/>
              <w:rPr>
                <w:bCs/>
                <w:sz w:val="16"/>
                <w:szCs w:val="16"/>
              </w:rPr>
            </w:pPr>
            <w:del w:id="1771" w:author="Mike Banach" w:date="2023-11-20T15:40:00Z">
              <w:r w:rsidDel="00541CEF">
                <w:rPr>
                  <w:bCs/>
                  <w:sz w:val="16"/>
                  <w:szCs w:val="16"/>
                </w:rPr>
                <w:delText>Memo</w:delText>
              </w:r>
            </w:del>
            <w:ins w:id="1772" w:author="Mike Banach" w:date="2023-11-20T15:40:00Z">
              <w:r w:rsidR="00541CEF">
                <w:rPr>
                  <w:bCs/>
                  <w:sz w:val="16"/>
                  <w:szCs w:val="16"/>
                </w:rPr>
                <w:t>Text ∞</w:t>
              </w:r>
            </w:ins>
          </w:p>
        </w:tc>
        <w:tc>
          <w:tcPr>
            <w:tcW w:w="8410" w:type="dxa"/>
            <w:gridSpan w:val="7"/>
          </w:tcPr>
          <w:p w14:paraId="403C5F0C" w14:textId="77777777" w:rsidR="00E063DB" w:rsidRPr="00325D88" w:rsidRDefault="00E063DB" w:rsidP="00E063DB">
            <w:pPr>
              <w:snapToGrid w:val="0"/>
              <w:rPr>
                <w:sz w:val="16"/>
                <w:szCs w:val="16"/>
              </w:rPr>
            </w:pPr>
            <w:r>
              <w:rPr>
                <w:bCs/>
                <w:sz w:val="16"/>
                <w:szCs w:val="16"/>
              </w:rPr>
              <w:t>If online, provide URL(s).</w:t>
            </w:r>
          </w:p>
        </w:tc>
      </w:tr>
      <w:tr w:rsidR="00E063DB" w:rsidRPr="00B51678" w14:paraId="4ED7F758" w14:textId="77777777" w:rsidTr="00E063DB">
        <w:trPr>
          <w:cantSplit/>
        </w:trPr>
        <w:tc>
          <w:tcPr>
            <w:tcW w:w="1728" w:type="dxa"/>
            <w:tcMar>
              <w:left w:w="29" w:type="dxa"/>
              <w:right w:w="29" w:type="dxa"/>
            </w:tcMar>
          </w:tcPr>
          <w:p w14:paraId="7D976694" w14:textId="77777777" w:rsidR="00E063DB" w:rsidRPr="00DD4D1E" w:rsidRDefault="00E063DB" w:rsidP="00E063DB">
            <w:pPr>
              <w:snapToGrid w:val="0"/>
              <w:rPr>
                <w:bCs/>
                <w:sz w:val="16"/>
                <w:szCs w:val="16"/>
              </w:rPr>
            </w:pPr>
            <w:r>
              <w:rPr>
                <w:bCs/>
                <w:sz w:val="16"/>
                <w:szCs w:val="16"/>
              </w:rPr>
              <w:t>MeasureLocation</w:t>
            </w:r>
          </w:p>
        </w:tc>
        <w:tc>
          <w:tcPr>
            <w:tcW w:w="3600" w:type="dxa"/>
            <w:tcMar>
              <w:left w:w="29" w:type="dxa"/>
              <w:right w:w="29" w:type="dxa"/>
            </w:tcMar>
          </w:tcPr>
          <w:p w14:paraId="3447268A" w14:textId="77777777" w:rsidR="00E063DB" w:rsidRDefault="00E063DB" w:rsidP="00E063DB">
            <w:pPr>
              <w:snapToGrid w:val="0"/>
              <w:rPr>
                <w:bCs/>
                <w:sz w:val="16"/>
                <w:szCs w:val="16"/>
              </w:rPr>
            </w:pPr>
            <w:r>
              <w:rPr>
                <w:bCs/>
                <w:sz w:val="16"/>
                <w:szCs w:val="16"/>
              </w:rPr>
              <w:t>Where the measurements are maintained that were used for these calculations.</w:t>
            </w:r>
          </w:p>
        </w:tc>
        <w:tc>
          <w:tcPr>
            <w:tcW w:w="950" w:type="dxa"/>
            <w:tcMar>
              <w:left w:w="29" w:type="dxa"/>
              <w:right w:w="29" w:type="dxa"/>
            </w:tcMar>
          </w:tcPr>
          <w:p w14:paraId="289E4FD4" w14:textId="0708B2D5" w:rsidR="00E063DB" w:rsidRDefault="00E063DB" w:rsidP="00E063DB">
            <w:pPr>
              <w:snapToGrid w:val="0"/>
              <w:jc w:val="center"/>
              <w:rPr>
                <w:bCs/>
                <w:sz w:val="16"/>
                <w:szCs w:val="16"/>
              </w:rPr>
            </w:pPr>
            <w:del w:id="1773" w:author="Mike Banach" w:date="2023-11-20T15:40:00Z">
              <w:r w:rsidDel="00541CEF">
                <w:rPr>
                  <w:bCs/>
                  <w:sz w:val="16"/>
                  <w:szCs w:val="16"/>
                </w:rPr>
                <w:delText>Memo</w:delText>
              </w:r>
            </w:del>
            <w:ins w:id="1774" w:author="Mike Banach" w:date="2023-11-20T15:40:00Z">
              <w:r w:rsidR="00541CEF">
                <w:rPr>
                  <w:bCs/>
                  <w:sz w:val="16"/>
                  <w:szCs w:val="16"/>
                </w:rPr>
                <w:t>Text ∞</w:t>
              </w:r>
            </w:ins>
          </w:p>
        </w:tc>
        <w:tc>
          <w:tcPr>
            <w:tcW w:w="8410" w:type="dxa"/>
            <w:gridSpan w:val="7"/>
          </w:tcPr>
          <w:p w14:paraId="5C694DBB" w14:textId="77777777" w:rsidR="00E063DB" w:rsidRPr="00325D88" w:rsidRDefault="00E063DB" w:rsidP="00E063DB">
            <w:pPr>
              <w:snapToGrid w:val="0"/>
              <w:rPr>
                <w:sz w:val="16"/>
                <w:szCs w:val="16"/>
              </w:rPr>
            </w:pPr>
            <w:r>
              <w:rPr>
                <w:bCs/>
                <w:sz w:val="16"/>
                <w:szCs w:val="16"/>
              </w:rPr>
              <w:t>If online, provide URL(s).</w:t>
            </w:r>
          </w:p>
        </w:tc>
      </w:tr>
      <w:tr w:rsidR="00E063DB" w:rsidRPr="00B51678" w14:paraId="5DEFAE23" w14:textId="77777777" w:rsidTr="00E063DB">
        <w:trPr>
          <w:cantSplit/>
        </w:trPr>
        <w:tc>
          <w:tcPr>
            <w:tcW w:w="1728" w:type="dxa"/>
            <w:tcMar>
              <w:left w:w="29" w:type="dxa"/>
              <w:right w:w="29" w:type="dxa"/>
            </w:tcMar>
          </w:tcPr>
          <w:p w14:paraId="4E38C0D6" w14:textId="77777777" w:rsidR="00E063DB" w:rsidRPr="00AE2D9E" w:rsidRDefault="00E063DB" w:rsidP="00E063DB">
            <w:pPr>
              <w:snapToGrid w:val="0"/>
              <w:rPr>
                <w:b/>
                <w:bCs/>
                <w:color w:val="FF0000"/>
                <w:sz w:val="16"/>
                <w:szCs w:val="16"/>
              </w:rPr>
            </w:pPr>
            <w:r w:rsidRPr="00AE2D9E">
              <w:rPr>
                <w:b/>
                <w:bCs/>
                <w:color w:val="FF0000"/>
                <w:sz w:val="16"/>
                <w:szCs w:val="16"/>
              </w:rPr>
              <w:t>ContactPersonFirst</w:t>
            </w:r>
          </w:p>
        </w:tc>
        <w:tc>
          <w:tcPr>
            <w:tcW w:w="3600" w:type="dxa"/>
            <w:tcMar>
              <w:left w:w="29" w:type="dxa"/>
              <w:right w:w="29" w:type="dxa"/>
            </w:tcMar>
          </w:tcPr>
          <w:p w14:paraId="724AB1B9" w14:textId="77777777" w:rsidR="00E063DB" w:rsidRPr="00325D88" w:rsidRDefault="00E063DB" w:rsidP="00E063DB">
            <w:pPr>
              <w:snapToGrid w:val="0"/>
              <w:rPr>
                <w:bCs/>
                <w:sz w:val="16"/>
                <w:szCs w:val="16"/>
              </w:rPr>
            </w:pPr>
            <w:r>
              <w:rPr>
                <w:bCs/>
                <w:sz w:val="16"/>
                <w:szCs w:val="16"/>
              </w:rPr>
              <w:t>First name of person who is the best contact for questions that may arise about this data record.</w:t>
            </w:r>
          </w:p>
        </w:tc>
        <w:tc>
          <w:tcPr>
            <w:tcW w:w="950" w:type="dxa"/>
            <w:tcMar>
              <w:left w:w="29" w:type="dxa"/>
              <w:right w:w="29" w:type="dxa"/>
            </w:tcMar>
          </w:tcPr>
          <w:p w14:paraId="3690FA32" w14:textId="77777777" w:rsidR="00E063DB" w:rsidRPr="00AE2D9E" w:rsidRDefault="00E063DB" w:rsidP="00E063DB">
            <w:pPr>
              <w:snapToGrid w:val="0"/>
              <w:jc w:val="center"/>
              <w:rPr>
                <w:b/>
                <w:bCs/>
                <w:color w:val="FF0000"/>
                <w:sz w:val="16"/>
                <w:szCs w:val="16"/>
              </w:rPr>
            </w:pPr>
            <w:r w:rsidRPr="00AE2D9E">
              <w:rPr>
                <w:b/>
                <w:bCs/>
                <w:color w:val="FF0000"/>
                <w:sz w:val="16"/>
                <w:szCs w:val="16"/>
              </w:rPr>
              <w:t>Text 30</w:t>
            </w:r>
          </w:p>
        </w:tc>
        <w:tc>
          <w:tcPr>
            <w:tcW w:w="8410" w:type="dxa"/>
            <w:gridSpan w:val="7"/>
          </w:tcPr>
          <w:p w14:paraId="72DB30E5" w14:textId="77777777" w:rsidR="00E063DB" w:rsidRPr="00325D88" w:rsidRDefault="00E063DB" w:rsidP="00E063DB">
            <w:pPr>
              <w:snapToGrid w:val="0"/>
              <w:rPr>
                <w:sz w:val="16"/>
                <w:szCs w:val="16"/>
              </w:rPr>
            </w:pPr>
          </w:p>
        </w:tc>
      </w:tr>
      <w:tr w:rsidR="00E063DB" w:rsidRPr="00B51678" w14:paraId="5C96AF4A" w14:textId="77777777" w:rsidTr="00E063DB">
        <w:trPr>
          <w:cantSplit/>
        </w:trPr>
        <w:tc>
          <w:tcPr>
            <w:tcW w:w="1728" w:type="dxa"/>
            <w:tcMar>
              <w:left w:w="29" w:type="dxa"/>
              <w:right w:w="29" w:type="dxa"/>
            </w:tcMar>
          </w:tcPr>
          <w:p w14:paraId="4EF852C0" w14:textId="77777777" w:rsidR="00E063DB" w:rsidRPr="00AE2D9E" w:rsidRDefault="00E063DB" w:rsidP="00E063DB">
            <w:pPr>
              <w:snapToGrid w:val="0"/>
              <w:rPr>
                <w:b/>
                <w:bCs/>
                <w:color w:val="FF0000"/>
                <w:sz w:val="16"/>
                <w:szCs w:val="16"/>
              </w:rPr>
            </w:pPr>
            <w:r w:rsidRPr="00AE2D9E">
              <w:rPr>
                <w:b/>
                <w:bCs/>
                <w:color w:val="FF0000"/>
                <w:sz w:val="16"/>
                <w:szCs w:val="16"/>
              </w:rPr>
              <w:t>ContactPersonLast</w:t>
            </w:r>
          </w:p>
        </w:tc>
        <w:tc>
          <w:tcPr>
            <w:tcW w:w="3600" w:type="dxa"/>
            <w:tcMar>
              <w:left w:w="29" w:type="dxa"/>
              <w:right w:w="29" w:type="dxa"/>
            </w:tcMar>
          </w:tcPr>
          <w:p w14:paraId="278B6804" w14:textId="77777777" w:rsidR="00E063DB" w:rsidRPr="00325D88" w:rsidRDefault="00E063DB" w:rsidP="00E063DB">
            <w:pPr>
              <w:snapToGrid w:val="0"/>
              <w:rPr>
                <w:bCs/>
                <w:sz w:val="16"/>
                <w:szCs w:val="16"/>
              </w:rPr>
            </w:pPr>
            <w:r>
              <w:rPr>
                <w:bCs/>
                <w:sz w:val="16"/>
                <w:szCs w:val="16"/>
              </w:rPr>
              <w:t>Last name of person who is the best contact for questions that may arise about this data record.</w:t>
            </w:r>
          </w:p>
        </w:tc>
        <w:tc>
          <w:tcPr>
            <w:tcW w:w="950" w:type="dxa"/>
            <w:tcMar>
              <w:left w:w="29" w:type="dxa"/>
              <w:right w:w="29" w:type="dxa"/>
            </w:tcMar>
          </w:tcPr>
          <w:p w14:paraId="2A223A3F" w14:textId="77777777" w:rsidR="00E063DB" w:rsidRPr="00AE2D9E" w:rsidRDefault="00E063DB" w:rsidP="00E063DB">
            <w:pPr>
              <w:snapToGrid w:val="0"/>
              <w:jc w:val="center"/>
              <w:rPr>
                <w:b/>
                <w:bCs/>
                <w:color w:val="FF0000"/>
                <w:sz w:val="16"/>
                <w:szCs w:val="16"/>
              </w:rPr>
            </w:pPr>
            <w:r w:rsidRPr="00AE2D9E">
              <w:rPr>
                <w:b/>
                <w:bCs/>
                <w:color w:val="FF0000"/>
                <w:sz w:val="16"/>
                <w:szCs w:val="16"/>
              </w:rPr>
              <w:t>Text 30</w:t>
            </w:r>
          </w:p>
        </w:tc>
        <w:tc>
          <w:tcPr>
            <w:tcW w:w="8410" w:type="dxa"/>
            <w:gridSpan w:val="7"/>
          </w:tcPr>
          <w:p w14:paraId="7E213FBA" w14:textId="77777777" w:rsidR="00E063DB" w:rsidRPr="00325D88" w:rsidRDefault="00E063DB" w:rsidP="00E063DB">
            <w:pPr>
              <w:snapToGrid w:val="0"/>
              <w:rPr>
                <w:sz w:val="16"/>
                <w:szCs w:val="16"/>
              </w:rPr>
            </w:pPr>
          </w:p>
        </w:tc>
      </w:tr>
      <w:tr w:rsidR="00E063DB" w:rsidRPr="00B51678" w14:paraId="74FE0867" w14:textId="77777777" w:rsidTr="00E063DB">
        <w:trPr>
          <w:cantSplit/>
        </w:trPr>
        <w:tc>
          <w:tcPr>
            <w:tcW w:w="1728" w:type="dxa"/>
            <w:tcMar>
              <w:left w:w="29" w:type="dxa"/>
              <w:right w:w="29" w:type="dxa"/>
            </w:tcMar>
          </w:tcPr>
          <w:p w14:paraId="1BCF994E" w14:textId="77777777" w:rsidR="00E063DB" w:rsidRPr="00AE2D9E" w:rsidRDefault="00E063DB" w:rsidP="00E063DB">
            <w:pPr>
              <w:snapToGrid w:val="0"/>
              <w:rPr>
                <w:b/>
                <w:bCs/>
                <w:color w:val="FF0000"/>
                <w:sz w:val="16"/>
                <w:szCs w:val="16"/>
              </w:rPr>
            </w:pPr>
            <w:r w:rsidRPr="00AE2D9E">
              <w:rPr>
                <w:b/>
                <w:bCs/>
                <w:color w:val="FF0000"/>
                <w:sz w:val="16"/>
                <w:szCs w:val="16"/>
              </w:rPr>
              <w:t>ContactPhone</w:t>
            </w:r>
          </w:p>
        </w:tc>
        <w:tc>
          <w:tcPr>
            <w:tcW w:w="3600" w:type="dxa"/>
            <w:tcMar>
              <w:left w:w="29" w:type="dxa"/>
              <w:right w:w="29" w:type="dxa"/>
            </w:tcMar>
          </w:tcPr>
          <w:p w14:paraId="0638FCA3" w14:textId="77777777" w:rsidR="00E063DB" w:rsidRPr="00325D88" w:rsidRDefault="00E063DB" w:rsidP="00E063DB">
            <w:pPr>
              <w:snapToGrid w:val="0"/>
              <w:rPr>
                <w:bCs/>
                <w:sz w:val="16"/>
                <w:szCs w:val="16"/>
              </w:rPr>
            </w:pPr>
            <w:r>
              <w:rPr>
                <w:bCs/>
                <w:sz w:val="16"/>
                <w:szCs w:val="16"/>
              </w:rPr>
              <w:t>Phone number of person who is the best contact for questions that may arise about this data record.</w:t>
            </w:r>
          </w:p>
        </w:tc>
        <w:tc>
          <w:tcPr>
            <w:tcW w:w="950" w:type="dxa"/>
            <w:tcMar>
              <w:left w:w="29" w:type="dxa"/>
              <w:right w:w="29" w:type="dxa"/>
            </w:tcMar>
          </w:tcPr>
          <w:p w14:paraId="5340AEA3" w14:textId="77777777" w:rsidR="00E063DB" w:rsidRPr="00AE2D9E" w:rsidRDefault="00E063DB" w:rsidP="00E063DB">
            <w:pPr>
              <w:snapToGrid w:val="0"/>
              <w:jc w:val="center"/>
              <w:rPr>
                <w:b/>
                <w:bCs/>
                <w:color w:val="FF0000"/>
                <w:sz w:val="16"/>
                <w:szCs w:val="16"/>
              </w:rPr>
            </w:pPr>
            <w:r w:rsidRPr="00AE2D9E">
              <w:rPr>
                <w:b/>
                <w:bCs/>
                <w:color w:val="FF0000"/>
                <w:sz w:val="16"/>
                <w:szCs w:val="16"/>
              </w:rPr>
              <w:t>Text 30</w:t>
            </w:r>
          </w:p>
        </w:tc>
        <w:tc>
          <w:tcPr>
            <w:tcW w:w="8410" w:type="dxa"/>
            <w:gridSpan w:val="7"/>
          </w:tcPr>
          <w:p w14:paraId="7378909B" w14:textId="77777777" w:rsidR="00E063DB" w:rsidRDefault="00E063DB" w:rsidP="00E063DB">
            <w:pPr>
              <w:snapToGrid w:val="0"/>
              <w:rPr>
                <w:sz w:val="16"/>
                <w:szCs w:val="16"/>
              </w:rPr>
            </w:pPr>
            <w:r>
              <w:rPr>
                <w:sz w:val="16"/>
                <w:szCs w:val="16"/>
              </w:rPr>
              <w:t>Preferred format is "</w:t>
            </w:r>
            <w:r w:rsidRPr="00BD3449">
              <w:rPr>
                <w:sz w:val="16"/>
                <w:szCs w:val="16"/>
              </w:rPr>
              <w:t>123-456-7890</w:t>
            </w:r>
            <w:r>
              <w:rPr>
                <w:sz w:val="16"/>
                <w:szCs w:val="16"/>
              </w:rPr>
              <w:t>".</w:t>
            </w:r>
          </w:p>
          <w:p w14:paraId="73509200" w14:textId="77777777" w:rsidR="00E063DB" w:rsidRPr="00325D88" w:rsidRDefault="00E063DB" w:rsidP="00E063DB">
            <w:pPr>
              <w:snapToGrid w:val="0"/>
              <w:rPr>
                <w:sz w:val="16"/>
                <w:szCs w:val="16"/>
              </w:rPr>
            </w:pPr>
            <w:r>
              <w:rPr>
                <w:sz w:val="16"/>
                <w:szCs w:val="16"/>
              </w:rPr>
              <w:t>If an extension is included, preferred format is "</w:t>
            </w:r>
            <w:r w:rsidRPr="00BD3449">
              <w:rPr>
                <w:sz w:val="16"/>
                <w:szCs w:val="16"/>
              </w:rPr>
              <w:t>123-456-7890</w:t>
            </w:r>
            <w:r>
              <w:rPr>
                <w:sz w:val="16"/>
                <w:szCs w:val="16"/>
              </w:rPr>
              <w:t xml:space="preserve"> ext. 34".</w:t>
            </w:r>
          </w:p>
        </w:tc>
      </w:tr>
      <w:tr w:rsidR="00E063DB" w:rsidRPr="00B51678" w14:paraId="1FB878F7" w14:textId="77777777" w:rsidTr="00E063DB">
        <w:trPr>
          <w:cantSplit/>
        </w:trPr>
        <w:tc>
          <w:tcPr>
            <w:tcW w:w="1728" w:type="dxa"/>
            <w:tcMar>
              <w:left w:w="29" w:type="dxa"/>
              <w:right w:w="29" w:type="dxa"/>
            </w:tcMar>
          </w:tcPr>
          <w:p w14:paraId="509541BE" w14:textId="77777777" w:rsidR="00E063DB" w:rsidRPr="00AE2D9E" w:rsidRDefault="00E063DB" w:rsidP="00E063DB">
            <w:pPr>
              <w:snapToGrid w:val="0"/>
              <w:rPr>
                <w:b/>
                <w:bCs/>
                <w:color w:val="FF0000"/>
                <w:sz w:val="16"/>
                <w:szCs w:val="16"/>
              </w:rPr>
            </w:pPr>
            <w:r w:rsidRPr="00AE2D9E">
              <w:rPr>
                <w:b/>
                <w:bCs/>
                <w:color w:val="FF0000"/>
                <w:sz w:val="16"/>
                <w:szCs w:val="16"/>
              </w:rPr>
              <w:t>ContactEmail</w:t>
            </w:r>
          </w:p>
        </w:tc>
        <w:tc>
          <w:tcPr>
            <w:tcW w:w="3600" w:type="dxa"/>
            <w:tcMar>
              <w:left w:w="29" w:type="dxa"/>
              <w:right w:w="29" w:type="dxa"/>
            </w:tcMar>
          </w:tcPr>
          <w:p w14:paraId="0907E646" w14:textId="77777777" w:rsidR="00E063DB" w:rsidRPr="00325D88" w:rsidRDefault="00E063DB" w:rsidP="00E063DB">
            <w:pPr>
              <w:snapToGrid w:val="0"/>
              <w:rPr>
                <w:bCs/>
                <w:sz w:val="16"/>
                <w:szCs w:val="16"/>
              </w:rPr>
            </w:pPr>
            <w:r>
              <w:rPr>
                <w:bCs/>
                <w:sz w:val="16"/>
                <w:szCs w:val="16"/>
              </w:rPr>
              <w:t>Email address of person who is the best contact for questions that may arise about this data record.</w:t>
            </w:r>
          </w:p>
        </w:tc>
        <w:tc>
          <w:tcPr>
            <w:tcW w:w="950" w:type="dxa"/>
            <w:tcMar>
              <w:left w:w="29" w:type="dxa"/>
              <w:right w:w="29" w:type="dxa"/>
            </w:tcMar>
          </w:tcPr>
          <w:p w14:paraId="0F19D384" w14:textId="77777777" w:rsidR="00E063DB" w:rsidRPr="00AE2D9E" w:rsidRDefault="00E063DB" w:rsidP="00E063DB">
            <w:pPr>
              <w:snapToGrid w:val="0"/>
              <w:jc w:val="center"/>
              <w:rPr>
                <w:b/>
                <w:bCs/>
                <w:color w:val="FF0000"/>
                <w:sz w:val="16"/>
                <w:szCs w:val="16"/>
              </w:rPr>
            </w:pPr>
            <w:r w:rsidRPr="00AE2D9E">
              <w:rPr>
                <w:b/>
                <w:bCs/>
                <w:color w:val="FF0000"/>
                <w:sz w:val="16"/>
                <w:szCs w:val="16"/>
              </w:rPr>
              <w:t>Text 50</w:t>
            </w:r>
          </w:p>
        </w:tc>
        <w:tc>
          <w:tcPr>
            <w:tcW w:w="8410" w:type="dxa"/>
            <w:gridSpan w:val="7"/>
          </w:tcPr>
          <w:p w14:paraId="6CD41863" w14:textId="77777777" w:rsidR="00E063DB" w:rsidRPr="00325D88" w:rsidRDefault="00E063DB" w:rsidP="00E063DB">
            <w:pPr>
              <w:snapToGrid w:val="0"/>
              <w:rPr>
                <w:sz w:val="16"/>
                <w:szCs w:val="16"/>
              </w:rPr>
            </w:pPr>
          </w:p>
        </w:tc>
      </w:tr>
      <w:tr w:rsidR="00E063DB" w:rsidRPr="00B51678" w14:paraId="4A3FA896" w14:textId="77777777" w:rsidTr="00E063DB">
        <w:trPr>
          <w:cantSplit/>
        </w:trPr>
        <w:tc>
          <w:tcPr>
            <w:tcW w:w="1728" w:type="dxa"/>
            <w:tcMar>
              <w:left w:w="29" w:type="dxa"/>
              <w:right w:w="29" w:type="dxa"/>
            </w:tcMar>
          </w:tcPr>
          <w:p w14:paraId="03055DE5" w14:textId="77777777" w:rsidR="00E063DB" w:rsidRPr="00DD4D1E" w:rsidRDefault="00E063DB" w:rsidP="00E063DB">
            <w:pPr>
              <w:snapToGrid w:val="0"/>
              <w:rPr>
                <w:bCs/>
                <w:sz w:val="16"/>
                <w:szCs w:val="16"/>
              </w:rPr>
            </w:pPr>
            <w:r>
              <w:rPr>
                <w:bCs/>
                <w:sz w:val="16"/>
                <w:szCs w:val="16"/>
              </w:rPr>
              <w:t>MetaComments</w:t>
            </w:r>
          </w:p>
        </w:tc>
        <w:tc>
          <w:tcPr>
            <w:tcW w:w="3600" w:type="dxa"/>
            <w:tcMar>
              <w:left w:w="29" w:type="dxa"/>
              <w:right w:w="29" w:type="dxa"/>
            </w:tcMar>
          </w:tcPr>
          <w:p w14:paraId="7FEFDC93" w14:textId="77777777" w:rsidR="00E063DB" w:rsidRPr="00325D88" w:rsidRDefault="00E063DB" w:rsidP="00E063DB">
            <w:pPr>
              <w:snapToGrid w:val="0"/>
              <w:rPr>
                <w:bCs/>
                <w:sz w:val="16"/>
                <w:szCs w:val="16"/>
              </w:rPr>
            </w:pPr>
            <w:r>
              <w:rPr>
                <w:bCs/>
                <w:sz w:val="16"/>
                <w:szCs w:val="16"/>
              </w:rPr>
              <w:t>Comments regarding the supporting information.</w:t>
            </w:r>
          </w:p>
        </w:tc>
        <w:tc>
          <w:tcPr>
            <w:tcW w:w="950" w:type="dxa"/>
            <w:tcMar>
              <w:left w:w="29" w:type="dxa"/>
              <w:right w:w="29" w:type="dxa"/>
            </w:tcMar>
          </w:tcPr>
          <w:p w14:paraId="2FEDF110" w14:textId="6DDFCFDC" w:rsidR="00E063DB" w:rsidRPr="00325D88" w:rsidRDefault="00E063DB" w:rsidP="00E063DB">
            <w:pPr>
              <w:snapToGrid w:val="0"/>
              <w:jc w:val="center"/>
              <w:rPr>
                <w:bCs/>
                <w:sz w:val="16"/>
                <w:szCs w:val="16"/>
              </w:rPr>
            </w:pPr>
            <w:del w:id="1775" w:author="Mike Banach" w:date="2023-11-20T15:39:00Z">
              <w:r w:rsidDel="00541CEF">
                <w:rPr>
                  <w:bCs/>
                  <w:sz w:val="16"/>
                  <w:szCs w:val="16"/>
                </w:rPr>
                <w:delText>Memo*</w:delText>
              </w:r>
            </w:del>
            <w:ins w:id="1776" w:author="Mike Banach" w:date="2023-11-20T15:39:00Z">
              <w:r w:rsidR="00541CEF">
                <w:rPr>
                  <w:bCs/>
                  <w:sz w:val="16"/>
                  <w:szCs w:val="16"/>
                </w:rPr>
                <w:t>Text ∞</w:t>
              </w:r>
            </w:ins>
          </w:p>
        </w:tc>
        <w:tc>
          <w:tcPr>
            <w:tcW w:w="8410" w:type="dxa"/>
            <w:gridSpan w:val="7"/>
          </w:tcPr>
          <w:p w14:paraId="5645AE61" w14:textId="77777777" w:rsidR="00E063DB" w:rsidRPr="00325D88" w:rsidRDefault="00E063DB" w:rsidP="00E063DB">
            <w:pPr>
              <w:snapToGrid w:val="0"/>
              <w:rPr>
                <w:sz w:val="16"/>
                <w:szCs w:val="16"/>
              </w:rPr>
            </w:pPr>
          </w:p>
        </w:tc>
      </w:tr>
      <w:tr w:rsidR="00E063DB" w:rsidRPr="00B51678" w14:paraId="5AA320F1" w14:textId="77777777" w:rsidTr="00DB51D1">
        <w:trPr>
          <w:cantSplit/>
        </w:trPr>
        <w:tc>
          <w:tcPr>
            <w:tcW w:w="14688" w:type="dxa"/>
            <w:gridSpan w:val="10"/>
            <w:shd w:val="clear" w:color="auto" w:fill="DBE5F1"/>
          </w:tcPr>
          <w:p w14:paraId="07336B2C" w14:textId="77777777" w:rsidR="00E063DB" w:rsidRPr="00325D88" w:rsidRDefault="00E063DB" w:rsidP="00E063DB">
            <w:pPr>
              <w:keepNext/>
              <w:snapToGrid w:val="0"/>
              <w:jc w:val="center"/>
              <w:rPr>
                <w:sz w:val="16"/>
                <w:szCs w:val="16"/>
              </w:rPr>
            </w:pPr>
            <w:r w:rsidRPr="00B707BC">
              <w:rPr>
                <w:b/>
                <w:sz w:val="16"/>
                <w:szCs w:val="16"/>
              </w:rPr>
              <w:t>Fields needed by people programming the Exchange Network</w:t>
            </w:r>
          </w:p>
        </w:tc>
      </w:tr>
      <w:tr w:rsidR="00E063DB" w:rsidRPr="00B51678" w14:paraId="3D657969" w14:textId="77777777" w:rsidTr="00DB51D1">
        <w:trPr>
          <w:cantSplit/>
        </w:trPr>
        <w:tc>
          <w:tcPr>
            <w:tcW w:w="14688" w:type="dxa"/>
            <w:gridSpan w:val="10"/>
          </w:tcPr>
          <w:p w14:paraId="3F33B2F7" w14:textId="77777777" w:rsidR="00E063DB" w:rsidRPr="00325D88" w:rsidRDefault="00E063DB" w:rsidP="00E063DB">
            <w:pPr>
              <w:snapToGrid w:val="0"/>
              <w:rPr>
                <w:sz w:val="16"/>
                <w:szCs w:val="16"/>
              </w:rPr>
            </w:pPr>
            <w:r>
              <w:rPr>
                <w:sz w:val="16"/>
                <w:szCs w:val="16"/>
              </w:rPr>
              <w:t xml:space="preserve">If you are a programmer or database manager, refer to </w:t>
            </w:r>
            <w:hyperlink w:anchor="_Appendix_A._" w:history="1">
              <w:r w:rsidRPr="00425BA0">
                <w:rPr>
                  <w:rStyle w:val="Hyperlink"/>
                  <w:sz w:val="16"/>
                  <w:szCs w:val="16"/>
                </w:rPr>
                <w:t>Appendix A</w:t>
              </w:r>
            </w:hyperlink>
            <w:r>
              <w:rPr>
                <w:sz w:val="16"/>
                <w:szCs w:val="16"/>
              </w:rPr>
              <w:t xml:space="preserve"> for additional fields that are part of this table but are not listed here.</w:t>
            </w:r>
          </w:p>
        </w:tc>
      </w:tr>
    </w:tbl>
    <w:p w14:paraId="78EF7626" w14:textId="77777777" w:rsidR="005C66F1" w:rsidRDefault="005C66F1" w:rsidP="00006F60"/>
    <w:p w14:paraId="15949B2D" w14:textId="77777777" w:rsidR="00CB17EE" w:rsidRDefault="00A661DB">
      <w:r w:rsidRPr="003C2A8A">
        <w:rPr>
          <w:szCs w:val="24"/>
        </w:rPr>
        <w:br w:type="page"/>
      </w:r>
      <w:bookmarkStart w:id="1777" w:name="_Toc54168315"/>
      <w:bookmarkStart w:id="1778" w:name="_Toc55028313"/>
      <w:bookmarkStart w:id="1779" w:name="_Toc55029366"/>
      <w:bookmarkStart w:id="1780" w:name="_Toc55029474"/>
      <w:bookmarkStart w:id="1781" w:name="_Toc55031717"/>
      <w:bookmarkEnd w:id="135"/>
      <w:bookmarkEnd w:id="136"/>
      <w:bookmarkEnd w:id="137"/>
      <w:bookmarkEnd w:id="138"/>
      <w:bookmarkEnd w:id="139"/>
    </w:p>
    <w:p w14:paraId="0111BB22" w14:textId="77777777" w:rsidR="00E14692" w:rsidRDefault="00E14692" w:rsidP="00773DAE">
      <w:pPr>
        <w:pStyle w:val="Heading1"/>
      </w:pPr>
      <w:bookmarkStart w:id="1782" w:name="_Toc166846923"/>
      <w:bookmarkEnd w:id="1777"/>
      <w:bookmarkEnd w:id="1778"/>
      <w:bookmarkEnd w:id="1779"/>
      <w:bookmarkEnd w:id="1780"/>
      <w:bookmarkEnd w:id="1781"/>
      <w:r>
        <w:lastRenderedPageBreak/>
        <w:t xml:space="preserve">III.  </w:t>
      </w:r>
      <w:r w:rsidR="0059202F">
        <w:t>Appendices</w:t>
      </w:r>
      <w:bookmarkEnd w:id="1782"/>
    </w:p>
    <w:p w14:paraId="2044BA28" w14:textId="77777777" w:rsidR="001C1295" w:rsidRDefault="001C1295" w:rsidP="00773DAE">
      <w:pPr>
        <w:keepNext/>
      </w:pPr>
    </w:p>
    <w:p w14:paraId="07A649DB" w14:textId="77777777" w:rsidR="001C1295" w:rsidRDefault="001C1295" w:rsidP="00773DAE">
      <w:pPr>
        <w:pStyle w:val="Heading2"/>
      </w:pPr>
      <w:bookmarkStart w:id="1783" w:name="_Appendix_A._"/>
      <w:bookmarkStart w:id="1784" w:name="_Toc166846924"/>
      <w:bookmarkEnd w:id="1783"/>
      <w:r>
        <w:t>Appendix A.  Fields included in every</w:t>
      </w:r>
      <w:r w:rsidR="00D41BCC">
        <w:t xml:space="preserve"> data</w:t>
      </w:r>
      <w:r>
        <w:t xml:space="preserve"> table by reference</w:t>
      </w:r>
      <w:bookmarkEnd w:id="1784"/>
    </w:p>
    <w:p w14:paraId="116C13D1" w14:textId="77777777" w:rsidR="00D701B4" w:rsidRDefault="00D701B4" w:rsidP="00773DAE">
      <w:pPr>
        <w:keepNext/>
        <w:tabs>
          <w:tab w:val="right" w:pos="14310"/>
        </w:tabs>
      </w:pPr>
    </w:p>
    <w:p w14:paraId="7A40EC10" w14:textId="027B02E7" w:rsidR="001C1295" w:rsidRDefault="001C1295" w:rsidP="00773DAE">
      <w:pPr>
        <w:keepNext/>
        <w:tabs>
          <w:tab w:val="right" w:pos="14310"/>
        </w:tabs>
      </w:pPr>
      <w:r w:rsidRPr="001C1295">
        <w:t xml:space="preserve">The fields shown in this appendix are included in all </w:t>
      </w:r>
      <w:r w:rsidR="00D41BCC">
        <w:t xml:space="preserve">data </w:t>
      </w:r>
      <w:r w:rsidRPr="001C1295">
        <w:t>tables of sections A and B of this document.</w:t>
      </w:r>
      <w:r w:rsidR="00D41BCC">
        <w:t xml:space="preserve">  (But not the Populations or </w:t>
      </w:r>
      <w:proofErr w:type="spellStart"/>
      <w:r w:rsidR="00D41BCC">
        <w:t>SuperPopulations</w:t>
      </w:r>
      <w:proofErr w:type="spellEnd"/>
      <w:r w:rsidR="00D41BCC">
        <w:t xml:space="preserve"> tables.)</w:t>
      </w:r>
      <w:r w:rsidRPr="001C1295">
        <w:t xml:space="preserve">  These fields are for use by the programmers implementing the Exchange Network system; everyone else can ignore them.  In the interest of saving space in the document, easing editing of this document, and keeping these fields out of the way of people who don't need to see them, these fields are included here by reference rather than being shown in every table above.  At this time none of these fields are required except the </w:t>
      </w:r>
      <w:r w:rsidR="00B02C2E">
        <w:t xml:space="preserve">"SubmitAgency" and </w:t>
      </w:r>
      <w:r w:rsidRPr="001C1295">
        <w:t>"Publish" field</w:t>
      </w:r>
      <w:r w:rsidR="00B02C2E">
        <w:t>s</w:t>
      </w:r>
      <w:r w:rsidRPr="001C1295">
        <w:t>.</w:t>
      </w:r>
      <w:r w:rsidR="006C5BBD">
        <w:tab/>
      </w:r>
      <w:hyperlink w:anchor="Table_of_Contents" w:history="1">
        <w:r w:rsidR="006C5BBD"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40"/>
        <w:gridCol w:w="3625"/>
        <w:gridCol w:w="957"/>
        <w:gridCol w:w="4147"/>
        <w:gridCol w:w="4219"/>
      </w:tblGrid>
      <w:tr w:rsidR="00453D6D" w:rsidRPr="00B51678" w14:paraId="09EE6F63" w14:textId="77777777" w:rsidTr="009A44B7">
        <w:trPr>
          <w:cantSplit/>
          <w:tblHeader/>
        </w:trPr>
        <w:tc>
          <w:tcPr>
            <w:tcW w:w="1728" w:type="dxa"/>
            <w:shd w:val="pct10" w:color="auto" w:fill="auto"/>
          </w:tcPr>
          <w:p w14:paraId="27AD0DAC" w14:textId="77777777" w:rsidR="00453D6D" w:rsidRPr="007B4862" w:rsidRDefault="00453D6D" w:rsidP="00997ED1">
            <w:pPr>
              <w:keepNext/>
              <w:keepLines/>
              <w:jc w:val="center"/>
              <w:rPr>
                <w:b/>
                <w:sz w:val="16"/>
                <w:szCs w:val="16"/>
              </w:rPr>
            </w:pPr>
            <w:r w:rsidRPr="007B4862">
              <w:rPr>
                <w:b/>
                <w:sz w:val="16"/>
                <w:szCs w:val="16"/>
              </w:rPr>
              <w:t>Field Name</w:t>
            </w:r>
          </w:p>
        </w:tc>
        <w:tc>
          <w:tcPr>
            <w:tcW w:w="3600" w:type="dxa"/>
            <w:shd w:val="pct10" w:color="auto" w:fill="auto"/>
          </w:tcPr>
          <w:p w14:paraId="34F25847" w14:textId="77777777" w:rsidR="00453D6D" w:rsidRPr="007B4862" w:rsidRDefault="00453D6D" w:rsidP="00AC4F88">
            <w:pPr>
              <w:keepNext/>
              <w:keepLines/>
              <w:jc w:val="center"/>
              <w:rPr>
                <w:b/>
                <w:sz w:val="16"/>
                <w:szCs w:val="16"/>
              </w:rPr>
            </w:pPr>
            <w:r w:rsidRPr="007B4862">
              <w:rPr>
                <w:b/>
                <w:sz w:val="16"/>
                <w:szCs w:val="16"/>
              </w:rPr>
              <w:t>Field Description</w:t>
            </w:r>
          </w:p>
        </w:tc>
        <w:tc>
          <w:tcPr>
            <w:tcW w:w="950" w:type="dxa"/>
            <w:shd w:val="pct10" w:color="auto" w:fill="auto"/>
          </w:tcPr>
          <w:p w14:paraId="503158A2" w14:textId="77777777" w:rsidR="00453D6D" w:rsidRPr="007B4862" w:rsidRDefault="00453D6D" w:rsidP="00997ED1">
            <w:pPr>
              <w:keepNext/>
              <w:keepLines/>
              <w:jc w:val="center"/>
              <w:rPr>
                <w:b/>
                <w:sz w:val="16"/>
                <w:szCs w:val="16"/>
              </w:rPr>
            </w:pPr>
            <w:r w:rsidRPr="007B4862">
              <w:rPr>
                <w:b/>
                <w:sz w:val="16"/>
                <w:szCs w:val="16"/>
              </w:rPr>
              <w:t>Data Type</w:t>
            </w:r>
          </w:p>
        </w:tc>
        <w:tc>
          <w:tcPr>
            <w:tcW w:w="8279" w:type="dxa"/>
            <w:gridSpan w:val="2"/>
            <w:shd w:val="pct10" w:color="auto" w:fill="auto"/>
          </w:tcPr>
          <w:p w14:paraId="10222B93" w14:textId="77777777" w:rsidR="00453D6D" w:rsidRPr="007B4862" w:rsidRDefault="00453D6D" w:rsidP="001B547A">
            <w:pPr>
              <w:keepNext/>
              <w:keepLines/>
              <w:jc w:val="center"/>
              <w:rPr>
                <w:b/>
                <w:sz w:val="16"/>
                <w:szCs w:val="16"/>
              </w:rPr>
            </w:pPr>
            <w:r w:rsidRPr="007B4862">
              <w:rPr>
                <w:b/>
                <w:sz w:val="16"/>
                <w:szCs w:val="16"/>
              </w:rPr>
              <w:t>Codes/Conventions</w:t>
            </w:r>
            <w:ins w:id="1785" w:author="Mike Banach" w:date="2022-01-10T09:36:00Z">
              <w:r w:rsidR="00A646D2">
                <w:rPr>
                  <w:b/>
                  <w:sz w:val="16"/>
                  <w:szCs w:val="16"/>
                </w:rPr>
                <w:t xml:space="preserve"> for Appendix A Fields</w:t>
              </w:r>
            </w:ins>
          </w:p>
        </w:tc>
      </w:tr>
      <w:tr w:rsidR="00453D6D" w:rsidRPr="009A1333" w14:paraId="2F23F228" w14:textId="77777777" w:rsidTr="009A44B7">
        <w:trPr>
          <w:cantSplit/>
          <w:trHeight w:val="318"/>
        </w:trPr>
        <w:tc>
          <w:tcPr>
            <w:tcW w:w="14515" w:type="dxa"/>
            <w:gridSpan w:val="5"/>
            <w:shd w:val="clear" w:color="auto" w:fill="DBE5F1"/>
            <w:vAlign w:val="center"/>
          </w:tcPr>
          <w:p w14:paraId="1B33D94C" w14:textId="77777777" w:rsidR="00453D6D" w:rsidRPr="009A1333" w:rsidRDefault="00453D6D" w:rsidP="00997ED1">
            <w:pPr>
              <w:keepNext/>
              <w:snapToGrid w:val="0"/>
              <w:jc w:val="center"/>
              <w:rPr>
                <w:b/>
                <w:sz w:val="16"/>
                <w:szCs w:val="16"/>
              </w:rPr>
            </w:pPr>
            <w:r>
              <w:rPr>
                <w:b/>
                <w:sz w:val="16"/>
                <w:szCs w:val="16"/>
              </w:rPr>
              <w:t>Fields needed by people programming the Exchange Network</w:t>
            </w:r>
          </w:p>
        </w:tc>
      </w:tr>
      <w:tr w:rsidR="00190A14" w:rsidRPr="00B51678" w14:paraId="5FF034F0" w14:textId="77777777" w:rsidTr="009A44B7">
        <w:trPr>
          <w:cantSplit/>
        </w:trPr>
        <w:tc>
          <w:tcPr>
            <w:tcW w:w="1728" w:type="dxa"/>
            <w:tcMar>
              <w:left w:w="29" w:type="dxa"/>
              <w:right w:w="29" w:type="dxa"/>
            </w:tcMar>
          </w:tcPr>
          <w:p w14:paraId="110DAF31" w14:textId="77777777" w:rsidR="00190A14" w:rsidRPr="00AE2D9E" w:rsidRDefault="00190A14" w:rsidP="00997ED1">
            <w:pPr>
              <w:snapToGrid w:val="0"/>
              <w:rPr>
                <w:b/>
                <w:bCs/>
                <w:color w:val="FF0000"/>
                <w:sz w:val="16"/>
                <w:szCs w:val="16"/>
              </w:rPr>
            </w:pPr>
            <w:r w:rsidRPr="00AE2D9E">
              <w:rPr>
                <w:b/>
                <w:bCs/>
                <w:color w:val="FF0000"/>
                <w:sz w:val="16"/>
                <w:szCs w:val="16"/>
              </w:rPr>
              <w:t>SubmitAgency</w:t>
            </w:r>
          </w:p>
        </w:tc>
        <w:tc>
          <w:tcPr>
            <w:tcW w:w="3600" w:type="dxa"/>
            <w:tcMar>
              <w:left w:w="29" w:type="dxa"/>
              <w:right w:w="29" w:type="dxa"/>
            </w:tcMar>
          </w:tcPr>
          <w:p w14:paraId="5506A94A" w14:textId="77777777" w:rsidR="00190A14" w:rsidRDefault="00190A14" w:rsidP="00997ED1">
            <w:pPr>
              <w:rPr>
                <w:bCs/>
                <w:sz w:val="16"/>
                <w:szCs w:val="16"/>
              </w:rPr>
            </w:pPr>
            <w:r>
              <w:rPr>
                <w:bCs/>
                <w:sz w:val="16"/>
                <w:szCs w:val="16"/>
              </w:rPr>
              <w:t>Initials or acronym for the agency, tribe, or other entity, or name of person, that sent this record of data to the exchange network node at StreamNet.</w:t>
            </w:r>
          </w:p>
          <w:p w14:paraId="7B996873" w14:textId="77777777" w:rsidR="00190A14" w:rsidRDefault="00190A14" w:rsidP="00997ED1">
            <w:pPr>
              <w:rPr>
                <w:bCs/>
                <w:sz w:val="16"/>
                <w:szCs w:val="16"/>
              </w:rPr>
            </w:pPr>
          </w:p>
          <w:p w14:paraId="47490B8C" w14:textId="77777777" w:rsidR="00190A14" w:rsidRPr="003D514E" w:rsidRDefault="00190A14" w:rsidP="0035550F">
            <w:pPr>
              <w:rPr>
                <w:sz w:val="16"/>
                <w:szCs w:val="16"/>
              </w:rPr>
            </w:pPr>
            <w:r>
              <w:rPr>
                <w:bCs/>
                <w:sz w:val="16"/>
                <w:szCs w:val="16"/>
              </w:rPr>
              <w:t>Note that it is possible for one entity to share data with another, and that second entity sends the record to the exchange network node.  For example, the Shoshone-Bannock Tribes may send data to IDFG, who in turn sends those data to the exchange network.  In such a case the Sho-Ban Tribes would be identified as the contact agency for the data, but the "SubmitAgency" would be IDFG.</w:t>
            </w:r>
          </w:p>
        </w:tc>
        <w:tc>
          <w:tcPr>
            <w:tcW w:w="950" w:type="dxa"/>
            <w:tcMar>
              <w:left w:w="29" w:type="dxa"/>
              <w:right w:w="29" w:type="dxa"/>
            </w:tcMar>
          </w:tcPr>
          <w:p w14:paraId="584CD8CB" w14:textId="77777777" w:rsidR="00190A14" w:rsidRPr="00AE2D9E" w:rsidRDefault="00190A14" w:rsidP="0068002E">
            <w:pPr>
              <w:jc w:val="center"/>
              <w:rPr>
                <w:b/>
                <w:bCs/>
                <w:color w:val="FF0000"/>
                <w:sz w:val="16"/>
                <w:szCs w:val="16"/>
              </w:rPr>
            </w:pPr>
            <w:r w:rsidRPr="00AE2D9E">
              <w:rPr>
                <w:b/>
                <w:bCs/>
                <w:color w:val="FF0000"/>
                <w:sz w:val="16"/>
                <w:szCs w:val="16"/>
              </w:rPr>
              <w:t xml:space="preserve">Text </w:t>
            </w:r>
            <w:r w:rsidR="00EC5F5A">
              <w:rPr>
                <w:b/>
                <w:bCs/>
                <w:color w:val="FF0000"/>
                <w:sz w:val="16"/>
                <w:szCs w:val="16"/>
              </w:rPr>
              <w:t>1</w:t>
            </w:r>
            <w:r w:rsidR="0068002E">
              <w:rPr>
                <w:b/>
                <w:bCs/>
                <w:color w:val="FF0000"/>
                <w:sz w:val="16"/>
                <w:szCs w:val="16"/>
              </w:rPr>
              <w:t>5</w:t>
            </w:r>
          </w:p>
        </w:tc>
        <w:tc>
          <w:tcPr>
            <w:tcW w:w="4118" w:type="dxa"/>
          </w:tcPr>
          <w:p w14:paraId="1725C2E8" w14:textId="77777777" w:rsidR="00190A14" w:rsidRDefault="00190A14" w:rsidP="00997ED1">
            <w:pPr>
              <w:snapToGrid w:val="0"/>
              <w:rPr>
                <w:sz w:val="16"/>
                <w:szCs w:val="16"/>
              </w:rPr>
            </w:pPr>
            <w:r>
              <w:rPr>
                <w:sz w:val="16"/>
                <w:szCs w:val="16"/>
              </w:rPr>
              <w:t>Entries in this field must precisely match a name in the Acronym field of the StreamNet agency list unless it is for an individual.  Here are the ones most likely needed.  If yours is not found here, contact your agency StreamNet representative, or call PSMFC's StreamNet staff at 503-595-3100.</w:t>
            </w:r>
          </w:p>
          <w:p w14:paraId="1EB30BFC" w14:textId="77777777" w:rsidR="00190A14" w:rsidRDefault="00190A14" w:rsidP="00997ED1">
            <w:pPr>
              <w:snapToGrid w:val="0"/>
              <w:rPr>
                <w:sz w:val="16"/>
                <w:szCs w:val="16"/>
              </w:rPr>
            </w:pPr>
          </w:p>
          <w:p w14:paraId="55DF83E2" w14:textId="77777777" w:rsidR="00190A14" w:rsidRDefault="00190A14" w:rsidP="000A286A">
            <w:pPr>
              <w:numPr>
                <w:ilvl w:val="0"/>
                <w:numId w:val="16"/>
              </w:numPr>
              <w:snapToGrid w:val="0"/>
              <w:ind w:left="173" w:hanging="144"/>
              <w:rPr>
                <w:sz w:val="16"/>
                <w:szCs w:val="16"/>
              </w:rPr>
            </w:pPr>
            <w:r>
              <w:rPr>
                <w:sz w:val="16"/>
                <w:szCs w:val="16"/>
              </w:rPr>
              <w:t xml:space="preserve">CRITFC = </w:t>
            </w:r>
            <w:r w:rsidRPr="00BF2C3A">
              <w:rPr>
                <w:sz w:val="16"/>
                <w:szCs w:val="16"/>
              </w:rPr>
              <w:t>Columbia River Inter-Tribal Fish Commission</w:t>
            </w:r>
          </w:p>
          <w:p w14:paraId="7AD35DEC" w14:textId="77777777" w:rsidR="00190A14" w:rsidRDefault="00190A14" w:rsidP="000A286A">
            <w:pPr>
              <w:numPr>
                <w:ilvl w:val="0"/>
                <w:numId w:val="16"/>
              </w:numPr>
              <w:snapToGrid w:val="0"/>
              <w:ind w:left="173" w:hanging="144"/>
              <w:rPr>
                <w:sz w:val="16"/>
                <w:szCs w:val="16"/>
              </w:rPr>
            </w:pPr>
            <w:r>
              <w:rPr>
                <w:sz w:val="16"/>
                <w:szCs w:val="16"/>
              </w:rPr>
              <w:t>C</w:t>
            </w:r>
            <w:r w:rsidR="0068002E">
              <w:rPr>
                <w:sz w:val="16"/>
                <w:szCs w:val="16"/>
              </w:rPr>
              <w:t>olville Tribes</w:t>
            </w:r>
            <w:r>
              <w:rPr>
                <w:sz w:val="16"/>
                <w:szCs w:val="16"/>
              </w:rPr>
              <w:t xml:space="preserve"> = </w:t>
            </w:r>
            <w:r w:rsidRPr="00BF2C3A">
              <w:rPr>
                <w:sz w:val="16"/>
                <w:szCs w:val="16"/>
              </w:rPr>
              <w:t>Confederated Tribes</w:t>
            </w:r>
            <w:r w:rsidR="00560852">
              <w:rPr>
                <w:sz w:val="16"/>
                <w:szCs w:val="16"/>
              </w:rPr>
              <w:t xml:space="preserve"> of the Colville Reservation</w:t>
            </w:r>
          </w:p>
          <w:p w14:paraId="19C72B5C" w14:textId="77777777" w:rsidR="00190A14" w:rsidRDefault="00190A14" w:rsidP="000A286A">
            <w:pPr>
              <w:numPr>
                <w:ilvl w:val="0"/>
                <w:numId w:val="16"/>
              </w:numPr>
              <w:snapToGrid w:val="0"/>
              <w:ind w:left="173" w:hanging="144"/>
              <w:rPr>
                <w:sz w:val="16"/>
                <w:szCs w:val="16"/>
              </w:rPr>
            </w:pPr>
            <w:r>
              <w:rPr>
                <w:sz w:val="16"/>
                <w:szCs w:val="16"/>
              </w:rPr>
              <w:t xml:space="preserve">YN = </w:t>
            </w:r>
            <w:r w:rsidRPr="00BF2C3A">
              <w:rPr>
                <w:sz w:val="16"/>
                <w:szCs w:val="16"/>
              </w:rPr>
              <w:t>Confederated Tribes and Bands of the Yakama Nation</w:t>
            </w:r>
          </w:p>
          <w:p w14:paraId="08D72F62" w14:textId="77777777" w:rsidR="00190A14" w:rsidRPr="00190A14" w:rsidRDefault="00190A14" w:rsidP="000A286A">
            <w:pPr>
              <w:numPr>
                <w:ilvl w:val="0"/>
                <w:numId w:val="16"/>
              </w:numPr>
              <w:snapToGrid w:val="0"/>
              <w:ind w:left="173" w:hanging="144"/>
              <w:rPr>
                <w:sz w:val="16"/>
                <w:szCs w:val="16"/>
              </w:rPr>
            </w:pPr>
            <w:r>
              <w:rPr>
                <w:sz w:val="16"/>
                <w:szCs w:val="16"/>
              </w:rPr>
              <w:t xml:space="preserve">CTUIR = </w:t>
            </w:r>
            <w:r w:rsidRPr="00BF2C3A">
              <w:rPr>
                <w:sz w:val="16"/>
                <w:szCs w:val="16"/>
              </w:rPr>
              <w:t>Confederated Tribes of the Umatilla Indian Reservation</w:t>
            </w:r>
          </w:p>
        </w:tc>
        <w:tc>
          <w:tcPr>
            <w:tcW w:w="4190" w:type="dxa"/>
          </w:tcPr>
          <w:p w14:paraId="4241769A" w14:textId="77777777" w:rsidR="00190A14" w:rsidRDefault="00190A14" w:rsidP="000A286A">
            <w:pPr>
              <w:numPr>
                <w:ilvl w:val="0"/>
                <w:numId w:val="16"/>
              </w:numPr>
              <w:snapToGrid w:val="0"/>
              <w:ind w:left="173" w:hanging="144"/>
              <w:rPr>
                <w:sz w:val="16"/>
                <w:szCs w:val="16"/>
              </w:rPr>
            </w:pPr>
            <w:r>
              <w:rPr>
                <w:sz w:val="16"/>
                <w:szCs w:val="16"/>
              </w:rPr>
              <w:t xml:space="preserve">CTWSIR = </w:t>
            </w:r>
            <w:r w:rsidRPr="00BF2C3A">
              <w:rPr>
                <w:sz w:val="16"/>
                <w:szCs w:val="16"/>
              </w:rPr>
              <w:t>Confederated Tribes of the Warm Springs Reservation of Oregon</w:t>
            </w:r>
          </w:p>
          <w:p w14:paraId="646FCE08" w14:textId="77777777" w:rsidR="00213063" w:rsidRDefault="00213063" w:rsidP="000A286A">
            <w:pPr>
              <w:numPr>
                <w:ilvl w:val="0"/>
                <w:numId w:val="16"/>
              </w:numPr>
              <w:snapToGrid w:val="0"/>
              <w:ind w:left="173" w:hanging="144"/>
              <w:rPr>
                <w:sz w:val="16"/>
                <w:szCs w:val="16"/>
              </w:rPr>
            </w:pPr>
            <w:r>
              <w:rPr>
                <w:sz w:val="16"/>
                <w:szCs w:val="16"/>
              </w:rPr>
              <w:t>Biomark = Biomark, Inc.</w:t>
            </w:r>
          </w:p>
          <w:p w14:paraId="303FEBD0" w14:textId="77777777" w:rsidR="00190A14" w:rsidRDefault="00190A14" w:rsidP="000A286A">
            <w:pPr>
              <w:numPr>
                <w:ilvl w:val="0"/>
                <w:numId w:val="16"/>
              </w:numPr>
              <w:snapToGrid w:val="0"/>
              <w:ind w:left="173" w:hanging="144"/>
              <w:rPr>
                <w:sz w:val="16"/>
                <w:szCs w:val="16"/>
              </w:rPr>
            </w:pPr>
            <w:r>
              <w:rPr>
                <w:sz w:val="16"/>
                <w:szCs w:val="16"/>
              </w:rPr>
              <w:t xml:space="preserve">FPC = </w:t>
            </w:r>
            <w:r w:rsidRPr="00C0012B">
              <w:rPr>
                <w:sz w:val="16"/>
                <w:szCs w:val="16"/>
              </w:rPr>
              <w:t>Fish Passage Center</w:t>
            </w:r>
          </w:p>
          <w:p w14:paraId="1F465B6A" w14:textId="77777777" w:rsidR="00190A14" w:rsidRDefault="00190A14" w:rsidP="000A286A">
            <w:pPr>
              <w:numPr>
                <w:ilvl w:val="0"/>
                <w:numId w:val="16"/>
              </w:numPr>
              <w:snapToGrid w:val="0"/>
              <w:ind w:left="173" w:hanging="144"/>
              <w:rPr>
                <w:sz w:val="16"/>
                <w:szCs w:val="16"/>
              </w:rPr>
            </w:pPr>
            <w:r>
              <w:rPr>
                <w:sz w:val="16"/>
                <w:szCs w:val="16"/>
              </w:rPr>
              <w:t xml:space="preserve">IDFG = </w:t>
            </w:r>
            <w:r w:rsidRPr="00BF2C3A">
              <w:rPr>
                <w:sz w:val="16"/>
                <w:szCs w:val="16"/>
              </w:rPr>
              <w:t>Idaho Department of Fish and Game</w:t>
            </w:r>
          </w:p>
          <w:p w14:paraId="692DA49B" w14:textId="77777777" w:rsidR="00190A14" w:rsidRDefault="00190A14" w:rsidP="000A286A">
            <w:pPr>
              <w:numPr>
                <w:ilvl w:val="0"/>
                <w:numId w:val="16"/>
              </w:numPr>
              <w:snapToGrid w:val="0"/>
              <w:ind w:left="173" w:hanging="144"/>
              <w:rPr>
                <w:sz w:val="16"/>
                <w:szCs w:val="16"/>
              </w:rPr>
            </w:pPr>
            <w:r>
              <w:rPr>
                <w:sz w:val="16"/>
                <w:szCs w:val="16"/>
              </w:rPr>
              <w:t xml:space="preserve">NPT = </w:t>
            </w:r>
            <w:r w:rsidRPr="00BF2C3A">
              <w:rPr>
                <w:sz w:val="16"/>
                <w:szCs w:val="16"/>
              </w:rPr>
              <w:t>Nez Perce Tribe</w:t>
            </w:r>
          </w:p>
          <w:p w14:paraId="1710C9DE" w14:textId="77777777" w:rsidR="00190A14" w:rsidRDefault="00190A14" w:rsidP="000A286A">
            <w:pPr>
              <w:numPr>
                <w:ilvl w:val="0"/>
                <w:numId w:val="16"/>
              </w:numPr>
              <w:snapToGrid w:val="0"/>
              <w:ind w:left="173" w:hanging="144"/>
              <w:rPr>
                <w:sz w:val="16"/>
                <w:szCs w:val="16"/>
              </w:rPr>
            </w:pPr>
            <w:r>
              <w:rPr>
                <w:sz w:val="16"/>
                <w:szCs w:val="16"/>
              </w:rPr>
              <w:t xml:space="preserve">NWIFC = </w:t>
            </w:r>
            <w:r w:rsidRPr="00C0012B">
              <w:rPr>
                <w:sz w:val="16"/>
                <w:szCs w:val="16"/>
              </w:rPr>
              <w:t>Northwest Indian Fisheries Commission</w:t>
            </w:r>
          </w:p>
          <w:p w14:paraId="7A1D1147" w14:textId="77777777" w:rsidR="00190A14" w:rsidRPr="004C1264" w:rsidRDefault="00190A14" w:rsidP="000A286A">
            <w:pPr>
              <w:numPr>
                <w:ilvl w:val="0"/>
                <w:numId w:val="16"/>
              </w:numPr>
              <w:snapToGrid w:val="0"/>
              <w:ind w:left="173" w:hanging="144"/>
              <w:rPr>
                <w:sz w:val="16"/>
                <w:szCs w:val="16"/>
              </w:rPr>
            </w:pPr>
            <w:r w:rsidRPr="004C1264">
              <w:rPr>
                <w:sz w:val="16"/>
                <w:szCs w:val="16"/>
              </w:rPr>
              <w:t>ODFW = Oregon Department of Fish and Wildlife</w:t>
            </w:r>
          </w:p>
          <w:p w14:paraId="482CC382" w14:textId="77777777" w:rsidR="00190A14" w:rsidRDefault="00190A14" w:rsidP="000A286A">
            <w:pPr>
              <w:numPr>
                <w:ilvl w:val="0"/>
                <w:numId w:val="16"/>
              </w:numPr>
              <w:snapToGrid w:val="0"/>
              <w:ind w:left="173" w:hanging="144"/>
              <w:rPr>
                <w:sz w:val="16"/>
                <w:szCs w:val="16"/>
              </w:rPr>
            </w:pPr>
            <w:r>
              <w:rPr>
                <w:sz w:val="16"/>
                <w:szCs w:val="16"/>
              </w:rPr>
              <w:t xml:space="preserve">QCI = </w:t>
            </w:r>
            <w:r w:rsidRPr="004C1264">
              <w:rPr>
                <w:sz w:val="16"/>
                <w:szCs w:val="16"/>
              </w:rPr>
              <w:t>Quantitative Consultants, Inc.</w:t>
            </w:r>
          </w:p>
          <w:p w14:paraId="78552FA9" w14:textId="77777777" w:rsidR="00190A14" w:rsidRDefault="00190A14" w:rsidP="000A286A">
            <w:pPr>
              <w:numPr>
                <w:ilvl w:val="0"/>
                <w:numId w:val="16"/>
              </w:numPr>
              <w:snapToGrid w:val="0"/>
              <w:ind w:left="173" w:hanging="144"/>
              <w:rPr>
                <w:sz w:val="16"/>
                <w:szCs w:val="16"/>
              </w:rPr>
            </w:pPr>
            <w:r>
              <w:rPr>
                <w:sz w:val="16"/>
                <w:szCs w:val="16"/>
              </w:rPr>
              <w:t xml:space="preserve">SBT = </w:t>
            </w:r>
            <w:r w:rsidRPr="00A0454B">
              <w:rPr>
                <w:sz w:val="16"/>
                <w:szCs w:val="16"/>
              </w:rPr>
              <w:t>Shoshone-Ba</w:t>
            </w:r>
            <w:r>
              <w:rPr>
                <w:sz w:val="16"/>
                <w:szCs w:val="16"/>
              </w:rPr>
              <w:t>nnock Tribes</w:t>
            </w:r>
          </w:p>
          <w:p w14:paraId="771253A3" w14:textId="77777777" w:rsidR="00190A14" w:rsidRPr="00973E95" w:rsidRDefault="00190A14" w:rsidP="000A286A">
            <w:pPr>
              <w:numPr>
                <w:ilvl w:val="0"/>
                <w:numId w:val="16"/>
              </w:numPr>
              <w:snapToGrid w:val="0"/>
              <w:ind w:left="173" w:hanging="144"/>
              <w:rPr>
                <w:bCs/>
                <w:sz w:val="16"/>
                <w:szCs w:val="16"/>
              </w:rPr>
            </w:pPr>
            <w:r>
              <w:rPr>
                <w:sz w:val="16"/>
                <w:szCs w:val="16"/>
              </w:rPr>
              <w:t xml:space="preserve">STOI = </w:t>
            </w:r>
            <w:r w:rsidRPr="00BF2C3A">
              <w:rPr>
                <w:sz w:val="16"/>
                <w:szCs w:val="16"/>
              </w:rPr>
              <w:t>Spokane Tribe of Indian</w:t>
            </w:r>
            <w:r>
              <w:rPr>
                <w:sz w:val="16"/>
                <w:szCs w:val="16"/>
              </w:rPr>
              <w:t>s</w:t>
            </w:r>
          </w:p>
          <w:p w14:paraId="151F8E20" w14:textId="77777777" w:rsidR="00190A14" w:rsidRDefault="00190A14" w:rsidP="000A286A">
            <w:pPr>
              <w:numPr>
                <w:ilvl w:val="0"/>
                <w:numId w:val="16"/>
              </w:numPr>
              <w:snapToGrid w:val="0"/>
              <w:ind w:left="173" w:hanging="144"/>
              <w:rPr>
                <w:sz w:val="16"/>
                <w:szCs w:val="16"/>
              </w:rPr>
            </w:pPr>
            <w:r>
              <w:rPr>
                <w:bCs/>
                <w:sz w:val="16"/>
                <w:szCs w:val="16"/>
              </w:rPr>
              <w:t xml:space="preserve">USFWS = </w:t>
            </w:r>
            <w:r w:rsidRPr="00C0012B">
              <w:rPr>
                <w:bCs/>
                <w:sz w:val="16"/>
                <w:szCs w:val="16"/>
              </w:rPr>
              <w:t>U.S. Fish and Wildlife Service</w:t>
            </w:r>
          </w:p>
          <w:p w14:paraId="769C297A" w14:textId="77777777" w:rsidR="00190A14" w:rsidRDefault="00190A14" w:rsidP="000A286A">
            <w:pPr>
              <w:numPr>
                <w:ilvl w:val="0"/>
                <w:numId w:val="16"/>
              </w:numPr>
              <w:snapToGrid w:val="0"/>
              <w:ind w:left="173" w:hanging="144"/>
              <w:rPr>
                <w:sz w:val="16"/>
                <w:szCs w:val="16"/>
              </w:rPr>
            </w:pPr>
            <w:r>
              <w:rPr>
                <w:sz w:val="16"/>
                <w:szCs w:val="16"/>
              </w:rPr>
              <w:t xml:space="preserve">WDFW = </w:t>
            </w:r>
            <w:r w:rsidRPr="00BF2C3A">
              <w:rPr>
                <w:sz w:val="16"/>
                <w:szCs w:val="16"/>
              </w:rPr>
              <w:t>Washington Department of Fish and Wildlife</w:t>
            </w:r>
          </w:p>
        </w:tc>
      </w:tr>
      <w:tr w:rsidR="00190A14" w:rsidRPr="00B51678" w14:paraId="07223136" w14:textId="77777777" w:rsidTr="009A44B7">
        <w:trPr>
          <w:cantSplit/>
        </w:trPr>
        <w:tc>
          <w:tcPr>
            <w:tcW w:w="1728" w:type="dxa"/>
            <w:tcMar>
              <w:left w:w="29" w:type="dxa"/>
              <w:right w:w="29" w:type="dxa"/>
            </w:tcMar>
          </w:tcPr>
          <w:p w14:paraId="1D2BD2B3" w14:textId="77777777" w:rsidR="00190A14" w:rsidRPr="005C5636" w:rsidRDefault="00190A14" w:rsidP="00997ED1">
            <w:pPr>
              <w:snapToGrid w:val="0"/>
              <w:rPr>
                <w:bCs/>
                <w:sz w:val="16"/>
                <w:szCs w:val="16"/>
              </w:rPr>
            </w:pPr>
            <w:r w:rsidRPr="005C5636">
              <w:rPr>
                <w:bCs/>
                <w:sz w:val="16"/>
                <w:szCs w:val="16"/>
              </w:rPr>
              <w:t>RefID</w:t>
            </w:r>
          </w:p>
        </w:tc>
        <w:tc>
          <w:tcPr>
            <w:tcW w:w="3600" w:type="dxa"/>
            <w:tcMar>
              <w:left w:w="29" w:type="dxa"/>
              <w:right w:w="29" w:type="dxa"/>
            </w:tcMar>
          </w:tcPr>
          <w:p w14:paraId="353EEC01" w14:textId="77777777" w:rsidR="00190A14" w:rsidRPr="003D514E" w:rsidRDefault="00190A14" w:rsidP="00997ED1">
            <w:pPr>
              <w:rPr>
                <w:sz w:val="16"/>
                <w:szCs w:val="16"/>
              </w:rPr>
            </w:pPr>
            <w:r w:rsidRPr="004D2789">
              <w:rPr>
                <w:sz w:val="16"/>
              </w:rPr>
              <w:t xml:space="preserve">The unique StreamNet reference ID number that identifies the source document or database from which the </w:t>
            </w:r>
            <w:r>
              <w:rPr>
                <w:sz w:val="16"/>
              </w:rPr>
              <w:t>record</w:t>
            </w:r>
            <w:r w:rsidRPr="004D2789">
              <w:rPr>
                <w:sz w:val="16"/>
              </w:rPr>
              <w:t xml:space="preserve"> was obtained.</w:t>
            </w:r>
          </w:p>
        </w:tc>
        <w:tc>
          <w:tcPr>
            <w:tcW w:w="950" w:type="dxa"/>
            <w:tcMar>
              <w:left w:w="29" w:type="dxa"/>
              <w:right w:w="29" w:type="dxa"/>
            </w:tcMar>
          </w:tcPr>
          <w:p w14:paraId="49F0A712" w14:textId="156493DF" w:rsidR="00190A14" w:rsidRPr="004D2789" w:rsidRDefault="00190A14" w:rsidP="00997ED1">
            <w:pPr>
              <w:jc w:val="center"/>
              <w:rPr>
                <w:bCs/>
                <w:sz w:val="16"/>
                <w:szCs w:val="16"/>
              </w:rPr>
            </w:pPr>
            <w:del w:id="1786" w:author="Mike Banach" w:date="2023-11-20T15:34:00Z">
              <w:r w:rsidRPr="004D2789" w:rsidDel="00BB00D7">
                <w:rPr>
                  <w:bCs/>
                  <w:sz w:val="16"/>
                </w:rPr>
                <w:delText>Long int</w:delText>
              </w:r>
            </w:del>
            <w:ins w:id="1787" w:author="Mike Banach" w:date="2023-11-20T15:34:00Z">
              <w:r w:rsidR="00BB00D7">
                <w:rPr>
                  <w:bCs/>
                  <w:sz w:val="16"/>
                </w:rPr>
                <w:t>Integer</w:t>
              </w:r>
            </w:ins>
          </w:p>
        </w:tc>
        <w:tc>
          <w:tcPr>
            <w:tcW w:w="4118" w:type="dxa"/>
          </w:tcPr>
          <w:p w14:paraId="30464D09" w14:textId="77777777" w:rsidR="00AA175D" w:rsidRDefault="00AA175D" w:rsidP="00997ED1">
            <w:pPr>
              <w:snapToGrid w:val="0"/>
              <w:rPr>
                <w:sz w:val="16"/>
                <w:szCs w:val="16"/>
              </w:rPr>
            </w:pPr>
            <w:r>
              <w:rPr>
                <w:sz w:val="16"/>
                <w:szCs w:val="16"/>
              </w:rPr>
              <w:t>Not applicable = 98</w:t>
            </w:r>
          </w:p>
          <w:p w14:paraId="1406108A" w14:textId="77777777" w:rsidR="00190A14" w:rsidRPr="004D2789" w:rsidRDefault="00190A14" w:rsidP="00997ED1">
            <w:pPr>
              <w:snapToGrid w:val="0"/>
              <w:rPr>
                <w:sz w:val="16"/>
                <w:szCs w:val="16"/>
              </w:rPr>
            </w:pPr>
            <w:r w:rsidRPr="004D2789">
              <w:rPr>
                <w:sz w:val="16"/>
                <w:szCs w:val="16"/>
              </w:rPr>
              <w:t>Pre-Data Exchange -  0 - 1,000</w:t>
            </w:r>
          </w:p>
          <w:p w14:paraId="47B52F6F" w14:textId="77777777" w:rsidR="00190A14" w:rsidRPr="004D2789" w:rsidRDefault="00190A14" w:rsidP="00997ED1">
            <w:pPr>
              <w:snapToGrid w:val="0"/>
              <w:rPr>
                <w:sz w:val="16"/>
                <w:szCs w:val="16"/>
              </w:rPr>
            </w:pPr>
            <w:r w:rsidRPr="004D2789">
              <w:rPr>
                <w:sz w:val="16"/>
                <w:szCs w:val="16"/>
              </w:rPr>
              <w:t>WDFW = 10,000-19,999; 100,000-199,999</w:t>
            </w:r>
          </w:p>
          <w:p w14:paraId="0CE9A319" w14:textId="77777777" w:rsidR="00190A14" w:rsidRDefault="00190A14" w:rsidP="00997ED1">
            <w:pPr>
              <w:snapToGrid w:val="0"/>
              <w:rPr>
                <w:sz w:val="16"/>
                <w:szCs w:val="16"/>
              </w:rPr>
            </w:pPr>
            <w:r w:rsidRPr="004D2789">
              <w:rPr>
                <w:sz w:val="16"/>
                <w:szCs w:val="16"/>
              </w:rPr>
              <w:t>CRITFC = 20,000-29,999; 200,000-299,999</w:t>
            </w:r>
          </w:p>
          <w:p w14:paraId="7A22AD87" w14:textId="77777777" w:rsidR="007E76C9" w:rsidRPr="004D2789" w:rsidRDefault="007E76C9" w:rsidP="007E76C9">
            <w:pPr>
              <w:snapToGrid w:val="0"/>
              <w:ind w:left="291"/>
              <w:rPr>
                <w:sz w:val="16"/>
                <w:szCs w:val="16"/>
              </w:rPr>
            </w:pPr>
            <w:r>
              <w:rPr>
                <w:sz w:val="16"/>
                <w:szCs w:val="16"/>
              </w:rPr>
              <w:t xml:space="preserve">CCT = </w:t>
            </w:r>
            <w:r w:rsidRPr="007E76C9">
              <w:rPr>
                <w:sz w:val="16"/>
                <w:szCs w:val="16"/>
              </w:rPr>
              <w:t>299,001-299,999</w:t>
            </w:r>
          </w:p>
          <w:p w14:paraId="1F67FDC5" w14:textId="77777777" w:rsidR="00190A14" w:rsidRPr="004D2789" w:rsidRDefault="00190A14" w:rsidP="00997ED1">
            <w:pPr>
              <w:snapToGrid w:val="0"/>
              <w:rPr>
                <w:sz w:val="16"/>
                <w:szCs w:val="16"/>
              </w:rPr>
            </w:pPr>
            <w:r w:rsidRPr="004D2789">
              <w:rPr>
                <w:sz w:val="16"/>
                <w:szCs w:val="16"/>
              </w:rPr>
              <w:t>USFWS = 30,000-39,999; 300,000-399,999</w:t>
            </w:r>
          </w:p>
        </w:tc>
        <w:tc>
          <w:tcPr>
            <w:tcW w:w="4190" w:type="dxa"/>
          </w:tcPr>
          <w:p w14:paraId="737F2D6E" w14:textId="77777777" w:rsidR="00190A14" w:rsidRDefault="00AA175D" w:rsidP="00997ED1">
            <w:pPr>
              <w:snapToGrid w:val="0"/>
              <w:rPr>
                <w:sz w:val="16"/>
                <w:szCs w:val="16"/>
              </w:rPr>
            </w:pPr>
            <w:r w:rsidRPr="004D2789">
              <w:rPr>
                <w:sz w:val="16"/>
                <w:szCs w:val="16"/>
              </w:rPr>
              <w:t>IDFG = 40,000-49,999; 400,000-499,999</w:t>
            </w:r>
          </w:p>
          <w:p w14:paraId="70FEBE02" w14:textId="77777777" w:rsidR="00190A14" w:rsidRPr="004D2789" w:rsidRDefault="00190A14" w:rsidP="00997ED1">
            <w:pPr>
              <w:snapToGrid w:val="0"/>
              <w:rPr>
                <w:sz w:val="16"/>
                <w:szCs w:val="16"/>
              </w:rPr>
            </w:pPr>
            <w:r w:rsidRPr="004D2789">
              <w:rPr>
                <w:sz w:val="16"/>
                <w:szCs w:val="16"/>
              </w:rPr>
              <w:t>ODFW = 50,000-59,999; 500,000-599,999</w:t>
            </w:r>
          </w:p>
          <w:p w14:paraId="77CC460A" w14:textId="77777777" w:rsidR="00190A14" w:rsidRPr="004D2789" w:rsidRDefault="00190A14" w:rsidP="00997ED1">
            <w:pPr>
              <w:snapToGrid w:val="0"/>
              <w:rPr>
                <w:sz w:val="16"/>
                <w:szCs w:val="16"/>
              </w:rPr>
            </w:pPr>
            <w:r w:rsidRPr="004D2789">
              <w:rPr>
                <w:sz w:val="16"/>
                <w:szCs w:val="16"/>
              </w:rPr>
              <w:t>PSMFC = 60,000-69,999; 600,000-699,999</w:t>
            </w:r>
          </w:p>
          <w:p w14:paraId="72A7DC73" w14:textId="77777777" w:rsidR="00190A14" w:rsidRPr="004D2789" w:rsidRDefault="00190A14" w:rsidP="00997ED1">
            <w:pPr>
              <w:snapToGrid w:val="0"/>
              <w:rPr>
                <w:sz w:val="16"/>
                <w:szCs w:val="16"/>
              </w:rPr>
            </w:pPr>
            <w:r w:rsidRPr="004D2789">
              <w:rPr>
                <w:sz w:val="16"/>
                <w:szCs w:val="16"/>
              </w:rPr>
              <w:t>MFWP = 70,000-89,999; 700,000-799,999</w:t>
            </w:r>
          </w:p>
          <w:p w14:paraId="2CC11A7E" w14:textId="77777777" w:rsidR="00190A14" w:rsidRPr="003D514E" w:rsidRDefault="00190A14" w:rsidP="00997ED1">
            <w:pPr>
              <w:snapToGrid w:val="0"/>
              <w:rPr>
                <w:sz w:val="16"/>
                <w:szCs w:val="16"/>
              </w:rPr>
            </w:pPr>
            <w:r w:rsidRPr="004D2789">
              <w:rPr>
                <w:sz w:val="16"/>
                <w:szCs w:val="16"/>
              </w:rPr>
              <w:t>CDFG = 90,000-99,999; 800,000-899,999</w:t>
            </w:r>
          </w:p>
        </w:tc>
      </w:tr>
      <w:tr w:rsidR="00453D6D" w:rsidRPr="00B51678" w14:paraId="026206DE" w14:textId="77777777" w:rsidTr="009A44B7">
        <w:trPr>
          <w:cantSplit/>
        </w:trPr>
        <w:tc>
          <w:tcPr>
            <w:tcW w:w="1728" w:type="dxa"/>
            <w:tcMar>
              <w:left w:w="29" w:type="dxa"/>
              <w:right w:w="29" w:type="dxa"/>
            </w:tcMar>
          </w:tcPr>
          <w:p w14:paraId="45C6AB80" w14:textId="77777777" w:rsidR="00453D6D" w:rsidRPr="00A4627F" w:rsidRDefault="00453D6D" w:rsidP="00997ED1">
            <w:pPr>
              <w:snapToGrid w:val="0"/>
              <w:rPr>
                <w:bCs/>
                <w:color w:val="FF0000"/>
                <w:sz w:val="16"/>
                <w:szCs w:val="16"/>
              </w:rPr>
            </w:pPr>
            <w:r w:rsidRPr="00485753">
              <w:rPr>
                <w:bCs/>
                <w:sz w:val="16"/>
              </w:rPr>
              <w:t>UpdDate</w:t>
            </w:r>
          </w:p>
        </w:tc>
        <w:tc>
          <w:tcPr>
            <w:tcW w:w="3600" w:type="dxa"/>
            <w:tcMar>
              <w:left w:w="29" w:type="dxa"/>
              <w:right w:w="29" w:type="dxa"/>
            </w:tcMar>
          </w:tcPr>
          <w:p w14:paraId="71AE20E4" w14:textId="77777777" w:rsidR="00453D6D" w:rsidRPr="003D514E" w:rsidRDefault="00453D6D" w:rsidP="00997ED1">
            <w:pPr>
              <w:rPr>
                <w:sz w:val="16"/>
              </w:rPr>
            </w:pPr>
            <w:r>
              <w:rPr>
                <w:sz w:val="16"/>
              </w:rPr>
              <w:t>The date and time that the record was created or updated.  For data obtained in electronic format from another source it can reflect the date and time of data capture or of conversion to Coordinated Assessment/StreamNet standards.</w:t>
            </w:r>
          </w:p>
        </w:tc>
        <w:tc>
          <w:tcPr>
            <w:tcW w:w="950" w:type="dxa"/>
            <w:tcMar>
              <w:left w:w="29" w:type="dxa"/>
              <w:right w:w="29" w:type="dxa"/>
            </w:tcMar>
          </w:tcPr>
          <w:p w14:paraId="4030D166" w14:textId="77777777" w:rsidR="00453D6D" w:rsidRPr="00A4627F" w:rsidRDefault="00453D6D" w:rsidP="00997ED1">
            <w:pPr>
              <w:jc w:val="center"/>
              <w:rPr>
                <w:bCs/>
                <w:sz w:val="16"/>
              </w:rPr>
            </w:pPr>
            <w:r w:rsidRPr="00485753">
              <w:rPr>
                <w:bCs/>
                <w:sz w:val="16"/>
              </w:rPr>
              <w:t>Datetime</w:t>
            </w:r>
          </w:p>
        </w:tc>
        <w:tc>
          <w:tcPr>
            <w:tcW w:w="8279" w:type="dxa"/>
            <w:gridSpan w:val="2"/>
          </w:tcPr>
          <w:p w14:paraId="2BDE1896" w14:textId="77777777" w:rsidR="00453D6D" w:rsidRPr="003D514E" w:rsidRDefault="00453D6D" w:rsidP="00B81BC3">
            <w:pPr>
              <w:snapToGrid w:val="0"/>
              <w:rPr>
                <w:sz w:val="16"/>
                <w:szCs w:val="16"/>
              </w:rPr>
            </w:pPr>
            <w:r>
              <w:rPr>
                <w:sz w:val="16"/>
              </w:rPr>
              <w:t xml:space="preserve">This can be the time a record was created, </w:t>
            </w:r>
            <w:r w:rsidR="00B81BC3">
              <w:rPr>
                <w:sz w:val="16"/>
              </w:rPr>
              <w:t xml:space="preserve">or </w:t>
            </w:r>
            <w:r>
              <w:rPr>
                <w:sz w:val="16"/>
              </w:rPr>
              <w:t>the last time it was edited.</w:t>
            </w:r>
            <w:r w:rsidR="000179F2">
              <w:rPr>
                <w:sz w:val="16"/>
              </w:rPr>
              <w:t xml:space="preserve">  This field tells the end user when the record was last modified at the source organization.</w:t>
            </w:r>
          </w:p>
        </w:tc>
      </w:tr>
      <w:tr w:rsidR="00453D6D" w:rsidRPr="00B51678" w14:paraId="1574FDBD" w14:textId="77777777" w:rsidTr="009A44B7">
        <w:trPr>
          <w:cantSplit/>
        </w:trPr>
        <w:tc>
          <w:tcPr>
            <w:tcW w:w="1728" w:type="dxa"/>
            <w:tcMar>
              <w:left w:w="29" w:type="dxa"/>
              <w:right w:w="29" w:type="dxa"/>
            </w:tcMar>
          </w:tcPr>
          <w:p w14:paraId="05AE13FF" w14:textId="77777777" w:rsidR="00453D6D" w:rsidRPr="008F05C6" w:rsidRDefault="00453D6D" w:rsidP="00997ED1">
            <w:pPr>
              <w:snapToGrid w:val="0"/>
              <w:rPr>
                <w:bCs/>
                <w:color w:val="FF0000"/>
                <w:sz w:val="16"/>
                <w:szCs w:val="16"/>
              </w:rPr>
            </w:pPr>
            <w:r w:rsidRPr="008F05C6">
              <w:rPr>
                <w:bCs/>
                <w:sz w:val="16"/>
              </w:rPr>
              <w:t>DataEntry</w:t>
            </w:r>
          </w:p>
        </w:tc>
        <w:tc>
          <w:tcPr>
            <w:tcW w:w="3600" w:type="dxa"/>
            <w:tcMar>
              <w:left w:w="29" w:type="dxa"/>
              <w:right w:w="29" w:type="dxa"/>
            </w:tcMar>
          </w:tcPr>
          <w:p w14:paraId="0241CA9A" w14:textId="77777777" w:rsidR="00453D6D" w:rsidRPr="003D514E" w:rsidRDefault="00453D6D" w:rsidP="00997ED1">
            <w:pPr>
              <w:snapToGrid w:val="0"/>
              <w:rPr>
                <w:bCs/>
                <w:sz w:val="16"/>
                <w:szCs w:val="16"/>
              </w:rPr>
            </w:pPr>
            <w:r>
              <w:rPr>
                <w:sz w:val="16"/>
              </w:rPr>
              <w:t>Compiler's name.</w:t>
            </w:r>
          </w:p>
        </w:tc>
        <w:tc>
          <w:tcPr>
            <w:tcW w:w="950" w:type="dxa"/>
            <w:tcMar>
              <w:left w:w="29" w:type="dxa"/>
              <w:right w:w="29" w:type="dxa"/>
            </w:tcMar>
          </w:tcPr>
          <w:p w14:paraId="31061974" w14:textId="77777777" w:rsidR="00453D6D" w:rsidRPr="008F05C6" w:rsidRDefault="00453D6D" w:rsidP="00997ED1">
            <w:pPr>
              <w:snapToGrid w:val="0"/>
              <w:jc w:val="center"/>
              <w:rPr>
                <w:sz w:val="16"/>
                <w:szCs w:val="16"/>
              </w:rPr>
            </w:pPr>
            <w:r w:rsidRPr="008F05C6">
              <w:rPr>
                <w:bCs/>
                <w:sz w:val="16"/>
              </w:rPr>
              <w:t>Text 50</w:t>
            </w:r>
          </w:p>
        </w:tc>
        <w:tc>
          <w:tcPr>
            <w:tcW w:w="8279" w:type="dxa"/>
            <w:gridSpan w:val="2"/>
          </w:tcPr>
          <w:p w14:paraId="520B4578" w14:textId="77777777" w:rsidR="00453D6D" w:rsidRPr="003D514E" w:rsidRDefault="00453D6D" w:rsidP="00997ED1">
            <w:pPr>
              <w:snapToGrid w:val="0"/>
              <w:rPr>
                <w:sz w:val="16"/>
                <w:szCs w:val="16"/>
              </w:rPr>
            </w:pPr>
            <w:r>
              <w:rPr>
                <w:sz w:val="16"/>
              </w:rPr>
              <w:t>The name of the person who entered the record.</w:t>
            </w:r>
          </w:p>
        </w:tc>
      </w:tr>
      <w:tr w:rsidR="00453D6D" w:rsidRPr="00B51678" w14:paraId="567C15AB" w14:textId="77777777" w:rsidTr="009A44B7">
        <w:trPr>
          <w:cantSplit/>
        </w:trPr>
        <w:tc>
          <w:tcPr>
            <w:tcW w:w="1728" w:type="dxa"/>
            <w:tcMar>
              <w:left w:w="29" w:type="dxa"/>
              <w:right w:w="29" w:type="dxa"/>
            </w:tcMar>
          </w:tcPr>
          <w:p w14:paraId="4436F9C7" w14:textId="77777777" w:rsidR="00453D6D" w:rsidRPr="00FA0FA2" w:rsidRDefault="00453D6D" w:rsidP="00997ED1">
            <w:pPr>
              <w:snapToGrid w:val="0"/>
              <w:rPr>
                <w:bCs/>
                <w:color w:val="FF0000"/>
                <w:sz w:val="16"/>
                <w:szCs w:val="16"/>
              </w:rPr>
            </w:pPr>
            <w:r w:rsidRPr="008F05C6">
              <w:rPr>
                <w:bCs/>
                <w:sz w:val="16"/>
              </w:rPr>
              <w:t>DataEntry</w:t>
            </w:r>
            <w:r>
              <w:rPr>
                <w:bCs/>
                <w:sz w:val="16"/>
              </w:rPr>
              <w:t>Notes</w:t>
            </w:r>
          </w:p>
        </w:tc>
        <w:tc>
          <w:tcPr>
            <w:tcW w:w="3600" w:type="dxa"/>
            <w:tcMar>
              <w:left w:w="29" w:type="dxa"/>
              <w:right w:w="29" w:type="dxa"/>
            </w:tcMar>
          </w:tcPr>
          <w:p w14:paraId="0C191107" w14:textId="77777777" w:rsidR="00453D6D" w:rsidRPr="003D514E" w:rsidRDefault="00453D6D" w:rsidP="00997ED1">
            <w:pPr>
              <w:snapToGrid w:val="0"/>
              <w:rPr>
                <w:bCs/>
                <w:sz w:val="16"/>
                <w:szCs w:val="16"/>
              </w:rPr>
            </w:pPr>
            <w:r>
              <w:rPr>
                <w:sz w:val="16"/>
              </w:rPr>
              <w:t>Notes about this record by the compiler identified in the "DataEntry" field.</w:t>
            </w:r>
          </w:p>
        </w:tc>
        <w:tc>
          <w:tcPr>
            <w:tcW w:w="950" w:type="dxa"/>
            <w:tcMar>
              <w:left w:w="29" w:type="dxa"/>
              <w:right w:w="29" w:type="dxa"/>
            </w:tcMar>
          </w:tcPr>
          <w:p w14:paraId="38AEE2D4" w14:textId="42215F96" w:rsidR="00453D6D" w:rsidRPr="003D514E" w:rsidRDefault="00453D6D" w:rsidP="00997ED1">
            <w:pPr>
              <w:snapToGrid w:val="0"/>
              <w:jc w:val="center"/>
              <w:rPr>
                <w:bCs/>
                <w:sz w:val="16"/>
                <w:szCs w:val="16"/>
              </w:rPr>
            </w:pPr>
            <w:del w:id="1788" w:author="Mike Banach" w:date="2023-11-20T15:39:00Z">
              <w:r w:rsidDel="00541CEF">
                <w:rPr>
                  <w:bCs/>
                  <w:sz w:val="16"/>
                </w:rPr>
                <w:delText>Memo</w:delText>
              </w:r>
              <w:r w:rsidR="00A6646C" w:rsidDel="00541CEF">
                <w:rPr>
                  <w:bCs/>
                  <w:sz w:val="16"/>
                </w:rPr>
                <w:delText>*</w:delText>
              </w:r>
            </w:del>
            <w:ins w:id="1789" w:author="Mike Banach" w:date="2023-11-20T15:39:00Z">
              <w:r w:rsidR="00541CEF">
                <w:rPr>
                  <w:bCs/>
                  <w:sz w:val="16"/>
                </w:rPr>
                <w:t>Text ∞</w:t>
              </w:r>
            </w:ins>
          </w:p>
        </w:tc>
        <w:tc>
          <w:tcPr>
            <w:tcW w:w="8279" w:type="dxa"/>
            <w:gridSpan w:val="2"/>
          </w:tcPr>
          <w:p w14:paraId="2840BC14" w14:textId="77777777" w:rsidR="00453D6D" w:rsidRPr="003D514E" w:rsidRDefault="00453D6D" w:rsidP="00997ED1">
            <w:pPr>
              <w:snapToGrid w:val="0"/>
              <w:rPr>
                <w:sz w:val="16"/>
                <w:szCs w:val="16"/>
              </w:rPr>
            </w:pPr>
            <w:r>
              <w:rPr>
                <w:sz w:val="16"/>
                <w:szCs w:val="16"/>
              </w:rPr>
              <w:t>Notes for the compiler to reference field office, contact, or any other information.</w:t>
            </w:r>
          </w:p>
        </w:tc>
      </w:tr>
      <w:tr w:rsidR="00453D6D" w:rsidRPr="00B51678" w14:paraId="58E0B62A" w14:textId="77777777" w:rsidTr="009A44B7">
        <w:trPr>
          <w:cantSplit/>
        </w:trPr>
        <w:tc>
          <w:tcPr>
            <w:tcW w:w="1728" w:type="dxa"/>
            <w:tcMar>
              <w:left w:w="29" w:type="dxa"/>
              <w:right w:w="29" w:type="dxa"/>
            </w:tcMar>
          </w:tcPr>
          <w:p w14:paraId="7158291E" w14:textId="77777777" w:rsidR="00453D6D" w:rsidRPr="00DC5957" w:rsidRDefault="00453D6D" w:rsidP="00997ED1">
            <w:pPr>
              <w:snapToGrid w:val="0"/>
              <w:rPr>
                <w:bCs/>
                <w:color w:val="FF0000"/>
                <w:sz w:val="16"/>
                <w:szCs w:val="16"/>
              </w:rPr>
            </w:pPr>
            <w:r>
              <w:rPr>
                <w:bCs/>
                <w:sz w:val="16"/>
              </w:rPr>
              <w:t>CompilerRecord</w:t>
            </w:r>
            <w:r w:rsidRPr="00DC5957">
              <w:rPr>
                <w:bCs/>
                <w:sz w:val="16"/>
              </w:rPr>
              <w:t>ID</w:t>
            </w:r>
          </w:p>
        </w:tc>
        <w:tc>
          <w:tcPr>
            <w:tcW w:w="3600" w:type="dxa"/>
            <w:tcMar>
              <w:left w:w="29" w:type="dxa"/>
              <w:right w:w="29" w:type="dxa"/>
            </w:tcMar>
          </w:tcPr>
          <w:p w14:paraId="5E2E6898" w14:textId="77777777" w:rsidR="00453D6D" w:rsidRDefault="00EC72C4" w:rsidP="00EC72C4">
            <w:pPr>
              <w:snapToGrid w:val="0"/>
              <w:rPr>
                <w:bCs/>
                <w:sz w:val="16"/>
                <w:szCs w:val="16"/>
              </w:rPr>
            </w:pPr>
            <w:r>
              <w:rPr>
                <w:sz w:val="16"/>
              </w:rPr>
              <w:t>A</w:t>
            </w:r>
            <w:r w:rsidR="00453D6D">
              <w:rPr>
                <w:sz w:val="16"/>
              </w:rPr>
              <w:t>gency record ID maintained by the data submitter.</w:t>
            </w:r>
          </w:p>
        </w:tc>
        <w:tc>
          <w:tcPr>
            <w:tcW w:w="950" w:type="dxa"/>
            <w:tcMar>
              <w:left w:w="29" w:type="dxa"/>
              <w:right w:w="29" w:type="dxa"/>
            </w:tcMar>
          </w:tcPr>
          <w:p w14:paraId="356F836F" w14:textId="77777777" w:rsidR="00453D6D" w:rsidRPr="00DC5957" w:rsidRDefault="00453D6D" w:rsidP="00997ED1">
            <w:pPr>
              <w:snapToGrid w:val="0"/>
              <w:jc w:val="center"/>
              <w:rPr>
                <w:bCs/>
                <w:sz w:val="16"/>
                <w:szCs w:val="16"/>
              </w:rPr>
            </w:pPr>
            <w:r w:rsidRPr="00DC5957">
              <w:rPr>
                <w:bCs/>
                <w:sz w:val="16"/>
              </w:rPr>
              <w:t>Text 36</w:t>
            </w:r>
          </w:p>
        </w:tc>
        <w:tc>
          <w:tcPr>
            <w:tcW w:w="8279" w:type="dxa"/>
            <w:gridSpan w:val="2"/>
          </w:tcPr>
          <w:p w14:paraId="1212089A" w14:textId="77777777" w:rsidR="00453D6D" w:rsidRPr="003D514E" w:rsidRDefault="008B42ED" w:rsidP="008B42ED">
            <w:pPr>
              <w:snapToGrid w:val="0"/>
              <w:rPr>
                <w:sz w:val="16"/>
                <w:szCs w:val="16"/>
              </w:rPr>
            </w:pPr>
            <w:r w:rsidRPr="008B42ED">
              <w:rPr>
                <w:sz w:val="16"/>
              </w:rPr>
              <w:t>This field can be used in any way the compiler may find helpful</w:t>
            </w:r>
            <w:r>
              <w:rPr>
                <w:sz w:val="16"/>
              </w:rPr>
              <w:t xml:space="preserve">.  For example, </w:t>
            </w:r>
            <w:r w:rsidRPr="008B42ED">
              <w:rPr>
                <w:sz w:val="16"/>
              </w:rPr>
              <w:t>it can be used to create a link between the Coordinated Assessments exchange network and an internal system such as ODFW's Salmon Tracker.</w:t>
            </w:r>
          </w:p>
        </w:tc>
      </w:tr>
      <w:tr w:rsidR="00453D6D" w:rsidRPr="00B51678" w14:paraId="08910128" w14:textId="77777777" w:rsidTr="009A44B7">
        <w:trPr>
          <w:cantSplit/>
        </w:trPr>
        <w:tc>
          <w:tcPr>
            <w:tcW w:w="1728" w:type="dxa"/>
            <w:tcMar>
              <w:left w:w="29" w:type="dxa"/>
              <w:right w:w="29" w:type="dxa"/>
            </w:tcMar>
          </w:tcPr>
          <w:p w14:paraId="3FB94844" w14:textId="77777777" w:rsidR="00453D6D" w:rsidRPr="00AE2D9E" w:rsidRDefault="00453D6D" w:rsidP="00997ED1">
            <w:pPr>
              <w:snapToGrid w:val="0"/>
              <w:rPr>
                <w:b/>
                <w:bCs/>
                <w:color w:val="FF0000"/>
                <w:sz w:val="16"/>
                <w:szCs w:val="16"/>
              </w:rPr>
            </w:pPr>
            <w:r w:rsidRPr="00AE2D9E">
              <w:rPr>
                <w:b/>
                <w:bCs/>
                <w:color w:val="FF0000"/>
                <w:sz w:val="16"/>
                <w:szCs w:val="16"/>
              </w:rPr>
              <w:lastRenderedPageBreak/>
              <w:t>Publish</w:t>
            </w:r>
          </w:p>
        </w:tc>
        <w:tc>
          <w:tcPr>
            <w:tcW w:w="3600" w:type="dxa"/>
            <w:tcMar>
              <w:left w:w="29" w:type="dxa"/>
              <w:right w:w="29" w:type="dxa"/>
            </w:tcMar>
          </w:tcPr>
          <w:p w14:paraId="42163ED5" w14:textId="77777777" w:rsidR="00453D6D" w:rsidRPr="00E72D25" w:rsidRDefault="00453D6D" w:rsidP="00997ED1">
            <w:pPr>
              <w:snapToGrid w:val="0"/>
              <w:rPr>
                <w:bCs/>
                <w:sz w:val="16"/>
                <w:szCs w:val="16"/>
              </w:rPr>
            </w:pPr>
            <w:r>
              <w:rPr>
                <w:bCs/>
                <w:sz w:val="16"/>
                <w:szCs w:val="16"/>
              </w:rPr>
              <w:t>Yes/no value indicating whether this record should be shared freely with all public users via the Exchange Network.  If "No" then the record can only be accessed by using the apikey that created it.</w:t>
            </w:r>
          </w:p>
        </w:tc>
        <w:tc>
          <w:tcPr>
            <w:tcW w:w="950" w:type="dxa"/>
            <w:tcMar>
              <w:left w:w="29" w:type="dxa"/>
              <w:right w:w="29" w:type="dxa"/>
            </w:tcMar>
          </w:tcPr>
          <w:p w14:paraId="6A753AF5" w14:textId="77777777" w:rsidR="00453D6D" w:rsidRPr="00AE2D9E" w:rsidRDefault="00453D6D" w:rsidP="00997ED1">
            <w:pPr>
              <w:snapToGrid w:val="0"/>
              <w:jc w:val="center"/>
              <w:rPr>
                <w:b/>
                <w:bCs/>
                <w:color w:val="FF0000"/>
                <w:sz w:val="16"/>
                <w:szCs w:val="16"/>
              </w:rPr>
            </w:pPr>
            <w:r w:rsidRPr="00AE2D9E">
              <w:rPr>
                <w:b/>
                <w:bCs/>
                <w:color w:val="FF0000"/>
                <w:sz w:val="16"/>
                <w:szCs w:val="16"/>
              </w:rPr>
              <w:t>Text 3</w:t>
            </w:r>
          </w:p>
        </w:tc>
        <w:tc>
          <w:tcPr>
            <w:tcW w:w="8279" w:type="dxa"/>
            <w:gridSpan w:val="2"/>
          </w:tcPr>
          <w:p w14:paraId="2E63B115" w14:textId="77777777" w:rsidR="00453D6D" w:rsidRDefault="001113DC" w:rsidP="00997ED1">
            <w:pPr>
              <w:snapToGrid w:val="0"/>
              <w:rPr>
                <w:sz w:val="16"/>
                <w:szCs w:val="16"/>
              </w:rPr>
            </w:pPr>
            <w:r w:rsidRPr="001113DC">
              <w:rPr>
                <w:sz w:val="16"/>
                <w:szCs w:val="16"/>
                <w:u w:val="single"/>
              </w:rPr>
              <w:t>Acceptable values</w:t>
            </w:r>
            <w:r w:rsidR="00453D6D">
              <w:rPr>
                <w:sz w:val="16"/>
                <w:szCs w:val="16"/>
              </w:rPr>
              <w:t>:</w:t>
            </w:r>
            <w:r w:rsidR="00612FB6">
              <w:rPr>
                <w:sz w:val="16"/>
                <w:szCs w:val="16"/>
              </w:rPr>
              <w:t xml:space="preserve">   [</w:t>
            </w:r>
            <w:r w:rsidR="00C73E14" w:rsidRPr="00C73E14">
              <w:rPr>
                <w:i/>
                <w:sz w:val="16"/>
                <w:szCs w:val="16"/>
              </w:rPr>
              <w:t>Do not include comments in brackets.</w:t>
            </w:r>
            <w:r w:rsidR="00C73E14">
              <w:rPr>
                <w:sz w:val="16"/>
                <w:szCs w:val="16"/>
              </w:rPr>
              <w:t>]</w:t>
            </w:r>
          </w:p>
          <w:p w14:paraId="418D3192" w14:textId="77777777" w:rsidR="00453D6D" w:rsidRDefault="00453D6D" w:rsidP="00CD79A8">
            <w:pPr>
              <w:numPr>
                <w:ilvl w:val="0"/>
                <w:numId w:val="4"/>
              </w:numPr>
              <w:snapToGrid w:val="0"/>
              <w:ind w:left="173" w:hanging="144"/>
              <w:rPr>
                <w:sz w:val="16"/>
                <w:szCs w:val="16"/>
              </w:rPr>
            </w:pPr>
            <w:r>
              <w:rPr>
                <w:sz w:val="16"/>
                <w:szCs w:val="16"/>
              </w:rPr>
              <w:t>Yes</w:t>
            </w:r>
            <w:r w:rsidR="00010C47">
              <w:rPr>
                <w:sz w:val="16"/>
                <w:szCs w:val="16"/>
              </w:rPr>
              <w:t xml:space="preserve">   [</w:t>
            </w:r>
            <w:r>
              <w:rPr>
                <w:i/>
                <w:sz w:val="16"/>
                <w:szCs w:val="16"/>
              </w:rPr>
              <w:t>Record will be shared with public via Exchange Network</w:t>
            </w:r>
            <w:r w:rsidRPr="008A2C4A">
              <w:rPr>
                <w:i/>
                <w:sz w:val="16"/>
                <w:szCs w:val="16"/>
              </w:rPr>
              <w:t>.</w:t>
            </w:r>
            <w:r w:rsidRPr="00F93F7D">
              <w:rPr>
                <w:sz w:val="16"/>
                <w:szCs w:val="16"/>
              </w:rPr>
              <w:t>]</w:t>
            </w:r>
          </w:p>
          <w:p w14:paraId="60B377B1" w14:textId="77777777" w:rsidR="00453D6D" w:rsidRDefault="00453D6D" w:rsidP="00CD79A8">
            <w:pPr>
              <w:numPr>
                <w:ilvl w:val="0"/>
                <w:numId w:val="4"/>
              </w:numPr>
              <w:snapToGrid w:val="0"/>
              <w:ind w:left="173" w:hanging="144"/>
              <w:rPr>
                <w:sz w:val="16"/>
                <w:szCs w:val="16"/>
              </w:rPr>
            </w:pPr>
            <w:r>
              <w:rPr>
                <w:sz w:val="16"/>
                <w:szCs w:val="16"/>
              </w:rPr>
              <w:t>No</w:t>
            </w:r>
            <w:r w:rsidR="00010C47">
              <w:rPr>
                <w:sz w:val="16"/>
                <w:szCs w:val="16"/>
              </w:rPr>
              <w:t xml:space="preserve">   [</w:t>
            </w:r>
            <w:r>
              <w:rPr>
                <w:i/>
                <w:sz w:val="16"/>
                <w:szCs w:val="16"/>
              </w:rPr>
              <w:t xml:space="preserve">Record will </w:t>
            </w:r>
            <w:r w:rsidRPr="00B94A24">
              <w:rPr>
                <w:i/>
                <w:sz w:val="16"/>
                <w:szCs w:val="16"/>
                <w:u w:val="single"/>
              </w:rPr>
              <w:t>not</w:t>
            </w:r>
            <w:r>
              <w:rPr>
                <w:i/>
                <w:sz w:val="16"/>
                <w:szCs w:val="16"/>
              </w:rPr>
              <w:t xml:space="preserve"> be shared with public via Exchange Network</w:t>
            </w:r>
            <w:r w:rsidRPr="008A2C4A">
              <w:rPr>
                <w:i/>
                <w:sz w:val="16"/>
                <w:szCs w:val="16"/>
              </w:rPr>
              <w:t>.</w:t>
            </w:r>
            <w:r w:rsidRPr="00F93F7D">
              <w:rPr>
                <w:sz w:val="16"/>
                <w:szCs w:val="16"/>
              </w:rPr>
              <w:t>]</w:t>
            </w:r>
          </w:p>
          <w:p w14:paraId="6003B058" w14:textId="77777777" w:rsidR="00453D6D" w:rsidRPr="00A00340" w:rsidRDefault="00453D6D" w:rsidP="00F129F6">
            <w:pPr>
              <w:snapToGrid w:val="0"/>
              <w:rPr>
                <w:sz w:val="16"/>
                <w:szCs w:val="16"/>
              </w:rPr>
            </w:pPr>
            <w:r>
              <w:rPr>
                <w:sz w:val="16"/>
                <w:szCs w:val="16"/>
              </w:rPr>
              <w:t>Setting this value to "No" lets you test your systems and avoid having such test records be output on the public system.</w:t>
            </w:r>
          </w:p>
        </w:tc>
      </w:tr>
    </w:tbl>
    <w:p w14:paraId="3DE5FF33" w14:textId="77777777" w:rsidR="001C1295" w:rsidRDefault="001C1295"/>
    <w:p w14:paraId="3B7C0CB0" w14:textId="77777777" w:rsidR="00841F4B" w:rsidRDefault="00841F4B"/>
    <w:p w14:paraId="20FF8884" w14:textId="77777777" w:rsidR="00F2090C" w:rsidRDefault="002C77CA" w:rsidP="00773DAE">
      <w:pPr>
        <w:pStyle w:val="Heading2"/>
        <w:rPr>
          <w:szCs w:val="24"/>
        </w:rPr>
      </w:pPr>
      <w:bookmarkStart w:id="1790" w:name="_Appendix_B.__1"/>
      <w:bookmarkStart w:id="1791" w:name="_Toc54168318"/>
      <w:bookmarkStart w:id="1792" w:name="_Toc55028316"/>
      <w:bookmarkStart w:id="1793" w:name="_Toc55029369"/>
      <w:bookmarkStart w:id="1794" w:name="_Toc55029477"/>
      <w:bookmarkStart w:id="1795" w:name="_Toc55031719"/>
      <w:bookmarkStart w:id="1796" w:name="_Toc166846925"/>
      <w:bookmarkEnd w:id="1790"/>
      <w:r>
        <w:t xml:space="preserve">Appendix </w:t>
      </w:r>
      <w:r w:rsidR="00453D6D">
        <w:t>B</w:t>
      </w:r>
      <w:r>
        <w:t>.  Gloss</w:t>
      </w:r>
      <w:r w:rsidR="00F2090C">
        <w:t>ary</w:t>
      </w:r>
      <w:bookmarkEnd w:id="1791"/>
      <w:bookmarkEnd w:id="1792"/>
      <w:bookmarkEnd w:id="1793"/>
      <w:bookmarkEnd w:id="1794"/>
      <w:bookmarkEnd w:id="1795"/>
      <w:bookmarkEnd w:id="1796"/>
    </w:p>
    <w:p w14:paraId="0624FBDC" w14:textId="77777777" w:rsidR="00F2090C" w:rsidRDefault="002E0347" w:rsidP="00773DAE">
      <w:pPr>
        <w:keepNext/>
        <w:rPr>
          <w:szCs w:val="24"/>
        </w:rPr>
      </w:pPr>
      <w:hyperlink w:anchor="Table_of_Contents" w:history="1">
        <w:r w:rsidR="006C5BBD" w:rsidRPr="008208C0">
          <w:rPr>
            <w:rStyle w:val="Hyperlink"/>
            <w:sz w:val="12"/>
          </w:rPr>
          <w:t>(Back to Table of Contents.)</w:t>
        </w:r>
      </w:hyperlink>
    </w:p>
    <w:p w14:paraId="53DEDA79" w14:textId="77777777" w:rsidR="006C5BBD" w:rsidRDefault="006C5BBD" w:rsidP="00773DAE">
      <w:pPr>
        <w:keepNext/>
        <w:rPr>
          <w:szCs w:val="24"/>
        </w:rPr>
      </w:pPr>
    </w:p>
    <w:p w14:paraId="27702C99" w14:textId="77777777" w:rsidR="00CA726B" w:rsidRDefault="00F2090C" w:rsidP="00773DAE">
      <w:pPr>
        <w:keepNext/>
        <w:rPr>
          <w:szCs w:val="24"/>
        </w:rPr>
      </w:pPr>
      <w:r>
        <w:rPr>
          <w:szCs w:val="24"/>
        </w:rPr>
        <w:t>T</w:t>
      </w:r>
      <w:r w:rsidR="00E37E23">
        <w:rPr>
          <w:szCs w:val="24"/>
        </w:rPr>
        <w:t>erms in this list are defined in the following way</w:t>
      </w:r>
      <w:r w:rsidR="00866592">
        <w:rPr>
          <w:szCs w:val="24"/>
        </w:rPr>
        <w:t xml:space="preserve"> for use</w:t>
      </w:r>
      <w:r w:rsidR="00E37E23">
        <w:rPr>
          <w:szCs w:val="24"/>
        </w:rPr>
        <w:t xml:space="preserve"> in this document.</w:t>
      </w:r>
    </w:p>
    <w:p w14:paraId="156BBEDA" w14:textId="77777777" w:rsidR="00866592" w:rsidRDefault="00866592" w:rsidP="00773DAE">
      <w:pPr>
        <w:keepNext/>
        <w:rPr>
          <w:szCs w:val="24"/>
        </w:rPr>
      </w:pPr>
    </w:p>
    <w:p w14:paraId="61857FCB" w14:textId="77777777" w:rsidR="00BE5AFD" w:rsidRDefault="00866592" w:rsidP="004F40DD">
      <w:pPr>
        <w:rPr>
          <w:szCs w:val="24"/>
        </w:rPr>
      </w:pPr>
      <w:r w:rsidRPr="00866592">
        <w:rPr>
          <w:szCs w:val="24"/>
          <w:u w:val="single"/>
        </w:rPr>
        <w:t>Broodstock</w:t>
      </w:r>
      <w:r w:rsidRPr="0085015B">
        <w:rPr>
          <w:szCs w:val="24"/>
        </w:rPr>
        <w:t>:</w:t>
      </w:r>
      <w:r>
        <w:rPr>
          <w:szCs w:val="24"/>
        </w:rPr>
        <w:t xml:space="preserve">  </w:t>
      </w:r>
      <w:r w:rsidR="000A5B6D">
        <w:rPr>
          <w:szCs w:val="24"/>
        </w:rPr>
        <w:t>F</w:t>
      </w:r>
      <w:r w:rsidRPr="00866592">
        <w:rPr>
          <w:szCs w:val="24"/>
        </w:rPr>
        <w:t>ish set aside for spawning</w:t>
      </w:r>
      <w:r w:rsidR="000A5B6D">
        <w:rPr>
          <w:szCs w:val="24"/>
        </w:rPr>
        <w:t xml:space="preserve"> in a hatchery setting</w:t>
      </w:r>
      <w:r w:rsidRPr="00866592">
        <w:rPr>
          <w:szCs w:val="24"/>
        </w:rPr>
        <w:t>.</w:t>
      </w:r>
    </w:p>
    <w:p w14:paraId="59847D57" w14:textId="77777777" w:rsidR="00707C48" w:rsidRDefault="00707C48" w:rsidP="00DD6E22">
      <w:pPr>
        <w:ind w:left="720"/>
        <w:rPr>
          <w:szCs w:val="24"/>
        </w:rPr>
      </w:pPr>
      <w:r>
        <w:rPr>
          <w:szCs w:val="24"/>
        </w:rPr>
        <w:t xml:space="preserve">NOTE 1:  </w:t>
      </w:r>
      <w:r w:rsidR="00B33656">
        <w:rPr>
          <w:szCs w:val="24"/>
        </w:rPr>
        <w:t xml:space="preserve">Broodstock may </w:t>
      </w:r>
      <w:r w:rsidR="00A3458D">
        <w:rPr>
          <w:szCs w:val="24"/>
        </w:rPr>
        <w:t>be</w:t>
      </w:r>
      <w:r w:rsidR="00B33656">
        <w:rPr>
          <w:szCs w:val="24"/>
        </w:rPr>
        <w:t xml:space="preserve"> fish raised in a hatchery their entire lives</w:t>
      </w:r>
      <w:r w:rsidR="00503F14">
        <w:rPr>
          <w:szCs w:val="24"/>
        </w:rPr>
        <w:t xml:space="preserve"> ('captive broodstock')</w:t>
      </w:r>
      <w:r w:rsidR="00B33656">
        <w:rPr>
          <w:szCs w:val="24"/>
        </w:rPr>
        <w:t xml:space="preserve">, fish released to grow </w:t>
      </w:r>
      <w:r w:rsidR="00DA062A">
        <w:rPr>
          <w:szCs w:val="24"/>
        </w:rPr>
        <w:t>that</w:t>
      </w:r>
      <w:r w:rsidR="00B33656">
        <w:rPr>
          <w:szCs w:val="24"/>
        </w:rPr>
        <w:t xml:space="preserve"> return</w:t>
      </w:r>
      <w:r w:rsidR="00DA062A">
        <w:rPr>
          <w:szCs w:val="24"/>
        </w:rPr>
        <w:t>ed</w:t>
      </w:r>
      <w:r w:rsidR="00B33656">
        <w:rPr>
          <w:szCs w:val="24"/>
        </w:rPr>
        <w:t xml:space="preserve"> to spawn (</w:t>
      </w:r>
      <w:r w:rsidR="00503F14">
        <w:rPr>
          <w:szCs w:val="24"/>
        </w:rPr>
        <w:t xml:space="preserve">'hatchery broodstock' for </w:t>
      </w:r>
      <w:r w:rsidR="00B33656">
        <w:rPr>
          <w:szCs w:val="24"/>
        </w:rPr>
        <w:t xml:space="preserve">salmon and steelhead), </w:t>
      </w:r>
      <w:r w:rsidR="00A3458D">
        <w:rPr>
          <w:szCs w:val="24"/>
        </w:rPr>
        <w:t>and/</w:t>
      </w:r>
      <w:r w:rsidR="00B33656">
        <w:rPr>
          <w:szCs w:val="24"/>
        </w:rPr>
        <w:t xml:space="preserve">or fish </w:t>
      </w:r>
      <w:r w:rsidR="000A1B95">
        <w:rPr>
          <w:szCs w:val="24"/>
        </w:rPr>
        <w:t>obtained from natural populations</w:t>
      </w:r>
      <w:r w:rsidR="00503F14">
        <w:rPr>
          <w:szCs w:val="24"/>
        </w:rPr>
        <w:t xml:space="preserve"> ('natural broodstock' or 'wild broodstock')</w:t>
      </w:r>
      <w:r w:rsidR="00B33656">
        <w:rPr>
          <w:szCs w:val="24"/>
        </w:rPr>
        <w:t>.</w:t>
      </w:r>
      <w:r w:rsidR="004100B9">
        <w:rPr>
          <w:szCs w:val="24"/>
        </w:rPr>
        <w:t xml:space="preserve">  In</w:t>
      </w:r>
      <w:r w:rsidR="00D96DD0">
        <w:rPr>
          <w:szCs w:val="24"/>
        </w:rPr>
        <w:t xml:space="preserve"> hatchery jargon </w:t>
      </w:r>
      <w:r w:rsidR="004100B9">
        <w:rPr>
          <w:szCs w:val="24"/>
        </w:rPr>
        <w:t xml:space="preserve">"hatchery broodstock" refers </w:t>
      </w:r>
      <w:r w:rsidR="00503F14">
        <w:rPr>
          <w:szCs w:val="24"/>
        </w:rPr>
        <w:t xml:space="preserve">only </w:t>
      </w:r>
      <w:r w:rsidR="004100B9">
        <w:rPr>
          <w:szCs w:val="24"/>
        </w:rPr>
        <w:t>to fish of hatchery origin.</w:t>
      </w:r>
    </w:p>
    <w:p w14:paraId="4AC95057" w14:textId="77777777" w:rsidR="00D96DD0" w:rsidRDefault="00D96DD0" w:rsidP="00DD6E22">
      <w:pPr>
        <w:ind w:left="720"/>
        <w:rPr>
          <w:szCs w:val="24"/>
        </w:rPr>
      </w:pPr>
    </w:p>
    <w:p w14:paraId="281BFC5D" w14:textId="77777777" w:rsidR="00630FDB" w:rsidRDefault="00BE5AFD" w:rsidP="00DD6E22">
      <w:pPr>
        <w:ind w:left="720"/>
        <w:rPr>
          <w:szCs w:val="24"/>
        </w:rPr>
      </w:pPr>
      <w:r>
        <w:rPr>
          <w:szCs w:val="24"/>
        </w:rPr>
        <w:t>NOTE</w:t>
      </w:r>
      <w:r w:rsidR="00707C48">
        <w:rPr>
          <w:szCs w:val="24"/>
        </w:rPr>
        <w:t xml:space="preserve"> 2</w:t>
      </w:r>
      <w:r>
        <w:rPr>
          <w:szCs w:val="24"/>
        </w:rPr>
        <w:t xml:space="preserve">:  </w:t>
      </w:r>
      <w:r w:rsidR="00A65A38">
        <w:rPr>
          <w:szCs w:val="24"/>
        </w:rPr>
        <w:t>Broodstock selection and spawning can be complicated.</w:t>
      </w:r>
      <w:r w:rsidR="00866592" w:rsidRPr="00866592">
        <w:rPr>
          <w:szCs w:val="24"/>
        </w:rPr>
        <w:t xml:space="preserve">  </w:t>
      </w:r>
      <w:r w:rsidR="000A5B6D">
        <w:rPr>
          <w:szCs w:val="24"/>
        </w:rPr>
        <w:t>Often, n</w:t>
      </w:r>
      <w:r w:rsidR="00866592" w:rsidRPr="00866592">
        <w:rPr>
          <w:szCs w:val="24"/>
        </w:rPr>
        <w:t xml:space="preserve">ot all returning </w:t>
      </w:r>
      <w:r w:rsidR="000C3F21">
        <w:rPr>
          <w:szCs w:val="24"/>
        </w:rPr>
        <w:t>fish</w:t>
      </w:r>
      <w:r w:rsidR="00866592" w:rsidRPr="00866592">
        <w:rPr>
          <w:szCs w:val="24"/>
        </w:rPr>
        <w:t xml:space="preserve"> </w:t>
      </w:r>
      <w:r w:rsidR="000A5B6D">
        <w:rPr>
          <w:szCs w:val="24"/>
        </w:rPr>
        <w:t>will be part of the</w:t>
      </w:r>
      <w:r w:rsidR="00866592" w:rsidRPr="00866592">
        <w:rPr>
          <w:szCs w:val="24"/>
        </w:rPr>
        <w:t xml:space="preserve"> broodstock.</w:t>
      </w:r>
      <w:r w:rsidR="000A5B6D">
        <w:rPr>
          <w:szCs w:val="24"/>
        </w:rPr>
        <w:t xml:space="preserve">  Also, broodstock may be brought in from other hatcheries or from natural populations.  Further, in many cases not a</w:t>
      </w:r>
      <w:r w:rsidR="00866592" w:rsidRPr="00866592">
        <w:rPr>
          <w:szCs w:val="24"/>
        </w:rPr>
        <w:t xml:space="preserve">ll of the </w:t>
      </w:r>
      <w:r w:rsidR="00CB0257">
        <w:rPr>
          <w:szCs w:val="24"/>
        </w:rPr>
        <w:t xml:space="preserve">identified </w:t>
      </w:r>
      <w:r w:rsidR="00866592" w:rsidRPr="00866592">
        <w:rPr>
          <w:szCs w:val="24"/>
        </w:rPr>
        <w:t xml:space="preserve">broodstock </w:t>
      </w:r>
      <w:r w:rsidR="000A5B6D">
        <w:rPr>
          <w:szCs w:val="24"/>
        </w:rPr>
        <w:t xml:space="preserve">will be </w:t>
      </w:r>
      <w:r w:rsidR="00866592" w:rsidRPr="00866592">
        <w:rPr>
          <w:szCs w:val="24"/>
        </w:rPr>
        <w:t>spawn</w:t>
      </w:r>
      <w:r w:rsidR="000A5B6D">
        <w:rPr>
          <w:szCs w:val="24"/>
        </w:rPr>
        <w:t>ed</w:t>
      </w:r>
      <w:r w:rsidR="00866592" w:rsidRPr="00866592">
        <w:rPr>
          <w:szCs w:val="24"/>
        </w:rPr>
        <w:t xml:space="preserve"> due to</w:t>
      </w:r>
      <w:r w:rsidR="000A5B6D">
        <w:rPr>
          <w:szCs w:val="24"/>
        </w:rPr>
        <w:t xml:space="preserve"> pre-spawning </w:t>
      </w:r>
      <w:r w:rsidR="00866592" w:rsidRPr="00866592">
        <w:rPr>
          <w:szCs w:val="24"/>
        </w:rPr>
        <w:t>mortalit</w:t>
      </w:r>
      <w:r w:rsidR="004211FF">
        <w:rPr>
          <w:szCs w:val="24"/>
        </w:rPr>
        <w:t>y</w:t>
      </w:r>
      <w:r w:rsidR="00866592" w:rsidRPr="00866592">
        <w:rPr>
          <w:szCs w:val="24"/>
        </w:rPr>
        <w:t>,</w:t>
      </w:r>
      <w:r w:rsidR="000A5B6D">
        <w:rPr>
          <w:szCs w:val="24"/>
        </w:rPr>
        <w:t xml:space="preserve"> broodstock se</w:t>
      </w:r>
      <w:r w:rsidR="00CB0257">
        <w:rPr>
          <w:szCs w:val="24"/>
        </w:rPr>
        <w:t xml:space="preserve">t-aside </w:t>
      </w:r>
      <w:r w:rsidR="000A5B6D">
        <w:rPr>
          <w:szCs w:val="24"/>
        </w:rPr>
        <w:t>in excess of spawning needs,</w:t>
      </w:r>
      <w:r w:rsidR="008B1DB8">
        <w:rPr>
          <w:szCs w:val="24"/>
        </w:rPr>
        <w:t xml:space="preserve"> skewed sex ratio, selection of individuals,</w:t>
      </w:r>
      <w:r w:rsidR="000A5B6D">
        <w:rPr>
          <w:szCs w:val="24"/>
        </w:rPr>
        <w:t xml:space="preserve"> and other factors</w:t>
      </w:r>
      <w:r w:rsidR="00866592" w:rsidRPr="00866592">
        <w:rPr>
          <w:szCs w:val="24"/>
        </w:rPr>
        <w:t>.</w:t>
      </w:r>
      <w:r w:rsidR="006B6ED3">
        <w:rPr>
          <w:szCs w:val="24"/>
        </w:rPr>
        <w:t xml:space="preserve">  In a simple case where only returning </w:t>
      </w:r>
      <w:r w:rsidR="00841DDF">
        <w:rPr>
          <w:szCs w:val="24"/>
        </w:rPr>
        <w:t>salmon</w:t>
      </w:r>
      <w:r w:rsidR="006B6ED3">
        <w:rPr>
          <w:szCs w:val="24"/>
        </w:rPr>
        <w:t xml:space="preserve"> are selected as broodstock,</w:t>
      </w:r>
      <w:r w:rsidR="00197757">
        <w:rPr>
          <w:szCs w:val="24"/>
        </w:rPr>
        <w:t xml:space="preserve"> the broodstock is usually a subset of the total return, and </w:t>
      </w:r>
      <w:r w:rsidR="006B6ED3">
        <w:rPr>
          <w:szCs w:val="24"/>
        </w:rPr>
        <w:t xml:space="preserve">the </w:t>
      </w:r>
      <w:r w:rsidR="00582CA6">
        <w:rPr>
          <w:szCs w:val="24"/>
        </w:rPr>
        <w:t xml:space="preserve">hatchery spawners </w:t>
      </w:r>
      <w:r w:rsidR="006B6ED3">
        <w:rPr>
          <w:szCs w:val="24"/>
        </w:rPr>
        <w:t xml:space="preserve">are </w:t>
      </w:r>
      <w:r w:rsidR="00630FDB">
        <w:rPr>
          <w:szCs w:val="24"/>
        </w:rPr>
        <w:t xml:space="preserve">usually </w:t>
      </w:r>
      <w:r w:rsidR="006B6ED3">
        <w:rPr>
          <w:szCs w:val="24"/>
        </w:rPr>
        <w:t>a subset of the broodstock.</w:t>
      </w:r>
    </w:p>
    <w:p w14:paraId="54AD3EB2" w14:textId="77777777" w:rsidR="003B5050" w:rsidRDefault="003B5050" w:rsidP="004F40DD">
      <w:pPr>
        <w:rPr>
          <w:ins w:id="1797" w:author="Mike Banach" w:date="2020-09-16T08:21:00Z"/>
          <w:szCs w:val="24"/>
        </w:rPr>
      </w:pPr>
    </w:p>
    <w:p w14:paraId="154B1460" w14:textId="77777777" w:rsidR="002622A1" w:rsidRDefault="002622A1" w:rsidP="00B22EE0">
      <w:pPr>
        <w:ind w:left="720" w:hanging="720"/>
        <w:rPr>
          <w:ins w:id="1798" w:author="Mike Banach" w:date="2021-04-28T10:19:00Z"/>
          <w:szCs w:val="24"/>
        </w:rPr>
      </w:pPr>
      <w:ins w:id="1799" w:author="Mike Banach" w:date="2020-09-16T08:21:00Z">
        <w:r w:rsidRPr="002622A1">
          <w:rPr>
            <w:szCs w:val="24"/>
            <w:u w:val="single"/>
          </w:rPr>
          <w:t>Hatchery origin / Natural origin</w:t>
        </w:r>
        <w:r>
          <w:rPr>
            <w:szCs w:val="24"/>
          </w:rPr>
          <w:t xml:space="preserve">:  </w:t>
        </w:r>
      </w:ins>
      <w:ins w:id="1800" w:author="Mike Banach" w:date="2020-09-16T08:23:00Z">
        <w:r w:rsidRPr="002622A1">
          <w:rPr>
            <w:szCs w:val="24"/>
          </w:rPr>
          <w:t>"</w:t>
        </w:r>
        <w:r>
          <w:rPr>
            <w:szCs w:val="24"/>
          </w:rPr>
          <w:t>H</w:t>
        </w:r>
        <w:r w:rsidRPr="002622A1">
          <w:rPr>
            <w:szCs w:val="24"/>
          </w:rPr>
          <w:t>atchery origin" fish are those resulting from spawning in a hatchery</w:t>
        </w:r>
        <w:r>
          <w:rPr>
            <w:szCs w:val="24"/>
          </w:rPr>
          <w:t xml:space="preserve">, while </w:t>
        </w:r>
      </w:ins>
      <w:ins w:id="1801" w:author="Mike Banach" w:date="2020-09-16T08:22:00Z">
        <w:r w:rsidRPr="002622A1">
          <w:rPr>
            <w:szCs w:val="24"/>
          </w:rPr>
          <w:t>"</w:t>
        </w:r>
        <w:r>
          <w:rPr>
            <w:szCs w:val="24"/>
          </w:rPr>
          <w:t>N</w:t>
        </w:r>
        <w:r w:rsidRPr="002622A1">
          <w:rPr>
            <w:szCs w:val="24"/>
          </w:rPr>
          <w:t xml:space="preserve">atural origin" fish are those resulting from spawning in the natural environment.  Whether the parents were </w:t>
        </w:r>
      </w:ins>
      <w:ins w:id="1802" w:author="Mike Banach" w:date="2020-09-16T08:23:00Z">
        <w:r>
          <w:rPr>
            <w:szCs w:val="24"/>
          </w:rPr>
          <w:t>hatchery</w:t>
        </w:r>
      </w:ins>
      <w:ins w:id="1803" w:author="Mike Banach" w:date="2020-09-16T08:22:00Z">
        <w:r w:rsidRPr="002622A1">
          <w:rPr>
            <w:szCs w:val="24"/>
          </w:rPr>
          <w:t xml:space="preserve"> origin, </w:t>
        </w:r>
      </w:ins>
      <w:ins w:id="1804" w:author="Mike Banach" w:date="2020-09-16T08:23:00Z">
        <w:r>
          <w:rPr>
            <w:szCs w:val="24"/>
          </w:rPr>
          <w:t>natural</w:t>
        </w:r>
      </w:ins>
      <w:ins w:id="1805" w:author="Mike Banach" w:date="2020-09-16T08:22:00Z">
        <w:r w:rsidRPr="002622A1">
          <w:rPr>
            <w:szCs w:val="24"/>
          </w:rPr>
          <w:t xml:space="preserve"> origin, or a mix does not matter.</w:t>
        </w:r>
      </w:ins>
    </w:p>
    <w:p w14:paraId="7C5954F4" w14:textId="77777777" w:rsidR="008406A0" w:rsidRDefault="008406A0" w:rsidP="00B22EE0">
      <w:pPr>
        <w:ind w:left="720" w:hanging="720"/>
        <w:rPr>
          <w:ins w:id="1806" w:author="Mike Banach" w:date="2021-04-28T10:19:00Z"/>
          <w:szCs w:val="24"/>
        </w:rPr>
      </w:pPr>
    </w:p>
    <w:p w14:paraId="0A1D09AF" w14:textId="32D6CD30" w:rsidR="008406A0" w:rsidRPr="002622A1" w:rsidRDefault="008406A0" w:rsidP="00B22EE0">
      <w:pPr>
        <w:ind w:left="720" w:hanging="720"/>
        <w:rPr>
          <w:szCs w:val="24"/>
        </w:rPr>
      </w:pPr>
      <w:ins w:id="1807" w:author="Mike Banach" w:date="2021-04-28T10:19:00Z">
        <w:r w:rsidRPr="00452F7C">
          <w:rPr>
            <w:szCs w:val="24"/>
            <w:u w:val="single"/>
          </w:rPr>
          <w:t>Smolt equivalent</w:t>
        </w:r>
        <w:r>
          <w:rPr>
            <w:szCs w:val="24"/>
          </w:rPr>
          <w:t xml:space="preserve">:  </w:t>
        </w:r>
      </w:ins>
      <w:ins w:id="1808" w:author="Mike Banach" w:date="2021-04-28T10:21:00Z">
        <w:r w:rsidR="002840E7">
          <w:rPr>
            <w:szCs w:val="24"/>
          </w:rPr>
          <w:t xml:space="preserve">This </w:t>
        </w:r>
      </w:ins>
      <w:ins w:id="1809" w:author="Mike Banach" w:date="2021-04-28T10:20:00Z">
        <w:r w:rsidR="002840E7" w:rsidRPr="002840E7">
          <w:rPr>
            <w:szCs w:val="24"/>
          </w:rPr>
          <w:t>term</w:t>
        </w:r>
      </w:ins>
      <w:ins w:id="1810" w:author="Mike Banach" w:date="2021-04-28T10:21:00Z">
        <w:r w:rsidR="002840E7">
          <w:rPr>
            <w:szCs w:val="24"/>
          </w:rPr>
          <w:t>,</w:t>
        </w:r>
      </w:ins>
      <w:ins w:id="1811" w:author="Mike Banach" w:date="2021-04-28T10:20:00Z">
        <w:r w:rsidR="002840E7" w:rsidRPr="002840E7">
          <w:rPr>
            <w:szCs w:val="24"/>
          </w:rPr>
          <w:t xml:space="preserve"> used in the JuvenileOutmigrants table, is a way to standardize </w:t>
        </w:r>
        <w:r w:rsidR="00AF5804">
          <w:rPr>
            <w:szCs w:val="24"/>
          </w:rPr>
          <w:t xml:space="preserve">information from across </w:t>
        </w:r>
        <w:r w:rsidR="002840E7" w:rsidRPr="002840E7">
          <w:rPr>
            <w:szCs w:val="24"/>
          </w:rPr>
          <w:t xml:space="preserve">different </w:t>
        </w:r>
      </w:ins>
      <w:ins w:id="1812" w:author="Mike Banach" w:date="2021-04-28T10:23:00Z">
        <w:r w:rsidR="00AF5804">
          <w:rPr>
            <w:szCs w:val="24"/>
          </w:rPr>
          <w:t xml:space="preserve">locations and </w:t>
        </w:r>
      </w:ins>
      <w:ins w:id="1813" w:author="Mike Banach" w:date="2021-04-28T10:20:00Z">
        <w:r w:rsidR="002840E7" w:rsidRPr="002840E7">
          <w:rPr>
            <w:szCs w:val="24"/>
          </w:rPr>
          <w:t xml:space="preserve">juvenile fish life stages </w:t>
        </w:r>
      </w:ins>
      <w:ins w:id="1814" w:author="Mike Banach" w:date="2021-04-28T10:23:00Z">
        <w:r w:rsidR="00AF5804">
          <w:rPr>
            <w:szCs w:val="24"/>
          </w:rPr>
          <w:t xml:space="preserve">to a </w:t>
        </w:r>
      </w:ins>
      <w:ins w:id="1815" w:author="Mike Banach" w:date="2021-04-28T10:20:00Z">
        <w:r w:rsidR="002840E7" w:rsidRPr="002840E7">
          <w:rPr>
            <w:szCs w:val="24"/>
          </w:rPr>
          <w:t xml:space="preserve">single </w:t>
        </w:r>
      </w:ins>
      <w:ins w:id="1816" w:author="Mike Banach" w:date="2021-04-28T10:23:00Z">
        <w:r w:rsidR="00AF5804">
          <w:rPr>
            <w:szCs w:val="24"/>
          </w:rPr>
          <w:t xml:space="preserve">location and </w:t>
        </w:r>
      </w:ins>
      <w:ins w:id="1817" w:author="Mike Banach" w:date="2021-04-28T10:20:00Z">
        <w:r w:rsidR="002840E7" w:rsidRPr="002840E7">
          <w:rPr>
            <w:szCs w:val="24"/>
          </w:rPr>
          <w:t>life stage</w:t>
        </w:r>
      </w:ins>
      <w:ins w:id="1818" w:author="Mike Banach" w:date="2021-04-28T10:22:00Z">
        <w:r w:rsidR="00AF5804">
          <w:rPr>
            <w:szCs w:val="24"/>
          </w:rPr>
          <w:t>.  S</w:t>
        </w:r>
      </w:ins>
      <w:ins w:id="1819" w:author="Mike Banach" w:date="2021-04-28T10:19:00Z">
        <w:r w:rsidR="002840E7">
          <w:rPr>
            <w:szCs w:val="24"/>
          </w:rPr>
          <w:t xml:space="preserve">ee </w:t>
        </w:r>
      </w:ins>
      <w:ins w:id="1820" w:author="Mike Banach" w:date="2021-12-27T11:00:00Z">
        <w:r w:rsidR="001F28F6">
          <w:rPr>
            <w:szCs w:val="24"/>
          </w:rPr>
          <w:fldChar w:fldCharType="begin"/>
        </w:r>
        <w:r w:rsidR="001F28F6">
          <w:rPr>
            <w:szCs w:val="24"/>
          </w:rPr>
          <w:instrText xml:space="preserve"> HYPERLINK  \l "_Appendix_G._" </w:instrText>
        </w:r>
        <w:r w:rsidR="001F28F6">
          <w:rPr>
            <w:szCs w:val="24"/>
          </w:rPr>
          <w:fldChar w:fldCharType="separate"/>
        </w:r>
        <w:r w:rsidR="00056BAC" w:rsidRPr="001F28F6">
          <w:rPr>
            <w:rStyle w:val="Hyperlink"/>
            <w:szCs w:val="24"/>
          </w:rPr>
          <w:t xml:space="preserve">Appendix </w:t>
        </w:r>
      </w:ins>
      <w:ins w:id="1821" w:author="Mike Banach" w:date="2022-06-10T10:30:00Z">
        <w:r w:rsidR="00326623">
          <w:rPr>
            <w:rStyle w:val="Hyperlink"/>
            <w:szCs w:val="24"/>
          </w:rPr>
          <w:t>E</w:t>
        </w:r>
      </w:ins>
      <w:ins w:id="1822" w:author="Mike Banach" w:date="2021-12-27T11:00:00Z">
        <w:r w:rsidR="001F28F6">
          <w:rPr>
            <w:szCs w:val="24"/>
          </w:rPr>
          <w:fldChar w:fldCharType="end"/>
        </w:r>
      </w:ins>
      <w:ins w:id="1823" w:author="Mike Banach" w:date="2021-04-28T10:19:00Z">
        <w:r w:rsidR="002840E7">
          <w:rPr>
            <w:szCs w:val="24"/>
          </w:rPr>
          <w:t xml:space="preserve"> </w:t>
        </w:r>
      </w:ins>
      <w:ins w:id="1824" w:author="Mike Banach" w:date="2021-12-17T11:21:00Z">
        <w:r w:rsidR="00056BAC">
          <w:rPr>
            <w:szCs w:val="24"/>
          </w:rPr>
          <w:t>f</w:t>
        </w:r>
      </w:ins>
      <w:ins w:id="1825" w:author="Mike Banach" w:date="2021-04-28T10:19:00Z">
        <w:r w:rsidR="002840E7">
          <w:rPr>
            <w:szCs w:val="24"/>
          </w:rPr>
          <w:t>or a full</w:t>
        </w:r>
      </w:ins>
      <w:ins w:id="1826" w:author="Mike Banach" w:date="2021-04-28T10:22:00Z">
        <w:r w:rsidR="00AF5804">
          <w:rPr>
            <w:szCs w:val="24"/>
          </w:rPr>
          <w:t>er</w:t>
        </w:r>
      </w:ins>
      <w:ins w:id="1827" w:author="Mike Banach" w:date="2021-04-28T10:19:00Z">
        <w:r w:rsidR="002840E7">
          <w:rPr>
            <w:szCs w:val="24"/>
          </w:rPr>
          <w:t xml:space="preserve"> explanation of this term.</w:t>
        </w:r>
      </w:ins>
    </w:p>
    <w:p w14:paraId="17092790" w14:textId="494C3756" w:rsidR="00DD4705" w:rsidRDefault="00DD4705" w:rsidP="004F40DD">
      <w:pPr>
        <w:rPr>
          <w:szCs w:val="24"/>
        </w:rPr>
      </w:pPr>
    </w:p>
    <w:p w14:paraId="0BF3BCE1" w14:textId="20A1C707" w:rsidR="00227027" w:rsidRDefault="00227027" w:rsidP="004F40DD">
      <w:pPr>
        <w:rPr>
          <w:szCs w:val="24"/>
        </w:rPr>
      </w:pPr>
    </w:p>
    <w:p w14:paraId="795D0F5D" w14:textId="3C0AF047" w:rsidR="00227027" w:rsidRPr="002622A1" w:rsidDel="0048152D" w:rsidRDefault="00227027" w:rsidP="004F40DD">
      <w:pPr>
        <w:rPr>
          <w:del w:id="1828" w:author="Mike Banach" w:date="2022-06-09T12:56:00Z"/>
          <w:szCs w:val="24"/>
        </w:rPr>
      </w:pPr>
    </w:p>
    <w:p w14:paraId="553F8080" w14:textId="47DF6105" w:rsidR="00F2090C" w:rsidDel="0048152D" w:rsidRDefault="009D7084" w:rsidP="00A646D2">
      <w:pPr>
        <w:pStyle w:val="Heading2"/>
        <w:keepLines/>
        <w:rPr>
          <w:del w:id="1829" w:author="Mike Banach" w:date="2022-06-09T12:56:00Z"/>
        </w:rPr>
      </w:pPr>
      <w:bookmarkStart w:id="1830" w:name="_Appendix_B._"/>
      <w:bookmarkEnd w:id="1830"/>
      <w:del w:id="1831" w:author="Mike Banach" w:date="2022-06-09T12:56:00Z">
        <w:r w:rsidDel="0048152D">
          <w:lastRenderedPageBreak/>
          <w:delText xml:space="preserve">Appendix </w:delText>
        </w:r>
        <w:r w:rsidR="00453D6D" w:rsidDel="0048152D">
          <w:delText>C</w:delText>
        </w:r>
        <w:r w:rsidR="00303ABF" w:rsidDel="0048152D">
          <w:delText xml:space="preserve">.  </w:delText>
        </w:r>
        <w:r w:rsidR="00471812" w:rsidDel="0048152D">
          <w:delText xml:space="preserve">Recovery Domains, </w:delText>
        </w:r>
        <w:r w:rsidR="000E0E1F" w:rsidDel="0048152D">
          <w:delText xml:space="preserve">Species, </w:delText>
        </w:r>
        <w:r w:rsidR="00471812" w:rsidDel="0048152D">
          <w:delText xml:space="preserve">ESUs, </w:delText>
        </w:r>
        <w:r w:rsidR="00303ABF" w:rsidDel="0048152D">
          <w:delText>MPGs</w:delText>
        </w:r>
        <w:r w:rsidR="00406B9A" w:rsidDel="0048152D">
          <w:delText>,</w:delText>
        </w:r>
        <w:r w:rsidR="00471812" w:rsidDel="0048152D">
          <w:delText xml:space="preserve"> and Populations</w:delText>
        </w:r>
        <w:r w:rsidR="00C87B96" w:rsidDel="0048152D">
          <w:delText xml:space="preserve"> Defined by NMFS</w:delText>
        </w:r>
        <w:r w:rsidR="00B34634" w:rsidDel="0048152D">
          <w:delText xml:space="preserve"> and NPCC/CBFWA/CRI</w:delText>
        </w:r>
        <w:r w:rsidR="00F2090C" w:rsidDel="0048152D">
          <w:delText>TFC</w:delText>
        </w:r>
      </w:del>
    </w:p>
    <w:p w14:paraId="00318964" w14:textId="6A205A26" w:rsidR="00F2090C" w:rsidDel="0048152D" w:rsidRDefault="00C3685A" w:rsidP="00CE4188">
      <w:pPr>
        <w:keepNext/>
        <w:rPr>
          <w:del w:id="1832" w:author="Mike Banach" w:date="2022-06-09T12:56:00Z"/>
          <w:szCs w:val="24"/>
        </w:rPr>
      </w:pPr>
      <w:del w:id="1833" w:author="Mike Banach" w:date="2022-06-09T12:56:00Z">
        <w:r w:rsidDel="0048152D">
          <w:fldChar w:fldCharType="begin"/>
        </w:r>
        <w:r w:rsidDel="0048152D">
          <w:delInstrText xml:space="preserve"> HYPERLINK \l "_Table_E1._" </w:delInstrText>
        </w:r>
        <w:r w:rsidDel="0048152D">
          <w:fldChar w:fldCharType="separate"/>
        </w:r>
        <w:r w:rsidR="00F90A2E" w:rsidRPr="00F90A2E" w:rsidDel="0048152D">
          <w:rPr>
            <w:rStyle w:val="Hyperlink"/>
            <w:sz w:val="12"/>
          </w:rPr>
          <w:delText>(Back to Populations table)</w:delText>
        </w:r>
        <w:r w:rsidDel="0048152D">
          <w:rPr>
            <w:rStyle w:val="Hyperlink"/>
            <w:sz w:val="12"/>
          </w:rPr>
          <w:fldChar w:fldCharType="end"/>
        </w:r>
        <w:r w:rsidR="00F90A2E" w:rsidRPr="00F90A2E" w:rsidDel="0048152D">
          <w:rPr>
            <w:sz w:val="12"/>
          </w:rPr>
          <w:delText xml:space="preserve">  </w:delText>
        </w:r>
        <w:r w:rsidDel="0048152D">
          <w:fldChar w:fldCharType="begin"/>
        </w:r>
        <w:r w:rsidDel="0048152D">
          <w:delInstrText xml:space="preserve"> HYPERLINK \l "Table_of_Contents" </w:delInstrText>
        </w:r>
        <w:r w:rsidDel="0048152D">
          <w:fldChar w:fldCharType="separate"/>
        </w:r>
        <w:r w:rsidR="006C5BBD" w:rsidRPr="008208C0" w:rsidDel="0048152D">
          <w:rPr>
            <w:rStyle w:val="Hyperlink"/>
            <w:sz w:val="12"/>
          </w:rPr>
          <w:delText>(Back to Table of Contents.)</w:delText>
        </w:r>
        <w:r w:rsidDel="0048152D">
          <w:rPr>
            <w:rStyle w:val="Hyperlink"/>
            <w:sz w:val="12"/>
          </w:rPr>
          <w:fldChar w:fldCharType="end"/>
        </w:r>
      </w:del>
    </w:p>
    <w:p w14:paraId="07708178" w14:textId="762F50BF" w:rsidR="006C5BBD" w:rsidDel="0048152D" w:rsidRDefault="006C5BBD" w:rsidP="00CE4188">
      <w:pPr>
        <w:keepNext/>
        <w:rPr>
          <w:del w:id="1834" w:author="Mike Banach" w:date="2022-06-09T12:56:00Z"/>
          <w:szCs w:val="24"/>
        </w:rPr>
      </w:pPr>
    </w:p>
    <w:p w14:paraId="02239EA8" w14:textId="28BFCFAA" w:rsidR="000300F7" w:rsidDel="0048152D" w:rsidRDefault="00F2090C" w:rsidP="00CE4188">
      <w:pPr>
        <w:keepNext/>
        <w:rPr>
          <w:del w:id="1835" w:author="Mike Banach" w:date="2022-06-09T12:56:00Z"/>
          <w:szCs w:val="24"/>
        </w:rPr>
      </w:pPr>
      <w:del w:id="1836" w:author="Mike Banach" w:date="2022-06-09T12:56:00Z">
        <w:r w:rsidDel="0048152D">
          <w:rPr>
            <w:szCs w:val="24"/>
          </w:rPr>
          <w:delText>T</w:delText>
        </w:r>
        <w:r w:rsidR="00A169C6" w:rsidDel="0048152D">
          <w:rPr>
            <w:szCs w:val="24"/>
          </w:rPr>
          <w:delText xml:space="preserve">he tables in the main portion of this document ask that the </w:delText>
        </w:r>
        <w:r w:rsidR="001E1415" w:rsidDel="0048152D">
          <w:rPr>
            <w:szCs w:val="24"/>
          </w:rPr>
          <w:delText xml:space="preserve">species common name, run, evolutionarily significant unit (ESU), </w:delText>
        </w:r>
        <w:r w:rsidR="00A169C6" w:rsidDel="0048152D">
          <w:rPr>
            <w:szCs w:val="24"/>
          </w:rPr>
          <w:delText>recovery domain,</w:delText>
        </w:r>
        <w:r w:rsidR="00430C50" w:rsidDel="0048152D">
          <w:rPr>
            <w:szCs w:val="24"/>
          </w:rPr>
          <w:delText xml:space="preserve"> </w:delText>
        </w:r>
        <w:r w:rsidR="00A169C6" w:rsidDel="0048152D">
          <w:rPr>
            <w:szCs w:val="24"/>
          </w:rPr>
          <w:delText>m</w:delText>
        </w:r>
        <w:r w:rsidR="00A169C6" w:rsidRPr="00471812" w:rsidDel="0048152D">
          <w:rPr>
            <w:szCs w:val="24"/>
          </w:rPr>
          <w:delText xml:space="preserve">ajor </w:delText>
        </w:r>
        <w:r w:rsidR="00A169C6" w:rsidDel="0048152D">
          <w:rPr>
            <w:szCs w:val="24"/>
          </w:rPr>
          <w:delText>p</w:delText>
        </w:r>
        <w:r w:rsidR="00A169C6" w:rsidRPr="00471812" w:rsidDel="0048152D">
          <w:rPr>
            <w:szCs w:val="24"/>
          </w:rPr>
          <w:delText xml:space="preserve">opulation </w:delText>
        </w:r>
        <w:r w:rsidR="00A169C6" w:rsidDel="0048152D">
          <w:rPr>
            <w:szCs w:val="24"/>
          </w:rPr>
          <w:delText>g</w:delText>
        </w:r>
        <w:r w:rsidR="00A169C6" w:rsidRPr="00471812" w:rsidDel="0048152D">
          <w:rPr>
            <w:szCs w:val="24"/>
          </w:rPr>
          <w:delText>roups</w:delText>
        </w:r>
        <w:r w:rsidR="00A169C6" w:rsidDel="0048152D">
          <w:rPr>
            <w:szCs w:val="24"/>
          </w:rPr>
          <w:delText xml:space="preserve"> (MPG), and fish population code be provided whenever possible</w:delText>
        </w:r>
        <w:r w:rsidR="00145700" w:rsidDel="0048152D">
          <w:rPr>
            <w:szCs w:val="24"/>
          </w:rPr>
          <w:delText xml:space="preserve"> and appropriate</w:delText>
        </w:r>
        <w:r w:rsidR="00A169C6" w:rsidDel="0048152D">
          <w:rPr>
            <w:szCs w:val="24"/>
          </w:rPr>
          <w:delText>.</w:delText>
        </w:r>
        <w:r w:rsidR="00E7476C" w:rsidDel="0048152D">
          <w:rPr>
            <w:szCs w:val="24"/>
          </w:rPr>
          <w:delText xml:space="preserve">  The current list of ESUs and MPGs defined by NMFS, along with population names and population codes, can be found at </w:delText>
        </w:r>
      </w:del>
      <w:del w:id="1837" w:author="Mike Banach" w:date="2021-09-03T09:49:00Z">
        <w:r w:rsidR="00E7476C" w:rsidDel="00716498">
          <w:rPr>
            <w:szCs w:val="24"/>
          </w:rPr>
          <w:fldChar w:fldCharType="begin"/>
        </w:r>
        <w:r w:rsidR="00E7476C" w:rsidDel="00716498">
          <w:rPr>
            <w:szCs w:val="24"/>
          </w:rPr>
          <w:delInstrText xml:space="preserve"> HYPERLINK "http://www.streamnet.org/ca-populations" </w:delInstrText>
        </w:r>
        <w:r w:rsidR="00E7476C" w:rsidDel="00716498">
          <w:rPr>
            <w:szCs w:val="24"/>
          </w:rPr>
          <w:fldChar w:fldCharType="separate"/>
        </w:r>
        <w:r w:rsidR="00E7476C" w:rsidRPr="004D1BC9" w:rsidDel="00716498">
          <w:rPr>
            <w:rStyle w:val="Hyperlink"/>
            <w:szCs w:val="24"/>
          </w:rPr>
          <w:delText>http://www.streamnet.org/ca-populations</w:delText>
        </w:r>
        <w:r w:rsidR="00E7476C" w:rsidDel="00716498">
          <w:rPr>
            <w:szCs w:val="24"/>
          </w:rPr>
          <w:fldChar w:fldCharType="end"/>
        </w:r>
        <w:r w:rsidR="00E7476C" w:rsidDel="00716498">
          <w:rPr>
            <w:szCs w:val="24"/>
          </w:rPr>
          <w:delText>.</w:delText>
        </w:r>
      </w:del>
    </w:p>
    <w:p w14:paraId="2B8A4E84" w14:textId="618E724A" w:rsidR="000300F7" w:rsidDel="0048152D" w:rsidRDefault="000300F7" w:rsidP="00CE4188">
      <w:pPr>
        <w:keepNext/>
        <w:rPr>
          <w:del w:id="1838" w:author="Mike Banach" w:date="2022-06-09T12:56:00Z"/>
          <w:szCs w:val="24"/>
        </w:rPr>
      </w:pPr>
    </w:p>
    <w:p w14:paraId="73F2F114" w14:textId="6FB87ACE" w:rsidR="007C4C9C" w:rsidRDefault="000300F7" w:rsidP="0020679C">
      <w:pPr>
        <w:rPr>
          <w:szCs w:val="24"/>
        </w:rPr>
      </w:pPr>
      <w:del w:id="1839" w:author="Mike Banach" w:date="2022-06-09T12:56:00Z">
        <w:r w:rsidDel="0048152D">
          <w:rPr>
            <w:szCs w:val="24"/>
          </w:rPr>
          <w:delText xml:space="preserve">MPGs are groups of populations intermediate in scope between individual populations and ESUs.  </w:delText>
        </w:r>
        <w:r w:rsidR="001F0F46" w:rsidRPr="00471812" w:rsidDel="0048152D">
          <w:rPr>
            <w:szCs w:val="24"/>
          </w:rPr>
          <w:delText>MPGs</w:delText>
        </w:r>
        <w:r w:rsidR="001F0F46" w:rsidDel="0048152D">
          <w:rPr>
            <w:szCs w:val="24"/>
          </w:rPr>
          <w:delText xml:space="preserve"> are sometimes called "s</w:delText>
        </w:r>
        <w:r w:rsidR="001F0F46" w:rsidRPr="00471812" w:rsidDel="0048152D">
          <w:rPr>
            <w:szCs w:val="24"/>
          </w:rPr>
          <w:delText>trata</w:delText>
        </w:r>
        <w:r w:rsidR="001F0F46" w:rsidDel="0048152D">
          <w:rPr>
            <w:szCs w:val="24"/>
          </w:rPr>
          <w:delText>" in the Willamette/Lower Columbia recovery domain and "g</w:delText>
        </w:r>
        <w:r w:rsidR="001F0F46" w:rsidRPr="00471812" w:rsidDel="0048152D">
          <w:rPr>
            <w:szCs w:val="24"/>
          </w:rPr>
          <w:delText xml:space="preserve">eographic </w:delText>
        </w:r>
        <w:r w:rsidR="001F0F46" w:rsidDel="0048152D">
          <w:rPr>
            <w:szCs w:val="24"/>
          </w:rPr>
          <w:delText>r</w:delText>
        </w:r>
        <w:r w:rsidR="001F0F46" w:rsidRPr="00471812" w:rsidDel="0048152D">
          <w:rPr>
            <w:szCs w:val="24"/>
          </w:rPr>
          <w:delText>egions</w:delText>
        </w:r>
        <w:r w:rsidR="001F0F46" w:rsidDel="0048152D">
          <w:rPr>
            <w:szCs w:val="24"/>
          </w:rPr>
          <w:delText>" in the Puget Sound recovery area.</w:delText>
        </w:r>
        <w:r w:rsidDel="0048152D">
          <w:rPr>
            <w:szCs w:val="24"/>
          </w:rPr>
          <w:delText xml:space="preserve">  Further information about MPGs can be found at</w:delText>
        </w:r>
        <w:r w:rsidR="00815640" w:rsidDel="0048152D">
          <w:rPr>
            <w:szCs w:val="24"/>
          </w:rPr>
          <w:delText xml:space="preserve"> the </w:delText>
        </w:r>
        <w:r w:rsidR="00C3685A" w:rsidDel="0048152D">
          <w:fldChar w:fldCharType="begin"/>
        </w:r>
        <w:r w:rsidR="00C3685A" w:rsidDel="0048152D">
          <w:delInstrText xml:space="preserve"> HYPERLINK "https://www.nwfsc.noaa.gov/" </w:delInstrText>
        </w:r>
        <w:r w:rsidR="00C3685A" w:rsidDel="0048152D">
          <w:fldChar w:fldCharType="separate"/>
        </w:r>
        <w:r w:rsidR="00815640" w:rsidRPr="00815640" w:rsidDel="0048152D">
          <w:rPr>
            <w:rStyle w:val="Hyperlink"/>
            <w:szCs w:val="24"/>
          </w:rPr>
          <w:delText>Northwest Fisheries Science Center</w:delText>
        </w:r>
        <w:r w:rsidR="00C3685A" w:rsidDel="0048152D">
          <w:rPr>
            <w:rStyle w:val="Hyperlink"/>
            <w:szCs w:val="24"/>
          </w:rPr>
          <w:fldChar w:fldCharType="end"/>
        </w:r>
        <w:r w:rsidR="00815640" w:rsidDel="0048152D">
          <w:rPr>
            <w:szCs w:val="24"/>
          </w:rPr>
          <w:delText xml:space="preserve"> web site.</w:delText>
        </w:r>
      </w:del>
    </w:p>
    <w:p w14:paraId="4A176F05" w14:textId="77777777" w:rsidR="00103319" w:rsidRPr="002739CE" w:rsidRDefault="00AF7860" w:rsidP="00103319">
      <w:pPr>
        <w:rPr>
          <w:szCs w:val="24"/>
        </w:rPr>
      </w:pPr>
      <w:r>
        <w:rPr>
          <w:szCs w:val="24"/>
        </w:rPr>
        <w:br w:type="page"/>
      </w:r>
    </w:p>
    <w:p w14:paraId="000AFC3F" w14:textId="21492CB4" w:rsidR="004711F2" w:rsidDel="00F934F6" w:rsidRDefault="001F4BE1" w:rsidP="00842D0F">
      <w:pPr>
        <w:pStyle w:val="Heading2"/>
        <w:rPr>
          <w:del w:id="1840" w:author="Mike Banach" w:date="2022-04-19T14:12:00Z"/>
          <w:szCs w:val="24"/>
        </w:rPr>
      </w:pPr>
      <w:bookmarkStart w:id="1841" w:name="_Appendix_D.__1"/>
      <w:bookmarkEnd w:id="1841"/>
      <w:del w:id="1842" w:author="Mike Banach" w:date="2022-04-19T14:12:00Z">
        <w:r w:rsidDel="00F934F6">
          <w:lastRenderedPageBreak/>
          <w:delText xml:space="preserve">Appendix </w:delText>
        </w:r>
        <w:r w:rsidR="00453D6D" w:rsidDel="00F934F6">
          <w:delText>D</w:delText>
        </w:r>
        <w:r w:rsidDel="00F934F6">
          <w:delText xml:space="preserve">.  Names of Populations Defined by </w:delText>
        </w:r>
        <w:r w:rsidR="00BD4E94" w:rsidDel="00F934F6">
          <w:delText>NPCC</w:delText>
        </w:r>
        <w:r w:rsidR="00AD517C" w:rsidDel="00F934F6">
          <w:delText xml:space="preserve"> </w:delText>
        </w:r>
        <w:r w:rsidR="00BD4E94" w:rsidDel="00F934F6">
          <w:delText>/</w:delText>
        </w:r>
        <w:r w:rsidR="00AD517C" w:rsidDel="00F934F6">
          <w:delText xml:space="preserve"> </w:delText>
        </w:r>
        <w:r w:rsidR="00BD4E94" w:rsidDel="00F934F6">
          <w:delText>CBFWA</w:delText>
        </w:r>
        <w:r w:rsidR="00AD517C" w:rsidDel="00F934F6">
          <w:delText xml:space="preserve"> </w:delText>
        </w:r>
        <w:r w:rsidR="00F02CBF" w:rsidDel="00F934F6">
          <w:delText>/</w:delText>
        </w:r>
        <w:r w:rsidR="00AD517C" w:rsidDel="00F934F6">
          <w:delText xml:space="preserve"> </w:delText>
        </w:r>
        <w:r w:rsidR="00F02CBF" w:rsidDel="00F934F6">
          <w:delText>CRITFC</w:delText>
        </w:r>
        <w:r w:rsidR="00BD4E94" w:rsidDel="00F934F6">
          <w:delText xml:space="preserve"> </w:delText>
        </w:r>
        <w:r w:rsidR="00F02CBF" w:rsidDel="00F934F6">
          <w:delText>(</w:delText>
        </w:r>
        <w:r w:rsidR="00BD4E94" w:rsidDel="00F934F6">
          <w:delText>fr</w:delText>
        </w:r>
        <w:r w:rsidR="00F02CBF" w:rsidDel="00F934F6">
          <w:delText>om</w:delText>
        </w:r>
        <w:r w:rsidR="00BD4E94" w:rsidDel="00F934F6">
          <w:delText xml:space="preserve"> Subbasin Planning</w:delText>
        </w:r>
        <w:r w:rsidR="00F02CBF" w:rsidDel="00F934F6">
          <w:delText>)</w:delText>
        </w:r>
      </w:del>
    </w:p>
    <w:p w14:paraId="407B9FCE" w14:textId="07E88023" w:rsidR="001F4BE1" w:rsidDel="00F934F6" w:rsidRDefault="005C6FBA" w:rsidP="00842D0F">
      <w:pPr>
        <w:keepNext/>
        <w:rPr>
          <w:del w:id="1843" w:author="Mike Banach" w:date="2022-04-19T14:12:00Z"/>
          <w:szCs w:val="24"/>
        </w:rPr>
      </w:pPr>
      <w:del w:id="1844" w:author="Mike Banach" w:date="2022-04-19T14:12:00Z">
        <w:r w:rsidDel="00F934F6">
          <w:fldChar w:fldCharType="begin"/>
        </w:r>
        <w:r w:rsidDel="00F934F6">
          <w:delInstrText xml:space="preserve"> HYPERLINK \l "Table_of_Contents" </w:delInstrText>
        </w:r>
        <w:r w:rsidDel="00F934F6">
          <w:fldChar w:fldCharType="separate"/>
        </w:r>
        <w:r w:rsidR="006C5BBD" w:rsidRPr="008208C0" w:rsidDel="00F934F6">
          <w:rPr>
            <w:rStyle w:val="Hyperlink"/>
            <w:sz w:val="12"/>
          </w:rPr>
          <w:delText>(Back to Table of Contents.)</w:delText>
        </w:r>
        <w:r w:rsidDel="00F934F6">
          <w:rPr>
            <w:rStyle w:val="Hyperlink"/>
            <w:sz w:val="12"/>
          </w:rPr>
          <w:fldChar w:fldCharType="end"/>
        </w:r>
      </w:del>
    </w:p>
    <w:p w14:paraId="61AE6E0A" w14:textId="7D88618E" w:rsidR="006C5BBD" w:rsidDel="00F934F6" w:rsidRDefault="006C5BBD" w:rsidP="00842D0F">
      <w:pPr>
        <w:keepNext/>
        <w:rPr>
          <w:del w:id="1845" w:author="Mike Banach" w:date="2022-04-19T14:12:00Z"/>
          <w:szCs w:val="24"/>
        </w:rPr>
      </w:pPr>
    </w:p>
    <w:p w14:paraId="7BC052B1" w14:textId="2ED2B1F0" w:rsidR="0012238F" w:rsidDel="00F934F6" w:rsidRDefault="0012238F" w:rsidP="00842D0F">
      <w:pPr>
        <w:keepNext/>
        <w:rPr>
          <w:del w:id="1846" w:author="Mike Banach" w:date="2022-04-19T14:12:00Z"/>
          <w:szCs w:val="24"/>
        </w:rPr>
      </w:pPr>
      <w:del w:id="1847" w:author="Mike Banach" w:date="2022-04-19T14:12:00Z">
        <w:r w:rsidDel="00F934F6">
          <w:rPr>
            <w:szCs w:val="24"/>
          </w:rPr>
          <w:delText>Listed below in hierarchical order are the names of fish populations used by NPCC for subbasin planning.  This list was developed by CBFWA and CRITFC from the subbasin plans.  The names shown were provided by David Graves of CRITFC on September 26, 2012.</w:delText>
        </w:r>
        <w:r w:rsidR="0012602B" w:rsidDel="00F934F6">
          <w:rPr>
            <w:szCs w:val="24"/>
          </w:rPr>
          <w:delText xml:space="preserve">  Geographic representations of the populations can be found at </w:delText>
        </w:r>
        <w:r w:rsidR="005C6FBA" w:rsidDel="00F934F6">
          <w:fldChar w:fldCharType="begin"/>
        </w:r>
        <w:r w:rsidR="005C6FBA" w:rsidDel="00F934F6">
          <w:delInstrText xml:space="preserve"> HYPERLINK "http://fishery.critfc.org/FiSci/FishUnitsIntroMap.htm" </w:delInstrText>
        </w:r>
        <w:r w:rsidR="005C6FBA" w:rsidDel="00F934F6">
          <w:fldChar w:fldCharType="separate"/>
        </w:r>
        <w:r w:rsidR="0012602B" w:rsidRPr="007B0062" w:rsidDel="00F934F6">
          <w:rPr>
            <w:rStyle w:val="Hyperlink"/>
            <w:szCs w:val="24"/>
          </w:rPr>
          <w:delText>http://fishery.critfc.org/FiSci/FishUnitsIntroMap.htm</w:delText>
        </w:r>
        <w:r w:rsidR="005C6FBA" w:rsidDel="00F934F6">
          <w:rPr>
            <w:rStyle w:val="Hyperlink"/>
            <w:szCs w:val="24"/>
          </w:rPr>
          <w:fldChar w:fldCharType="end"/>
        </w:r>
        <w:r w:rsidR="0012602B" w:rsidDel="00F934F6">
          <w:rPr>
            <w:szCs w:val="24"/>
          </w:rPr>
          <w:delText>.</w:delText>
        </w:r>
      </w:del>
    </w:p>
    <w:p w14:paraId="1C314112" w14:textId="64011C00" w:rsidR="00EA7C9E" w:rsidDel="00F934F6" w:rsidRDefault="00EA7C9E" w:rsidP="00842D0F">
      <w:pPr>
        <w:keepNext/>
        <w:rPr>
          <w:del w:id="1848" w:author="Mike Banach" w:date="2022-04-19T14:12:00Z"/>
          <w:szCs w:val="24"/>
        </w:rPr>
      </w:pPr>
    </w:p>
    <w:p w14:paraId="289A1141" w14:textId="16AC2053" w:rsidR="00587BD0" w:rsidDel="00F934F6" w:rsidRDefault="00587BD0" w:rsidP="00491251">
      <w:pPr>
        <w:pStyle w:val="Heading3"/>
        <w:rPr>
          <w:del w:id="1849" w:author="Mike Banach" w:date="2022-04-19T14:12:00Z"/>
        </w:rPr>
        <w:sectPr w:rsidR="00587BD0" w:rsidDel="00F934F6" w:rsidSect="007E2F9D">
          <w:pgSz w:w="15840" w:h="12240" w:orient="landscape" w:code="1"/>
          <w:pgMar w:top="1440" w:right="720" w:bottom="1440" w:left="720" w:header="0" w:footer="720" w:gutter="0"/>
          <w:paperSrc w:first="21582" w:other="21582"/>
          <w:cols w:space="720"/>
        </w:sectPr>
      </w:pPr>
    </w:p>
    <w:p w14:paraId="3994A98E" w14:textId="69FDBC2C" w:rsidR="009F3C4B" w:rsidDel="00F934F6" w:rsidRDefault="009F3C4B" w:rsidP="00491251">
      <w:pPr>
        <w:pStyle w:val="Heading3"/>
        <w:rPr>
          <w:del w:id="1850" w:author="Mike Banach" w:date="2022-04-19T14:12:00Z"/>
        </w:rPr>
      </w:pPr>
      <w:del w:id="1851" w:author="Mike Banach" w:date="2022-04-19T14:12:00Z">
        <w:r w:rsidDel="00F934F6">
          <w:delText>Chinook salmon</w:delText>
        </w:r>
      </w:del>
    </w:p>
    <w:p w14:paraId="1739763E" w14:textId="29F7B4EA" w:rsidR="009F3C4B" w:rsidRPr="005B18BF" w:rsidDel="00F934F6" w:rsidRDefault="00E003F1" w:rsidP="000A286A">
      <w:pPr>
        <w:keepNext/>
        <w:numPr>
          <w:ilvl w:val="0"/>
          <w:numId w:val="12"/>
        </w:numPr>
        <w:ind w:left="450" w:hanging="270"/>
        <w:rPr>
          <w:del w:id="1852" w:author="Mike Banach" w:date="2022-04-19T14:12:00Z"/>
          <w:b/>
          <w:sz w:val="20"/>
        </w:rPr>
      </w:pPr>
      <w:del w:id="1853" w:author="Mike Banach" w:date="2022-04-19T14:12:00Z">
        <w:r w:rsidRPr="005B18BF" w:rsidDel="00F934F6">
          <w:rPr>
            <w:b/>
            <w:sz w:val="20"/>
          </w:rPr>
          <w:delText>Fall</w:delText>
        </w:r>
      </w:del>
    </w:p>
    <w:p w14:paraId="1279F135" w14:textId="1EE42EB4" w:rsidR="00B54B05" w:rsidRPr="00B06406" w:rsidDel="00F934F6" w:rsidRDefault="00B54B05" w:rsidP="000A286A">
      <w:pPr>
        <w:keepNext/>
        <w:numPr>
          <w:ilvl w:val="1"/>
          <w:numId w:val="12"/>
        </w:numPr>
        <w:ind w:left="810"/>
        <w:rPr>
          <w:del w:id="1854" w:author="Mike Banach" w:date="2022-04-19T14:12:00Z"/>
          <w:sz w:val="18"/>
          <w:szCs w:val="18"/>
        </w:rPr>
      </w:pPr>
      <w:del w:id="1855" w:author="Mike Banach" w:date="2022-04-19T14:12:00Z">
        <w:r w:rsidRPr="00B06406" w:rsidDel="00F934F6">
          <w:rPr>
            <w:sz w:val="18"/>
            <w:szCs w:val="18"/>
          </w:rPr>
          <w:delText>Big Creek Fall Chinook</w:delText>
        </w:r>
      </w:del>
    </w:p>
    <w:p w14:paraId="6B273912" w14:textId="32E083FC" w:rsidR="00B54B05" w:rsidRPr="00B06406" w:rsidDel="00F934F6" w:rsidRDefault="00B54B05" w:rsidP="000A286A">
      <w:pPr>
        <w:numPr>
          <w:ilvl w:val="1"/>
          <w:numId w:val="12"/>
        </w:numPr>
        <w:ind w:left="810"/>
        <w:rPr>
          <w:del w:id="1856" w:author="Mike Banach" w:date="2022-04-19T14:12:00Z"/>
          <w:sz w:val="18"/>
          <w:szCs w:val="18"/>
        </w:rPr>
      </w:pPr>
      <w:del w:id="1857" w:author="Mike Banach" w:date="2022-04-19T14:12:00Z">
        <w:r w:rsidRPr="00B06406" w:rsidDel="00F934F6">
          <w:rPr>
            <w:sz w:val="18"/>
            <w:szCs w:val="18"/>
          </w:rPr>
          <w:delText>Clackamas River Fall Chinook</w:delText>
        </w:r>
      </w:del>
    </w:p>
    <w:p w14:paraId="5AC557EE" w14:textId="6A343728" w:rsidR="00B54B05" w:rsidRPr="00B06406" w:rsidDel="00F934F6" w:rsidRDefault="00B54B05" w:rsidP="000A286A">
      <w:pPr>
        <w:numPr>
          <w:ilvl w:val="1"/>
          <w:numId w:val="12"/>
        </w:numPr>
        <w:ind w:left="810"/>
        <w:rPr>
          <w:del w:id="1858" w:author="Mike Banach" w:date="2022-04-19T14:12:00Z"/>
          <w:sz w:val="18"/>
          <w:szCs w:val="18"/>
        </w:rPr>
      </w:pPr>
      <w:del w:id="1859" w:author="Mike Banach" w:date="2022-04-19T14:12:00Z">
        <w:r w:rsidRPr="00B06406" w:rsidDel="00F934F6">
          <w:rPr>
            <w:sz w:val="18"/>
            <w:szCs w:val="18"/>
          </w:rPr>
          <w:delText>Clatskanie River Fall Chinook</w:delText>
        </w:r>
      </w:del>
    </w:p>
    <w:p w14:paraId="5FCB30FB" w14:textId="7034E6D9" w:rsidR="00B54B05" w:rsidRPr="00B06406" w:rsidDel="00F934F6" w:rsidRDefault="00B54B05" w:rsidP="000A286A">
      <w:pPr>
        <w:numPr>
          <w:ilvl w:val="1"/>
          <w:numId w:val="12"/>
        </w:numPr>
        <w:ind w:left="810"/>
        <w:rPr>
          <w:del w:id="1860" w:author="Mike Banach" w:date="2022-04-19T14:12:00Z"/>
          <w:sz w:val="18"/>
          <w:szCs w:val="18"/>
        </w:rPr>
      </w:pPr>
      <w:del w:id="1861" w:author="Mike Banach" w:date="2022-04-19T14:12:00Z">
        <w:r w:rsidRPr="00B06406" w:rsidDel="00F934F6">
          <w:rPr>
            <w:sz w:val="18"/>
            <w:szCs w:val="18"/>
          </w:rPr>
          <w:delText>Clearwater River Fall Chinook</w:delText>
        </w:r>
      </w:del>
    </w:p>
    <w:p w14:paraId="11230020" w14:textId="7DC0312F" w:rsidR="00B54B05" w:rsidRPr="00B06406" w:rsidDel="00F934F6" w:rsidRDefault="00B54B05" w:rsidP="000A286A">
      <w:pPr>
        <w:numPr>
          <w:ilvl w:val="1"/>
          <w:numId w:val="12"/>
        </w:numPr>
        <w:ind w:left="810"/>
        <w:rPr>
          <w:del w:id="1862" w:author="Mike Banach" w:date="2022-04-19T14:12:00Z"/>
          <w:sz w:val="18"/>
          <w:szCs w:val="18"/>
        </w:rPr>
      </w:pPr>
      <w:del w:id="1863" w:author="Mike Banach" w:date="2022-04-19T14:12:00Z">
        <w:r w:rsidRPr="00B06406" w:rsidDel="00F934F6">
          <w:rPr>
            <w:sz w:val="18"/>
            <w:szCs w:val="18"/>
          </w:rPr>
          <w:delText>Columbia Upper Gorge Tributaries Fall Chinook</w:delText>
        </w:r>
      </w:del>
    </w:p>
    <w:p w14:paraId="06C89788" w14:textId="512BC8EA" w:rsidR="00B54B05" w:rsidRPr="00B06406" w:rsidDel="00F934F6" w:rsidRDefault="00B54B05" w:rsidP="000A286A">
      <w:pPr>
        <w:numPr>
          <w:ilvl w:val="1"/>
          <w:numId w:val="12"/>
        </w:numPr>
        <w:ind w:left="810"/>
        <w:rPr>
          <w:del w:id="1864" w:author="Mike Banach" w:date="2022-04-19T14:12:00Z"/>
          <w:sz w:val="18"/>
          <w:szCs w:val="18"/>
        </w:rPr>
      </w:pPr>
      <w:del w:id="1865" w:author="Mike Banach" w:date="2022-04-19T14:12:00Z">
        <w:r w:rsidRPr="00B06406" w:rsidDel="00F934F6">
          <w:rPr>
            <w:sz w:val="18"/>
            <w:szCs w:val="18"/>
          </w:rPr>
          <w:delText>Coweeman River Fall Chinook</w:delText>
        </w:r>
      </w:del>
    </w:p>
    <w:p w14:paraId="5869EFF5" w14:textId="17C7A821" w:rsidR="00B54B05" w:rsidRPr="00B06406" w:rsidDel="00F934F6" w:rsidRDefault="00B54B05" w:rsidP="000A286A">
      <w:pPr>
        <w:numPr>
          <w:ilvl w:val="1"/>
          <w:numId w:val="12"/>
        </w:numPr>
        <w:ind w:left="810"/>
        <w:rPr>
          <w:del w:id="1866" w:author="Mike Banach" w:date="2022-04-19T14:12:00Z"/>
          <w:sz w:val="18"/>
          <w:szCs w:val="18"/>
        </w:rPr>
      </w:pPr>
      <w:del w:id="1867" w:author="Mike Banach" w:date="2022-04-19T14:12:00Z">
        <w:r w:rsidRPr="00B06406" w:rsidDel="00F934F6">
          <w:rPr>
            <w:sz w:val="18"/>
            <w:szCs w:val="18"/>
          </w:rPr>
          <w:delText>Deschutes River Fall Chinook</w:delText>
        </w:r>
      </w:del>
    </w:p>
    <w:p w14:paraId="732762A4" w14:textId="6189BBC6" w:rsidR="00B54B05" w:rsidRPr="00B06406" w:rsidDel="00F934F6" w:rsidRDefault="00B54B05" w:rsidP="000A286A">
      <w:pPr>
        <w:numPr>
          <w:ilvl w:val="1"/>
          <w:numId w:val="12"/>
        </w:numPr>
        <w:ind w:left="810"/>
        <w:rPr>
          <w:del w:id="1868" w:author="Mike Banach" w:date="2022-04-19T14:12:00Z"/>
          <w:sz w:val="18"/>
          <w:szCs w:val="18"/>
        </w:rPr>
      </w:pPr>
      <w:del w:id="1869" w:author="Mike Banach" w:date="2022-04-19T14:12:00Z">
        <w:r w:rsidRPr="00B06406" w:rsidDel="00F934F6">
          <w:rPr>
            <w:sz w:val="18"/>
            <w:szCs w:val="18"/>
          </w:rPr>
          <w:delText>Elochoman River Fall Chinook</w:delText>
        </w:r>
      </w:del>
    </w:p>
    <w:p w14:paraId="49002936" w14:textId="7BF58733" w:rsidR="00B54B05" w:rsidRPr="00B06406" w:rsidDel="00F934F6" w:rsidRDefault="00B54B05" w:rsidP="000A286A">
      <w:pPr>
        <w:numPr>
          <w:ilvl w:val="1"/>
          <w:numId w:val="12"/>
        </w:numPr>
        <w:ind w:left="810"/>
        <w:rPr>
          <w:del w:id="1870" w:author="Mike Banach" w:date="2022-04-19T14:12:00Z"/>
          <w:sz w:val="18"/>
          <w:szCs w:val="18"/>
        </w:rPr>
      </w:pPr>
      <w:del w:id="1871" w:author="Mike Banach" w:date="2022-04-19T14:12:00Z">
        <w:r w:rsidRPr="00B06406" w:rsidDel="00F934F6">
          <w:rPr>
            <w:sz w:val="18"/>
            <w:szCs w:val="18"/>
          </w:rPr>
          <w:delText>Grande Ronde River Fall Chinook</w:delText>
        </w:r>
      </w:del>
    </w:p>
    <w:p w14:paraId="2639CB5E" w14:textId="15509B6D" w:rsidR="00B54B05" w:rsidRPr="00B06406" w:rsidDel="00F934F6" w:rsidRDefault="00B54B05" w:rsidP="000A286A">
      <w:pPr>
        <w:numPr>
          <w:ilvl w:val="1"/>
          <w:numId w:val="12"/>
        </w:numPr>
        <w:ind w:left="810"/>
        <w:rPr>
          <w:del w:id="1872" w:author="Mike Banach" w:date="2022-04-19T14:12:00Z"/>
          <w:sz w:val="18"/>
          <w:szCs w:val="18"/>
        </w:rPr>
      </w:pPr>
      <w:del w:id="1873" w:author="Mike Banach" w:date="2022-04-19T14:12:00Z">
        <w:r w:rsidRPr="00B06406" w:rsidDel="00F934F6">
          <w:rPr>
            <w:sz w:val="18"/>
            <w:szCs w:val="18"/>
          </w:rPr>
          <w:delText>Grays River Fall Chinook</w:delText>
        </w:r>
      </w:del>
    </w:p>
    <w:p w14:paraId="123BAB52" w14:textId="50676DA7" w:rsidR="00B54B05" w:rsidRPr="00B06406" w:rsidDel="00F934F6" w:rsidRDefault="00B54B05" w:rsidP="000A286A">
      <w:pPr>
        <w:numPr>
          <w:ilvl w:val="1"/>
          <w:numId w:val="12"/>
        </w:numPr>
        <w:ind w:left="810"/>
        <w:rPr>
          <w:del w:id="1874" w:author="Mike Banach" w:date="2022-04-19T14:12:00Z"/>
          <w:sz w:val="18"/>
          <w:szCs w:val="18"/>
        </w:rPr>
      </w:pPr>
      <w:del w:id="1875" w:author="Mike Banach" w:date="2022-04-19T14:12:00Z">
        <w:r w:rsidRPr="00B06406" w:rsidDel="00F934F6">
          <w:rPr>
            <w:sz w:val="18"/>
            <w:szCs w:val="18"/>
          </w:rPr>
          <w:delText>Hanford Reach Fall Chinook</w:delText>
        </w:r>
      </w:del>
    </w:p>
    <w:p w14:paraId="162817EC" w14:textId="2AE67D54" w:rsidR="00B54B05" w:rsidRPr="00B06406" w:rsidDel="00F934F6" w:rsidRDefault="00B54B05" w:rsidP="000A286A">
      <w:pPr>
        <w:numPr>
          <w:ilvl w:val="1"/>
          <w:numId w:val="12"/>
        </w:numPr>
        <w:ind w:left="810"/>
        <w:rPr>
          <w:del w:id="1876" w:author="Mike Banach" w:date="2022-04-19T14:12:00Z"/>
          <w:sz w:val="18"/>
          <w:szCs w:val="18"/>
        </w:rPr>
      </w:pPr>
      <w:del w:id="1877" w:author="Mike Banach" w:date="2022-04-19T14:12:00Z">
        <w:r w:rsidRPr="00B06406" w:rsidDel="00F934F6">
          <w:rPr>
            <w:sz w:val="18"/>
            <w:szCs w:val="18"/>
          </w:rPr>
          <w:delText>Hood River Fall Chinook</w:delText>
        </w:r>
      </w:del>
    </w:p>
    <w:p w14:paraId="1B2A75E1" w14:textId="6762DB4D" w:rsidR="00B54B05" w:rsidRPr="00B06406" w:rsidDel="00F934F6" w:rsidRDefault="00B54B05" w:rsidP="000A286A">
      <w:pPr>
        <w:numPr>
          <w:ilvl w:val="1"/>
          <w:numId w:val="12"/>
        </w:numPr>
        <w:ind w:left="810"/>
        <w:rPr>
          <w:del w:id="1878" w:author="Mike Banach" w:date="2022-04-19T14:12:00Z"/>
          <w:sz w:val="18"/>
          <w:szCs w:val="18"/>
        </w:rPr>
      </w:pPr>
      <w:del w:id="1879" w:author="Mike Banach" w:date="2022-04-19T14:12:00Z">
        <w:r w:rsidRPr="00B06406" w:rsidDel="00F934F6">
          <w:rPr>
            <w:sz w:val="18"/>
            <w:szCs w:val="18"/>
          </w:rPr>
          <w:delText>Imnaha River Fall Chinook</w:delText>
        </w:r>
      </w:del>
    </w:p>
    <w:p w14:paraId="46F8F49B" w14:textId="21F5257C" w:rsidR="00B54B05" w:rsidRPr="00B06406" w:rsidDel="00F934F6" w:rsidRDefault="00B54B05" w:rsidP="000A286A">
      <w:pPr>
        <w:numPr>
          <w:ilvl w:val="1"/>
          <w:numId w:val="12"/>
        </w:numPr>
        <w:ind w:left="810"/>
        <w:rPr>
          <w:del w:id="1880" w:author="Mike Banach" w:date="2022-04-19T14:12:00Z"/>
          <w:sz w:val="18"/>
          <w:szCs w:val="18"/>
        </w:rPr>
      </w:pPr>
      <w:del w:id="1881" w:author="Mike Banach" w:date="2022-04-19T14:12:00Z">
        <w:r w:rsidRPr="00B06406" w:rsidDel="00F934F6">
          <w:rPr>
            <w:sz w:val="18"/>
            <w:szCs w:val="18"/>
          </w:rPr>
          <w:delText>Kalama River Fall Chinook</w:delText>
        </w:r>
      </w:del>
    </w:p>
    <w:p w14:paraId="57CCBD2B" w14:textId="54ABB7A6" w:rsidR="00B54B05" w:rsidRPr="00B06406" w:rsidDel="00F934F6" w:rsidRDefault="00B54B05" w:rsidP="000A286A">
      <w:pPr>
        <w:numPr>
          <w:ilvl w:val="1"/>
          <w:numId w:val="12"/>
        </w:numPr>
        <w:ind w:left="810"/>
        <w:rPr>
          <w:del w:id="1882" w:author="Mike Banach" w:date="2022-04-19T14:12:00Z"/>
          <w:sz w:val="18"/>
          <w:szCs w:val="18"/>
        </w:rPr>
      </w:pPr>
      <w:del w:id="1883" w:author="Mike Banach" w:date="2022-04-19T14:12:00Z">
        <w:r w:rsidRPr="00B06406" w:rsidDel="00F934F6">
          <w:rPr>
            <w:sz w:val="18"/>
            <w:szCs w:val="18"/>
          </w:rPr>
          <w:delText>Klickitat River Fall Chinook</w:delText>
        </w:r>
      </w:del>
    </w:p>
    <w:p w14:paraId="6481F2CF" w14:textId="5AB13E95" w:rsidR="00B54B05" w:rsidRPr="00B06406" w:rsidDel="00F934F6" w:rsidRDefault="00B54B05" w:rsidP="000A286A">
      <w:pPr>
        <w:numPr>
          <w:ilvl w:val="1"/>
          <w:numId w:val="12"/>
        </w:numPr>
        <w:ind w:left="810"/>
        <w:rPr>
          <w:del w:id="1884" w:author="Mike Banach" w:date="2022-04-19T14:12:00Z"/>
          <w:sz w:val="18"/>
          <w:szCs w:val="18"/>
        </w:rPr>
      </w:pPr>
      <w:del w:id="1885" w:author="Mike Banach" w:date="2022-04-19T14:12:00Z">
        <w:r w:rsidRPr="00B06406" w:rsidDel="00F934F6">
          <w:rPr>
            <w:sz w:val="18"/>
            <w:szCs w:val="18"/>
          </w:rPr>
          <w:delText>Lewis River Early Fall Chinook</w:delText>
        </w:r>
      </w:del>
    </w:p>
    <w:p w14:paraId="684CE762" w14:textId="5CBACDD1" w:rsidR="00B54B05" w:rsidRPr="00B06406" w:rsidDel="00F934F6" w:rsidRDefault="00B54B05" w:rsidP="000A286A">
      <w:pPr>
        <w:numPr>
          <w:ilvl w:val="1"/>
          <w:numId w:val="12"/>
        </w:numPr>
        <w:ind w:left="810"/>
        <w:rPr>
          <w:del w:id="1886" w:author="Mike Banach" w:date="2022-04-19T14:12:00Z"/>
          <w:sz w:val="18"/>
          <w:szCs w:val="18"/>
        </w:rPr>
      </w:pPr>
      <w:del w:id="1887" w:author="Mike Banach" w:date="2022-04-19T14:12:00Z">
        <w:r w:rsidRPr="00B06406" w:rsidDel="00F934F6">
          <w:rPr>
            <w:sz w:val="18"/>
            <w:szCs w:val="18"/>
          </w:rPr>
          <w:delText>Lewis River Late Fall Chinook</w:delText>
        </w:r>
      </w:del>
    </w:p>
    <w:p w14:paraId="695581ED" w14:textId="0576B627" w:rsidR="00B54B05" w:rsidRPr="00B06406" w:rsidDel="00F934F6" w:rsidRDefault="00B54B05" w:rsidP="000A286A">
      <w:pPr>
        <w:numPr>
          <w:ilvl w:val="1"/>
          <w:numId w:val="12"/>
        </w:numPr>
        <w:ind w:left="810"/>
        <w:rPr>
          <w:del w:id="1888" w:author="Mike Banach" w:date="2022-04-19T14:12:00Z"/>
          <w:sz w:val="18"/>
          <w:szCs w:val="18"/>
        </w:rPr>
      </w:pPr>
      <w:del w:id="1889" w:author="Mike Banach" w:date="2022-04-19T14:12:00Z">
        <w:r w:rsidRPr="00B06406" w:rsidDel="00F934F6">
          <w:rPr>
            <w:sz w:val="18"/>
            <w:szCs w:val="18"/>
          </w:rPr>
          <w:delText>Lower Columbia Gorge Tributaries Fall Chinook</w:delText>
        </w:r>
      </w:del>
    </w:p>
    <w:p w14:paraId="10664D72" w14:textId="3636A6DF" w:rsidR="00B54B05" w:rsidRPr="00B06406" w:rsidDel="00F934F6" w:rsidRDefault="00B54B05" w:rsidP="000A286A">
      <w:pPr>
        <w:numPr>
          <w:ilvl w:val="1"/>
          <w:numId w:val="12"/>
        </w:numPr>
        <w:ind w:left="810"/>
        <w:rPr>
          <w:del w:id="1890" w:author="Mike Banach" w:date="2022-04-19T14:12:00Z"/>
          <w:sz w:val="18"/>
          <w:szCs w:val="18"/>
        </w:rPr>
      </w:pPr>
      <w:del w:id="1891" w:author="Mike Banach" w:date="2022-04-19T14:12:00Z">
        <w:r w:rsidRPr="00B06406" w:rsidDel="00F934F6">
          <w:rPr>
            <w:sz w:val="18"/>
            <w:szCs w:val="18"/>
          </w:rPr>
          <w:delText>Lower Cowlitz River Fall Chinook</w:delText>
        </w:r>
      </w:del>
    </w:p>
    <w:p w14:paraId="3FB5DAEB" w14:textId="69AC9565" w:rsidR="00B54B05" w:rsidRPr="00B06406" w:rsidDel="00F934F6" w:rsidRDefault="00B54B05" w:rsidP="000A286A">
      <w:pPr>
        <w:numPr>
          <w:ilvl w:val="1"/>
          <w:numId w:val="12"/>
        </w:numPr>
        <w:ind w:left="810"/>
        <w:rPr>
          <w:del w:id="1892" w:author="Mike Banach" w:date="2022-04-19T14:12:00Z"/>
          <w:sz w:val="18"/>
          <w:szCs w:val="18"/>
        </w:rPr>
      </w:pPr>
      <w:del w:id="1893" w:author="Mike Banach" w:date="2022-04-19T14:12:00Z">
        <w:r w:rsidRPr="00B06406" w:rsidDel="00F934F6">
          <w:rPr>
            <w:sz w:val="18"/>
            <w:szCs w:val="18"/>
          </w:rPr>
          <w:delText>Lower Snake River Fall Chinook</w:delText>
        </w:r>
      </w:del>
    </w:p>
    <w:p w14:paraId="3E9C2E4E" w14:textId="2EBEDC52" w:rsidR="00B54B05" w:rsidRPr="000B45D9" w:rsidDel="00F934F6" w:rsidRDefault="00B54B05" w:rsidP="000A286A">
      <w:pPr>
        <w:numPr>
          <w:ilvl w:val="1"/>
          <w:numId w:val="12"/>
        </w:numPr>
        <w:ind w:left="810"/>
        <w:rPr>
          <w:del w:id="1894" w:author="Mike Banach" w:date="2022-04-19T14:12:00Z"/>
          <w:sz w:val="18"/>
          <w:szCs w:val="18"/>
        </w:rPr>
      </w:pPr>
      <w:del w:id="1895" w:author="Mike Banach" w:date="2022-04-19T14:12:00Z">
        <w:r w:rsidRPr="00B06406" w:rsidDel="00F934F6">
          <w:rPr>
            <w:sz w:val="18"/>
            <w:szCs w:val="18"/>
          </w:rPr>
          <w:delText>Lower Yakima River Fall Chinook</w:delText>
        </w:r>
      </w:del>
    </w:p>
    <w:p w14:paraId="08A94460" w14:textId="6EEA8338" w:rsidR="00B54B05" w:rsidRPr="00B06406" w:rsidDel="00F934F6" w:rsidRDefault="00B54B05" w:rsidP="000A286A">
      <w:pPr>
        <w:numPr>
          <w:ilvl w:val="1"/>
          <w:numId w:val="12"/>
        </w:numPr>
        <w:ind w:left="810"/>
        <w:rPr>
          <w:del w:id="1896" w:author="Mike Banach" w:date="2022-04-19T14:12:00Z"/>
          <w:sz w:val="18"/>
          <w:szCs w:val="18"/>
        </w:rPr>
      </w:pPr>
      <w:del w:id="1897" w:author="Mike Banach" w:date="2022-04-19T14:12:00Z">
        <w:r w:rsidRPr="00B06406" w:rsidDel="00F934F6">
          <w:rPr>
            <w:sz w:val="18"/>
            <w:szCs w:val="18"/>
          </w:rPr>
          <w:delText>Mill Creek Fall Chinook</w:delText>
        </w:r>
      </w:del>
    </w:p>
    <w:p w14:paraId="60B0C8C7" w14:textId="35B8E3B8" w:rsidR="00B54B05" w:rsidRPr="00B06406" w:rsidDel="00F934F6" w:rsidRDefault="00B54B05" w:rsidP="000A286A">
      <w:pPr>
        <w:numPr>
          <w:ilvl w:val="1"/>
          <w:numId w:val="12"/>
        </w:numPr>
        <w:ind w:left="810"/>
        <w:rPr>
          <w:del w:id="1898" w:author="Mike Banach" w:date="2022-04-19T14:12:00Z"/>
          <w:sz w:val="18"/>
          <w:szCs w:val="18"/>
        </w:rPr>
      </w:pPr>
      <w:del w:id="1899" w:author="Mike Banach" w:date="2022-04-19T14:12:00Z">
        <w:r w:rsidRPr="00B06406" w:rsidDel="00F934F6">
          <w:rPr>
            <w:sz w:val="18"/>
            <w:szCs w:val="18"/>
          </w:rPr>
          <w:delText>Rock Creek Fall Chinook</w:delText>
        </w:r>
      </w:del>
    </w:p>
    <w:p w14:paraId="79135314" w14:textId="1104E4BC" w:rsidR="00B54B05" w:rsidRPr="00B06406" w:rsidDel="00F934F6" w:rsidRDefault="00B54B05" w:rsidP="000A286A">
      <w:pPr>
        <w:numPr>
          <w:ilvl w:val="1"/>
          <w:numId w:val="12"/>
        </w:numPr>
        <w:ind w:left="810"/>
        <w:rPr>
          <w:del w:id="1900" w:author="Mike Banach" w:date="2022-04-19T14:12:00Z"/>
          <w:sz w:val="18"/>
          <w:szCs w:val="18"/>
        </w:rPr>
      </w:pPr>
      <w:del w:id="1901" w:author="Mike Banach" w:date="2022-04-19T14:12:00Z">
        <w:r w:rsidRPr="00B06406" w:rsidDel="00F934F6">
          <w:rPr>
            <w:sz w:val="18"/>
            <w:szCs w:val="18"/>
          </w:rPr>
          <w:delText>Salmon Creek Early Fall Chinook</w:delText>
        </w:r>
      </w:del>
    </w:p>
    <w:p w14:paraId="75672FD5" w14:textId="03C7C071" w:rsidR="00B54B05" w:rsidRPr="00B06406" w:rsidDel="00F934F6" w:rsidRDefault="00B54B05" w:rsidP="000A286A">
      <w:pPr>
        <w:numPr>
          <w:ilvl w:val="1"/>
          <w:numId w:val="12"/>
        </w:numPr>
        <w:ind w:left="810"/>
        <w:rPr>
          <w:del w:id="1902" w:author="Mike Banach" w:date="2022-04-19T14:12:00Z"/>
          <w:sz w:val="18"/>
          <w:szCs w:val="18"/>
        </w:rPr>
      </w:pPr>
      <w:del w:id="1903" w:author="Mike Banach" w:date="2022-04-19T14:12:00Z">
        <w:r w:rsidRPr="00B06406" w:rsidDel="00F934F6">
          <w:rPr>
            <w:sz w:val="18"/>
            <w:szCs w:val="18"/>
          </w:rPr>
          <w:delText>Sandy River Early Fall Chinook</w:delText>
        </w:r>
      </w:del>
    </w:p>
    <w:p w14:paraId="12A2EB1A" w14:textId="212E4EBF" w:rsidR="00B54B05" w:rsidRPr="00B06406" w:rsidDel="00F934F6" w:rsidRDefault="00B54B05" w:rsidP="000A286A">
      <w:pPr>
        <w:numPr>
          <w:ilvl w:val="1"/>
          <w:numId w:val="12"/>
        </w:numPr>
        <w:ind w:left="810"/>
        <w:rPr>
          <w:del w:id="1904" w:author="Mike Banach" w:date="2022-04-19T14:12:00Z"/>
          <w:sz w:val="18"/>
          <w:szCs w:val="18"/>
        </w:rPr>
      </w:pPr>
      <w:del w:id="1905" w:author="Mike Banach" w:date="2022-04-19T14:12:00Z">
        <w:r w:rsidRPr="00B06406" w:rsidDel="00F934F6">
          <w:rPr>
            <w:sz w:val="18"/>
            <w:szCs w:val="18"/>
          </w:rPr>
          <w:delText>Scappoose Creek Fall Chinook</w:delText>
        </w:r>
      </w:del>
    </w:p>
    <w:p w14:paraId="0F220D81" w14:textId="088FC8DC" w:rsidR="00B54B05" w:rsidRPr="00B06406" w:rsidDel="00F934F6" w:rsidRDefault="00B54B05" w:rsidP="000A286A">
      <w:pPr>
        <w:numPr>
          <w:ilvl w:val="1"/>
          <w:numId w:val="12"/>
        </w:numPr>
        <w:ind w:left="810"/>
        <w:rPr>
          <w:del w:id="1906" w:author="Mike Banach" w:date="2022-04-19T14:12:00Z"/>
          <w:sz w:val="18"/>
          <w:szCs w:val="18"/>
        </w:rPr>
      </w:pPr>
      <w:del w:id="1907" w:author="Mike Banach" w:date="2022-04-19T14:12:00Z">
        <w:r w:rsidRPr="00B06406" w:rsidDel="00F934F6">
          <w:rPr>
            <w:sz w:val="18"/>
            <w:szCs w:val="18"/>
          </w:rPr>
          <w:delText>Snake Hell's Canyon Fall Chinook</w:delText>
        </w:r>
      </w:del>
    </w:p>
    <w:p w14:paraId="286CC52A" w14:textId="0F1960BD" w:rsidR="00B54B05" w:rsidRPr="00B06406" w:rsidDel="00F934F6" w:rsidRDefault="00B54B05" w:rsidP="000A286A">
      <w:pPr>
        <w:numPr>
          <w:ilvl w:val="1"/>
          <w:numId w:val="12"/>
        </w:numPr>
        <w:ind w:left="810"/>
        <w:rPr>
          <w:del w:id="1908" w:author="Mike Banach" w:date="2022-04-19T14:12:00Z"/>
          <w:sz w:val="18"/>
          <w:szCs w:val="18"/>
        </w:rPr>
      </w:pPr>
      <w:del w:id="1909" w:author="Mike Banach" w:date="2022-04-19T14:12:00Z">
        <w:r w:rsidRPr="00B06406" w:rsidDel="00F934F6">
          <w:rPr>
            <w:sz w:val="18"/>
            <w:szCs w:val="18"/>
          </w:rPr>
          <w:delText>Toutle River Fall Chinook</w:delText>
        </w:r>
      </w:del>
    </w:p>
    <w:p w14:paraId="6FD491AE" w14:textId="5BA0EAB5" w:rsidR="00B54B05" w:rsidRPr="00B06406" w:rsidDel="00F934F6" w:rsidRDefault="00B54B05" w:rsidP="000A286A">
      <w:pPr>
        <w:numPr>
          <w:ilvl w:val="1"/>
          <w:numId w:val="12"/>
        </w:numPr>
        <w:ind w:left="810"/>
        <w:rPr>
          <w:del w:id="1910" w:author="Mike Banach" w:date="2022-04-19T14:12:00Z"/>
          <w:sz w:val="18"/>
          <w:szCs w:val="18"/>
        </w:rPr>
      </w:pPr>
      <w:del w:id="1911" w:author="Mike Banach" w:date="2022-04-19T14:12:00Z">
        <w:r w:rsidRPr="00B06406" w:rsidDel="00F934F6">
          <w:rPr>
            <w:sz w:val="18"/>
            <w:szCs w:val="18"/>
          </w:rPr>
          <w:delText>Tucannon River Fall Chinook</w:delText>
        </w:r>
      </w:del>
    </w:p>
    <w:p w14:paraId="48E5AD9B" w14:textId="4758F67F" w:rsidR="00B54B05" w:rsidRPr="00B06406" w:rsidDel="00F934F6" w:rsidRDefault="00B54B05" w:rsidP="000A286A">
      <w:pPr>
        <w:numPr>
          <w:ilvl w:val="1"/>
          <w:numId w:val="12"/>
        </w:numPr>
        <w:ind w:left="810"/>
        <w:rPr>
          <w:del w:id="1912" w:author="Mike Banach" w:date="2022-04-19T14:12:00Z"/>
          <w:sz w:val="18"/>
          <w:szCs w:val="18"/>
        </w:rPr>
      </w:pPr>
      <w:del w:id="1913" w:author="Mike Banach" w:date="2022-04-19T14:12:00Z">
        <w:r w:rsidRPr="00B06406" w:rsidDel="00F934F6">
          <w:rPr>
            <w:sz w:val="18"/>
            <w:szCs w:val="18"/>
          </w:rPr>
          <w:delText>Umatilla River Fall Chinook</w:delText>
        </w:r>
      </w:del>
    </w:p>
    <w:p w14:paraId="2E41F4A4" w14:textId="70252EA6" w:rsidR="00B54B05" w:rsidRPr="00B06406" w:rsidDel="00F934F6" w:rsidRDefault="00B54B05" w:rsidP="000A286A">
      <w:pPr>
        <w:numPr>
          <w:ilvl w:val="1"/>
          <w:numId w:val="12"/>
        </w:numPr>
        <w:ind w:left="810"/>
        <w:rPr>
          <w:del w:id="1914" w:author="Mike Banach" w:date="2022-04-19T14:12:00Z"/>
          <w:sz w:val="18"/>
          <w:szCs w:val="18"/>
        </w:rPr>
      </w:pPr>
      <w:del w:id="1915" w:author="Mike Banach" w:date="2022-04-19T14:12:00Z">
        <w:r w:rsidRPr="00B06406" w:rsidDel="00F934F6">
          <w:rPr>
            <w:sz w:val="18"/>
            <w:szCs w:val="18"/>
          </w:rPr>
          <w:delText>Upper Cowlitz River Fall Chinook</w:delText>
        </w:r>
      </w:del>
    </w:p>
    <w:p w14:paraId="33530F8C" w14:textId="5D7B97C8" w:rsidR="00B54B05" w:rsidRPr="00B06406" w:rsidDel="00F934F6" w:rsidRDefault="00B54B05" w:rsidP="000A286A">
      <w:pPr>
        <w:numPr>
          <w:ilvl w:val="1"/>
          <w:numId w:val="12"/>
        </w:numPr>
        <w:ind w:left="810"/>
        <w:rPr>
          <w:del w:id="1916" w:author="Mike Banach" w:date="2022-04-19T14:12:00Z"/>
          <w:sz w:val="18"/>
          <w:szCs w:val="18"/>
        </w:rPr>
      </w:pPr>
      <w:del w:id="1917" w:author="Mike Banach" w:date="2022-04-19T14:12:00Z">
        <w:r w:rsidRPr="00B06406" w:rsidDel="00F934F6">
          <w:rPr>
            <w:sz w:val="18"/>
            <w:szCs w:val="18"/>
          </w:rPr>
          <w:delText>Washougal River Fall Chinook</w:delText>
        </w:r>
      </w:del>
    </w:p>
    <w:p w14:paraId="14882AC7" w14:textId="697AA8B3" w:rsidR="00B54B05" w:rsidRPr="00B06406" w:rsidDel="00F934F6" w:rsidRDefault="00B54B05" w:rsidP="000A286A">
      <w:pPr>
        <w:numPr>
          <w:ilvl w:val="1"/>
          <w:numId w:val="12"/>
        </w:numPr>
        <w:ind w:left="810"/>
        <w:rPr>
          <w:del w:id="1918" w:author="Mike Banach" w:date="2022-04-19T14:12:00Z"/>
          <w:sz w:val="18"/>
          <w:szCs w:val="18"/>
        </w:rPr>
      </w:pPr>
      <w:del w:id="1919" w:author="Mike Banach" w:date="2022-04-19T14:12:00Z">
        <w:r w:rsidRPr="00B06406" w:rsidDel="00F934F6">
          <w:rPr>
            <w:sz w:val="18"/>
            <w:szCs w:val="18"/>
          </w:rPr>
          <w:delText>White Salmon Bright Fall Chinook</w:delText>
        </w:r>
      </w:del>
    </w:p>
    <w:p w14:paraId="46DDE19E" w14:textId="21A6BB16" w:rsidR="00B54B05" w:rsidRPr="00B06406" w:rsidDel="00F934F6" w:rsidRDefault="00B54B05" w:rsidP="000A286A">
      <w:pPr>
        <w:keepNext/>
        <w:numPr>
          <w:ilvl w:val="1"/>
          <w:numId w:val="12"/>
        </w:numPr>
        <w:ind w:left="810"/>
        <w:rPr>
          <w:del w:id="1920" w:author="Mike Banach" w:date="2022-04-19T14:12:00Z"/>
          <w:sz w:val="18"/>
          <w:szCs w:val="18"/>
        </w:rPr>
      </w:pPr>
      <w:del w:id="1921" w:author="Mike Banach" w:date="2022-04-19T14:12:00Z">
        <w:r w:rsidRPr="00B06406" w:rsidDel="00F934F6">
          <w:rPr>
            <w:sz w:val="18"/>
            <w:szCs w:val="18"/>
          </w:rPr>
          <w:delText>White Salmon Tule Fall Chinook</w:delText>
        </w:r>
      </w:del>
    </w:p>
    <w:p w14:paraId="4925559F" w14:textId="5DB6CA1A" w:rsidR="003A7691" w:rsidRPr="00B06406" w:rsidDel="00F934F6" w:rsidRDefault="00B54B05" w:rsidP="000A286A">
      <w:pPr>
        <w:numPr>
          <w:ilvl w:val="1"/>
          <w:numId w:val="12"/>
        </w:numPr>
        <w:ind w:left="810"/>
        <w:rPr>
          <w:del w:id="1922" w:author="Mike Banach" w:date="2022-04-19T14:12:00Z"/>
          <w:sz w:val="18"/>
          <w:szCs w:val="18"/>
        </w:rPr>
      </w:pPr>
      <w:del w:id="1923" w:author="Mike Banach" w:date="2022-04-19T14:12:00Z">
        <w:r w:rsidRPr="00B06406" w:rsidDel="00F934F6">
          <w:rPr>
            <w:sz w:val="18"/>
            <w:szCs w:val="18"/>
          </w:rPr>
          <w:delText>Youngs Bay Fall Chinook</w:delText>
        </w:r>
      </w:del>
    </w:p>
    <w:p w14:paraId="38528BD4" w14:textId="487434C4" w:rsidR="00B54B05" w:rsidRPr="005B18BF" w:rsidDel="00F934F6" w:rsidRDefault="00B54B05" w:rsidP="000A286A">
      <w:pPr>
        <w:keepNext/>
        <w:numPr>
          <w:ilvl w:val="0"/>
          <w:numId w:val="12"/>
        </w:numPr>
        <w:ind w:left="450" w:hanging="270"/>
        <w:rPr>
          <w:del w:id="1924" w:author="Mike Banach" w:date="2022-04-19T14:12:00Z"/>
          <w:b/>
          <w:sz w:val="20"/>
        </w:rPr>
      </w:pPr>
      <w:del w:id="1925" w:author="Mike Banach" w:date="2022-04-19T14:12:00Z">
        <w:r w:rsidRPr="005B18BF" w:rsidDel="00F934F6">
          <w:rPr>
            <w:b/>
            <w:sz w:val="20"/>
          </w:rPr>
          <w:delText>Spring</w:delText>
        </w:r>
      </w:del>
    </w:p>
    <w:p w14:paraId="51CB2067" w14:textId="2D191D91" w:rsidR="00B54B05" w:rsidRPr="00B06406" w:rsidDel="00F934F6" w:rsidRDefault="00B54B05" w:rsidP="000A286A">
      <w:pPr>
        <w:keepNext/>
        <w:numPr>
          <w:ilvl w:val="1"/>
          <w:numId w:val="12"/>
        </w:numPr>
        <w:ind w:left="810"/>
        <w:rPr>
          <w:del w:id="1926" w:author="Mike Banach" w:date="2022-04-19T14:12:00Z"/>
          <w:sz w:val="18"/>
          <w:szCs w:val="18"/>
        </w:rPr>
      </w:pPr>
      <w:del w:id="1927" w:author="Mike Banach" w:date="2022-04-19T14:12:00Z">
        <w:r w:rsidRPr="00B06406" w:rsidDel="00F934F6">
          <w:rPr>
            <w:sz w:val="18"/>
            <w:szCs w:val="18"/>
          </w:rPr>
          <w:delText>American River Spring Chinook</w:delText>
        </w:r>
      </w:del>
    </w:p>
    <w:p w14:paraId="78A6E7D5" w14:textId="37901FC3" w:rsidR="00B54B05" w:rsidRPr="00B06406" w:rsidDel="00F934F6" w:rsidRDefault="00B54B05" w:rsidP="000A286A">
      <w:pPr>
        <w:numPr>
          <w:ilvl w:val="1"/>
          <w:numId w:val="12"/>
        </w:numPr>
        <w:ind w:left="810"/>
        <w:rPr>
          <w:del w:id="1928" w:author="Mike Banach" w:date="2022-04-19T14:12:00Z"/>
          <w:sz w:val="18"/>
          <w:szCs w:val="18"/>
        </w:rPr>
      </w:pPr>
      <w:del w:id="1929" w:author="Mike Banach" w:date="2022-04-19T14:12:00Z">
        <w:r w:rsidRPr="00B06406" w:rsidDel="00F934F6">
          <w:rPr>
            <w:sz w:val="18"/>
            <w:szCs w:val="18"/>
          </w:rPr>
          <w:delText>Calapooia River Spring Chinook</w:delText>
        </w:r>
      </w:del>
    </w:p>
    <w:p w14:paraId="3618BD1B" w14:textId="2F1F5EBF" w:rsidR="00B54B05" w:rsidRPr="00B06406" w:rsidDel="00F934F6" w:rsidRDefault="00B54B05" w:rsidP="000A286A">
      <w:pPr>
        <w:numPr>
          <w:ilvl w:val="1"/>
          <w:numId w:val="12"/>
        </w:numPr>
        <w:ind w:left="810"/>
        <w:rPr>
          <w:del w:id="1930" w:author="Mike Banach" w:date="2022-04-19T14:12:00Z"/>
          <w:sz w:val="18"/>
          <w:szCs w:val="18"/>
        </w:rPr>
      </w:pPr>
      <w:del w:id="1931" w:author="Mike Banach" w:date="2022-04-19T14:12:00Z">
        <w:r w:rsidRPr="00B06406" w:rsidDel="00F934F6">
          <w:rPr>
            <w:sz w:val="18"/>
            <w:szCs w:val="18"/>
          </w:rPr>
          <w:delText>Catherine Creek Spring Chinook</w:delText>
        </w:r>
      </w:del>
    </w:p>
    <w:p w14:paraId="6E1B8FD8" w14:textId="69CA5542" w:rsidR="00B54B05" w:rsidRPr="00B06406" w:rsidDel="00F934F6" w:rsidRDefault="00B54B05" w:rsidP="000A286A">
      <w:pPr>
        <w:numPr>
          <w:ilvl w:val="1"/>
          <w:numId w:val="12"/>
        </w:numPr>
        <w:ind w:left="810"/>
        <w:rPr>
          <w:del w:id="1932" w:author="Mike Banach" w:date="2022-04-19T14:12:00Z"/>
          <w:sz w:val="18"/>
          <w:szCs w:val="18"/>
        </w:rPr>
      </w:pPr>
      <w:del w:id="1933" w:author="Mike Banach" w:date="2022-04-19T14:12:00Z">
        <w:r w:rsidRPr="00B06406" w:rsidDel="00F934F6">
          <w:rPr>
            <w:sz w:val="18"/>
            <w:szCs w:val="18"/>
          </w:rPr>
          <w:delText>Cispus River Spring Chinook</w:delText>
        </w:r>
      </w:del>
    </w:p>
    <w:p w14:paraId="326A45E9" w14:textId="1235C089" w:rsidR="00B54B05" w:rsidRPr="00B06406" w:rsidDel="00F934F6" w:rsidRDefault="00B54B05" w:rsidP="000A286A">
      <w:pPr>
        <w:numPr>
          <w:ilvl w:val="1"/>
          <w:numId w:val="12"/>
        </w:numPr>
        <w:ind w:left="810"/>
        <w:rPr>
          <w:del w:id="1934" w:author="Mike Banach" w:date="2022-04-19T14:12:00Z"/>
          <w:sz w:val="18"/>
          <w:szCs w:val="18"/>
        </w:rPr>
      </w:pPr>
      <w:del w:id="1935" w:author="Mike Banach" w:date="2022-04-19T14:12:00Z">
        <w:r w:rsidRPr="00B06406" w:rsidDel="00F934F6">
          <w:rPr>
            <w:sz w:val="18"/>
            <w:szCs w:val="18"/>
          </w:rPr>
          <w:delText>Clackamas River Spring Chinook</w:delText>
        </w:r>
      </w:del>
    </w:p>
    <w:p w14:paraId="3208B99D" w14:textId="33280F67" w:rsidR="00B54B05" w:rsidRPr="00B06406" w:rsidDel="00F934F6" w:rsidRDefault="00B54B05" w:rsidP="000A286A">
      <w:pPr>
        <w:numPr>
          <w:ilvl w:val="1"/>
          <w:numId w:val="12"/>
        </w:numPr>
        <w:ind w:left="810"/>
        <w:rPr>
          <w:del w:id="1936" w:author="Mike Banach" w:date="2022-04-19T14:12:00Z"/>
          <w:sz w:val="18"/>
          <w:szCs w:val="18"/>
        </w:rPr>
      </w:pPr>
      <w:del w:id="1937" w:author="Mike Banach" w:date="2022-04-19T14:12:00Z">
        <w:r w:rsidRPr="00B06406" w:rsidDel="00F934F6">
          <w:rPr>
            <w:sz w:val="18"/>
            <w:szCs w:val="18"/>
          </w:rPr>
          <w:delText>East Fork Salmon River Spring Chinook</w:delText>
        </w:r>
      </w:del>
    </w:p>
    <w:p w14:paraId="13C577D5" w14:textId="22E3AEC6" w:rsidR="00B54B05" w:rsidRPr="00B06406" w:rsidDel="00F934F6" w:rsidRDefault="00B54B05" w:rsidP="000A286A">
      <w:pPr>
        <w:numPr>
          <w:ilvl w:val="1"/>
          <w:numId w:val="12"/>
        </w:numPr>
        <w:ind w:left="810"/>
        <w:rPr>
          <w:del w:id="1938" w:author="Mike Banach" w:date="2022-04-19T14:12:00Z"/>
          <w:sz w:val="18"/>
          <w:szCs w:val="18"/>
        </w:rPr>
      </w:pPr>
      <w:del w:id="1939" w:author="Mike Banach" w:date="2022-04-19T14:12:00Z">
        <w:r w:rsidRPr="00B06406" w:rsidDel="00F934F6">
          <w:rPr>
            <w:sz w:val="18"/>
            <w:szCs w:val="18"/>
          </w:rPr>
          <w:delText>Entiat River Spring Chinook</w:delText>
        </w:r>
      </w:del>
    </w:p>
    <w:p w14:paraId="1992D7E9" w14:textId="13B498EE" w:rsidR="00B54B05" w:rsidRPr="00B06406" w:rsidDel="00F934F6" w:rsidRDefault="00B54B05" w:rsidP="000A286A">
      <w:pPr>
        <w:numPr>
          <w:ilvl w:val="1"/>
          <w:numId w:val="12"/>
        </w:numPr>
        <w:ind w:left="810"/>
        <w:rPr>
          <w:del w:id="1940" w:author="Mike Banach" w:date="2022-04-19T14:12:00Z"/>
          <w:sz w:val="18"/>
          <w:szCs w:val="18"/>
        </w:rPr>
      </w:pPr>
      <w:del w:id="1941" w:author="Mike Banach" w:date="2022-04-19T14:12:00Z">
        <w:r w:rsidRPr="00B06406" w:rsidDel="00F934F6">
          <w:rPr>
            <w:sz w:val="18"/>
            <w:szCs w:val="18"/>
          </w:rPr>
          <w:delText>Granite Creek John Day Spring Chinook</w:delText>
        </w:r>
      </w:del>
    </w:p>
    <w:p w14:paraId="3171BB98" w14:textId="125BA261" w:rsidR="00B54B05" w:rsidRPr="00B06406" w:rsidDel="00F934F6" w:rsidRDefault="00B54B05" w:rsidP="000A286A">
      <w:pPr>
        <w:numPr>
          <w:ilvl w:val="1"/>
          <w:numId w:val="12"/>
        </w:numPr>
        <w:ind w:left="810"/>
        <w:rPr>
          <w:del w:id="1942" w:author="Mike Banach" w:date="2022-04-19T14:12:00Z"/>
          <w:sz w:val="18"/>
          <w:szCs w:val="18"/>
        </w:rPr>
      </w:pPr>
      <w:del w:id="1943" w:author="Mike Banach" w:date="2022-04-19T14:12:00Z">
        <w:r w:rsidRPr="00B06406" w:rsidDel="00F934F6">
          <w:rPr>
            <w:sz w:val="18"/>
            <w:szCs w:val="18"/>
          </w:rPr>
          <w:delText>Hood River Spring Chinook</w:delText>
        </w:r>
      </w:del>
    </w:p>
    <w:p w14:paraId="733687AA" w14:textId="60711464" w:rsidR="00B54B05" w:rsidRPr="00B06406" w:rsidDel="00F934F6" w:rsidRDefault="00B54B05" w:rsidP="000A286A">
      <w:pPr>
        <w:numPr>
          <w:ilvl w:val="1"/>
          <w:numId w:val="12"/>
        </w:numPr>
        <w:ind w:left="810"/>
        <w:rPr>
          <w:del w:id="1944" w:author="Mike Banach" w:date="2022-04-19T14:12:00Z"/>
          <w:sz w:val="18"/>
          <w:szCs w:val="18"/>
        </w:rPr>
      </w:pPr>
      <w:del w:id="1945" w:author="Mike Banach" w:date="2022-04-19T14:12:00Z">
        <w:r w:rsidRPr="00B06406" w:rsidDel="00F934F6">
          <w:rPr>
            <w:sz w:val="18"/>
            <w:szCs w:val="18"/>
          </w:rPr>
          <w:delText>Kalama River Spring Chinook</w:delText>
        </w:r>
      </w:del>
    </w:p>
    <w:p w14:paraId="0DFF6F9C" w14:textId="6D282029" w:rsidR="00B54B05" w:rsidRPr="00B06406" w:rsidDel="00F934F6" w:rsidRDefault="00B54B05" w:rsidP="000A286A">
      <w:pPr>
        <w:numPr>
          <w:ilvl w:val="1"/>
          <w:numId w:val="12"/>
        </w:numPr>
        <w:ind w:left="810"/>
        <w:rPr>
          <w:del w:id="1946" w:author="Mike Banach" w:date="2022-04-19T14:12:00Z"/>
          <w:sz w:val="18"/>
          <w:szCs w:val="18"/>
        </w:rPr>
      </w:pPr>
      <w:del w:id="1947" w:author="Mike Banach" w:date="2022-04-19T14:12:00Z">
        <w:r w:rsidRPr="00B06406" w:rsidDel="00F934F6">
          <w:rPr>
            <w:sz w:val="18"/>
            <w:szCs w:val="18"/>
          </w:rPr>
          <w:delText>Klickitat River Spring Chinook</w:delText>
        </w:r>
      </w:del>
    </w:p>
    <w:p w14:paraId="1B69680D" w14:textId="3766AAF3" w:rsidR="00B54B05" w:rsidRPr="00B06406" w:rsidDel="00F934F6" w:rsidRDefault="00B54B05" w:rsidP="000A286A">
      <w:pPr>
        <w:numPr>
          <w:ilvl w:val="1"/>
          <w:numId w:val="12"/>
        </w:numPr>
        <w:ind w:left="810"/>
        <w:rPr>
          <w:del w:id="1948" w:author="Mike Banach" w:date="2022-04-19T14:12:00Z"/>
          <w:sz w:val="18"/>
          <w:szCs w:val="18"/>
        </w:rPr>
      </w:pPr>
      <w:del w:id="1949" w:author="Mike Banach" w:date="2022-04-19T14:12:00Z">
        <w:r w:rsidRPr="00B06406" w:rsidDel="00F934F6">
          <w:rPr>
            <w:sz w:val="18"/>
            <w:szCs w:val="18"/>
          </w:rPr>
          <w:delText>Lewis River Spring Chinook</w:delText>
        </w:r>
      </w:del>
    </w:p>
    <w:p w14:paraId="35C96CED" w14:textId="69B72667" w:rsidR="00B54B05" w:rsidRPr="00B06406" w:rsidDel="00F934F6" w:rsidRDefault="00B54B05" w:rsidP="000A286A">
      <w:pPr>
        <w:numPr>
          <w:ilvl w:val="1"/>
          <w:numId w:val="12"/>
        </w:numPr>
        <w:ind w:left="810"/>
        <w:rPr>
          <w:del w:id="1950" w:author="Mike Banach" w:date="2022-04-19T14:12:00Z"/>
          <w:sz w:val="18"/>
          <w:szCs w:val="18"/>
        </w:rPr>
      </w:pPr>
      <w:del w:id="1951" w:author="Mike Banach" w:date="2022-04-19T14:12:00Z">
        <w:r w:rsidRPr="00B06406" w:rsidDel="00F934F6">
          <w:rPr>
            <w:sz w:val="18"/>
            <w:szCs w:val="18"/>
          </w:rPr>
          <w:delText>Little White Salmon River Spring Chinook</w:delText>
        </w:r>
      </w:del>
    </w:p>
    <w:p w14:paraId="0B648E67" w14:textId="32491A41" w:rsidR="00B54B05" w:rsidRPr="00B06406" w:rsidDel="00F934F6" w:rsidRDefault="00B54B05" w:rsidP="000A286A">
      <w:pPr>
        <w:numPr>
          <w:ilvl w:val="1"/>
          <w:numId w:val="12"/>
        </w:numPr>
        <w:ind w:left="810"/>
        <w:rPr>
          <w:del w:id="1952" w:author="Mike Banach" w:date="2022-04-19T14:12:00Z"/>
          <w:sz w:val="18"/>
          <w:szCs w:val="18"/>
        </w:rPr>
      </w:pPr>
      <w:del w:id="1953" w:author="Mike Banach" w:date="2022-04-19T14:12:00Z">
        <w:r w:rsidRPr="00B06406" w:rsidDel="00F934F6">
          <w:rPr>
            <w:sz w:val="18"/>
            <w:szCs w:val="18"/>
          </w:rPr>
          <w:delText>Lolo Creek Spring Chinook</w:delText>
        </w:r>
      </w:del>
    </w:p>
    <w:p w14:paraId="2BB7B1C7" w14:textId="39810B7A" w:rsidR="00B54B05" w:rsidRPr="00B06406" w:rsidDel="00F934F6" w:rsidRDefault="00B54B05" w:rsidP="000A286A">
      <w:pPr>
        <w:numPr>
          <w:ilvl w:val="1"/>
          <w:numId w:val="12"/>
        </w:numPr>
        <w:ind w:left="810"/>
        <w:rPr>
          <w:del w:id="1954" w:author="Mike Banach" w:date="2022-04-19T14:12:00Z"/>
          <w:sz w:val="18"/>
          <w:szCs w:val="18"/>
        </w:rPr>
      </w:pPr>
      <w:del w:id="1955" w:author="Mike Banach" w:date="2022-04-19T14:12:00Z">
        <w:r w:rsidRPr="00B06406" w:rsidDel="00F934F6">
          <w:rPr>
            <w:sz w:val="18"/>
            <w:szCs w:val="18"/>
          </w:rPr>
          <w:delText>Lookingglass Creek Spring Chinook</w:delText>
        </w:r>
      </w:del>
    </w:p>
    <w:p w14:paraId="412BE726" w14:textId="26A21553" w:rsidR="00B54B05" w:rsidRPr="00B06406" w:rsidDel="00F934F6" w:rsidRDefault="00B54B05" w:rsidP="000A286A">
      <w:pPr>
        <w:numPr>
          <w:ilvl w:val="1"/>
          <w:numId w:val="12"/>
        </w:numPr>
        <w:ind w:left="810"/>
        <w:rPr>
          <w:del w:id="1956" w:author="Mike Banach" w:date="2022-04-19T14:12:00Z"/>
          <w:sz w:val="18"/>
          <w:szCs w:val="18"/>
        </w:rPr>
      </w:pPr>
      <w:del w:id="1957" w:author="Mike Banach" w:date="2022-04-19T14:12:00Z">
        <w:r w:rsidRPr="00B06406" w:rsidDel="00F934F6">
          <w:rPr>
            <w:sz w:val="18"/>
            <w:szCs w:val="18"/>
          </w:rPr>
          <w:delText>Malheur River Spring Chinook</w:delText>
        </w:r>
      </w:del>
    </w:p>
    <w:p w14:paraId="4C4F7E10" w14:textId="3318C800" w:rsidR="00B54B05" w:rsidRPr="00B06406" w:rsidDel="00F934F6" w:rsidRDefault="00B54B05" w:rsidP="000A286A">
      <w:pPr>
        <w:numPr>
          <w:ilvl w:val="1"/>
          <w:numId w:val="12"/>
        </w:numPr>
        <w:ind w:left="810"/>
        <w:rPr>
          <w:del w:id="1958" w:author="Mike Banach" w:date="2022-04-19T14:12:00Z"/>
          <w:sz w:val="18"/>
          <w:szCs w:val="18"/>
        </w:rPr>
      </w:pPr>
      <w:del w:id="1959" w:author="Mike Banach" w:date="2022-04-19T14:12:00Z">
        <w:r w:rsidRPr="00B06406" w:rsidDel="00F934F6">
          <w:rPr>
            <w:sz w:val="18"/>
            <w:szCs w:val="18"/>
          </w:rPr>
          <w:delText>McKenzie River Spring Chinook</w:delText>
        </w:r>
      </w:del>
    </w:p>
    <w:p w14:paraId="20A3FCD0" w14:textId="58BD8057" w:rsidR="00B54B05" w:rsidRPr="00B06406" w:rsidDel="00F934F6" w:rsidRDefault="00B54B05" w:rsidP="000A286A">
      <w:pPr>
        <w:numPr>
          <w:ilvl w:val="1"/>
          <w:numId w:val="12"/>
        </w:numPr>
        <w:ind w:left="810"/>
        <w:rPr>
          <w:del w:id="1960" w:author="Mike Banach" w:date="2022-04-19T14:12:00Z"/>
          <w:sz w:val="18"/>
          <w:szCs w:val="18"/>
        </w:rPr>
      </w:pPr>
      <w:del w:id="1961" w:author="Mike Banach" w:date="2022-04-19T14:12:00Z">
        <w:r w:rsidRPr="00B06406" w:rsidDel="00F934F6">
          <w:rPr>
            <w:sz w:val="18"/>
            <w:szCs w:val="18"/>
          </w:rPr>
          <w:delText>Methow River Spring Chinook</w:delText>
        </w:r>
      </w:del>
    </w:p>
    <w:p w14:paraId="4E26789A" w14:textId="78F1695C" w:rsidR="00B54B05" w:rsidRPr="00B06406" w:rsidDel="00F934F6" w:rsidRDefault="00B54B05" w:rsidP="000A286A">
      <w:pPr>
        <w:numPr>
          <w:ilvl w:val="1"/>
          <w:numId w:val="12"/>
        </w:numPr>
        <w:ind w:left="810"/>
        <w:rPr>
          <w:del w:id="1962" w:author="Mike Banach" w:date="2022-04-19T14:12:00Z"/>
          <w:sz w:val="18"/>
          <w:szCs w:val="18"/>
        </w:rPr>
      </w:pPr>
      <w:del w:id="1963" w:author="Mike Banach" w:date="2022-04-19T14:12:00Z">
        <w:r w:rsidRPr="00B06406" w:rsidDel="00F934F6">
          <w:rPr>
            <w:sz w:val="18"/>
            <w:szCs w:val="18"/>
          </w:rPr>
          <w:delText>Middle Fork John Day Spring Chinook</w:delText>
        </w:r>
      </w:del>
    </w:p>
    <w:p w14:paraId="34ED78E6" w14:textId="758F78D1" w:rsidR="00B54B05" w:rsidRPr="00B06406" w:rsidDel="00F934F6" w:rsidRDefault="00B54B05" w:rsidP="000A286A">
      <w:pPr>
        <w:numPr>
          <w:ilvl w:val="1"/>
          <w:numId w:val="12"/>
        </w:numPr>
        <w:ind w:left="810"/>
        <w:rPr>
          <w:del w:id="1964" w:author="Mike Banach" w:date="2022-04-19T14:12:00Z"/>
          <w:sz w:val="18"/>
          <w:szCs w:val="18"/>
        </w:rPr>
      </w:pPr>
      <w:del w:id="1965" w:author="Mike Banach" w:date="2022-04-19T14:12:00Z">
        <w:r w:rsidRPr="00B06406" w:rsidDel="00F934F6">
          <w:rPr>
            <w:sz w:val="18"/>
            <w:szCs w:val="18"/>
          </w:rPr>
          <w:delText>Middle Fork Willamette River Spring Chinook</w:delText>
        </w:r>
      </w:del>
    </w:p>
    <w:p w14:paraId="1543D7F0" w14:textId="1C1ADCB8" w:rsidR="00B54B05" w:rsidRPr="00B06406" w:rsidDel="00F934F6" w:rsidRDefault="00B54B05" w:rsidP="000A286A">
      <w:pPr>
        <w:numPr>
          <w:ilvl w:val="1"/>
          <w:numId w:val="12"/>
        </w:numPr>
        <w:ind w:left="810"/>
        <w:rPr>
          <w:del w:id="1966" w:author="Mike Banach" w:date="2022-04-19T14:12:00Z"/>
          <w:sz w:val="18"/>
          <w:szCs w:val="18"/>
        </w:rPr>
      </w:pPr>
      <w:del w:id="1967" w:author="Mike Banach" w:date="2022-04-19T14:12:00Z">
        <w:r w:rsidRPr="00B06406" w:rsidDel="00F934F6">
          <w:rPr>
            <w:sz w:val="18"/>
            <w:szCs w:val="18"/>
          </w:rPr>
          <w:delText>Minam River Spring Chinook</w:delText>
        </w:r>
      </w:del>
    </w:p>
    <w:p w14:paraId="66BFD77E" w14:textId="4D923CCF" w:rsidR="00B54B05" w:rsidRPr="00B06406" w:rsidDel="00F934F6" w:rsidRDefault="00B54B05" w:rsidP="000A286A">
      <w:pPr>
        <w:numPr>
          <w:ilvl w:val="1"/>
          <w:numId w:val="12"/>
        </w:numPr>
        <w:ind w:left="810"/>
        <w:rPr>
          <w:del w:id="1968" w:author="Mike Banach" w:date="2022-04-19T14:12:00Z"/>
          <w:sz w:val="18"/>
          <w:szCs w:val="18"/>
        </w:rPr>
      </w:pPr>
      <w:del w:id="1969" w:author="Mike Banach" w:date="2022-04-19T14:12:00Z">
        <w:r w:rsidRPr="00B06406" w:rsidDel="00F934F6">
          <w:rPr>
            <w:sz w:val="18"/>
            <w:szCs w:val="18"/>
          </w:rPr>
          <w:delText>Molalla/Pudding River Spring Chinook</w:delText>
        </w:r>
      </w:del>
    </w:p>
    <w:p w14:paraId="68BAFDA6" w14:textId="7E33B35A" w:rsidR="00B54B05" w:rsidRPr="00B06406" w:rsidDel="00F934F6" w:rsidRDefault="00B54B05" w:rsidP="000A286A">
      <w:pPr>
        <w:numPr>
          <w:ilvl w:val="1"/>
          <w:numId w:val="12"/>
        </w:numPr>
        <w:ind w:left="810"/>
        <w:rPr>
          <w:del w:id="1970" w:author="Mike Banach" w:date="2022-04-19T14:12:00Z"/>
          <w:sz w:val="18"/>
          <w:szCs w:val="18"/>
        </w:rPr>
      </w:pPr>
      <w:del w:id="1971" w:author="Mike Banach" w:date="2022-04-19T14:12:00Z">
        <w:r w:rsidRPr="00B06406" w:rsidDel="00F934F6">
          <w:rPr>
            <w:sz w:val="18"/>
            <w:szCs w:val="18"/>
          </w:rPr>
          <w:delText>Naches River Spring Chinook</w:delText>
        </w:r>
      </w:del>
    </w:p>
    <w:p w14:paraId="68A1B353" w14:textId="207481F4" w:rsidR="00B54B05" w:rsidRPr="00B06406" w:rsidDel="00F934F6" w:rsidRDefault="00B54B05" w:rsidP="000A286A">
      <w:pPr>
        <w:numPr>
          <w:ilvl w:val="1"/>
          <w:numId w:val="12"/>
        </w:numPr>
        <w:ind w:left="810"/>
        <w:rPr>
          <w:del w:id="1972" w:author="Mike Banach" w:date="2022-04-19T14:12:00Z"/>
          <w:sz w:val="18"/>
          <w:szCs w:val="18"/>
        </w:rPr>
      </w:pPr>
      <w:del w:id="1973" w:author="Mike Banach" w:date="2022-04-19T14:12:00Z">
        <w:r w:rsidRPr="00B06406" w:rsidDel="00F934F6">
          <w:rPr>
            <w:sz w:val="18"/>
            <w:szCs w:val="18"/>
          </w:rPr>
          <w:delText>North Fork John Day Spring Chinook</w:delText>
        </w:r>
      </w:del>
    </w:p>
    <w:p w14:paraId="1E69782E" w14:textId="30AA23AA" w:rsidR="00B54B05" w:rsidRPr="00B06406" w:rsidDel="00F934F6" w:rsidRDefault="00B54B05" w:rsidP="000A286A">
      <w:pPr>
        <w:numPr>
          <w:ilvl w:val="1"/>
          <w:numId w:val="12"/>
        </w:numPr>
        <w:ind w:left="810"/>
        <w:rPr>
          <w:del w:id="1974" w:author="Mike Banach" w:date="2022-04-19T14:12:00Z"/>
          <w:sz w:val="18"/>
          <w:szCs w:val="18"/>
        </w:rPr>
      </w:pPr>
      <w:del w:id="1975" w:author="Mike Banach" w:date="2022-04-19T14:12:00Z">
        <w:r w:rsidRPr="00B06406" w:rsidDel="00F934F6">
          <w:rPr>
            <w:sz w:val="18"/>
            <w:szCs w:val="18"/>
          </w:rPr>
          <w:delText>North Santiam River Spring Chinook</w:delText>
        </w:r>
      </w:del>
    </w:p>
    <w:p w14:paraId="4F344E4F" w14:textId="0A27092D" w:rsidR="00B54B05" w:rsidRPr="00B06406" w:rsidDel="00F934F6" w:rsidRDefault="00B54B05" w:rsidP="000A286A">
      <w:pPr>
        <w:numPr>
          <w:ilvl w:val="1"/>
          <w:numId w:val="12"/>
        </w:numPr>
        <w:ind w:left="810"/>
        <w:rPr>
          <w:del w:id="1976" w:author="Mike Banach" w:date="2022-04-19T14:12:00Z"/>
          <w:sz w:val="18"/>
          <w:szCs w:val="18"/>
        </w:rPr>
      </w:pPr>
      <w:del w:id="1977" w:author="Mike Banach" w:date="2022-04-19T14:12:00Z">
        <w:r w:rsidRPr="00B06406" w:rsidDel="00F934F6">
          <w:rPr>
            <w:sz w:val="18"/>
            <w:szCs w:val="18"/>
          </w:rPr>
          <w:delText>Okanogan River Spring Chinook</w:delText>
        </w:r>
      </w:del>
    </w:p>
    <w:p w14:paraId="24ACFF1F" w14:textId="1697C3B7" w:rsidR="00B54B05" w:rsidRPr="00B06406" w:rsidDel="00F934F6" w:rsidRDefault="00B54B05" w:rsidP="000A286A">
      <w:pPr>
        <w:numPr>
          <w:ilvl w:val="1"/>
          <w:numId w:val="12"/>
        </w:numPr>
        <w:ind w:left="810"/>
        <w:rPr>
          <w:del w:id="1978" w:author="Mike Banach" w:date="2022-04-19T14:12:00Z"/>
          <w:sz w:val="18"/>
          <w:szCs w:val="18"/>
        </w:rPr>
      </w:pPr>
      <w:del w:id="1979" w:author="Mike Banach" w:date="2022-04-19T14:12:00Z">
        <w:r w:rsidRPr="00B06406" w:rsidDel="00F934F6">
          <w:rPr>
            <w:sz w:val="18"/>
            <w:szCs w:val="18"/>
          </w:rPr>
          <w:delText>Potlatch River Spring Chinook</w:delText>
        </w:r>
      </w:del>
    </w:p>
    <w:p w14:paraId="1BC41A9C" w14:textId="573BF814" w:rsidR="00B54B05" w:rsidRPr="00B06406" w:rsidDel="00F934F6" w:rsidRDefault="00B54B05" w:rsidP="000A286A">
      <w:pPr>
        <w:numPr>
          <w:ilvl w:val="1"/>
          <w:numId w:val="12"/>
        </w:numPr>
        <w:ind w:left="810"/>
        <w:rPr>
          <w:del w:id="1980" w:author="Mike Banach" w:date="2022-04-19T14:12:00Z"/>
          <w:sz w:val="18"/>
          <w:szCs w:val="18"/>
        </w:rPr>
      </w:pPr>
      <w:del w:id="1981" w:author="Mike Banach" w:date="2022-04-19T14:12:00Z">
        <w:r w:rsidRPr="00B06406" w:rsidDel="00F934F6">
          <w:rPr>
            <w:sz w:val="18"/>
            <w:szCs w:val="18"/>
          </w:rPr>
          <w:delText>Sandy River Spring Chinook</w:delText>
        </w:r>
      </w:del>
    </w:p>
    <w:p w14:paraId="4D3D9E0D" w14:textId="32A904BD" w:rsidR="00B54B05" w:rsidRPr="00B06406" w:rsidDel="00F934F6" w:rsidRDefault="00B54B05" w:rsidP="000A286A">
      <w:pPr>
        <w:numPr>
          <w:ilvl w:val="1"/>
          <w:numId w:val="12"/>
        </w:numPr>
        <w:ind w:left="810"/>
        <w:rPr>
          <w:del w:id="1982" w:author="Mike Banach" w:date="2022-04-19T14:12:00Z"/>
          <w:sz w:val="18"/>
          <w:szCs w:val="18"/>
        </w:rPr>
      </w:pPr>
      <w:del w:id="1983" w:author="Mike Banach" w:date="2022-04-19T14:12:00Z">
        <w:r w:rsidRPr="00B06406" w:rsidDel="00F934F6">
          <w:rPr>
            <w:sz w:val="18"/>
            <w:szCs w:val="18"/>
          </w:rPr>
          <w:delText>Shitike Creek Spring Chinook</w:delText>
        </w:r>
      </w:del>
    </w:p>
    <w:p w14:paraId="4FE52839" w14:textId="1927889A" w:rsidR="00B54B05" w:rsidRPr="00B06406" w:rsidDel="00F934F6" w:rsidRDefault="00B54B05" w:rsidP="000A286A">
      <w:pPr>
        <w:numPr>
          <w:ilvl w:val="1"/>
          <w:numId w:val="12"/>
        </w:numPr>
        <w:ind w:left="810"/>
        <w:rPr>
          <w:del w:id="1984" w:author="Mike Banach" w:date="2022-04-19T14:12:00Z"/>
          <w:sz w:val="18"/>
          <w:szCs w:val="18"/>
        </w:rPr>
      </w:pPr>
      <w:del w:id="1985" w:author="Mike Banach" w:date="2022-04-19T14:12:00Z">
        <w:r w:rsidRPr="00B06406" w:rsidDel="00F934F6">
          <w:rPr>
            <w:sz w:val="18"/>
            <w:szCs w:val="18"/>
          </w:rPr>
          <w:delText>South Santiam River Spring Chinook</w:delText>
        </w:r>
      </w:del>
    </w:p>
    <w:p w14:paraId="2544E1D5" w14:textId="1CB0296E" w:rsidR="00B54B05" w:rsidRPr="00B06406" w:rsidDel="00F934F6" w:rsidRDefault="00B54B05" w:rsidP="000A286A">
      <w:pPr>
        <w:numPr>
          <w:ilvl w:val="1"/>
          <w:numId w:val="12"/>
        </w:numPr>
        <w:ind w:left="810"/>
        <w:rPr>
          <w:del w:id="1986" w:author="Mike Banach" w:date="2022-04-19T14:12:00Z"/>
          <w:sz w:val="18"/>
          <w:szCs w:val="18"/>
        </w:rPr>
      </w:pPr>
      <w:del w:id="1987" w:author="Mike Banach" w:date="2022-04-19T14:12:00Z">
        <w:r w:rsidRPr="00B06406" w:rsidDel="00F934F6">
          <w:rPr>
            <w:sz w:val="18"/>
            <w:szCs w:val="18"/>
          </w:rPr>
          <w:delText>Tilton River Spring Chinook</w:delText>
        </w:r>
      </w:del>
    </w:p>
    <w:p w14:paraId="5E987B06" w14:textId="2D321E41" w:rsidR="00B54B05" w:rsidRPr="00B06406" w:rsidDel="00F934F6" w:rsidRDefault="00B54B05" w:rsidP="000A286A">
      <w:pPr>
        <w:numPr>
          <w:ilvl w:val="1"/>
          <w:numId w:val="12"/>
        </w:numPr>
        <w:ind w:left="810"/>
        <w:rPr>
          <w:del w:id="1988" w:author="Mike Banach" w:date="2022-04-19T14:12:00Z"/>
          <w:sz w:val="18"/>
          <w:szCs w:val="18"/>
        </w:rPr>
      </w:pPr>
      <w:del w:id="1989" w:author="Mike Banach" w:date="2022-04-19T14:12:00Z">
        <w:r w:rsidRPr="00B06406" w:rsidDel="00F934F6">
          <w:rPr>
            <w:sz w:val="18"/>
            <w:szCs w:val="18"/>
          </w:rPr>
          <w:delText>Toutle River Spring Chinook</w:delText>
        </w:r>
      </w:del>
    </w:p>
    <w:p w14:paraId="1AB47C6F" w14:textId="76BF6D6A" w:rsidR="00B54B05" w:rsidRPr="00B06406" w:rsidDel="00F934F6" w:rsidRDefault="00B54B05" w:rsidP="000A286A">
      <w:pPr>
        <w:numPr>
          <w:ilvl w:val="1"/>
          <w:numId w:val="12"/>
        </w:numPr>
        <w:ind w:left="810"/>
        <w:rPr>
          <w:del w:id="1990" w:author="Mike Banach" w:date="2022-04-19T14:12:00Z"/>
          <w:sz w:val="18"/>
          <w:szCs w:val="18"/>
        </w:rPr>
      </w:pPr>
      <w:del w:id="1991" w:author="Mike Banach" w:date="2022-04-19T14:12:00Z">
        <w:r w:rsidRPr="00B06406" w:rsidDel="00F934F6">
          <w:rPr>
            <w:sz w:val="18"/>
            <w:szCs w:val="18"/>
          </w:rPr>
          <w:delText>Umatilla River Spring Chinook</w:delText>
        </w:r>
      </w:del>
    </w:p>
    <w:p w14:paraId="19166D57" w14:textId="28D5787D" w:rsidR="00B54B05" w:rsidRPr="00B06406" w:rsidDel="00F934F6" w:rsidRDefault="00B54B05" w:rsidP="000A286A">
      <w:pPr>
        <w:numPr>
          <w:ilvl w:val="1"/>
          <w:numId w:val="12"/>
        </w:numPr>
        <w:ind w:left="810"/>
        <w:rPr>
          <w:del w:id="1992" w:author="Mike Banach" w:date="2022-04-19T14:12:00Z"/>
          <w:sz w:val="18"/>
          <w:szCs w:val="18"/>
        </w:rPr>
      </w:pPr>
      <w:del w:id="1993" w:author="Mike Banach" w:date="2022-04-19T14:12:00Z">
        <w:r w:rsidRPr="00B06406" w:rsidDel="00F934F6">
          <w:rPr>
            <w:sz w:val="18"/>
            <w:szCs w:val="18"/>
          </w:rPr>
          <w:lastRenderedPageBreak/>
          <w:delText>Upper Cowlitz River Spring Chinook</w:delText>
        </w:r>
      </w:del>
    </w:p>
    <w:p w14:paraId="0C6D733B" w14:textId="207C2C5A" w:rsidR="00B54B05" w:rsidRPr="00B06406" w:rsidDel="00F934F6" w:rsidRDefault="00B54B05" w:rsidP="000A286A">
      <w:pPr>
        <w:numPr>
          <w:ilvl w:val="1"/>
          <w:numId w:val="12"/>
        </w:numPr>
        <w:ind w:left="810"/>
        <w:rPr>
          <w:del w:id="1994" w:author="Mike Banach" w:date="2022-04-19T14:12:00Z"/>
          <w:sz w:val="18"/>
          <w:szCs w:val="18"/>
        </w:rPr>
      </w:pPr>
      <w:del w:id="1995" w:author="Mike Banach" w:date="2022-04-19T14:12:00Z">
        <w:r w:rsidRPr="00B06406" w:rsidDel="00F934F6">
          <w:rPr>
            <w:sz w:val="18"/>
            <w:szCs w:val="18"/>
          </w:rPr>
          <w:delText>Upper Grande Ronde Spring Chinook</w:delText>
        </w:r>
      </w:del>
    </w:p>
    <w:p w14:paraId="5DEA62FE" w14:textId="56BE4379" w:rsidR="00B54B05" w:rsidRPr="00B06406" w:rsidDel="00F934F6" w:rsidRDefault="00B54B05" w:rsidP="000A286A">
      <w:pPr>
        <w:numPr>
          <w:ilvl w:val="1"/>
          <w:numId w:val="12"/>
        </w:numPr>
        <w:ind w:left="810"/>
        <w:rPr>
          <w:del w:id="1996" w:author="Mike Banach" w:date="2022-04-19T14:12:00Z"/>
          <w:sz w:val="18"/>
          <w:szCs w:val="18"/>
        </w:rPr>
      </w:pPr>
      <w:del w:id="1997" w:author="Mike Banach" w:date="2022-04-19T14:12:00Z">
        <w:r w:rsidRPr="00B06406" w:rsidDel="00F934F6">
          <w:rPr>
            <w:sz w:val="18"/>
            <w:szCs w:val="18"/>
          </w:rPr>
          <w:delText>Upper John Day Spring Chinook</w:delText>
        </w:r>
      </w:del>
    </w:p>
    <w:p w14:paraId="03E48BD6" w14:textId="20205B6B" w:rsidR="00B54B05" w:rsidRPr="00B06406" w:rsidDel="00F934F6" w:rsidRDefault="00B54B05" w:rsidP="000A286A">
      <w:pPr>
        <w:numPr>
          <w:ilvl w:val="1"/>
          <w:numId w:val="12"/>
        </w:numPr>
        <w:ind w:left="810"/>
        <w:rPr>
          <w:del w:id="1998" w:author="Mike Banach" w:date="2022-04-19T14:12:00Z"/>
          <w:sz w:val="18"/>
          <w:szCs w:val="18"/>
        </w:rPr>
      </w:pPr>
      <w:del w:id="1999" w:author="Mike Banach" w:date="2022-04-19T14:12:00Z">
        <w:r w:rsidRPr="00B06406" w:rsidDel="00F934F6">
          <w:rPr>
            <w:sz w:val="18"/>
            <w:szCs w:val="18"/>
          </w:rPr>
          <w:delText>Upper Yakima River Spring Chinook</w:delText>
        </w:r>
      </w:del>
    </w:p>
    <w:p w14:paraId="71D530E2" w14:textId="145FE786" w:rsidR="00B54B05" w:rsidRPr="00B06406" w:rsidDel="00F934F6" w:rsidRDefault="00B54B05" w:rsidP="000A286A">
      <w:pPr>
        <w:numPr>
          <w:ilvl w:val="1"/>
          <w:numId w:val="12"/>
        </w:numPr>
        <w:ind w:left="810"/>
        <w:rPr>
          <w:del w:id="2000" w:author="Mike Banach" w:date="2022-04-19T14:12:00Z"/>
          <w:sz w:val="18"/>
          <w:szCs w:val="18"/>
        </w:rPr>
      </w:pPr>
      <w:del w:id="2001" w:author="Mike Banach" w:date="2022-04-19T14:12:00Z">
        <w:r w:rsidRPr="00B06406" w:rsidDel="00F934F6">
          <w:rPr>
            <w:sz w:val="18"/>
            <w:szCs w:val="18"/>
          </w:rPr>
          <w:delText>Walla Walla Spring Chinook</w:delText>
        </w:r>
      </w:del>
    </w:p>
    <w:p w14:paraId="1AC14B62" w14:textId="3E41B661" w:rsidR="00B54B05" w:rsidRPr="00B06406" w:rsidDel="00F934F6" w:rsidRDefault="00B54B05" w:rsidP="000A286A">
      <w:pPr>
        <w:numPr>
          <w:ilvl w:val="1"/>
          <w:numId w:val="12"/>
        </w:numPr>
        <w:ind w:left="810"/>
        <w:rPr>
          <w:del w:id="2002" w:author="Mike Banach" w:date="2022-04-19T14:12:00Z"/>
          <w:sz w:val="18"/>
          <w:szCs w:val="18"/>
        </w:rPr>
      </w:pPr>
      <w:del w:id="2003" w:author="Mike Banach" w:date="2022-04-19T14:12:00Z">
        <w:r w:rsidRPr="00B06406" w:rsidDel="00F934F6">
          <w:rPr>
            <w:sz w:val="18"/>
            <w:szCs w:val="18"/>
          </w:rPr>
          <w:delText>Wallowa - Lostine River Spring Chinook</w:delText>
        </w:r>
      </w:del>
    </w:p>
    <w:p w14:paraId="0475BD0E" w14:textId="79FE71A4" w:rsidR="00B54B05" w:rsidRPr="00B06406" w:rsidDel="00F934F6" w:rsidRDefault="00B54B05" w:rsidP="000A286A">
      <w:pPr>
        <w:numPr>
          <w:ilvl w:val="1"/>
          <w:numId w:val="12"/>
        </w:numPr>
        <w:ind w:left="810"/>
        <w:rPr>
          <w:del w:id="2004" w:author="Mike Banach" w:date="2022-04-19T14:12:00Z"/>
          <w:sz w:val="18"/>
          <w:szCs w:val="18"/>
        </w:rPr>
      </w:pPr>
      <w:del w:id="2005" w:author="Mike Banach" w:date="2022-04-19T14:12:00Z">
        <w:r w:rsidRPr="00B06406" w:rsidDel="00F934F6">
          <w:rPr>
            <w:sz w:val="18"/>
            <w:szCs w:val="18"/>
          </w:rPr>
          <w:delText>Warm Springs River Spring Chinook</w:delText>
        </w:r>
      </w:del>
    </w:p>
    <w:p w14:paraId="33E27C62" w14:textId="315A8894" w:rsidR="00B54B05" w:rsidRPr="00B06406" w:rsidDel="00F934F6" w:rsidRDefault="00B54B05" w:rsidP="000A286A">
      <w:pPr>
        <w:numPr>
          <w:ilvl w:val="1"/>
          <w:numId w:val="12"/>
        </w:numPr>
        <w:ind w:left="810"/>
        <w:rPr>
          <w:del w:id="2006" w:author="Mike Banach" w:date="2022-04-19T14:12:00Z"/>
          <w:sz w:val="18"/>
          <w:szCs w:val="18"/>
        </w:rPr>
      </w:pPr>
      <w:del w:id="2007" w:author="Mike Banach" w:date="2022-04-19T14:12:00Z">
        <w:r w:rsidRPr="00B06406" w:rsidDel="00F934F6">
          <w:rPr>
            <w:sz w:val="18"/>
            <w:szCs w:val="18"/>
          </w:rPr>
          <w:delText>Wenatchee River Spring Chinook</w:delText>
        </w:r>
      </w:del>
    </w:p>
    <w:p w14:paraId="12CA7B38" w14:textId="79367419" w:rsidR="00B54B05" w:rsidRPr="00B06406" w:rsidDel="00F934F6" w:rsidRDefault="00B54B05" w:rsidP="000A286A">
      <w:pPr>
        <w:keepNext/>
        <w:numPr>
          <w:ilvl w:val="1"/>
          <w:numId w:val="12"/>
        </w:numPr>
        <w:ind w:left="810"/>
        <w:rPr>
          <w:del w:id="2008" w:author="Mike Banach" w:date="2022-04-19T14:12:00Z"/>
          <w:sz w:val="18"/>
          <w:szCs w:val="18"/>
        </w:rPr>
      </w:pPr>
      <w:del w:id="2009" w:author="Mike Banach" w:date="2022-04-19T14:12:00Z">
        <w:r w:rsidRPr="00B06406" w:rsidDel="00F934F6">
          <w:rPr>
            <w:sz w:val="18"/>
            <w:szCs w:val="18"/>
          </w:rPr>
          <w:delText>White Salmon Spring Chinook</w:delText>
        </w:r>
      </w:del>
    </w:p>
    <w:p w14:paraId="7CE5CEFC" w14:textId="3910D739" w:rsidR="00B54B05" w:rsidRPr="00B06406" w:rsidDel="00F934F6" w:rsidRDefault="00B54B05" w:rsidP="000A286A">
      <w:pPr>
        <w:numPr>
          <w:ilvl w:val="1"/>
          <w:numId w:val="12"/>
        </w:numPr>
        <w:ind w:left="810"/>
        <w:rPr>
          <w:del w:id="2010" w:author="Mike Banach" w:date="2022-04-19T14:12:00Z"/>
          <w:sz w:val="18"/>
          <w:szCs w:val="18"/>
        </w:rPr>
      </w:pPr>
      <w:del w:id="2011" w:author="Mike Banach" w:date="2022-04-19T14:12:00Z">
        <w:r w:rsidRPr="00B06406" w:rsidDel="00F934F6">
          <w:rPr>
            <w:sz w:val="18"/>
            <w:szCs w:val="18"/>
          </w:rPr>
          <w:delText>Wind River Spring Chinook</w:delText>
        </w:r>
      </w:del>
    </w:p>
    <w:p w14:paraId="174289DE" w14:textId="561D6E29" w:rsidR="00B54B05" w:rsidRPr="005B18BF" w:rsidDel="00F934F6" w:rsidRDefault="00B54B05" w:rsidP="000A286A">
      <w:pPr>
        <w:keepNext/>
        <w:numPr>
          <w:ilvl w:val="0"/>
          <w:numId w:val="12"/>
        </w:numPr>
        <w:ind w:left="450" w:hanging="270"/>
        <w:rPr>
          <w:del w:id="2012" w:author="Mike Banach" w:date="2022-04-19T14:12:00Z"/>
          <w:b/>
          <w:sz w:val="20"/>
        </w:rPr>
      </w:pPr>
      <w:del w:id="2013" w:author="Mike Banach" w:date="2022-04-19T14:12:00Z">
        <w:r w:rsidRPr="005B18BF" w:rsidDel="00F934F6">
          <w:rPr>
            <w:b/>
            <w:sz w:val="20"/>
          </w:rPr>
          <w:delText>Spring/summer</w:delText>
        </w:r>
      </w:del>
    </w:p>
    <w:p w14:paraId="6EAFC7E9" w14:textId="2FCC172A" w:rsidR="00B54B05" w:rsidRPr="00A724C9" w:rsidDel="00F934F6" w:rsidRDefault="00B54B05" w:rsidP="000A286A">
      <w:pPr>
        <w:keepNext/>
        <w:numPr>
          <w:ilvl w:val="1"/>
          <w:numId w:val="12"/>
        </w:numPr>
        <w:ind w:left="810"/>
        <w:rPr>
          <w:del w:id="2014" w:author="Mike Banach" w:date="2022-04-19T14:12:00Z"/>
          <w:sz w:val="18"/>
          <w:szCs w:val="18"/>
        </w:rPr>
      </w:pPr>
      <w:del w:id="2015" w:author="Mike Banach" w:date="2022-04-19T14:12:00Z">
        <w:r w:rsidRPr="00A724C9" w:rsidDel="00F934F6">
          <w:rPr>
            <w:sz w:val="18"/>
            <w:szCs w:val="18"/>
          </w:rPr>
          <w:delText>Asotin Creek Spring/Summer Chinook</w:delText>
        </w:r>
      </w:del>
    </w:p>
    <w:p w14:paraId="689533AC" w14:textId="43A16A4B" w:rsidR="00B54B05" w:rsidRPr="00A724C9" w:rsidDel="00F934F6" w:rsidRDefault="00B54B05" w:rsidP="000A286A">
      <w:pPr>
        <w:numPr>
          <w:ilvl w:val="1"/>
          <w:numId w:val="12"/>
        </w:numPr>
        <w:ind w:left="810"/>
        <w:rPr>
          <w:del w:id="2016" w:author="Mike Banach" w:date="2022-04-19T14:12:00Z"/>
          <w:sz w:val="18"/>
          <w:szCs w:val="18"/>
        </w:rPr>
      </w:pPr>
      <w:del w:id="2017" w:author="Mike Banach" w:date="2022-04-19T14:12:00Z">
        <w:r w:rsidRPr="00A724C9" w:rsidDel="00F934F6">
          <w:rPr>
            <w:sz w:val="18"/>
            <w:szCs w:val="18"/>
          </w:rPr>
          <w:delText>Bear Valley Creek Spring/Summer Chinook</w:delText>
        </w:r>
      </w:del>
    </w:p>
    <w:p w14:paraId="3EEC3B68" w14:textId="22779664" w:rsidR="00B54B05" w:rsidRPr="00A724C9" w:rsidDel="00F934F6" w:rsidRDefault="00B54B05" w:rsidP="000A286A">
      <w:pPr>
        <w:numPr>
          <w:ilvl w:val="1"/>
          <w:numId w:val="12"/>
        </w:numPr>
        <w:ind w:left="810"/>
        <w:rPr>
          <w:del w:id="2018" w:author="Mike Banach" w:date="2022-04-19T14:12:00Z"/>
          <w:sz w:val="18"/>
          <w:szCs w:val="18"/>
        </w:rPr>
      </w:pPr>
      <w:del w:id="2019" w:author="Mike Banach" w:date="2022-04-19T14:12:00Z">
        <w:r w:rsidRPr="00A724C9" w:rsidDel="00F934F6">
          <w:rPr>
            <w:sz w:val="18"/>
            <w:szCs w:val="18"/>
          </w:rPr>
          <w:delText>Big Creek Spring/Summer Chinook</w:delText>
        </w:r>
      </w:del>
    </w:p>
    <w:p w14:paraId="07AFCA2B" w14:textId="60D13751" w:rsidR="00B54B05" w:rsidRPr="00A724C9" w:rsidDel="00F934F6" w:rsidRDefault="00B54B05" w:rsidP="000A286A">
      <w:pPr>
        <w:numPr>
          <w:ilvl w:val="1"/>
          <w:numId w:val="12"/>
        </w:numPr>
        <w:ind w:left="810"/>
        <w:rPr>
          <w:del w:id="2020" w:author="Mike Banach" w:date="2022-04-19T14:12:00Z"/>
          <w:sz w:val="18"/>
          <w:szCs w:val="18"/>
        </w:rPr>
      </w:pPr>
      <w:del w:id="2021" w:author="Mike Banach" w:date="2022-04-19T14:12:00Z">
        <w:r w:rsidRPr="00A724C9" w:rsidDel="00F934F6">
          <w:rPr>
            <w:sz w:val="18"/>
            <w:szCs w:val="18"/>
          </w:rPr>
          <w:delText>Big Sheep Creek Spring/Summer Chinook</w:delText>
        </w:r>
      </w:del>
    </w:p>
    <w:p w14:paraId="7DEB8EBC" w14:textId="55441915" w:rsidR="00B54B05" w:rsidRPr="00A724C9" w:rsidDel="00F934F6" w:rsidRDefault="00B54B05" w:rsidP="000A286A">
      <w:pPr>
        <w:numPr>
          <w:ilvl w:val="1"/>
          <w:numId w:val="12"/>
        </w:numPr>
        <w:ind w:left="810"/>
        <w:rPr>
          <w:del w:id="2022" w:author="Mike Banach" w:date="2022-04-19T14:12:00Z"/>
          <w:sz w:val="18"/>
          <w:szCs w:val="18"/>
        </w:rPr>
      </w:pPr>
      <w:del w:id="2023" w:author="Mike Banach" w:date="2022-04-19T14:12:00Z">
        <w:r w:rsidRPr="00A724C9" w:rsidDel="00F934F6">
          <w:rPr>
            <w:sz w:val="18"/>
            <w:szCs w:val="18"/>
          </w:rPr>
          <w:delText>Camas Creek Spring/Summer Chinook</w:delText>
        </w:r>
      </w:del>
    </w:p>
    <w:p w14:paraId="50CFCE90" w14:textId="308321BB" w:rsidR="00B54B05" w:rsidRPr="00A724C9" w:rsidDel="00F934F6" w:rsidRDefault="00B54B05" w:rsidP="000A286A">
      <w:pPr>
        <w:numPr>
          <w:ilvl w:val="1"/>
          <w:numId w:val="12"/>
        </w:numPr>
        <w:ind w:left="810"/>
        <w:rPr>
          <w:del w:id="2024" w:author="Mike Banach" w:date="2022-04-19T14:12:00Z"/>
          <w:sz w:val="18"/>
          <w:szCs w:val="18"/>
        </w:rPr>
      </w:pPr>
      <w:del w:id="2025" w:author="Mike Banach" w:date="2022-04-19T14:12:00Z">
        <w:r w:rsidRPr="00A724C9" w:rsidDel="00F934F6">
          <w:rPr>
            <w:sz w:val="18"/>
            <w:szCs w:val="18"/>
          </w:rPr>
          <w:delText>Chamberlain Creek Spring/Summer Chinook</w:delText>
        </w:r>
      </w:del>
    </w:p>
    <w:p w14:paraId="4F34455A" w14:textId="31B1DA60" w:rsidR="00B54B05" w:rsidRPr="00A724C9" w:rsidDel="00F934F6" w:rsidRDefault="00B54B05" w:rsidP="000A286A">
      <w:pPr>
        <w:numPr>
          <w:ilvl w:val="1"/>
          <w:numId w:val="12"/>
        </w:numPr>
        <w:ind w:left="810"/>
        <w:rPr>
          <w:del w:id="2026" w:author="Mike Banach" w:date="2022-04-19T14:12:00Z"/>
          <w:sz w:val="18"/>
          <w:szCs w:val="18"/>
        </w:rPr>
      </w:pPr>
      <w:del w:id="2027" w:author="Mike Banach" w:date="2022-04-19T14:12:00Z">
        <w:r w:rsidRPr="00A724C9" w:rsidDel="00F934F6">
          <w:rPr>
            <w:sz w:val="18"/>
            <w:szCs w:val="18"/>
          </w:rPr>
          <w:delText>East Fork South Fork Salmon River Spring/Summer Chinook</w:delText>
        </w:r>
      </w:del>
    </w:p>
    <w:p w14:paraId="23555BC6" w14:textId="7765D5D5" w:rsidR="00B54B05" w:rsidRPr="00A724C9" w:rsidDel="00F934F6" w:rsidRDefault="00B54B05" w:rsidP="000A286A">
      <w:pPr>
        <w:numPr>
          <w:ilvl w:val="1"/>
          <w:numId w:val="12"/>
        </w:numPr>
        <w:ind w:left="810"/>
        <w:rPr>
          <w:del w:id="2028" w:author="Mike Banach" w:date="2022-04-19T14:12:00Z"/>
          <w:sz w:val="18"/>
          <w:szCs w:val="18"/>
        </w:rPr>
      </w:pPr>
      <w:del w:id="2029" w:author="Mike Banach" w:date="2022-04-19T14:12:00Z">
        <w:r w:rsidRPr="00A724C9" w:rsidDel="00F934F6">
          <w:rPr>
            <w:sz w:val="18"/>
            <w:szCs w:val="18"/>
          </w:rPr>
          <w:delText>Imnaha River Mainstem Spring/Summer Chinook</w:delText>
        </w:r>
      </w:del>
    </w:p>
    <w:p w14:paraId="1CAE78BF" w14:textId="18C934FB" w:rsidR="00B54B05" w:rsidRPr="00A724C9" w:rsidDel="00F934F6" w:rsidRDefault="00B54B05" w:rsidP="000A286A">
      <w:pPr>
        <w:numPr>
          <w:ilvl w:val="1"/>
          <w:numId w:val="12"/>
        </w:numPr>
        <w:ind w:left="810"/>
        <w:rPr>
          <w:del w:id="2030" w:author="Mike Banach" w:date="2022-04-19T14:12:00Z"/>
          <w:sz w:val="18"/>
          <w:szCs w:val="18"/>
        </w:rPr>
      </w:pPr>
      <w:del w:id="2031" w:author="Mike Banach" w:date="2022-04-19T14:12:00Z">
        <w:r w:rsidRPr="00A724C9" w:rsidDel="00F934F6">
          <w:rPr>
            <w:sz w:val="18"/>
            <w:szCs w:val="18"/>
          </w:rPr>
          <w:delText>Lapwai/Big Canyon Spring/Summer Chinook</w:delText>
        </w:r>
      </w:del>
    </w:p>
    <w:p w14:paraId="6C5B0B9B" w14:textId="7A024A89" w:rsidR="00B54B05" w:rsidRPr="00A724C9" w:rsidDel="00F934F6" w:rsidRDefault="00B54B05" w:rsidP="000A286A">
      <w:pPr>
        <w:numPr>
          <w:ilvl w:val="1"/>
          <w:numId w:val="12"/>
        </w:numPr>
        <w:ind w:left="810"/>
        <w:rPr>
          <w:del w:id="2032" w:author="Mike Banach" w:date="2022-04-19T14:12:00Z"/>
          <w:sz w:val="18"/>
          <w:szCs w:val="18"/>
        </w:rPr>
      </w:pPr>
      <w:del w:id="2033" w:author="Mike Banach" w:date="2022-04-19T14:12:00Z">
        <w:r w:rsidRPr="00A724C9" w:rsidDel="00F934F6">
          <w:rPr>
            <w:sz w:val="18"/>
            <w:szCs w:val="18"/>
          </w:rPr>
          <w:delText>Lawyer Creek Spring/Summer Chinook</w:delText>
        </w:r>
      </w:del>
    </w:p>
    <w:p w14:paraId="7BD91970" w14:textId="44F2634E" w:rsidR="00B54B05" w:rsidRPr="00A724C9" w:rsidDel="00F934F6" w:rsidRDefault="00B54B05" w:rsidP="000A286A">
      <w:pPr>
        <w:numPr>
          <w:ilvl w:val="1"/>
          <w:numId w:val="12"/>
        </w:numPr>
        <w:ind w:left="810"/>
        <w:rPr>
          <w:del w:id="2034" w:author="Mike Banach" w:date="2022-04-19T14:12:00Z"/>
          <w:sz w:val="18"/>
          <w:szCs w:val="18"/>
        </w:rPr>
      </w:pPr>
      <w:del w:id="2035" w:author="Mike Banach" w:date="2022-04-19T14:12:00Z">
        <w:r w:rsidRPr="00A724C9" w:rsidDel="00F934F6">
          <w:rPr>
            <w:sz w:val="18"/>
            <w:szCs w:val="18"/>
          </w:rPr>
          <w:delText>Lemhi River Spring/Summer Chinook</w:delText>
        </w:r>
      </w:del>
    </w:p>
    <w:p w14:paraId="52B1DFB0" w14:textId="21D872CA" w:rsidR="00B54B05" w:rsidRPr="00A724C9" w:rsidDel="00F934F6" w:rsidRDefault="00B54B05" w:rsidP="000A286A">
      <w:pPr>
        <w:numPr>
          <w:ilvl w:val="1"/>
          <w:numId w:val="12"/>
        </w:numPr>
        <w:ind w:left="810"/>
        <w:rPr>
          <w:del w:id="2036" w:author="Mike Banach" w:date="2022-04-19T14:12:00Z"/>
          <w:sz w:val="18"/>
          <w:szCs w:val="18"/>
        </w:rPr>
      </w:pPr>
      <w:del w:id="2037" w:author="Mike Banach" w:date="2022-04-19T14:12:00Z">
        <w:r w:rsidRPr="00A724C9" w:rsidDel="00F934F6">
          <w:rPr>
            <w:sz w:val="18"/>
            <w:szCs w:val="18"/>
          </w:rPr>
          <w:delText>Little Salmon River Spring/Summer Chinook</w:delText>
        </w:r>
      </w:del>
    </w:p>
    <w:p w14:paraId="0CDF4279" w14:textId="07B885DB" w:rsidR="00B54B05" w:rsidRPr="00A724C9" w:rsidDel="00F934F6" w:rsidRDefault="00B54B05" w:rsidP="000A286A">
      <w:pPr>
        <w:numPr>
          <w:ilvl w:val="1"/>
          <w:numId w:val="12"/>
        </w:numPr>
        <w:ind w:left="810"/>
        <w:rPr>
          <w:del w:id="2038" w:author="Mike Banach" w:date="2022-04-19T14:12:00Z"/>
          <w:sz w:val="18"/>
          <w:szCs w:val="18"/>
        </w:rPr>
      </w:pPr>
      <w:del w:id="2039" w:author="Mike Banach" w:date="2022-04-19T14:12:00Z">
        <w:r w:rsidRPr="00A724C9" w:rsidDel="00F934F6">
          <w:rPr>
            <w:sz w:val="18"/>
            <w:szCs w:val="18"/>
          </w:rPr>
          <w:delText>Lochsa River Spring/Summer Chinook</w:delText>
        </w:r>
      </w:del>
    </w:p>
    <w:p w14:paraId="6C05E622" w14:textId="4CF3C733" w:rsidR="00B54B05" w:rsidRPr="00A724C9" w:rsidDel="00F934F6" w:rsidRDefault="00B54B05" w:rsidP="000A286A">
      <w:pPr>
        <w:numPr>
          <w:ilvl w:val="1"/>
          <w:numId w:val="12"/>
        </w:numPr>
        <w:ind w:left="810"/>
        <w:rPr>
          <w:del w:id="2040" w:author="Mike Banach" w:date="2022-04-19T14:12:00Z"/>
          <w:sz w:val="18"/>
          <w:szCs w:val="18"/>
        </w:rPr>
      </w:pPr>
      <w:del w:id="2041" w:author="Mike Banach" w:date="2022-04-19T14:12:00Z">
        <w:r w:rsidRPr="00A724C9" w:rsidDel="00F934F6">
          <w:rPr>
            <w:sz w:val="18"/>
            <w:szCs w:val="18"/>
          </w:rPr>
          <w:delText>Loon Creek Spring/Summer Chinook</w:delText>
        </w:r>
      </w:del>
    </w:p>
    <w:p w14:paraId="395A9FD0" w14:textId="598D5896" w:rsidR="00B54B05" w:rsidRPr="00A724C9" w:rsidDel="00F934F6" w:rsidRDefault="00B54B05" w:rsidP="000A286A">
      <w:pPr>
        <w:numPr>
          <w:ilvl w:val="1"/>
          <w:numId w:val="12"/>
        </w:numPr>
        <w:ind w:left="810"/>
        <w:rPr>
          <w:del w:id="2042" w:author="Mike Banach" w:date="2022-04-19T14:12:00Z"/>
          <w:sz w:val="18"/>
          <w:szCs w:val="18"/>
        </w:rPr>
      </w:pPr>
      <w:del w:id="2043" w:author="Mike Banach" w:date="2022-04-19T14:12:00Z">
        <w:r w:rsidRPr="00A724C9" w:rsidDel="00F934F6">
          <w:rPr>
            <w:sz w:val="18"/>
            <w:szCs w:val="18"/>
          </w:rPr>
          <w:delText>Lower North Fork Clearwater River Spring/Summer Chinook</w:delText>
        </w:r>
      </w:del>
    </w:p>
    <w:p w14:paraId="64B1B2F8" w14:textId="1E8C69A1" w:rsidR="00B54B05" w:rsidRPr="00A724C9" w:rsidDel="00F934F6" w:rsidRDefault="00B54B05" w:rsidP="000A286A">
      <w:pPr>
        <w:numPr>
          <w:ilvl w:val="1"/>
          <w:numId w:val="12"/>
        </w:numPr>
        <w:ind w:left="810"/>
        <w:rPr>
          <w:del w:id="2044" w:author="Mike Banach" w:date="2022-04-19T14:12:00Z"/>
          <w:sz w:val="18"/>
          <w:szCs w:val="18"/>
        </w:rPr>
      </w:pPr>
      <w:del w:id="2045" w:author="Mike Banach" w:date="2022-04-19T14:12:00Z">
        <w:r w:rsidRPr="00A724C9" w:rsidDel="00F934F6">
          <w:rPr>
            <w:sz w:val="18"/>
            <w:szCs w:val="18"/>
          </w:rPr>
          <w:delText>Marsh Creek Spring/Summer Chinook</w:delText>
        </w:r>
      </w:del>
    </w:p>
    <w:p w14:paraId="102BCE15" w14:textId="0BBD17FD" w:rsidR="00B54B05" w:rsidRPr="00A724C9" w:rsidDel="00F934F6" w:rsidRDefault="00B54B05" w:rsidP="000A286A">
      <w:pPr>
        <w:numPr>
          <w:ilvl w:val="1"/>
          <w:numId w:val="12"/>
        </w:numPr>
        <w:ind w:left="810"/>
        <w:rPr>
          <w:del w:id="2046" w:author="Mike Banach" w:date="2022-04-19T14:12:00Z"/>
          <w:sz w:val="18"/>
          <w:szCs w:val="18"/>
        </w:rPr>
      </w:pPr>
      <w:del w:id="2047" w:author="Mike Banach" w:date="2022-04-19T14:12:00Z">
        <w:r w:rsidRPr="00A724C9" w:rsidDel="00F934F6">
          <w:rPr>
            <w:sz w:val="18"/>
            <w:szCs w:val="18"/>
          </w:rPr>
          <w:delText>Meadow Creek Spring/Summer Chinook</w:delText>
        </w:r>
      </w:del>
    </w:p>
    <w:p w14:paraId="7B8DA403" w14:textId="704DF7DC" w:rsidR="00B54B05" w:rsidRPr="00A724C9" w:rsidDel="00F934F6" w:rsidRDefault="00B54B05" w:rsidP="000A286A">
      <w:pPr>
        <w:numPr>
          <w:ilvl w:val="1"/>
          <w:numId w:val="12"/>
        </w:numPr>
        <w:ind w:left="810"/>
        <w:rPr>
          <w:del w:id="2048" w:author="Mike Banach" w:date="2022-04-19T14:12:00Z"/>
          <w:sz w:val="18"/>
          <w:szCs w:val="18"/>
        </w:rPr>
      </w:pPr>
      <w:del w:id="2049" w:author="Mike Banach" w:date="2022-04-19T14:12:00Z">
        <w:r w:rsidRPr="00A724C9" w:rsidDel="00F934F6">
          <w:rPr>
            <w:sz w:val="18"/>
            <w:szCs w:val="18"/>
          </w:rPr>
          <w:delText>Middle Fork Salmon River above Indian Creek Spring/Summer Chinook</w:delText>
        </w:r>
      </w:del>
    </w:p>
    <w:p w14:paraId="03DA03A0" w14:textId="7A2AA08A" w:rsidR="00B54B05" w:rsidRPr="00A724C9" w:rsidDel="00F934F6" w:rsidRDefault="00B54B05" w:rsidP="000A286A">
      <w:pPr>
        <w:numPr>
          <w:ilvl w:val="1"/>
          <w:numId w:val="12"/>
        </w:numPr>
        <w:ind w:left="810"/>
        <w:rPr>
          <w:del w:id="2050" w:author="Mike Banach" w:date="2022-04-19T14:12:00Z"/>
          <w:sz w:val="18"/>
          <w:szCs w:val="18"/>
        </w:rPr>
      </w:pPr>
      <w:del w:id="2051" w:author="Mike Banach" w:date="2022-04-19T14:12:00Z">
        <w:r w:rsidRPr="00A724C9" w:rsidDel="00F934F6">
          <w:rPr>
            <w:sz w:val="18"/>
            <w:szCs w:val="18"/>
          </w:rPr>
          <w:delText>Middle Fork Salmon River below Indian Creek Spring/Summer Chinook</w:delText>
        </w:r>
      </w:del>
    </w:p>
    <w:p w14:paraId="5DC9C067" w14:textId="38461C10" w:rsidR="00B54B05" w:rsidRPr="00A724C9" w:rsidDel="00F934F6" w:rsidRDefault="00B54B05" w:rsidP="000A286A">
      <w:pPr>
        <w:numPr>
          <w:ilvl w:val="1"/>
          <w:numId w:val="12"/>
        </w:numPr>
        <w:ind w:left="810"/>
        <w:rPr>
          <w:del w:id="2052" w:author="Mike Banach" w:date="2022-04-19T14:12:00Z"/>
          <w:sz w:val="18"/>
          <w:szCs w:val="18"/>
        </w:rPr>
      </w:pPr>
      <w:del w:id="2053" w:author="Mike Banach" w:date="2022-04-19T14:12:00Z">
        <w:r w:rsidRPr="00A724C9" w:rsidDel="00F934F6">
          <w:rPr>
            <w:sz w:val="18"/>
            <w:szCs w:val="18"/>
          </w:rPr>
          <w:delText>Moose Creek Spring/Summer Chinook</w:delText>
        </w:r>
      </w:del>
    </w:p>
    <w:p w14:paraId="1FE720DD" w14:textId="74AF52B3" w:rsidR="00B54B05" w:rsidRPr="00A724C9" w:rsidDel="00F934F6" w:rsidRDefault="00B54B05" w:rsidP="000A286A">
      <w:pPr>
        <w:numPr>
          <w:ilvl w:val="1"/>
          <w:numId w:val="12"/>
        </w:numPr>
        <w:ind w:left="810"/>
        <w:rPr>
          <w:del w:id="2054" w:author="Mike Banach" w:date="2022-04-19T14:12:00Z"/>
          <w:sz w:val="18"/>
          <w:szCs w:val="18"/>
        </w:rPr>
      </w:pPr>
      <w:del w:id="2055" w:author="Mike Banach" w:date="2022-04-19T14:12:00Z">
        <w:r w:rsidRPr="00A724C9" w:rsidDel="00F934F6">
          <w:rPr>
            <w:sz w:val="18"/>
            <w:szCs w:val="18"/>
          </w:rPr>
          <w:delText>North Fork Salmon River Spring/Summer Chinook</w:delText>
        </w:r>
      </w:del>
    </w:p>
    <w:p w14:paraId="00E471EA" w14:textId="05048269" w:rsidR="00B54B05" w:rsidRPr="00A724C9" w:rsidDel="00F934F6" w:rsidRDefault="00B54B05" w:rsidP="000A286A">
      <w:pPr>
        <w:numPr>
          <w:ilvl w:val="1"/>
          <w:numId w:val="12"/>
        </w:numPr>
        <w:ind w:left="810"/>
        <w:rPr>
          <w:del w:id="2056" w:author="Mike Banach" w:date="2022-04-19T14:12:00Z"/>
          <w:sz w:val="18"/>
          <w:szCs w:val="18"/>
        </w:rPr>
      </w:pPr>
      <w:del w:id="2057" w:author="Mike Banach" w:date="2022-04-19T14:12:00Z">
        <w:r w:rsidRPr="00A724C9" w:rsidDel="00F934F6">
          <w:rPr>
            <w:sz w:val="18"/>
            <w:szCs w:val="18"/>
          </w:rPr>
          <w:delText>Pahsimeroi River Spring/Summer Chinook</w:delText>
        </w:r>
      </w:del>
    </w:p>
    <w:p w14:paraId="56F2D741" w14:textId="190BA07B" w:rsidR="00B54B05" w:rsidRPr="00A724C9" w:rsidDel="00F934F6" w:rsidRDefault="00B54B05" w:rsidP="000A286A">
      <w:pPr>
        <w:numPr>
          <w:ilvl w:val="1"/>
          <w:numId w:val="12"/>
        </w:numPr>
        <w:ind w:left="810"/>
        <w:rPr>
          <w:del w:id="2058" w:author="Mike Banach" w:date="2022-04-19T14:12:00Z"/>
          <w:sz w:val="18"/>
          <w:szCs w:val="18"/>
        </w:rPr>
      </w:pPr>
      <w:del w:id="2059" w:author="Mike Banach" w:date="2022-04-19T14:12:00Z">
        <w:r w:rsidRPr="00A724C9" w:rsidDel="00F934F6">
          <w:rPr>
            <w:sz w:val="18"/>
            <w:szCs w:val="18"/>
          </w:rPr>
          <w:delText>Panther Creek Spring/Summer Chinook</w:delText>
        </w:r>
      </w:del>
    </w:p>
    <w:p w14:paraId="3D38A9C3" w14:textId="6E185A35" w:rsidR="00B54B05" w:rsidRPr="00A724C9" w:rsidDel="00F934F6" w:rsidRDefault="00B54B05" w:rsidP="000A286A">
      <w:pPr>
        <w:numPr>
          <w:ilvl w:val="1"/>
          <w:numId w:val="12"/>
        </w:numPr>
        <w:ind w:left="810"/>
        <w:rPr>
          <w:del w:id="2060" w:author="Mike Banach" w:date="2022-04-19T14:12:00Z"/>
          <w:sz w:val="18"/>
          <w:szCs w:val="18"/>
        </w:rPr>
      </w:pPr>
      <w:del w:id="2061" w:author="Mike Banach" w:date="2022-04-19T14:12:00Z">
        <w:r w:rsidRPr="00A724C9" w:rsidDel="00F934F6">
          <w:rPr>
            <w:sz w:val="18"/>
            <w:szCs w:val="18"/>
          </w:rPr>
          <w:delText>Salmon River Lower Mainstem below Redfish Lake Spring/Summer Chinook</w:delText>
        </w:r>
      </w:del>
    </w:p>
    <w:p w14:paraId="41D57847" w14:textId="1F9A8B0C" w:rsidR="00B54B05" w:rsidRPr="00A724C9" w:rsidDel="00F934F6" w:rsidRDefault="00B54B05" w:rsidP="000A286A">
      <w:pPr>
        <w:numPr>
          <w:ilvl w:val="1"/>
          <w:numId w:val="12"/>
        </w:numPr>
        <w:ind w:left="810"/>
        <w:rPr>
          <w:del w:id="2062" w:author="Mike Banach" w:date="2022-04-19T14:12:00Z"/>
          <w:sz w:val="18"/>
          <w:szCs w:val="18"/>
        </w:rPr>
      </w:pPr>
      <w:del w:id="2063" w:author="Mike Banach" w:date="2022-04-19T14:12:00Z">
        <w:r w:rsidRPr="00A724C9" w:rsidDel="00F934F6">
          <w:rPr>
            <w:sz w:val="18"/>
            <w:szCs w:val="18"/>
          </w:rPr>
          <w:delText>Salmon River Upper Mainstem above Redfish Lake Spring/Summer Chinook</w:delText>
        </w:r>
      </w:del>
    </w:p>
    <w:p w14:paraId="35741ED9" w14:textId="06D4FF5D" w:rsidR="00B54B05" w:rsidRPr="00A724C9" w:rsidDel="00F934F6" w:rsidRDefault="00B54B05" w:rsidP="000A286A">
      <w:pPr>
        <w:numPr>
          <w:ilvl w:val="1"/>
          <w:numId w:val="12"/>
        </w:numPr>
        <w:ind w:left="810"/>
        <w:rPr>
          <w:del w:id="2064" w:author="Mike Banach" w:date="2022-04-19T14:12:00Z"/>
          <w:sz w:val="18"/>
          <w:szCs w:val="18"/>
        </w:rPr>
      </w:pPr>
      <w:del w:id="2065" w:author="Mike Banach" w:date="2022-04-19T14:12:00Z">
        <w:r w:rsidRPr="00A724C9" w:rsidDel="00F934F6">
          <w:rPr>
            <w:sz w:val="18"/>
            <w:szCs w:val="18"/>
          </w:rPr>
          <w:delText>Secesh River Spring/Summer Chinook</w:delText>
        </w:r>
      </w:del>
    </w:p>
    <w:p w14:paraId="42D0499E" w14:textId="34554883" w:rsidR="00B54B05" w:rsidRPr="00A724C9" w:rsidDel="00F934F6" w:rsidRDefault="00B54B05" w:rsidP="000A286A">
      <w:pPr>
        <w:numPr>
          <w:ilvl w:val="1"/>
          <w:numId w:val="12"/>
        </w:numPr>
        <w:ind w:left="810"/>
        <w:rPr>
          <w:del w:id="2066" w:author="Mike Banach" w:date="2022-04-19T14:12:00Z"/>
          <w:sz w:val="18"/>
          <w:szCs w:val="18"/>
        </w:rPr>
      </w:pPr>
      <w:del w:id="2067" w:author="Mike Banach" w:date="2022-04-19T14:12:00Z">
        <w:r w:rsidRPr="00A724C9" w:rsidDel="00F934F6">
          <w:rPr>
            <w:sz w:val="18"/>
            <w:szCs w:val="18"/>
          </w:rPr>
          <w:delText>South Fork Salmon River Spring/Summer Chinook</w:delText>
        </w:r>
      </w:del>
    </w:p>
    <w:p w14:paraId="4BA5039F" w14:textId="46CB8622" w:rsidR="00B54B05" w:rsidRPr="00A724C9" w:rsidDel="00F934F6" w:rsidRDefault="00B54B05" w:rsidP="000A286A">
      <w:pPr>
        <w:numPr>
          <w:ilvl w:val="1"/>
          <w:numId w:val="12"/>
        </w:numPr>
        <w:ind w:left="810"/>
        <w:rPr>
          <w:del w:id="2068" w:author="Mike Banach" w:date="2022-04-19T14:12:00Z"/>
          <w:sz w:val="18"/>
          <w:szCs w:val="18"/>
        </w:rPr>
      </w:pPr>
      <w:del w:id="2069" w:author="Mike Banach" w:date="2022-04-19T14:12:00Z">
        <w:r w:rsidRPr="00A724C9" w:rsidDel="00F934F6">
          <w:rPr>
            <w:sz w:val="18"/>
            <w:szCs w:val="18"/>
          </w:rPr>
          <w:delText>Sulphur Creek Spring/Summer Chinook</w:delText>
        </w:r>
      </w:del>
    </w:p>
    <w:p w14:paraId="1488C0B5" w14:textId="08E59734" w:rsidR="00B54B05" w:rsidRPr="00A724C9" w:rsidDel="00F934F6" w:rsidRDefault="00B54B05" w:rsidP="000A286A">
      <w:pPr>
        <w:numPr>
          <w:ilvl w:val="1"/>
          <w:numId w:val="12"/>
        </w:numPr>
        <w:ind w:left="810"/>
        <w:rPr>
          <w:del w:id="2070" w:author="Mike Banach" w:date="2022-04-19T14:12:00Z"/>
          <w:sz w:val="18"/>
          <w:szCs w:val="18"/>
        </w:rPr>
      </w:pPr>
      <w:del w:id="2071" w:author="Mike Banach" w:date="2022-04-19T14:12:00Z">
        <w:r w:rsidRPr="00A724C9" w:rsidDel="00F934F6">
          <w:rPr>
            <w:sz w:val="18"/>
            <w:szCs w:val="18"/>
          </w:rPr>
          <w:delText>Tucannon River Spring/Summer Chinook</w:delText>
        </w:r>
      </w:del>
    </w:p>
    <w:p w14:paraId="5D55A057" w14:textId="6AE658FD" w:rsidR="00B54B05" w:rsidRPr="00A724C9" w:rsidDel="00F934F6" w:rsidRDefault="00B54B05" w:rsidP="000A286A">
      <w:pPr>
        <w:numPr>
          <w:ilvl w:val="1"/>
          <w:numId w:val="12"/>
        </w:numPr>
        <w:ind w:left="810"/>
        <w:rPr>
          <w:del w:id="2072" w:author="Mike Banach" w:date="2022-04-19T14:12:00Z"/>
          <w:sz w:val="18"/>
          <w:szCs w:val="18"/>
        </w:rPr>
      </w:pPr>
      <w:del w:id="2073" w:author="Mike Banach" w:date="2022-04-19T14:12:00Z">
        <w:r w:rsidRPr="00A724C9" w:rsidDel="00F934F6">
          <w:rPr>
            <w:sz w:val="18"/>
            <w:szCs w:val="18"/>
          </w:rPr>
          <w:delText>Upper North Fork Clearwater River Spring/Summer Chinook</w:delText>
        </w:r>
      </w:del>
    </w:p>
    <w:p w14:paraId="38F51979" w14:textId="306D0C4D" w:rsidR="00B54B05" w:rsidRPr="00A724C9" w:rsidDel="00F934F6" w:rsidRDefault="00B54B05" w:rsidP="000A286A">
      <w:pPr>
        <w:numPr>
          <w:ilvl w:val="1"/>
          <w:numId w:val="12"/>
        </w:numPr>
        <w:ind w:left="810"/>
        <w:rPr>
          <w:del w:id="2074" w:author="Mike Banach" w:date="2022-04-19T14:12:00Z"/>
          <w:sz w:val="18"/>
          <w:szCs w:val="18"/>
        </w:rPr>
      </w:pPr>
      <w:del w:id="2075" w:author="Mike Banach" w:date="2022-04-19T14:12:00Z">
        <w:r w:rsidRPr="00A724C9" w:rsidDel="00F934F6">
          <w:rPr>
            <w:sz w:val="18"/>
            <w:szCs w:val="18"/>
          </w:rPr>
          <w:delText>Upper Selway River Spring/Summer Chinook</w:delText>
        </w:r>
      </w:del>
    </w:p>
    <w:p w14:paraId="2DDF1811" w14:textId="627DB94B" w:rsidR="00B54B05" w:rsidRPr="00A724C9" w:rsidDel="00F934F6" w:rsidRDefault="00B54B05" w:rsidP="000A286A">
      <w:pPr>
        <w:numPr>
          <w:ilvl w:val="1"/>
          <w:numId w:val="12"/>
        </w:numPr>
        <w:ind w:left="810"/>
        <w:rPr>
          <w:del w:id="2076" w:author="Mike Banach" w:date="2022-04-19T14:12:00Z"/>
          <w:sz w:val="18"/>
          <w:szCs w:val="18"/>
        </w:rPr>
      </w:pPr>
      <w:del w:id="2077" w:author="Mike Banach" w:date="2022-04-19T14:12:00Z">
        <w:r w:rsidRPr="00A724C9" w:rsidDel="00F934F6">
          <w:rPr>
            <w:sz w:val="18"/>
            <w:szCs w:val="18"/>
          </w:rPr>
          <w:delText>Upper South Fork Clearwater River Spring/Summer Chinook</w:delText>
        </w:r>
      </w:del>
    </w:p>
    <w:p w14:paraId="62AB073C" w14:textId="0C3A4B7D" w:rsidR="00B54B05" w:rsidRPr="00A724C9" w:rsidDel="00F934F6" w:rsidRDefault="00B54B05" w:rsidP="000A286A">
      <w:pPr>
        <w:numPr>
          <w:ilvl w:val="1"/>
          <w:numId w:val="12"/>
        </w:numPr>
        <w:ind w:left="810"/>
        <w:rPr>
          <w:del w:id="2078" w:author="Mike Banach" w:date="2022-04-19T14:12:00Z"/>
          <w:sz w:val="18"/>
          <w:szCs w:val="18"/>
        </w:rPr>
      </w:pPr>
      <w:del w:id="2079" w:author="Mike Banach" w:date="2022-04-19T14:12:00Z">
        <w:r w:rsidRPr="00A724C9" w:rsidDel="00F934F6">
          <w:rPr>
            <w:sz w:val="18"/>
            <w:szCs w:val="18"/>
          </w:rPr>
          <w:delText>Valley Creek Spring/Summer Chinook</w:delText>
        </w:r>
      </w:del>
    </w:p>
    <w:p w14:paraId="56417870" w14:textId="336EBAB3" w:rsidR="00B54B05" w:rsidRPr="00A724C9" w:rsidDel="00F934F6" w:rsidRDefault="00B54B05" w:rsidP="000A286A">
      <w:pPr>
        <w:keepNext/>
        <w:numPr>
          <w:ilvl w:val="1"/>
          <w:numId w:val="12"/>
        </w:numPr>
        <w:ind w:left="810"/>
        <w:rPr>
          <w:del w:id="2080" w:author="Mike Banach" w:date="2022-04-19T14:12:00Z"/>
          <w:sz w:val="18"/>
          <w:szCs w:val="18"/>
        </w:rPr>
      </w:pPr>
      <w:del w:id="2081" w:author="Mike Banach" w:date="2022-04-19T14:12:00Z">
        <w:r w:rsidRPr="00A724C9" w:rsidDel="00F934F6">
          <w:rPr>
            <w:sz w:val="18"/>
            <w:szCs w:val="18"/>
          </w:rPr>
          <w:delText>Wenaha River Spring/Summer Chinook</w:delText>
        </w:r>
      </w:del>
    </w:p>
    <w:p w14:paraId="28B65341" w14:textId="39FD3906" w:rsidR="00B54B05" w:rsidRPr="00A724C9" w:rsidDel="00F934F6" w:rsidRDefault="00B54B05" w:rsidP="000A286A">
      <w:pPr>
        <w:numPr>
          <w:ilvl w:val="1"/>
          <w:numId w:val="12"/>
        </w:numPr>
        <w:ind w:left="810"/>
        <w:rPr>
          <w:del w:id="2082" w:author="Mike Banach" w:date="2022-04-19T14:12:00Z"/>
          <w:sz w:val="18"/>
          <w:szCs w:val="18"/>
        </w:rPr>
      </w:pPr>
      <w:del w:id="2083" w:author="Mike Banach" w:date="2022-04-19T14:12:00Z">
        <w:r w:rsidRPr="00A724C9" w:rsidDel="00F934F6">
          <w:rPr>
            <w:sz w:val="18"/>
            <w:szCs w:val="18"/>
          </w:rPr>
          <w:delText>Yankee Fork Spring/Summer Chinook</w:delText>
        </w:r>
      </w:del>
    </w:p>
    <w:p w14:paraId="75A4B409" w14:textId="42816668" w:rsidR="009F3C4B" w:rsidDel="00F934F6" w:rsidRDefault="009F3C4B" w:rsidP="0012238F">
      <w:pPr>
        <w:rPr>
          <w:del w:id="2084" w:author="Mike Banach" w:date="2022-04-19T14:12:00Z"/>
          <w:szCs w:val="24"/>
        </w:rPr>
      </w:pPr>
    </w:p>
    <w:p w14:paraId="4A9BABCA" w14:textId="4E091C54" w:rsidR="00F92026" w:rsidDel="00F934F6" w:rsidRDefault="003D2720" w:rsidP="00B06406">
      <w:pPr>
        <w:pStyle w:val="Heading3"/>
        <w:rPr>
          <w:del w:id="2085" w:author="Mike Banach" w:date="2022-04-19T14:12:00Z"/>
        </w:rPr>
      </w:pPr>
      <w:del w:id="2086" w:author="Mike Banach" w:date="2022-04-19T14:12:00Z">
        <w:r w:rsidDel="00F934F6">
          <w:delText>Chum salmon</w:delText>
        </w:r>
      </w:del>
    </w:p>
    <w:p w14:paraId="511A3B39" w14:textId="4E90B036" w:rsidR="00391BFF" w:rsidRPr="005B18BF" w:rsidDel="00F934F6" w:rsidRDefault="00391BFF" w:rsidP="000A286A">
      <w:pPr>
        <w:keepNext/>
        <w:numPr>
          <w:ilvl w:val="0"/>
          <w:numId w:val="13"/>
        </w:numPr>
        <w:ind w:left="450" w:hanging="270"/>
        <w:rPr>
          <w:del w:id="2087" w:author="Mike Banach" w:date="2022-04-19T14:12:00Z"/>
          <w:b/>
          <w:sz w:val="20"/>
        </w:rPr>
      </w:pPr>
      <w:del w:id="2088" w:author="Mike Banach" w:date="2022-04-19T14:12:00Z">
        <w:r w:rsidRPr="005B18BF" w:rsidDel="00F934F6">
          <w:rPr>
            <w:b/>
            <w:sz w:val="20"/>
          </w:rPr>
          <w:delText>Fall</w:delText>
        </w:r>
      </w:del>
    </w:p>
    <w:p w14:paraId="765EE78D" w14:textId="1FC4DE76" w:rsidR="00391BFF" w:rsidRPr="00A724C9" w:rsidDel="00F934F6" w:rsidRDefault="00391BFF" w:rsidP="000A286A">
      <w:pPr>
        <w:keepNext/>
        <w:numPr>
          <w:ilvl w:val="1"/>
          <w:numId w:val="13"/>
        </w:numPr>
        <w:ind w:left="720"/>
        <w:rPr>
          <w:del w:id="2089" w:author="Mike Banach" w:date="2022-04-19T14:12:00Z"/>
          <w:sz w:val="18"/>
          <w:szCs w:val="18"/>
        </w:rPr>
      </w:pPr>
      <w:del w:id="2090" w:author="Mike Banach" w:date="2022-04-19T14:12:00Z">
        <w:r w:rsidRPr="00A724C9" w:rsidDel="00F934F6">
          <w:rPr>
            <w:sz w:val="18"/>
            <w:szCs w:val="18"/>
          </w:rPr>
          <w:delText>Cowlitz River Fall Chum</w:delText>
        </w:r>
      </w:del>
    </w:p>
    <w:p w14:paraId="31E5F101" w14:textId="1EC4CB76" w:rsidR="003D2720" w:rsidRPr="005B18BF" w:rsidDel="00F934F6" w:rsidRDefault="00F203A7" w:rsidP="000A286A">
      <w:pPr>
        <w:keepNext/>
        <w:numPr>
          <w:ilvl w:val="0"/>
          <w:numId w:val="13"/>
        </w:numPr>
        <w:ind w:left="450" w:hanging="270"/>
        <w:rPr>
          <w:del w:id="2091" w:author="Mike Banach" w:date="2022-04-19T14:12:00Z"/>
          <w:b/>
          <w:sz w:val="20"/>
        </w:rPr>
      </w:pPr>
      <w:del w:id="2092" w:author="Mike Banach" w:date="2022-04-19T14:12:00Z">
        <w:r w:rsidRPr="005B18BF" w:rsidDel="00F934F6">
          <w:rPr>
            <w:b/>
            <w:sz w:val="20"/>
          </w:rPr>
          <w:delText>(</w:delText>
        </w:r>
        <w:r w:rsidR="00391BFF" w:rsidRPr="005B18BF" w:rsidDel="00F934F6">
          <w:rPr>
            <w:b/>
            <w:sz w:val="20"/>
          </w:rPr>
          <w:delText>No run indicated</w:delText>
        </w:r>
        <w:r w:rsidRPr="005B18BF" w:rsidDel="00F934F6">
          <w:rPr>
            <w:b/>
            <w:sz w:val="20"/>
          </w:rPr>
          <w:delText>)</w:delText>
        </w:r>
      </w:del>
    </w:p>
    <w:p w14:paraId="5D5B72AD" w14:textId="5FC7167E" w:rsidR="00391BFF" w:rsidRPr="00A724C9" w:rsidDel="00F934F6" w:rsidRDefault="00391BFF" w:rsidP="000A286A">
      <w:pPr>
        <w:keepNext/>
        <w:numPr>
          <w:ilvl w:val="1"/>
          <w:numId w:val="13"/>
        </w:numPr>
        <w:ind w:left="720"/>
        <w:rPr>
          <w:del w:id="2093" w:author="Mike Banach" w:date="2022-04-19T14:12:00Z"/>
          <w:sz w:val="18"/>
          <w:szCs w:val="18"/>
        </w:rPr>
      </w:pPr>
      <w:del w:id="2094" w:author="Mike Banach" w:date="2022-04-19T14:12:00Z">
        <w:r w:rsidRPr="00A724C9" w:rsidDel="00F934F6">
          <w:rPr>
            <w:sz w:val="18"/>
            <w:szCs w:val="18"/>
          </w:rPr>
          <w:delText>Big Creek Chum</w:delText>
        </w:r>
      </w:del>
    </w:p>
    <w:p w14:paraId="184B4359" w14:textId="73B6C227" w:rsidR="00391BFF" w:rsidRPr="00A724C9" w:rsidDel="00F934F6" w:rsidRDefault="00391BFF" w:rsidP="000A286A">
      <w:pPr>
        <w:numPr>
          <w:ilvl w:val="1"/>
          <w:numId w:val="13"/>
        </w:numPr>
        <w:ind w:left="720"/>
        <w:rPr>
          <w:del w:id="2095" w:author="Mike Banach" w:date="2022-04-19T14:12:00Z"/>
          <w:sz w:val="18"/>
          <w:szCs w:val="18"/>
        </w:rPr>
      </w:pPr>
      <w:del w:id="2096" w:author="Mike Banach" w:date="2022-04-19T14:12:00Z">
        <w:r w:rsidRPr="00A724C9" w:rsidDel="00F934F6">
          <w:rPr>
            <w:sz w:val="18"/>
            <w:szCs w:val="18"/>
          </w:rPr>
          <w:delText>Clackamas River Chum</w:delText>
        </w:r>
      </w:del>
    </w:p>
    <w:p w14:paraId="1A636169" w14:textId="45433EF7" w:rsidR="00391BFF" w:rsidRPr="00A724C9" w:rsidDel="00F934F6" w:rsidRDefault="00391BFF" w:rsidP="000A286A">
      <w:pPr>
        <w:numPr>
          <w:ilvl w:val="1"/>
          <w:numId w:val="13"/>
        </w:numPr>
        <w:ind w:left="720"/>
        <w:rPr>
          <w:del w:id="2097" w:author="Mike Banach" w:date="2022-04-19T14:12:00Z"/>
          <w:sz w:val="18"/>
          <w:szCs w:val="18"/>
        </w:rPr>
      </w:pPr>
      <w:del w:id="2098" w:author="Mike Banach" w:date="2022-04-19T14:12:00Z">
        <w:r w:rsidRPr="00A724C9" w:rsidDel="00F934F6">
          <w:rPr>
            <w:sz w:val="18"/>
            <w:szCs w:val="18"/>
          </w:rPr>
          <w:delText>Clatskanie River Chum</w:delText>
        </w:r>
      </w:del>
    </w:p>
    <w:p w14:paraId="719CB5D5" w14:textId="3FD359AE" w:rsidR="00391BFF" w:rsidRPr="00A724C9" w:rsidDel="00F934F6" w:rsidRDefault="00391BFF" w:rsidP="000A286A">
      <w:pPr>
        <w:numPr>
          <w:ilvl w:val="1"/>
          <w:numId w:val="13"/>
        </w:numPr>
        <w:ind w:left="720"/>
        <w:rPr>
          <w:del w:id="2099" w:author="Mike Banach" w:date="2022-04-19T14:12:00Z"/>
          <w:sz w:val="18"/>
          <w:szCs w:val="18"/>
        </w:rPr>
      </w:pPr>
      <w:del w:id="2100" w:author="Mike Banach" w:date="2022-04-19T14:12:00Z">
        <w:r w:rsidRPr="00A724C9" w:rsidDel="00F934F6">
          <w:rPr>
            <w:sz w:val="18"/>
            <w:szCs w:val="18"/>
          </w:rPr>
          <w:delText>Cowlitz River Summer Chum</w:delText>
        </w:r>
      </w:del>
    </w:p>
    <w:p w14:paraId="23F8B187" w14:textId="2A243AC9" w:rsidR="00391BFF" w:rsidRPr="00A724C9" w:rsidDel="00F934F6" w:rsidRDefault="00391BFF" w:rsidP="000A286A">
      <w:pPr>
        <w:numPr>
          <w:ilvl w:val="1"/>
          <w:numId w:val="13"/>
        </w:numPr>
        <w:ind w:left="720"/>
        <w:rPr>
          <w:del w:id="2101" w:author="Mike Banach" w:date="2022-04-19T14:12:00Z"/>
          <w:sz w:val="18"/>
          <w:szCs w:val="18"/>
        </w:rPr>
      </w:pPr>
      <w:del w:id="2102" w:author="Mike Banach" w:date="2022-04-19T14:12:00Z">
        <w:r w:rsidRPr="00A724C9" w:rsidDel="00F934F6">
          <w:rPr>
            <w:sz w:val="18"/>
            <w:szCs w:val="18"/>
          </w:rPr>
          <w:delText>Elochoman River Chum</w:delText>
        </w:r>
      </w:del>
    </w:p>
    <w:p w14:paraId="16BF5958" w14:textId="4AEFEAF0" w:rsidR="00391BFF" w:rsidRPr="00A724C9" w:rsidDel="00F934F6" w:rsidRDefault="00391BFF" w:rsidP="000A286A">
      <w:pPr>
        <w:numPr>
          <w:ilvl w:val="1"/>
          <w:numId w:val="13"/>
        </w:numPr>
        <w:ind w:left="720"/>
        <w:rPr>
          <w:del w:id="2103" w:author="Mike Banach" w:date="2022-04-19T14:12:00Z"/>
          <w:sz w:val="18"/>
          <w:szCs w:val="18"/>
        </w:rPr>
      </w:pPr>
      <w:del w:id="2104" w:author="Mike Banach" w:date="2022-04-19T14:12:00Z">
        <w:r w:rsidRPr="00A724C9" w:rsidDel="00F934F6">
          <w:rPr>
            <w:sz w:val="18"/>
            <w:szCs w:val="18"/>
          </w:rPr>
          <w:delText>Grays/Chinook Rivers Chum</w:delText>
        </w:r>
      </w:del>
    </w:p>
    <w:p w14:paraId="45D33B84" w14:textId="7114E2AF" w:rsidR="00391BFF" w:rsidRPr="00A724C9" w:rsidDel="00F934F6" w:rsidRDefault="00391BFF" w:rsidP="000A286A">
      <w:pPr>
        <w:numPr>
          <w:ilvl w:val="1"/>
          <w:numId w:val="13"/>
        </w:numPr>
        <w:ind w:left="720"/>
        <w:rPr>
          <w:del w:id="2105" w:author="Mike Banach" w:date="2022-04-19T14:12:00Z"/>
          <w:sz w:val="18"/>
          <w:szCs w:val="18"/>
        </w:rPr>
      </w:pPr>
      <w:del w:id="2106" w:author="Mike Banach" w:date="2022-04-19T14:12:00Z">
        <w:r w:rsidRPr="00A724C9" w:rsidDel="00F934F6">
          <w:rPr>
            <w:sz w:val="18"/>
            <w:szCs w:val="18"/>
          </w:rPr>
          <w:delText>Kalama River Chum</w:delText>
        </w:r>
      </w:del>
    </w:p>
    <w:p w14:paraId="539F19C8" w14:textId="49494A2F" w:rsidR="00391BFF" w:rsidRPr="00A724C9" w:rsidDel="00F934F6" w:rsidRDefault="00391BFF" w:rsidP="000A286A">
      <w:pPr>
        <w:numPr>
          <w:ilvl w:val="1"/>
          <w:numId w:val="13"/>
        </w:numPr>
        <w:ind w:left="720"/>
        <w:rPr>
          <w:del w:id="2107" w:author="Mike Banach" w:date="2022-04-19T14:12:00Z"/>
          <w:sz w:val="18"/>
          <w:szCs w:val="18"/>
        </w:rPr>
      </w:pPr>
      <w:del w:id="2108" w:author="Mike Banach" w:date="2022-04-19T14:12:00Z">
        <w:r w:rsidRPr="00A724C9" w:rsidDel="00F934F6">
          <w:rPr>
            <w:sz w:val="18"/>
            <w:szCs w:val="18"/>
          </w:rPr>
          <w:delText>Lewis River Chum</w:delText>
        </w:r>
      </w:del>
    </w:p>
    <w:p w14:paraId="19ACFDE7" w14:textId="1BAFDB99" w:rsidR="00391BFF" w:rsidRPr="00A724C9" w:rsidDel="00F934F6" w:rsidRDefault="00391BFF" w:rsidP="000A286A">
      <w:pPr>
        <w:numPr>
          <w:ilvl w:val="1"/>
          <w:numId w:val="13"/>
        </w:numPr>
        <w:ind w:left="720"/>
        <w:rPr>
          <w:del w:id="2109" w:author="Mike Banach" w:date="2022-04-19T14:12:00Z"/>
          <w:sz w:val="18"/>
          <w:szCs w:val="18"/>
        </w:rPr>
      </w:pPr>
      <w:del w:id="2110" w:author="Mike Banach" w:date="2022-04-19T14:12:00Z">
        <w:r w:rsidRPr="00A724C9" w:rsidDel="00F934F6">
          <w:rPr>
            <w:sz w:val="18"/>
            <w:szCs w:val="18"/>
          </w:rPr>
          <w:delText>Lower Columbia Gorge Tributaries Chum</w:delText>
        </w:r>
      </w:del>
    </w:p>
    <w:p w14:paraId="1C953E25" w14:textId="44882CFC" w:rsidR="00391BFF" w:rsidRPr="00A724C9" w:rsidDel="00F934F6" w:rsidRDefault="00391BFF" w:rsidP="000A286A">
      <w:pPr>
        <w:numPr>
          <w:ilvl w:val="1"/>
          <w:numId w:val="13"/>
        </w:numPr>
        <w:ind w:left="720"/>
        <w:rPr>
          <w:del w:id="2111" w:author="Mike Banach" w:date="2022-04-19T14:12:00Z"/>
          <w:sz w:val="18"/>
          <w:szCs w:val="18"/>
        </w:rPr>
      </w:pPr>
      <w:del w:id="2112" w:author="Mike Banach" w:date="2022-04-19T14:12:00Z">
        <w:r w:rsidRPr="00A724C9" w:rsidDel="00F934F6">
          <w:rPr>
            <w:sz w:val="18"/>
            <w:szCs w:val="18"/>
          </w:rPr>
          <w:delText>Lower Columbia Mainstem Chum</w:delText>
        </w:r>
      </w:del>
    </w:p>
    <w:p w14:paraId="247DBFE6" w14:textId="3732A66D" w:rsidR="00391BFF" w:rsidRPr="00A724C9" w:rsidDel="00F934F6" w:rsidRDefault="00391BFF" w:rsidP="000A286A">
      <w:pPr>
        <w:numPr>
          <w:ilvl w:val="1"/>
          <w:numId w:val="13"/>
        </w:numPr>
        <w:ind w:left="720"/>
        <w:rPr>
          <w:del w:id="2113" w:author="Mike Banach" w:date="2022-04-19T14:12:00Z"/>
          <w:sz w:val="18"/>
          <w:szCs w:val="18"/>
        </w:rPr>
      </w:pPr>
      <w:del w:id="2114" w:author="Mike Banach" w:date="2022-04-19T14:12:00Z">
        <w:r w:rsidRPr="00A724C9" w:rsidDel="00F934F6">
          <w:rPr>
            <w:sz w:val="18"/>
            <w:szCs w:val="18"/>
          </w:rPr>
          <w:delText>Mill Creek Chum</w:delText>
        </w:r>
      </w:del>
    </w:p>
    <w:p w14:paraId="0737A5B6" w14:textId="5B860B94" w:rsidR="00391BFF" w:rsidRPr="00A724C9" w:rsidDel="00F934F6" w:rsidRDefault="00391BFF" w:rsidP="000A286A">
      <w:pPr>
        <w:numPr>
          <w:ilvl w:val="1"/>
          <w:numId w:val="13"/>
        </w:numPr>
        <w:ind w:left="720"/>
        <w:rPr>
          <w:del w:id="2115" w:author="Mike Banach" w:date="2022-04-19T14:12:00Z"/>
          <w:sz w:val="18"/>
          <w:szCs w:val="18"/>
        </w:rPr>
      </w:pPr>
      <w:del w:id="2116" w:author="Mike Banach" w:date="2022-04-19T14:12:00Z">
        <w:r w:rsidRPr="00A724C9" w:rsidDel="00F934F6">
          <w:rPr>
            <w:sz w:val="18"/>
            <w:szCs w:val="18"/>
          </w:rPr>
          <w:delText>Sandy River Chum</w:delText>
        </w:r>
      </w:del>
    </w:p>
    <w:p w14:paraId="7CDCF1B5" w14:textId="407715D1" w:rsidR="00391BFF" w:rsidRPr="00A724C9" w:rsidDel="00F934F6" w:rsidRDefault="00391BFF" w:rsidP="000A286A">
      <w:pPr>
        <w:numPr>
          <w:ilvl w:val="1"/>
          <w:numId w:val="13"/>
        </w:numPr>
        <w:ind w:left="720"/>
        <w:rPr>
          <w:del w:id="2117" w:author="Mike Banach" w:date="2022-04-19T14:12:00Z"/>
          <w:sz w:val="18"/>
          <w:szCs w:val="18"/>
        </w:rPr>
      </w:pPr>
      <w:del w:id="2118" w:author="Mike Banach" w:date="2022-04-19T14:12:00Z">
        <w:r w:rsidRPr="00A724C9" w:rsidDel="00F934F6">
          <w:rPr>
            <w:sz w:val="18"/>
            <w:szCs w:val="18"/>
          </w:rPr>
          <w:delText>Scappoose Creek Chum</w:delText>
        </w:r>
      </w:del>
    </w:p>
    <w:p w14:paraId="4331AE9B" w14:textId="338CBFBA" w:rsidR="00391BFF" w:rsidRPr="00A724C9" w:rsidDel="00F934F6" w:rsidRDefault="00391BFF" w:rsidP="000A286A">
      <w:pPr>
        <w:numPr>
          <w:ilvl w:val="1"/>
          <w:numId w:val="13"/>
        </w:numPr>
        <w:ind w:left="720"/>
        <w:rPr>
          <w:del w:id="2119" w:author="Mike Banach" w:date="2022-04-19T14:12:00Z"/>
          <w:sz w:val="18"/>
          <w:szCs w:val="18"/>
        </w:rPr>
      </w:pPr>
      <w:del w:id="2120" w:author="Mike Banach" w:date="2022-04-19T14:12:00Z">
        <w:r w:rsidRPr="00A724C9" w:rsidDel="00F934F6">
          <w:rPr>
            <w:sz w:val="18"/>
            <w:szCs w:val="18"/>
          </w:rPr>
          <w:delText>Upper Gorge Tributaries Chum</w:delText>
        </w:r>
      </w:del>
    </w:p>
    <w:p w14:paraId="640441E7" w14:textId="39A42361" w:rsidR="00391BFF" w:rsidRPr="00A724C9" w:rsidDel="00F934F6" w:rsidRDefault="00391BFF" w:rsidP="000A286A">
      <w:pPr>
        <w:keepNext/>
        <w:numPr>
          <w:ilvl w:val="1"/>
          <w:numId w:val="13"/>
        </w:numPr>
        <w:ind w:left="720"/>
        <w:rPr>
          <w:del w:id="2121" w:author="Mike Banach" w:date="2022-04-19T14:12:00Z"/>
          <w:sz w:val="18"/>
          <w:szCs w:val="18"/>
        </w:rPr>
      </w:pPr>
      <w:del w:id="2122" w:author="Mike Banach" w:date="2022-04-19T14:12:00Z">
        <w:r w:rsidRPr="00A724C9" w:rsidDel="00F934F6">
          <w:rPr>
            <w:sz w:val="18"/>
            <w:szCs w:val="18"/>
          </w:rPr>
          <w:delText>Washougal River Chum</w:delText>
        </w:r>
      </w:del>
    </w:p>
    <w:p w14:paraId="126133B5" w14:textId="68EE0DC9" w:rsidR="00391BFF" w:rsidRPr="00A724C9" w:rsidDel="00F934F6" w:rsidRDefault="00391BFF" w:rsidP="000A286A">
      <w:pPr>
        <w:numPr>
          <w:ilvl w:val="1"/>
          <w:numId w:val="13"/>
        </w:numPr>
        <w:ind w:left="720"/>
        <w:rPr>
          <w:del w:id="2123" w:author="Mike Banach" w:date="2022-04-19T14:12:00Z"/>
          <w:sz w:val="18"/>
          <w:szCs w:val="18"/>
        </w:rPr>
      </w:pPr>
      <w:del w:id="2124" w:author="Mike Banach" w:date="2022-04-19T14:12:00Z">
        <w:r w:rsidRPr="00A724C9" w:rsidDel="00F934F6">
          <w:rPr>
            <w:sz w:val="18"/>
            <w:szCs w:val="18"/>
          </w:rPr>
          <w:delText>Youngs Bay Chum</w:delText>
        </w:r>
      </w:del>
    </w:p>
    <w:p w14:paraId="360952BD" w14:textId="0F93D826" w:rsidR="003D2720" w:rsidDel="00F934F6" w:rsidRDefault="003D2720" w:rsidP="0012238F">
      <w:pPr>
        <w:rPr>
          <w:del w:id="2125" w:author="Mike Banach" w:date="2022-04-19T14:12:00Z"/>
          <w:szCs w:val="24"/>
        </w:rPr>
      </w:pPr>
    </w:p>
    <w:p w14:paraId="1EB7E80A" w14:textId="1779B5A9" w:rsidR="003D2720" w:rsidDel="00F934F6" w:rsidRDefault="003D2720" w:rsidP="00B06406">
      <w:pPr>
        <w:pStyle w:val="Heading3"/>
        <w:rPr>
          <w:del w:id="2126" w:author="Mike Banach" w:date="2022-04-19T14:12:00Z"/>
        </w:rPr>
      </w:pPr>
      <w:del w:id="2127" w:author="Mike Banach" w:date="2022-04-19T14:12:00Z">
        <w:r w:rsidDel="00F934F6">
          <w:delText>Coho salmon</w:delText>
        </w:r>
      </w:del>
    </w:p>
    <w:p w14:paraId="104D9723" w14:textId="1029BC4A" w:rsidR="003D2720" w:rsidRPr="005B18BF" w:rsidDel="00F934F6" w:rsidRDefault="00F203A7" w:rsidP="000A286A">
      <w:pPr>
        <w:keepNext/>
        <w:numPr>
          <w:ilvl w:val="0"/>
          <w:numId w:val="14"/>
        </w:numPr>
        <w:ind w:left="450" w:hanging="270"/>
        <w:rPr>
          <w:del w:id="2128" w:author="Mike Banach" w:date="2022-04-19T14:12:00Z"/>
          <w:b/>
          <w:sz w:val="20"/>
        </w:rPr>
      </w:pPr>
      <w:del w:id="2129" w:author="Mike Banach" w:date="2022-04-19T14:12:00Z">
        <w:r w:rsidRPr="005B18BF" w:rsidDel="00F934F6">
          <w:rPr>
            <w:b/>
            <w:sz w:val="20"/>
          </w:rPr>
          <w:delText>(</w:delText>
        </w:r>
        <w:r w:rsidR="006E6CAA" w:rsidRPr="005B18BF" w:rsidDel="00F934F6">
          <w:rPr>
            <w:b/>
            <w:sz w:val="20"/>
          </w:rPr>
          <w:delText>No run indicated</w:delText>
        </w:r>
        <w:r w:rsidRPr="005B18BF" w:rsidDel="00F934F6">
          <w:rPr>
            <w:b/>
            <w:sz w:val="20"/>
          </w:rPr>
          <w:delText>)</w:delText>
        </w:r>
      </w:del>
    </w:p>
    <w:p w14:paraId="0BABC27B" w14:textId="2C290D25" w:rsidR="006E6CAA" w:rsidRPr="00A724C9" w:rsidDel="00F934F6" w:rsidRDefault="006E6CAA" w:rsidP="000A286A">
      <w:pPr>
        <w:keepNext/>
        <w:numPr>
          <w:ilvl w:val="1"/>
          <w:numId w:val="14"/>
        </w:numPr>
        <w:ind w:left="720"/>
        <w:rPr>
          <w:del w:id="2130" w:author="Mike Banach" w:date="2022-04-19T14:12:00Z"/>
          <w:sz w:val="18"/>
          <w:szCs w:val="18"/>
        </w:rPr>
      </w:pPr>
      <w:del w:id="2131" w:author="Mike Banach" w:date="2022-04-19T14:12:00Z">
        <w:r w:rsidRPr="00A724C9" w:rsidDel="00F934F6">
          <w:rPr>
            <w:sz w:val="18"/>
            <w:szCs w:val="18"/>
          </w:rPr>
          <w:delText>Big Creek Coho</w:delText>
        </w:r>
      </w:del>
    </w:p>
    <w:p w14:paraId="575094F7" w14:textId="3DEA0900" w:rsidR="006E6CAA" w:rsidRPr="00A724C9" w:rsidDel="00F934F6" w:rsidRDefault="006E6CAA" w:rsidP="000A286A">
      <w:pPr>
        <w:numPr>
          <w:ilvl w:val="1"/>
          <w:numId w:val="14"/>
        </w:numPr>
        <w:ind w:left="720"/>
        <w:rPr>
          <w:del w:id="2132" w:author="Mike Banach" w:date="2022-04-19T14:12:00Z"/>
          <w:sz w:val="18"/>
          <w:szCs w:val="18"/>
        </w:rPr>
      </w:pPr>
      <w:del w:id="2133" w:author="Mike Banach" w:date="2022-04-19T14:12:00Z">
        <w:r w:rsidRPr="00A724C9" w:rsidDel="00F934F6">
          <w:rPr>
            <w:sz w:val="18"/>
            <w:szCs w:val="18"/>
          </w:rPr>
          <w:delText>Cispus River Coho</w:delText>
        </w:r>
      </w:del>
    </w:p>
    <w:p w14:paraId="496FAEFB" w14:textId="5668268E" w:rsidR="006E6CAA" w:rsidRPr="00A724C9" w:rsidDel="00F934F6" w:rsidRDefault="006E6CAA" w:rsidP="000A286A">
      <w:pPr>
        <w:numPr>
          <w:ilvl w:val="1"/>
          <w:numId w:val="14"/>
        </w:numPr>
        <w:ind w:left="720"/>
        <w:rPr>
          <w:del w:id="2134" w:author="Mike Banach" w:date="2022-04-19T14:12:00Z"/>
          <w:sz w:val="18"/>
          <w:szCs w:val="18"/>
        </w:rPr>
      </w:pPr>
      <w:del w:id="2135" w:author="Mike Banach" w:date="2022-04-19T14:12:00Z">
        <w:r w:rsidRPr="00A724C9" w:rsidDel="00F934F6">
          <w:rPr>
            <w:sz w:val="18"/>
            <w:szCs w:val="18"/>
          </w:rPr>
          <w:delText>Clackamas River Coho</w:delText>
        </w:r>
      </w:del>
    </w:p>
    <w:p w14:paraId="5C98B88F" w14:textId="749C0274" w:rsidR="006E6CAA" w:rsidRPr="00A724C9" w:rsidDel="00F934F6" w:rsidRDefault="006E6CAA" w:rsidP="000A286A">
      <w:pPr>
        <w:numPr>
          <w:ilvl w:val="1"/>
          <w:numId w:val="14"/>
        </w:numPr>
        <w:ind w:left="720"/>
        <w:rPr>
          <w:del w:id="2136" w:author="Mike Banach" w:date="2022-04-19T14:12:00Z"/>
          <w:sz w:val="18"/>
          <w:szCs w:val="18"/>
        </w:rPr>
      </w:pPr>
      <w:del w:id="2137" w:author="Mike Banach" w:date="2022-04-19T14:12:00Z">
        <w:r w:rsidRPr="00A724C9" w:rsidDel="00F934F6">
          <w:rPr>
            <w:sz w:val="18"/>
            <w:szCs w:val="18"/>
          </w:rPr>
          <w:delText>Clatskanie River Coho</w:delText>
        </w:r>
      </w:del>
    </w:p>
    <w:p w14:paraId="69ED3CEF" w14:textId="2017196C" w:rsidR="006E6CAA" w:rsidRPr="00A724C9" w:rsidDel="00F934F6" w:rsidRDefault="006E6CAA" w:rsidP="000A286A">
      <w:pPr>
        <w:numPr>
          <w:ilvl w:val="1"/>
          <w:numId w:val="14"/>
        </w:numPr>
        <w:ind w:left="720"/>
        <w:rPr>
          <w:del w:id="2138" w:author="Mike Banach" w:date="2022-04-19T14:12:00Z"/>
          <w:sz w:val="18"/>
          <w:szCs w:val="18"/>
        </w:rPr>
      </w:pPr>
      <w:del w:id="2139" w:author="Mike Banach" w:date="2022-04-19T14:12:00Z">
        <w:r w:rsidRPr="00A724C9" w:rsidDel="00F934F6">
          <w:rPr>
            <w:sz w:val="18"/>
            <w:szCs w:val="18"/>
          </w:rPr>
          <w:delText>Coweeman River Coho</w:delText>
        </w:r>
      </w:del>
    </w:p>
    <w:p w14:paraId="4D4787BF" w14:textId="313712AF" w:rsidR="006E6CAA" w:rsidRPr="00A724C9" w:rsidDel="00F934F6" w:rsidRDefault="006E6CAA" w:rsidP="000A286A">
      <w:pPr>
        <w:numPr>
          <w:ilvl w:val="1"/>
          <w:numId w:val="14"/>
        </w:numPr>
        <w:ind w:left="720"/>
        <w:rPr>
          <w:del w:id="2140" w:author="Mike Banach" w:date="2022-04-19T14:12:00Z"/>
          <w:sz w:val="18"/>
          <w:szCs w:val="18"/>
        </w:rPr>
      </w:pPr>
      <w:del w:id="2141" w:author="Mike Banach" w:date="2022-04-19T14:12:00Z">
        <w:r w:rsidRPr="00A724C9" w:rsidDel="00F934F6">
          <w:rPr>
            <w:sz w:val="18"/>
            <w:szCs w:val="18"/>
          </w:rPr>
          <w:delText>East Fork Lewis River Coho</w:delText>
        </w:r>
      </w:del>
    </w:p>
    <w:p w14:paraId="4C2F8BF1" w14:textId="00AD516A" w:rsidR="006E6CAA" w:rsidRPr="00A724C9" w:rsidDel="00F934F6" w:rsidRDefault="006E6CAA" w:rsidP="000A286A">
      <w:pPr>
        <w:numPr>
          <w:ilvl w:val="1"/>
          <w:numId w:val="14"/>
        </w:numPr>
        <w:ind w:left="720"/>
        <w:rPr>
          <w:del w:id="2142" w:author="Mike Banach" w:date="2022-04-19T14:12:00Z"/>
          <w:sz w:val="18"/>
          <w:szCs w:val="18"/>
        </w:rPr>
      </w:pPr>
      <w:del w:id="2143" w:author="Mike Banach" w:date="2022-04-19T14:12:00Z">
        <w:r w:rsidRPr="00A724C9" w:rsidDel="00F934F6">
          <w:rPr>
            <w:sz w:val="18"/>
            <w:szCs w:val="18"/>
          </w:rPr>
          <w:delText>Elochoman Coho</w:delText>
        </w:r>
      </w:del>
    </w:p>
    <w:p w14:paraId="5718896C" w14:textId="14190B27" w:rsidR="006E6CAA" w:rsidRPr="00A724C9" w:rsidDel="00F934F6" w:rsidRDefault="006E6CAA" w:rsidP="000A286A">
      <w:pPr>
        <w:numPr>
          <w:ilvl w:val="1"/>
          <w:numId w:val="14"/>
        </w:numPr>
        <w:ind w:left="720"/>
        <w:rPr>
          <w:del w:id="2144" w:author="Mike Banach" w:date="2022-04-19T14:12:00Z"/>
          <w:sz w:val="18"/>
          <w:szCs w:val="18"/>
        </w:rPr>
      </w:pPr>
      <w:del w:id="2145" w:author="Mike Banach" w:date="2022-04-19T14:12:00Z">
        <w:r w:rsidRPr="00A724C9" w:rsidDel="00F934F6">
          <w:rPr>
            <w:sz w:val="18"/>
            <w:szCs w:val="18"/>
          </w:rPr>
          <w:delText>Entiat River Coho</w:delText>
        </w:r>
      </w:del>
    </w:p>
    <w:p w14:paraId="635CCB26" w14:textId="1FCDA120" w:rsidR="006E6CAA" w:rsidRPr="00A724C9" w:rsidDel="00F934F6" w:rsidRDefault="006E6CAA" w:rsidP="000A286A">
      <w:pPr>
        <w:numPr>
          <w:ilvl w:val="1"/>
          <w:numId w:val="14"/>
        </w:numPr>
        <w:ind w:left="720"/>
        <w:rPr>
          <w:del w:id="2146" w:author="Mike Banach" w:date="2022-04-19T14:12:00Z"/>
          <w:sz w:val="18"/>
          <w:szCs w:val="18"/>
        </w:rPr>
      </w:pPr>
      <w:del w:id="2147" w:author="Mike Banach" w:date="2022-04-19T14:12:00Z">
        <w:r w:rsidRPr="00A724C9" w:rsidDel="00F934F6">
          <w:rPr>
            <w:sz w:val="18"/>
            <w:szCs w:val="18"/>
          </w:rPr>
          <w:delText>Fifteenmile Creek Coho</w:delText>
        </w:r>
      </w:del>
    </w:p>
    <w:p w14:paraId="79EA659D" w14:textId="2EAB1252" w:rsidR="006E6CAA" w:rsidRPr="00A724C9" w:rsidDel="00F934F6" w:rsidRDefault="006E6CAA" w:rsidP="000A286A">
      <w:pPr>
        <w:numPr>
          <w:ilvl w:val="1"/>
          <w:numId w:val="14"/>
        </w:numPr>
        <w:ind w:left="720"/>
        <w:rPr>
          <w:del w:id="2148" w:author="Mike Banach" w:date="2022-04-19T14:12:00Z"/>
          <w:sz w:val="18"/>
          <w:szCs w:val="18"/>
        </w:rPr>
      </w:pPr>
      <w:del w:id="2149" w:author="Mike Banach" w:date="2022-04-19T14:12:00Z">
        <w:r w:rsidRPr="00A724C9" w:rsidDel="00F934F6">
          <w:rPr>
            <w:sz w:val="18"/>
            <w:szCs w:val="18"/>
          </w:rPr>
          <w:delText>Grays/Chinook Rivers Coho</w:delText>
        </w:r>
      </w:del>
    </w:p>
    <w:p w14:paraId="30493F0F" w14:textId="73EA8CC5" w:rsidR="006E6CAA" w:rsidRPr="00A724C9" w:rsidDel="00F934F6" w:rsidRDefault="006E6CAA" w:rsidP="000A286A">
      <w:pPr>
        <w:numPr>
          <w:ilvl w:val="1"/>
          <w:numId w:val="14"/>
        </w:numPr>
        <w:ind w:left="720"/>
        <w:rPr>
          <w:del w:id="2150" w:author="Mike Banach" w:date="2022-04-19T14:12:00Z"/>
          <w:sz w:val="18"/>
          <w:szCs w:val="18"/>
        </w:rPr>
      </w:pPr>
      <w:del w:id="2151" w:author="Mike Banach" w:date="2022-04-19T14:12:00Z">
        <w:r w:rsidRPr="00A724C9" w:rsidDel="00F934F6">
          <w:rPr>
            <w:sz w:val="18"/>
            <w:szCs w:val="18"/>
          </w:rPr>
          <w:delText>Hood River Coho</w:delText>
        </w:r>
      </w:del>
    </w:p>
    <w:p w14:paraId="0504E238" w14:textId="082753E0" w:rsidR="006E6CAA" w:rsidRPr="00A724C9" w:rsidDel="00F934F6" w:rsidRDefault="006E6CAA" w:rsidP="000A286A">
      <w:pPr>
        <w:numPr>
          <w:ilvl w:val="1"/>
          <w:numId w:val="14"/>
        </w:numPr>
        <w:ind w:left="720"/>
        <w:rPr>
          <w:del w:id="2152" w:author="Mike Banach" w:date="2022-04-19T14:12:00Z"/>
          <w:sz w:val="18"/>
          <w:szCs w:val="18"/>
        </w:rPr>
      </w:pPr>
      <w:del w:id="2153" w:author="Mike Banach" w:date="2022-04-19T14:12:00Z">
        <w:r w:rsidRPr="00A724C9" w:rsidDel="00F934F6">
          <w:rPr>
            <w:sz w:val="18"/>
            <w:szCs w:val="18"/>
          </w:rPr>
          <w:delText>Kalama River Coho</w:delText>
        </w:r>
      </w:del>
    </w:p>
    <w:p w14:paraId="27672190" w14:textId="67C95C43" w:rsidR="006E6CAA" w:rsidRPr="00A724C9" w:rsidDel="00F934F6" w:rsidRDefault="006E6CAA" w:rsidP="000A286A">
      <w:pPr>
        <w:numPr>
          <w:ilvl w:val="1"/>
          <w:numId w:val="14"/>
        </w:numPr>
        <w:ind w:left="720"/>
        <w:rPr>
          <w:del w:id="2154" w:author="Mike Banach" w:date="2022-04-19T14:12:00Z"/>
          <w:sz w:val="18"/>
          <w:szCs w:val="18"/>
        </w:rPr>
      </w:pPr>
      <w:del w:id="2155" w:author="Mike Banach" w:date="2022-04-19T14:12:00Z">
        <w:r w:rsidRPr="00A724C9" w:rsidDel="00F934F6">
          <w:rPr>
            <w:sz w:val="18"/>
            <w:szCs w:val="18"/>
          </w:rPr>
          <w:delText>Lower Columbia Gorge Tributaries Coho</w:delText>
        </w:r>
      </w:del>
    </w:p>
    <w:p w14:paraId="3A7F5306" w14:textId="32E576C5" w:rsidR="006E6CAA" w:rsidRPr="00A724C9" w:rsidDel="00F934F6" w:rsidRDefault="006E6CAA" w:rsidP="000A286A">
      <w:pPr>
        <w:numPr>
          <w:ilvl w:val="1"/>
          <w:numId w:val="14"/>
        </w:numPr>
        <w:ind w:left="720"/>
        <w:rPr>
          <w:del w:id="2156" w:author="Mike Banach" w:date="2022-04-19T14:12:00Z"/>
          <w:sz w:val="18"/>
          <w:szCs w:val="18"/>
        </w:rPr>
      </w:pPr>
      <w:del w:id="2157" w:author="Mike Banach" w:date="2022-04-19T14:12:00Z">
        <w:r w:rsidRPr="00A724C9" w:rsidDel="00F934F6">
          <w:rPr>
            <w:sz w:val="18"/>
            <w:szCs w:val="18"/>
          </w:rPr>
          <w:delText>Lower Cowlitz River Coho</w:delText>
        </w:r>
      </w:del>
    </w:p>
    <w:p w14:paraId="41A0F27C" w14:textId="280A23C8" w:rsidR="006E6CAA" w:rsidRPr="00A724C9" w:rsidDel="00F934F6" w:rsidRDefault="006E6CAA" w:rsidP="000A286A">
      <w:pPr>
        <w:numPr>
          <w:ilvl w:val="1"/>
          <w:numId w:val="14"/>
        </w:numPr>
        <w:ind w:left="720"/>
        <w:rPr>
          <w:del w:id="2158" w:author="Mike Banach" w:date="2022-04-19T14:12:00Z"/>
          <w:sz w:val="18"/>
          <w:szCs w:val="18"/>
        </w:rPr>
      </w:pPr>
      <w:del w:id="2159" w:author="Mike Banach" w:date="2022-04-19T14:12:00Z">
        <w:r w:rsidRPr="00A724C9" w:rsidDel="00F934F6">
          <w:rPr>
            <w:sz w:val="18"/>
            <w:szCs w:val="18"/>
          </w:rPr>
          <w:delText>Mill Creek Coho</w:delText>
        </w:r>
      </w:del>
    </w:p>
    <w:p w14:paraId="568348B3" w14:textId="280B7CAF" w:rsidR="006E6CAA" w:rsidRPr="00A724C9" w:rsidDel="00F934F6" w:rsidRDefault="006E6CAA" w:rsidP="000A286A">
      <w:pPr>
        <w:numPr>
          <w:ilvl w:val="1"/>
          <w:numId w:val="14"/>
        </w:numPr>
        <w:ind w:left="720"/>
        <w:rPr>
          <w:del w:id="2160" w:author="Mike Banach" w:date="2022-04-19T14:12:00Z"/>
          <w:sz w:val="18"/>
          <w:szCs w:val="18"/>
        </w:rPr>
      </w:pPr>
      <w:del w:id="2161" w:author="Mike Banach" w:date="2022-04-19T14:12:00Z">
        <w:r w:rsidRPr="00A724C9" w:rsidDel="00F934F6">
          <w:rPr>
            <w:sz w:val="18"/>
            <w:szCs w:val="18"/>
          </w:rPr>
          <w:delText>Molalla/Pudding River Coho</w:delText>
        </w:r>
      </w:del>
    </w:p>
    <w:p w14:paraId="0588EA13" w14:textId="5BBB14EC" w:rsidR="006E6CAA" w:rsidRPr="00A724C9" w:rsidDel="00F934F6" w:rsidRDefault="006E6CAA" w:rsidP="000A286A">
      <w:pPr>
        <w:numPr>
          <w:ilvl w:val="1"/>
          <w:numId w:val="14"/>
        </w:numPr>
        <w:ind w:left="720"/>
        <w:rPr>
          <w:del w:id="2162" w:author="Mike Banach" w:date="2022-04-19T14:12:00Z"/>
          <w:sz w:val="18"/>
          <w:szCs w:val="18"/>
        </w:rPr>
      </w:pPr>
      <w:del w:id="2163" w:author="Mike Banach" w:date="2022-04-19T14:12:00Z">
        <w:r w:rsidRPr="00A724C9" w:rsidDel="00F934F6">
          <w:rPr>
            <w:sz w:val="18"/>
            <w:szCs w:val="18"/>
          </w:rPr>
          <w:delText>North Fork Lewis River Coho</w:delText>
        </w:r>
      </w:del>
    </w:p>
    <w:p w14:paraId="708895B8" w14:textId="35859069" w:rsidR="006E6CAA" w:rsidRPr="00A724C9" w:rsidDel="00F934F6" w:rsidRDefault="006E6CAA" w:rsidP="000A286A">
      <w:pPr>
        <w:numPr>
          <w:ilvl w:val="1"/>
          <w:numId w:val="14"/>
        </w:numPr>
        <w:ind w:left="720"/>
        <w:rPr>
          <w:del w:id="2164" w:author="Mike Banach" w:date="2022-04-19T14:12:00Z"/>
          <w:sz w:val="18"/>
          <w:szCs w:val="18"/>
        </w:rPr>
      </w:pPr>
      <w:del w:id="2165" w:author="Mike Banach" w:date="2022-04-19T14:12:00Z">
        <w:r w:rsidRPr="00A724C9" w:rsidDel="00F934F6">
          <w:rPr>
            <w:sz w:val="18"/>
            <w:szCs w:val="18"/>
          </w:rPr>
          <w:lastRenderedPageBreak/>
          <w:delText>North Fork Toutle River Coho</w:delText>
        </w:r>
      </w:del>
    </w:p>
    <w:p w14:paraId="42E4A43D" w14:textId="6001CC48" w:rsidR="006E6CAA" w:rsidRPr="00A724C9" w:rsidDel="00F934F6" w:rsidRDefault="006E6CAA" w:rsidP="000A286A">
      <w:pPr>
        <w:numPr>
          <w:ilvl w:val="1"/>
          <w:numId w:val="14"/>
        </w:numPr>
        <w:ind w:left="720"/>
        <w:rPr>
          <w:del w:id="2166" w:author="Mike Banach" w:date="2022-04-19T14:12:00Z"/>
          <w:sz w:val="18"/>
          <w:szCs w:val="18"/>
        </w:rPr>
      </w:pPr>
      <w:del w:id="2167" w:author="Mike Banach" w:date="2022-04-19T14:12:00Z">
        <w:r w:rsidRPr="00A724C9" w:rsidDel="00F934F6">
          <w:rPr>
            <w:sz w:val="18"/>
            <w:szCs w:val="18"/>
          </w:rPr>
          <w:delText>North Santiam River Coho</w:delText>
        </w:r>
      </w:del>
    </w:p>
    <w:p w14:paraId="587D7D51" w14:textId="4006D294" w:rsidR="006E6CAA" w:rsidRPr="00A724C9" w:rsidDel="00F934F6" w:rsidRDefault="006E6CAA" w:rsidP="000A286A">
      <w:pPr>
        <w:numPr>
          <w:ilvl w:val="1"/>
          <w:numId w:val="14"/>
        </w:numPr>
        <w:ind w:left="720"/>
        <w:rPr>
          <w:del w:id="2168" w:author="Mike Banach" w:date="2022-04-19T14:12:00Z"/>
          <w:sz w:val="18"/>
          <w:szCs w:val="18"/>
        </w:rPr>
      </w:pPr>
      <w:del w:id="2169" w:author="Mike Banach" w:date="2022-04-19T14:12:00Z">
        <w:r w:rsidRPr="00A724C9" w:rsidDel="00F934F6">
          <w:rPr>
            <w:sz w:val="18"/>
            <w:szCs w:val="18"/>
          </w:rPr>
          <w:delText>Salmon Creek Coho</w:delText>
        </w:r>
      </w:del>
    </w:p>
    <w:p w14:paraId="613D7F5D" w14:textId="60C94B3C" w:rsidR="006E6CAA" w:rsidRPr="00A724C9" w:rsidDel="00F934F6" w:rsidRDefault="006E6CAA" w:rsidP="000A286A">
      <w:pPr>
        <w:numPr>
          <w:ilvl w:val="1"/>
          <w:numId w:val="14"/>
        </w:numPr>
        <w:ind w:left="720"/>
        <w:rPr>
          <w:del w:id="2170" w:author="Mike Banach" w:date="2022-04-19T14:12:00Z"/>
          <w:sz w:val="18"/>
          <w:szCs w:val="18"/>
        </w:rPr>
      </w:pPr>
      <w:del w:id="2171" w:author="Mike Banach" w:date="2022-04-19T14:12:00Z">
        <w:r w:rsidRPr="00A724C9" w:rsidDel="00F934F6">
          <w:rPr>
            <w:sz w:val="18"/>
            <w:szCs w:val="18"/>
          </w:rPr>
          <w:delText>Sandy River Coho</w:delText>
        </w:r>
      </w:del>
    </w:p>
    <w:p w14:paraId="0F4C050E" w14:textId="255823FA" w:rsidR="006E6CAA" w:rsidRPr="00A724C9" w:rsidDel="00F934F6" w:rsidRDefault="006E6CAA" w:rsidP="000A286A">
      <w:pPr>
        <w:numPr>
          <w:ilvl w:val="1"/>
          <w:numId w:val="14"/>
        </w:numPr>
        <w:ind w:left="720"/>
        <w:rPr>
          <w:del w:id="2172" w:author="Mike Banach" w:date="2022-04-19T14:12:00Z"/>
          <w:sz w:val="18"/>
          <w:szCs w:val="18"/>
        </w:rPr>
      </w:pPr>
      <w:del w:id="2173" w:author="Mike Banach" w:date="2022-04-19T14:12:00Z">
        <w:r w:rsidRPr="00A724C9" w:rsidDel="00F934F6">
          <w:rPr>
            <w:sz w:val="18"/>
            <w:szCs w:val="18"/>
          </w:rPr>
          <w:delText>Scappoose Creek Coho</w:delText>
        </w:r>
      </w:del>
    </w:p>
    <w:p w14:paraId="726A9DA2" w14:textId="4168E5DE" w:rsidR="006E6CAA" w:rsidRPr="00A724C9" w:rsidDel="00F934F6" w:rsidRDefault="006E6CAA" w:rsidP="000A286A">
      <w:pPr>
        <w:numPr>
          <w:ilvl w:val="1"/>
          <w:numId w:val="14"/>
        </w:numPr>
        <w:ind w:left="720"/>
        <w:rPr>
          <w:del w:id="2174" w:author="Mike Banach" w:date="2022-04-19T14:12:00Z"/>
          <w:sz w:val="18"/>
          <w:szCs w:val="18"/>
        </w:rPr>
      </w:pPr>
      <w:del w:id="2175" w:author="Mike Banach" w:date="2022-04-19T14:12:00Z">
        <w:r w:rsidRPr="00A724C9" w:rsidDel="00F934F6">
          <w:rPr>
            <w:sz w:val="18"/>
            <w:szCs w:val="18"/>
          </w:rPr>
          <w:delText>South Fork Toutle River Coho</w:delText>
        </w:r>
      </w:del>
    </w:p>
    <w:p w14:paraId="7F2E4EDA" w14:textId="70474A64" w:rsidR="006E6CAA" w:rsidRPr="00A724C9" w:rsidDel="00F934F6" w:rsidRDefault="006E6CAA" w:rsidP="000A286A">
      <w:pPr>
        <w:numPr>
          <w:ilvl w:val="1"/>
          <w:numId w:val="14"/>
        </w:numPr>
        <w:ind w:left="720"/>
        <w:rPr>
          <w:del w:id="2176" w:author="Mike Banach" w:date="2022-04-19T14:12:00Z"/>
          <w:sz w:val="18"/>
          <w:szCs w:val="18"/>
        </w:rPr>
      </w:pPr>
      <w:del w:id="2177" w:author="Mike Banach" w:date="2022-04-19T14:12:00Z">
        <w:r w:rsidRPr="00A724C9" w:rsidDel="00F934F6">
          <w:rPr>
            <w:sz w:val="18"/>
            <w:szCs w:val="18"/>
          </w:rPr>
          <w:delText>Tilton River Coho</w:delText>
        </w:r>
      </w:del>
    </w:p>
    <w:p w14:paraId="2E93FCE7" w14:textId="79FDC8DF" w:rsidR="006E6CAA" w:rsidRPr="00A724C9" w:rsidDel="00F934F6" w:rsidRDefault="006E6CAA" w:rsidP="000A286A">
      <w:pPr>
        <w:numPr>
          <w:ilvl w:val="1"/>
          <w:numId w:val="14"/>
        </w:numPr>
        <w:ind w:left="720"/>
        <w:rPr>
          <w:del w:id="2178" w:author="Mike Banach" w:date="2022-04-19T14:12:00Z"/>
          <w:sz w:val="18"/>
          <w:szCs w:val="18"/>
        </w:rPr>
      </w:pPr>
      <w:del w:id="2179" w:author="Mike Banach" w:date="2022-04-19T14:12:00Z">
        <w:r w:rsidRPr="00A724C9" w:rsidDel="00F934F6">
          <w:rPr>
            <w:sz w:val="18"/>
            <w:szCs w:val="18"/>
          </w:rPr>
          <w:delText>Umatilla River Coho</w:delText>
        </w:r>
      </w:del>
    </w:p>
    <w:p w14:paraId="7E59FF8F" w14:textId="18101E9B" w:rsidR="006E6CAA" w:rsidRPr="00A724C9" w:rsidDel="00F934F6" w:rsidRDefault="006E6CAA" w:rsidP="000A286A">
      <w:pPr>
        <w:numPr>
          <w:ilvl w:val="1"/>
          <w:numId w:val="14"/>
        </w:numPr>
        <w:ind w:left="720"/>
        <w:rPr>
          <w:del w:id="2180" w:author="Mike Banach" w:date="2022-04-19T14:12:00Z"/>
          <w:sz w:val="18"/>
          <w:szCs w:val="18"/>
        </w:rPr>
      </w:pPr>
      <w:del w:id="2181" w:author="Mike Banach" w:date="2022-04-19T14:12:00Z">
        <w:r w:rsidRPr="00A724C9" w:rsidDel="00F934F6">
          <w:rPr>
            <w:sz w:val="18"/>
            <w:szCs w:val="18"/>
          </w:rPr>
          <w:delText>Upper Cowlitz River Coho</w:delText>
        </w:r>
      </w:del>
    </w:p>
    <w:p w14:paraId="5DAE0264" w14:textId="3D72E312" w:rsidR="006E6CAA" w:rsidRPr="00A724C9" w:rsidDel="00F934F6" w:rsidRDefault="006E6CAA" w:rsidP="000A286A">
      <w:pPr>
        <w:numPr>
          <w:ilvl w:val="1"/>
          <w:numId w:val="14"/>
        </w:numPr>
        <w:ind w:left="720"/>
        <w:rPr>
          <w:del w:id="2182" w:author="Mike Banach" w:date="2022-04-19T14:12:00Z"/>
          <w:sz w:val="18"/>
          <w:szCs w:val="18"/>
        </w:rPr>
      </w:pPr>
      <w:del w:id="2183" w:author="Mike Banach" w:date="2022-04-19T14:12:00Z">
        <w:r w:rsidRPr="00A724C9" w:rsidDel="00F934F6">
          <w:rPr>
            <w:sz w:val="18"/>
            <w:szCs w:val="18"/>
          </w:rPr>
          <w:delText>Washougal River Coho</w:delText>
        </w:r>
      </w:del>
    </w:p>
    <w:p w14:paraId="779E9077" w14:textId="7B7DFD4E" w:rsidR="006E6CAA" w:rsidRPr="00A724C9" w:rsidDel="00F934F6" w:rsidRDefault="006E6CAA" w:rsidP="000A286A">
      <w:pPr>
        <w:numPr>
          <w:ilvl w:val="1"/>
          <w:numId w:val="14"/>
        </w:numPr>
        <w:ind w:left="720"/>
        <w:rPr>
          <w:del w:id="2184" w:author="Mike Banach" w:date="2022-04-19T14:12:00Z"/>
          <w:sz w:val="18"/>
          <w:szCs w:val="18"/>
        </w:rPr>
      </w:pPr>
      <w:del w:id="2185" w:author="Mike Banach" w:date="2022-04-19T14:12:00Z">
        <w:r w:rsidRPr="00A724C9" w:rsidDel="00F934F6">
          <w:rPr>
            <w:sz w:val="18"/>
            <w:szCs w:val="18"/>
          </w:rPr>
          <w:delText>Wenatchee River Coho</w:delText>
        </w:r>
      </w:del>
    </w:p>
    <w:p w14:paraId="191912C7" w14:textId="2B6B9C63" w:rsidR="006E6CAA" w:rsidRPr="00A724C9" w:rsidDel="00F934F6" w:rsidRDefault="006E6CAA" w:rsidP="000A286A">
      <w:pPr>
        <w:keepNext/>
        <w:numPr>
          <w:ilvl w:val="1"/>
          <w:numId w:val="14"/>
        </w:numPr>
        <w:ind w:left="720"/>
        <w:rPr>
          <w:del w:id="2186" w:author="Mike Banach" w:date="2022-04-19T14:12:00Z"/>
          <w:sz w:val="18"/>
          <w:szCs w:val="18"/>
        </w:rPr>
      </w:pPr>
      <w:del w:id="2187" w:author="Mike Banach" w:date="2022-04-19T14:12:00Z">
        <w:r w:rsidRPr="00A724C9" w:rsidDel="00F934F6">
          <w:rPr>
            <w:sz w:val="18"/>
            <w:szCs w:val="18"/>
          </w:rPr>
          <w:delText>White Salmon Coho</w:delText>
        </w:r>
      </w:del>
    </w:p>
    <w:p w14:paraId="71F22558" w14:textId="7C1793F0" w:rsidR="006E6CAA" w:rsidRPr="00A724C9" w:rsidDel="00F934F6" w:rsidRDefault="006E6CAA" w:rsidP="000A286A">
      <w:pPr>
        <w:numPr>
          <w:ilvl w:val="1"/>
          <w:numId w:val="14"/>
        </w:numPr>
        <w:ind w:left="720"/>
        <w:rPr>
          <w:del w:id="2188" w:author="Mike Banach" w:date="2022-04-19T14:12:00Z"/>
          <w:sz w:val="18"/>
          <w:szCs w:val="18"/>
        </w:rPr>
      </w:pPr>
      <w:del w:id="2189" w:author="Mike Banach" w:date="2022-04-19T14:12:00Z">
        <w:r w:rsidRPr="00A724C9" w:rsidDel="00F934F6">
          <w:rPr>
            <w:sz w:val="18"/>
            <w:szCs w:val="18"/>
          </w:rPr>
          <w:delText>Youngs Bay Coho</w:delText>
        </w:r>
      </w:del>
    </w:p>
    <w:p w14:paraId="718FA4FD" w14:textId="2F935CE4" w:rsidR="003D2720" w:rsidDel="00F934F6" w:rsidRDefault="003D2720" w:rsidP="0012238F">
      <w:pPr>
        <w:rPr>
          <w:del w:id="2190" w:author="Mike Banach" w:date="2022-04-19T14:12:00Z"/>
          <w:szCs w:val="24"/>
        </w:rPr>
      </w:pPr>
    </w:p>
    <w:p w14:paraId="2EB98036" w14:textId="72A3BFD3" w:rsidR="003D2720" w:rsidDel="00F934F6" w:rsidRDefault="003D2720" w:rsidP="00B06406">
      <w:pPr>
        <w:pStyle w:val="Heading3"/>
        <w:rPr>
          <w:del w:id="2191" w:author="Mike Banach" w:date="2022-04-19T14:12:00Z"/>
        </w:rPr>
      </w:pPr>
      <w:del w:id="2192" w:author="Mike Banach" w:date="2022-04-19T14:12:00Z">
        <w:r w:rsidDel="00F934F6">
          <w:delText>Kokanee</w:delText>
        </w:r>
      </w:del>
    </w:p>
    <w:p w14:paraId="1D786CAA" w14:textId="01EF3A5C" w:rsidR="003D2720" w:rsidRPr="005B18BF" w:rsidDel="00F934F6" w:rsidRDefault="00F203A7" w:rsidP="000A286A">
      <w:pPr>
        <w:keepNext/>
        <w:numPr>
          <w:ilvl w:val="0"/>
          <w:numId w:val="14"/>
        </w:numPr>
        <w:ind w:left="450" w:hanging="270"/>
        <w:rPr>
          <w:del w:id="2193" w:author="Mike Banach" w:date="2022-04-19T14:12:00Z"/>
          <w:b/>
          <w:sz w:val="20"/>
        </w:rPr>
      </w:pPr>
      <w:del w:id="2194" w:author="Mike Banach" w:date="2022-04-19T14:12:00Z">
        <w:r w:rsidRPr="005B18BF" w:rsidDel="00F934F6">
          <w:rPr>
            <w:b/>
            <w:sz w:val="20"/>
          </w:rPr>
          <w:delText>(No run indicated)</w:delText>
        </w:r>
      </w:del>
    </w:p>
    <w:p w14:paraId="2FED6F74" w14:textId="519E97AA" w:rsidR="00F203A7" w:rsidRPr="00A724C9" w:rsidDel="00F934F6" w:rsidRDefault="00F203A7" w:rsidP="000A286A">
      <w:pPr>
        <w:keepNext/>
        <w:numPr>
          <w:ilvl w:val="1"/>
          <w:numId w:val="14"/>
        </w:numPr>
        <w:ind w:left="720"/>
        <w:rPr>
          <w:del w:id="2195" w:author="Mike Banach" w:date="2022-04-19T14:12:00Z"/>
          <w:sz w:val="18"/>
          <w:szCs w:val="18"/>
        </w:rPr>
      </w:pPr>
      <w:del w:id="2196" w:author="Mike Banach" w:date="2022-04-19T14:12:00Z">
        <w:r w:rsidRPr="00A724C9" w:rsidDel="00F934F6">
          <w:rPr>
            <w:sz w:val="18"/>
            <w:szCs w:val="18"/>
          </w:rPr>
          <w:delText>Bumping Lake Kokanee</w:delText>
        </w:r>
      </w:del>
    </w:p>
    <w:p w14:paraId="42D989BC" w14:textId="4C2D3019" w:rsidR="00F203A7" w:rsidRPr="00A724C9" w:rsidDel="00F934F6" w:rsidRDefault="00F203A7" w:rsidP="000A286A">
      <w:pPr>
        <w:numPr>
          <w:ilvl w:val="1"/>
          <w:numId w:val="14"/>
        </w:numPr>
        <w:ind w:left="720"/>
        <w:rPr>
          <w:del w:id="2197" w:author="Mike Banach" w:date="2022-04-19T14:12:00Z"/>
          <w:sz w:val="18"/>
          <w:szCs w:val="18"/>
        </w:rPr>
      </w:pPr>
      <w:del w:id="2198" w:author="Mike Banach" w:date="2022-04-19T14:12:00Z">
        <w:r w:rsidRPr="00A724C9" w:rsidDel="00F934F6">
          <w:rPr>
            <w:sz w:val="18"/>
            <w:szCs w:val="18"/>
          </w:rPr>
          <w:delText>Cle elum Lake Kokanee</w:delText>
        </w:r>
      </w:del>
    </w:p>
    <w:p w14:paraId="2E85CDE9" w14:textId="7C9B09AB" w:rsidR="00F203A7" w:rsidRPr="00A724C9" w:rsidDel="00F934F6" w:rsidRDefault="00F203A7" w:rsidP="000A286A">
      <w:pPr>
        <w:numPr>
          <w:ilvl w:val="1"/>
          <w:numId w:val="14"/>
        </w:numPr>
        <w:ind w:left="720"/>
        <w:rPr>
          <w:del w:id="2199" w:author="Mike Banach" w:date="2022-04-19T14:12:00Z"/>
          <w:sz w:val="18"/>
          <w:szCs w:val="18"/>
        </w:rPr>
      </w:pPr>
      <w:del w:id="2200" w:author="Mike Banach" w:date="2022-04-19T14:12:00Z">
        <w:r w:rsidRPr="00A724C9" w:rsidDel="00F934F6">
          <w:rPr>
            <w:sz w:val="18"/>
            <w:szCs w:val="18"/>
          </w:rPr>
          <w:delText>Coeur d'Alene Lake Kokanee</w:delText>
        </w:r>
      </w:del>
    </w:p>
    <w:p w14:paraId="5E392A9A" w14:textId="62CED61C" w:rsidR="00F203A7" w:rsidRPr="00A724C9" w:rsidDel="00F934F6" w:rsidRDefault="00F203A7" w:rsidP="000A286A">
      <w:pPr>
        <w:numPr>
          <w:ilvl w:val="1"/>
          <w:numId w:val="14"/>
        </w:numPr>
        <w:ind w:left="720"/>
        <w:rPr>
          <w:del w:id="2201" w:author="Mike Banach" w:date="2022-04-19T14:12:00Z"/>
          <w:sz w:val="18"/>
          <w:szCs w:val="18"/>
        </w:rPr>
      </w:pPr>
      <w:del w:id="2202" w:author="Mike Banach" w:date="2022-04-19T14:12:00Z">
        <w:r w:rsidRPr="00A724C9" w:rsidDel="00F934F6">
          <w:rPr>
            <w:sz w:val="18"/>
            <w:szCs w:val="18"/>
          </w:rPr>
          <w:delText>Crab Creek Kokanee</w:delText>
        </w:r>
      </w:del>
    </w:p>
    <w:p w14:paraId="5224304F" w14:textId="33F8ED14" w:rsidR="00F203A7" w:rsidRPr="00A724C9" w:rsidDel="00F934F6" w:rsidRDefault="00F203A7" w:rsidP="000A286A">
      <w:pPr>
        <w:numPr>
          <w:ilvl w:val="1"/>
          <w:numId w:val="14"/>
        </w:numPr>
        <w:ind w:left="720"/>
        <w:rPr>
          <w:del w:id="2203" w:author="Mike Banach" w:date="2022-04-19T14:12:00Z"/>
          <w:sz w:val="18"/>
          <w:szCs w:val="18"/>
        </w:rPr>
      </w:pPr>
      <w:del w:id="2204" w:author="Mike Banach" w:date="2022-04-19T14:12:00Z">
        <w:r w:rsidRPr="00A724C9" w:rsidDel="00F934F6">
          <w:rPr>
            <w:sz w:val="18"/>
            <w:szCs w:val="18"/>
          </w:rPr>
          <w:delText>Crane Prairie Reservoir Kokanee</w:delText>
        </w:r>
      </w:del>
    </w:p>
    <w:p w14:paraId="515E22C9" w14:textId="6FABEA3C" w:rsidR="00F203A7" w:rsidRPr="00A724C9" w:rsidDel="00F934F6" w:rsidRDefault="00F203A7" w:rsidP="000A286A">
      <w:pPr>
        <w:numPr>
          <w:ilvl w:val="1"/>
          <w:numId w:val="14"/>
        </w:numPr>
        <w:ind w:left="720"/>
        <w:rPr>
          <w:del w:id="2205" w:author="Mike Banach" w:date="2022-04-19T14:12:00Z"/>
          <w:sz w:val="18"/>
          <w:szCs w:val="18"/>
        </w:rPr>
      </w:pPr>
      <w:del w:id="2206" w:author="Mike Banach" w:date="2022-04-19T14:12:00Z">
        <w:r w:rsidRPr="00A724C9" w:rsidDel="00F934F6">
          <w:rPr>
            <w:sz w:val="18"/>
            <w:szCs w:val="18"/>
          </w:rPr>
          <w:delText>Kachess Lake Kokanee</w:delText>
        </w:r>
      </w:del>
    </w:p>
    <w:p w14:paraId="23695BED" w14:textId="3145F510" w:rsidR="00F203A7" w:rsidRPr="00A724C9" w:rsidDel="00F934F6" w:rsidRDefault="00F203A7" w:rsidP="000A286A">
      <w:pPr>
        <w:numPr>
          <w:ilvl w:val="1"/>
          <w:numId w:val="14"/>
        </w:numPr>
        <w:ind w:left="720"/>
        <w:rPr>
          <w:del w:id="2207" w:author="Mike Banach" w:date="2022-04-19T14:12:00Z"/>
          <w:sz w:val="18"/>
          <w:szCs w:val="18"/>
        </w:rPr>
      </w:pPr>
      <w:del w:id="2208" w:author="Mike Banach" w:date="2022-04-19T14:12:00Z">
        <w:r w:rsidRPr="00A724C9" w:rsidDel="00F934F6">
          <w:rPr>
            <w:sz w:val="18"/>
            <w:szCs w:val="18"/>
          </w:rPr>
          <w:delText>Keechelus Lake Kokanee</w:delText>
        </w:r>
      </w:del>
    </w:p>
    <w:p w14:paraId="1BF863F3" w14:textId="63D724A0" w:rsidR="00F203A7" w:rsidRPr="00A724C9" w:rsidDel="00F934F6" w:rsidRDefault="00F203A7" w:rsidP="000A286A">
      <w:pPr>
        <w:numPr>
          <w:ilvl w:val="1"/>
          <w:numId w:val="14"/>
        </w:numPr>
        <w:ind w:left="720"/>
        <w:rPr>
          <w:del w:id="2209" w:author="Mike Banach" w:date="2022-04-19T14:12:00Z"/>
          <w:sz w:val="18"/>
          <w:szCs w:val="18"/>
        </w:rPr>
      </w:pPr>
      <w:del w:id="2210" w:author="Mike Banach" w:date="2022-04-19T14:12:00Z">
        <w:r w:rsidRPr="00A724C9" w:rsidDel="00F934F6">
          <w:rPr>
            <w:sz w:val="18"/>
            <w:szCs w:val="18"/>
          </w:rPr>
          <w:delText>Lake Billy Chinook Kokanee</w:delText>
        </w:r>
      </w:del>
    </w:p>
    <w:p w14:paraId="231F1461" w14:textId="4FA508B5" w:rsidR="00F203A7" w:rsidRPr="00A724C9" w:rsidDel="00F934F6" w:rsidRDefault="00F203A7" w:rsidP="000A286A">
      <w:pPr>
        <w:numPr>
          <w:ilvl w:val="1"/>
          <w:numId w:val="14"/>
        </w:numPr>
        <w:ind w:left="720"/>
        <w:rPr>
          <w:del w:id="2211" w:author="Mike Banach" w:date="2022-04-19T14:12:00Z"/>
          <w:sz w:val="18"/>
          <w:szCs w:val="18"/>
        </w:rPr>
      </w:pPr>
      <w:del w:id="2212" w:author="Mike Banach" w:date="2022-04-19T14:12:00Z">
        <w:r w:rsidRPr="00A724C9" w:rsidDel="00F934F6">
          <w:rPr>
            <w:sz w:val="18"/>
            <w:szCs w:val="18"/>
          </w:rPr>
          <w:delText>Lake Chelan Kokanee</w:delText>
        </w:r>
      </w:del>
    </w:p>
    <w:p w14:paraId="7A5DA26E" w14:textId="400BCB07" w:rsidR="00F203A7" w:rsidRPr="00A724C9" w:rsidDel="00F934F6" w:rsidRDefault="00F203A7" w:rsidP="000A286A">
      <w:pPr>
        <w:numPr>
          <w:ilvl w:val="1"/>
          <w:numId w:val="14"/>
        </w:numPr>
        <w:ind w:left="720"/>
        <w:rPr>
          <w:del w:id="2213" w:author="Mike Banach" w:date="2022-04-19T14:12:00Z"/>
          <w:sz w:val="18"/>
          <w:szCs w:val="18"/>
        </w:rPr>
      </w:pPr>
      <w:del w:id="2214" w:author="Mike Banach" w:date="2022-04-19T14:12:00Z">
        <w:r w:rsidRPr="00A724C9" w:rsidDel="00F934F6">
          <w:rPr>
            <w:sz w:val="18"/>
            <w:szCs w:val="18"/>
          </w:rPr>
          <w:delText>Lake Osoyoos Kokanee</w:delText>
        </w:r>
      </w:del>
    </w:p>
    <w:p w14:paraId="752D43F4" w14:textId="1F78A409" w:rsidR="00F203A7" w:rsidRPr="00A724C9" w:rsidDel="00F934F6" w:rsidRDefault="00F203A7" w:rsidP="000A286A">
      <w:pPr>
        <w:numPr>
          <w:ilvl w:val="1"/>
          <w:numId w:val="14"/>
        </w:numPr>
        <w:ind w:left="720"/>
        <w:rPr>
          <w:del w:id="2215" w:author="Mike Banach" w:date="2022-04-19T14:12:00Z"/>
          <w:sz w:val="18"/>
          <w:szCs w:val="18"/>
        </w:rPr>
      </w:pPr>
      <w:del w:id="2216" w:author="Mike Banach" w:date="2022-04-19T14:12:00Z">
        <w:r w:rsidRPr="00A724C9" w:rsidDel="00F934F6">
          <w:rPr>
            <w:sz w:val="18"/>
            <w:szCs w:val="18"/>
          </w:rPr>
          <w:delText>Lake Pend Oreille Kokanee</w:delText>
        </w:r>
      </w:del>
    </w:p>
    <w:p w14:paraId="6494DA5B" w14:textId="7239B499" w:rsidR="00F203A7" w:rsidRPr="00A724C9" w:rsidDel="00F934F6" w:rsidRDefault="00F203A7" w:rsidP="000A286A">
      <w:pPr>
        <w:numPr>
          <w:ilvl w:val="1"/>
          <w:numId w:val="14"/>
        </w:numPr>
        <w:ind w:left="720"/>
        <w:rPr>
          <w:del w:id="2217" w:author="Mike Banach" w:date="2022-04-19T14:12:00Z"/>
          <w:sz w:val="18"/>
          <w:szCs w:val="18"/>
        </w:rPr>
      </w:pPr>
      <w:del w:id="2218" w:author="Mike Banach" w:date="2022-04-19T14:12:00Z">
        <w:r w:rsidRPr="00A724C9" w:rsidDel="00F934F6">
          <w:rPr>
            <w:sz w:val="18"/>
            <w:szCs w:val="18"/>
          </w:rPr>
          <w:delText>Lake Wenatchee Kokanee</w:delText>
        </w:r>
      </w:del>
    </w:p>
    <w:p w14:paraId="3D89B27F" w14:textId="2AD24ECA" w:rsidR="00F203A7" w:rsidRPr="00A724C9" w:rsidDel="00F934F6" w:rsidRDefault="00F203A7" w:rsidP="000A286A">
      <w:pPr>
        <w:numPr>
          <w:ilvl w:val="1"/>
          <w:numId w:val="14"/>
        </w:numPr>
        <w:ind w:left="720"/>
        <w:rPr>
          <w:del w:id="2219" w:author="Mike Banach" w:date="2022-04-19T14:12:00Z"/>
          <w:sz w:val="18"/>
          <w:szCs w:val="18"/>
        </w:rPr>
      </w:pPr>
      <w:del w:id="2220" w:author="Mike Banach" w:date="2022-04-19T14:12:00Z">
        <w:r w:rsidRPr="00A724C9" w:rsidDel="00F934F6">
          <w:rPr>
            <w:sz w:val="18"/>
            <w:szCs w:val="18"/>
          </w:rPr>
          <w:delText>Paulina Lake Kokanee</w:delText>
        </w:r>
      </w:del>
    </w:p>
    <w:p w14:paraId="66917904" w14:textId="612562F0" w:rsidR="00F203A7" w:rsidRPr="00A724C9" w:rsidDel="00F934F6" w:rsidRDefault="00F203A7" w:rsidP="000A286A">
      <w:pPr>
        <w:numPr>
          <w:ilvl w:val="1"/>
          <w:numId w:val="14"/>
        </w:numPr>
        <w:ind w:left="720"/>
        <w:rPr>
          <w:del w:id="2221" w:author="Mike Banach" w:date="2022-04-19T14:12:00Z"/>
          <w:sz w:val="18"/>
          <w:szCs w:val="18"/>
        </w:rPr>
      </w:pPr>
      <w:del w:id="2222" w:author="Mike Banach" w:date="2022-04-19T14:12:00Z">
        <w:r w:rsidRPr="00A724C9" w:rsidDel="00F934F6">
          <w:rPr>
            <w:sz w:val="18"/>
            <w:szCs w:val="18"/>
          </w:rPr>
          <w:delText>Payette Lake Kokanee</w:delText>
        </w:r>
      </w:del>
    </w:p>
    <w:p w14:paraId="75DC8835" w14:textId="72517CEE" w:rsidR="00F203A7" w:rsidRPr="00A724C9" w:rsidDel="00F934F6" w:rsidRDefault="00F203A7" w:rsidP="000A286A">
      <w:pPr>
        <w:numPr>
          <w:ilvl w:val="1"/>
          <w:numId w:val="14"/>
        </w:numPr>
        <w:ind w:left="720"/>
        <w:rPr>
          <w:del w:id="2223" w:author="Mike Banach" w:date="2022-04-19T14:12:00Z"/>
          <w:sz w:val="18"/>
          <w:szCs w:val="18"/>
        </w:rPr>
      </w:pPr>
      <w:del w:id="2224" w:author="Mike Banach" w:date="2022-04-19T14:12:00Z">
        <w:r w:rsidRPr="00A724C9" w:rsidDel="00F934F6">
          <w:rPr>
            <w:sz w:val="18"/>
            <w:szCs w:val="18"/>
          </w:rPr>
          <w:delText>Priest Lake Kokanee</w:delText>
        </w:r>
      </w:del>
    </w:p>
    <w:p w14:paraId="28625FD4" w14:textId="3B32BE4E" w:rsidR="00F203A7" w:rsidRPr="00A724C9" w:rsidDel="00F934F6" w:rsidRDefault="00F203A7" w:rsidP="000A286A">
      <w:pPr>
        <w:numPr>
          <w:ilvl w:val="1"/>
          <w:numId w:val="14"/>
        </w:numPr>
        <w:ind w:left="720"/>
        <w:rPr>
          <w:del w:id="2225" w:author="Mike Banach" w:date="2022-04-19T14:12:00Z"/>
          <w:sz w:val="18"/>
          <w:szCs w:val="18"/>
        </w:rPr>
      </w:pPr>
      <w:del w:id="2226" w:author="Mike Banach" w:date="2022-04-19T14:12:00Z">
        <w:r w:rsidRPr="00A724C9" w:rsidDel="00F934F6">
          <w:rPr>
            <w:sz w:val="18"/>
            <w:szCs w:val="18"/>
          </w:rPr>
          <w:delText>Rimrock Lake Kokanee</w:delText>
        </w:r>
      </w:del>
    </w:p>
    <w:p w14:paraId="6103042E" w14:textId="24BB9C51" w:rsidR="00F203A7" w:rsidRPr="00A724C9" w:rsidDel="00F934F6" w:rsidRDefault="00F203A7" w:rsidP="000A286A">
      <w:pPr>
        <w:numPr>
          <w:ilvl w:val="1"/>
          <w:numId w:val="14"/>
        </w:numPr>
        <w:ind w:left="720"/>
        <w:rPr>
          <w:del w:id="2227" w:author="Mike Banach" w:date="2022-04-19T14:12:00Z"/>
          <w:sz w:val="18"/>
          <w:szCs w:val="18"/>
        </w:rPr>
      </w:pPr>
      <w:del w:id="2228" w:author="Mike Banach" w:date="2022-04-19T14:12:00Z">
        <w:r w:rsidRPr="00A724C9" w:rsidDel="00F934F6">
          <w:rPr>
            <w:sz w:val="18"/>
            <w:szCs w:val="18"/>
          </w:rPr>
          <w:delText>San Poil River Kokanee</w:delText>
        </w:r>
      </w:del>
    </w:p>
    <w:p w14:paraId="4BC45371" w14:textId="4C688B11" w:rsidR="00F203A7" w:rsidRPr="00A724C9" w:rsidDel="00F934F6" w:rsidRDefault="00F203A7" w:rsidP="000A286A">
      <w:pPr>
        <w:numPr>
          <w:ilvl w:val="1"/>
          <w:numId w:val="14"/>
        </w:numPr>
        <w:ind w:left="720"/>
        <w:rPr>
          <w:del w:id="2229" w:author="Mike Banach" w:date="2022-04-19T14:12:00Z"/>
          <w:sz w:val="18"/>
          <w:szCs w:val="18"/>
        </w:rPr>
      </w:pPr>
      <w:del w:id="2230" w:author="Mike Banach" w:date="2022-04-19T14:12:00Z">
        <w:r w:rsidRPr="00A724C9" w:rsidDel="00F934F6">
          <w:rPr>
            <w:sz w:val="18"/>
            <w:szCs w:val="18"/>
          </w:rPr>
          <w:delText>Spokane River Kokanee</w:delText>
        </w:r>
      </w:del>
    </w:p>
    <w:p w14:paraId="45C2041F" w14:textId="61ABFB7E" w:rsidR="00F203A7" w:rsidRPr="00A724C9" w:rsidDel="00F934F6" w:rsidRDefault="00F203A7" w:rsidP="000A286A">
      <w:pPr>
        <w:numPr>
          <w:ilvl w:val="1"/>
          <w:numId w:val="14"/>
        </w:numPr>
        <w:ind w:left="720"/>
        <w:rPr>
          <w:del w:id="2231" w:author="Mike Banach" w:date="2022-04-19T14:12:00Z"/>
          <w:sz w:val="18"/>
          <w:szCs w:val="18"/>
        </w:rPr>
      </w:pPr>
      <w:del w:id="2232" w:author="Mike Banach" w:date="2022-04-19T14:12:00Z">
        <w:r w:rsidRPr="00A724C9" w:rsidDel="00F934F6">
          <w:rPr>
            <w:sz w:val="18"/>
            <w:szCs w:val="18"/>
          </w:rPr>
          <w:delText>Suttle Lake Kokanee</w:delText>
        </w:r>
      </w:del>
    </w:p>
    <w:p w14:paraId="3F24EC95" w14:textId="1DDBF554" w:rsidR="00F203A7" w:rsidRPr="00A724C9" w:rsidDel="00F934F6" w:rsidRDefault="00F203A7" w:rsidP="000A286A">
      <w:pPr>
        <w:numPr>
          <w:ilvl w:val="1"/>
          <w:numId w:val="14"/>
        </w:numPr>
        <w:ind w:left="720"/>
        <w:rPr>
          <w:del w:id="2233" w:author="Mike Banach" w:date="2022-04-19T14:12:00Z"/>
          <w:sz w:val="18"/>
          <w:szCs w:val="18"/>
        </w:rPr>
      </w:pPr>
      <w:del w:id="2234" w:author="Mike Banach" w:date="2022-04-19T14:12:00Z">
        <w:r w:rsidRPr="00A724C9" w:rsidDel="00F934F6">
          <w:rPr>
            <w:sz w:val="18"/>
            <w:szCs w:val="18"/>
          </w:rPr>
          <w:delText>Upper Columbia River Kokanee</w:delText>
        </w:r>
      </w:del>
    </w:p>
    <w:p w14:paraId="0694E95F" w14:textId="592DD182" w:rsidR="00F203A7" w:rsidRPr="00A724C9" w:rsidDel="00F934F6" w:rsidRDefault="00F203A7" w:rsidP="000A286A">
      <w:pPr>
        <w:keepNext/>
        <w:numPr>
          <w:ilvl w:val="1"/>
          <w:numId w:val="14"/>
        </w:numPr>
        <w:ind w:left="720"/>
        <w:rPr>
          <w:del w:id="2235" w:author="Mike Banach" w:date="2022-04-19T14:12:00Z"/>
          <w:sz w:val="18"/>
          <w:szCs w:val="18"/>
        </w:rPr>
      </w:pPr>
      <w:del w:id="2236" w:author="Mike Banach" w:date="2022-04-19T14:12:00Z">
        <w:r w:rsidRPr="00A724C9" w:rsidDel="00F934F6">
          <w:rPr>
            <w:sz w:val="18"/>
            <w:szCs w:val="18"/>
          </w:rPr>
          <w:delText>Wallowa Lake Kokanee</w:delText>
        </w:r>
      </w:del>
    </w:p>
    <w:p w14:paraId="19C9A1CE" w14:textId="4DCB45A9" w:rsidR="00F203A7" w:rsidRPr="00A724C9" w:rsidDel="00F934F6" w:rsidRDefault="00F203A7" w:rsidP="000A286A">
      <w:pPr>
        <w:numPr>
          <w:ilvl w:val="1"/>
          <w:numId w:val="14"/>
        </w:numPr>
        <w:ind w:left="720"/>
        <w:rPr>
          <w:del w:id="2237" w:author="Mike Banach" w:date="2022-04-19T14:12:00Z"/>
          <w:sz w:val="18"/>
          <w:szCs w:val="18"/>
        </w:rPr>
      </w:pPr>
      <w:del w:id="2238" w:author="Mike Banach" w:date="2022-04-19T14:12:00Z">
        <w:r w:rsidRPr="00A724C9" w:rsidDel="00F934F6">
          <w:rPr>
            <w:sz w:val="18"/>
            <w:szCs w:val="18"/>
          </w:rPr>
          <w:delText>Wickiup Reservoir Kokanee</w:delText>
        </w:r>
      </w:del>
    </w:p>
    <w:p w14:paraId="67510977" w14:textId="0A3C51A5" w:rsidR="003D2720" w:rsidDel="00F934F6" w:rsidRDefault="003D2720" w:rsidP="0012238F">
      <w:pPr>
        <w:rPr>
          <w:del w:id="2239" w:author="Mike Banach" w:date="2022-04-19T14:12:00Z"/>
          <w:szCs w:val="24"/>
        </w:rPr>
      </w:pPr>
    </w:p>
    <w:p w14:paraId="2AE50BD3" w14:textId="4970442F" w:rsidR="003D2720" w:rsidDel="00F934F6" w:rsidRDefault="003D2720" w:rsidP="00FA1F90">
      <w:pPr>
        <w:pStyle w:val="Heading3"/>
        <w:rPr>
          <w:del w:id="2240" w:author="Mike Banach" w:date="2022-04-19T14:12:00Z"/>
        </w:rPr>
      </w:pPr>
      <w:del w:id="2241" w:author="Mike Banach" w:date="2022-04-19T14:12:00Z">
        <w:r w:rsidDel="00F934F6">
          <w:delText>Sockeye salmon</w:delText>
        </w:r>
      </w:del>
    </w:p>
    <w:p w14:paraId="30035F37" w14:textId="2D8F6FB0" w:rsidR="003D2720" w:rsidRPr="005B18BF" w:rsidDel="00F934F6" w:rsidRDefault="008807FB" w:rsidP="000A286A">
      <w:pPr>
        <w:keepNext/>
        <w:numPr>
          <w:ilvl w:val="0"/>
          <w:numId w:val="14"/>
        </w:numPr>
        <w:ind w:left="450" w:hanging="270"/>
        <w:rPr>
          <w:del w:id="2242" w:author="Mike Banach" w:date="2022-04-19T14:12:00Z"/>
          <w:b/>
          <w:sz w:val="20"/>
        </w:rPr>
      </w:pPr>
      <w:del w:id="2243" w:author="Mike Banach" w:date="2022-04-19T14:12:00Z">
        <w:r w:rsidRPr="005B18BF" w:rsidDel="00F934F6">
          <w:rPr>
            <w:b/>
            <w:sz w:val="20"/>
          </w:rPr>
          <w:delText>(No run indicated)</w:delText>
        </w:r>
      </w:del>
    </w:p>
    <w:p w14:paraId="0C68985A" w14:textId="72BC8761" w:rsidR="008807FB" w:rsidRPr="00A724C9" w:rsidDel="00F934F6" w:rsidRDefault="008807FB" w:rsidP="000A286A">
      <w:pPr>
        <w:keepNext/>
        <w:numPr>
          <w:ilvl w:val="1"/>
          <w:numId w:val="14"/>
        </w:numPr>
        <w:ind w:left="720"/>
        <w:rPr>
          <w:del w:id="2244" w:author="Mike Banach" w:date="2022-04-19T14:12:00Z"/>
          <w:sz w:val="18"/>
          <w:szCs w:val="18"/>
        </w:rPr>
      </w:pPr>
      <w:del w:id="2245" w:author="Mike Banach" w:date="2022-04-19T14:12:00Z">
        <w:r w:rsidRPr="00A724C9" w:rsidDel="00F934F6">
          <w:rPr>
            <w:sz w:val="18"/>
            <w:szCs w:val="18"/>
          </w:rPr>
          <w:delText>Okanogan River Sockeye</w:delText>
        </w:r>
      </w:del>
    </w:p>
    <w:p w14:paraId="23A9603B" w14:textId="45A28947" w:rsidR="008807FB" w:rsidRPr="00A724C9" w:rsidDel="00F934F6" w:rsidRDefault="008807FB" w:rsidP="000A286A">
      <w:pPr>
        <w:keepNext/>
        <w:keepLines/>
        <w:numPr>
          <w:ilvl w:val="1"/>
          <w:numId w:val="14"/>
        </w:numPr>
        <w:ind w:left="720"/>
        <w:rPr>
          <w:del w:id="2246" w:author="Mike Banach" w:date="2022-04-19T14:12:00Z"/>
          <w:sz w:val="18"/>
          <w:szCs w:val="18"/>
        </w:rPr>
      </w:pPr>
      <w:del w:id="2247" w:author="Mike Banach" w:date="2022-04-19T14:12:00Z">
        <w:r w:rsidRPr="00A724C9" w:rsidDel="00F934F6">
          <w:rPr>
            <w:sz w:val="18"/>
            <w:szCs w:val="18"/>
          </w:rPr>
          <w:delText>Snake River (Redfish Lake) Sockeye Salmon</w:delText>
        </w:r>
      </w:del>
    </w:p>
    <w:p w14:paraId="33DD7F5E" w14:textId="07793825" w:rsidR="008807FB" w:rsidRPr="00A724C9" w:rsidDel="00F934F6" w:rsidRDefault="008807FB" w:rsidP="000A286A">
      <w:pPr>
        <w:keepNext/>
        <w:keepLines/>
        <w:numPr>
          <w:ilvl w:val="1"/>
          <w:numId w:val="14"/>
        </w:numPr>
        <w:ind w:left="720"/>
        <w:rPr>
          <w:del w:id="2248" w:author="Mike Banach" w:date="2022-04-19T14:12:00Z"/>
          <w:sz w:val="18"/>
          <w:szCs w:val="18"/>
        </w:rPr>
      </w:pPr>
      <w:del w:id="2249" w:author="Mike Banach" w:date="2022-04-19T14:12:00Z">
        <w:r w:rsidRPr="00A724C9" w:rsidDel="00F934F6">
          <w:rPr>
            <w:sz w:val="18"/>
            <w:szCs w:val="18"/>
          </w:rPr>
          <w:delText>Snake River Sockeye (Stanley, Petit, Alturas, other lakes)</w:delText>
        </w:r>
      </w:del>
    </w:p>
    <w:p w14:paraId="536BFB02" w14:textId="506BA4A1" w:rsidR="008807FB" w:rsidRPr="00A724C9" w:rsidDel="00F934F6" w:rsidRDefault="008807FB" w:rsidP="000A286A">
      <w:pPr>
        <w:keepNext/>
        <w:keepLines/>
        <w:numPr>
          <w:ilvl w:val="1"/>
          <w:numId w:val="14"/>
        </w:numPr>
        <w:ind w:left="720"/>
        <w:rPr>
          <w:del w:id="2250" w:author="Mike Banach" w:date="2022-04-19T14:12:00Z"/>
          <w:sz w:val="18"/>
          <w:szCs w:val="18"/>
        </w:rPr>
      </w:pPr>
      <w:del w:id="2251" w:author="Mike Banach" w:date="2022-04-19T14:12:00Z">
        <w:r w:rsidRPr="00A724C9" w:rsidDel="00F934F6">
          <w:rPr>
            <w:sz w:val="18"/>
            <w:szCs w:val="18"/>
          </w:rPr>
          <w:delText>Wenatchee River Sockeye</w:delText>
        </w:r>
      </w:del>
    </w:p>
    <w:p w14:paraId="70896EF7" w14:textId="4C978F60" w:rsidR="008807FB" w:rsidRPr="00A724C9" w:rsidDel="00F934F6" w:rsidRDefault="008807FB" w:rsidP="000A286A">
      <w:pPr>
        <w:keepLines/>
        <w:numPr>
          <w:ilvl w:val="1"/>
          <w:numId w:val="14"/>
        </w:numPr>
        <w:ind w:left="720"/>
        <w:rPr>
          <w:del w:id="2252" w:author="Mike Banach" w:date="2022-04-19T14:12:00Z"/>
          <w:sz w:val="18"/>
          <w:szCs w:val="18"/>
        </w:rPr>
      </w:pPr>
      <w:del w:id="2253" w:author="Mike Banach" w:date="2022-04-19T14:12:00Z">
        <w:r w:rsidRPr="00A724C9" w:rsidDel="00F934F6">
          <w:rPr>
            <w:sz w:val="18"/>
            <w:szCs w:val="18"/>
          </w:rPr>
          <w:delText>Yakima River Sockeye</w:delText>
        </w:r>
      </w:del>
    </w:p>
    <w:p w14:paraId="6372E181" w14:textId="6D643C60" w:rsidR="003D2720" w:rsidDel="00F934F6" w:rsidRDefault="003D2720" w:rsidP="0012238F">
      <w:pPr>
        <w:rPr>
          <w:del w:id="2254" w:author="Mike Banach" w:date="2022-04-19T14:12:00Z"/>
          <w:szCs w:val="24"/>
        </w:rPr>
      </w:pPr>
    </w:p>
    <w:p w14:paraId="494201BB" w14:textId="3E20FB54" w:rsidR="003D2720" w:rsidDel="00F934F6" w:rsidRDefault="00E5701F" w:rsidP="00B06406">
      <w:pPr>
        <w:pStyle w:val="Heading3"/>
        <w:rPr>
          <w:del w:id="2255" w:author="Mike Banach" w:date="2022-04-19T14:12:00Z"/>
        </w:rPr>
      </w:pPr>
      <w:del w:id="2256" w:author="Mike Banach" w:date="2022-04-19T14:12:00Z">
        <w:r w:rsidDel="00F934F6">
          <w:delText>Steelhead</w:delText>
        </w:r>
      </w:del>
    </w:p>
    <w:p w14:paraId="0449440B" w14:textId="20A4F24D" w:rsidR="004A3F1F" w:rsidRPr="005B18BF" w:rsidDel="00F934F6" w:rsidRDefault="00EF5B55" w:rsidP="000A286A">
      <w:pPr>
        <w:keepNext/>
        <w:numPr>
          <w:ilvl w:val="0"/>
          <w:numId w:val="14"/>
        </w:numPr>
        <w:ind w:left="450" w:hanging="270"/>
        <w:rPr>
          <w:del w:id="2257" w:author="Mike Banach" w:date="2022-04-19T14:12:00Z"/>
          <w:b/>
          <w:sz w:val="20"/>
        </w:rPr>
      </w:pPr>
      <w:del w:id="2258" w:author="Mike Banach" w:date="2022-04-19T14:12:00Z">
        <w:r w:rsidRPr="005B18BF" w:rsidDel="00F934F6">
          <w:rPr>
            <w:b/>
            <w:sz w:val="20"/>
          </w:rPr>
          <w:delText>Summer</w:delText>
        </w:r>
      </w:del>
    </w:p>
    <w:p w14:paraId="09C41D10" w14:textId="04E398E6" w:rsidR="00EF5B55" w:rsidRPr="00B06406" w:rsidDel="00F934F6" w:rsidRDefault="00EF5B55" w:rsidP="000A286A">
      <w:pPr>
        <w:keepNext/>
        <w:numPr>
          <w:ilvl w:val="1"/>
          <w:numId w:val="14"/>
        </w:numPr>
        <w:ind w:left="720"/>
        <w:rPr>
          <w:del w:id="2259" w:author="Mike Banach" w:date="2022-04-19T14:12:00Z"/>
          <w:sz w:val="18"/>
          <w:szCs w:val="18"/>
        </w:rPr>
      </w:pPr>
      <w:del w:id="2260" w:author="Mike Banach" w:date="2022-04-19T14:12:00Z">
        <w:r w:rsidRPr="00B06406" w:rsidDel="00F934F6">
          <w:rPr>
            <w:sz w:val="18"/>
            <w:szCs w:val="18"/>
          </w:rPr>
          <w:delText>Asotin Creek Summer Steelhead</w:delText>
        </w:r>
      </w:del>
    </w:p>
    <w:p w14:paraId="439B91BB" w14:textId="2A6D5AA4" w:rsidR="00EF5B55" w:rsidRPr="00B06406" w:rsidDel="00F934F6" w:rsidRDefault="00EF5B55" w:rsidP="000A286A">
      <w:pPr>
        <w:numPr>
          <w:ilvl w:val="1"/>
          <w:numId w:val="14"/>
        </w:numPr>
        <w:ind w:left="720"/>
        <w:rPr>
          <w:del w:id="2261" w:author="Mike Banach" w:date="2022-04-19T14:12:00Z"/>
          <w:sz w:val="18"/>
          <w:szCs w:val="18"/>
        </w:rPr>
      </w:pPr>
      <w:del w:id="2262" w:author="Mike Banach" w:date="2022-04-19T14:12:00Z">
        <w:r w:rsidRPr="00B06406" w:rsidDel="00F934F6">
          <w:rPr>
            <w:sz w:val="18"/>
            <w:szCs w:val="18"/>
          </w:rPr>
          <w:delText>Burnt River Summer Steelhead</w:delText>
        </w:r>
      </w:del>
    </w:p>
    <w:p w14:paraId="42327F23" w14:textId="403B0A10" w:rsidR="00EF5B55" w:rsidRPr="00B06406" w:rsidDel="00F934F6" w:rsidRDefault="00EF5B55" w:rsidP="000A286A">
      <w:pPr>
        <w:numPr>
          <w:ilvl w:val="1"/>
          <w:numId w:val="14"/>
        </w:numPr>
        <w:ind w:left="720"/>
        <w:rPr>
          <w:del w:id="2263" w:author="Mike Banach" w:date="2022-04-19T14:12:00Z"/>
          <w:sz w:val="18"/>
          <w:szCs w:val="18"/>
        </w:rPr>
      </w:pPr>
      <w:del w:id="2264" w:author="Mike Banach" w:date="2022-04-19T14:12:00Z">
        <w:r w:rsidRPr="00B06406" w:rsidDel="00F934F6">
          <w:rPr>
            <w:sz w:val="18"/>
            <w:szCs w:val="18"/>
          </w:rPr>
          <w:delText>Chamberlain Creek Summer Steelhead</w:delText>
        </w:r>
      </w:del>
    </w:p>
    <w:p w14:paraId="26443124" w14:textId="33FDE267" w:rsidR="00EF5B55" w:rsidRPr="00B06406" w:rsidDel="00F934F6" w:rsidRDefault="00EF5B55" w:rsidP="000A286A">
      <w:pPr>
        <w:numPr>
          <w:ilvl w:val="1"/>
          <w:numId w:val="14"/>
        </w:numPr>
        <w:ind w:left="720"/>
        <w:rPr>
          <w:del w:id="2265" w:author="Mike Banach" w:date="2022-04-19T14:12:00Z"/>
          <w:sz w:val="18"/>
          <w:szCs w:val="18"/>
        </w:rPr>
      </w:pPr>
      <w:del w:id="2266" w:author="Mike Banach" w:date="2022-04-19T14:12:00Z">
        <w:r w:rsidRPr="00B06406" w:rsidDel="00F934F6">
          <w:rPr>
            <w:sz w:val="18"/>
            <w:szCs w:val="18"/>
          </w:rPr>
          <w:delText>Clearwater River Lower Mainstem Summer Steelhead</w:delText>
        </w:r>
      </w:del>
    </w:p>
    <w:p w14:paraId="211DFA3C" w14:textId="2DE3540C" w:rsidR="00EF5B55" w:rsidRPr="00B06406" w:rsidDel="00F934F6" w:rsidRDefault="00EF5B55" w:rsidP="000A286A">
      <w:pPr>
        <w:numPr>
          <w:ilvl w:val="1"/>
          <w:numId w:val="14"/>
        </w:numPr>
        <w:ind w:left="720"/>
        <w:rPr>
          <w:del w:id="2267" w:author="Mike Banach" w:date="2022-04-19T14:12:00Z"/>
          <w:sz w:val="18"/>
          <w:szCs w:val="18"/>
        </w:rPr>
      </w:pPr>
      <w:del w:id="2268" w:author="Mike Banach" w:date="2022-04-19T14:12:00Z">
        <w:r w:rsidRPr="00B06406" w:rsidDel="00F934F6">
          <w:rPr>
            <w:sz w:val="18"/>
            <w:szCs w:val="18"/>
          </w:rPr>
          <w:delText>Crab Creek Summer Steelhead</w:delText>
        </w:r>
      </w:del>
    </w:p>
    <w:p w14:paraId="1615A691" w14:textId="051C26E8" w:rsidR="00EF5B55" w:rsidRPr="00B06406" w:rsidDel="00F934F6" w:rsidRDefault="00EF5B55" w:rsidP="000A286A">
      <w:pPr>
        <w:numPr>
          <w:ilvl w:val="1"/>
          <w:numId w:val="14"/>
        </w:numPr>
        <w:ind w:left="720"/>
        <w:rPr>
          <w:del w:id="2269" w:author="Mike Banach" w:date="2022-04-19T14:12:00Z"/>
          <w:sz w:val="18"/>
          <w:szCs w:val="18"/>
        </w:rPr>
      </w:pPr>
      <w:del w:id="2270" w:author="Mike Banach" w:date="2022-04-19T14:12:00Z">
        <w:r w:rsidRPr="00B06406" w:rsidDel="00F934F6">
          <w:rPr>
            <w:sz w:val="18"/>
            <w:szCs w:val="18"/>
          </w:rPr>
          <w:delText>Deschutes Crooked River Summer Steelhead</w:delText>
        </w:r>
      </w:del>
    </w:p>
    <w:p w14:paraId="57A3C930" w14:textId="2B0C22BB" w:rsidR="00EF5B55" w:rsidRPr="00B06406" w:rsidDel="00F934F6" w:rsidRDefault="00EF5B55" w:rsidP="000A286A">
      <w:pPr>
        <w:numPr>
          <w:ilvl w:val="1"/>
          <w:numId w:val="14"/>
        </w:numPr>
        <w:ind w:left="720"/>
        <w:rPr>
          <w:del w:id="2271" w:author="Mike Banach" w:date="2022-04-19T14:12:00Z"/>
          <w:sz w:val="18"/>
          <w:szCs w:val="18"/>
        </w:rPr>
      </w:pPr>
      <w:del w:id="2272" w:author="Mike Banach" w:date="2022-04-19T14:12:00Z">
        <w:r w:rsidRPr="00B06406" w:rsidDel="00F934F6">
          <w:rPr>
            <w:sz w:val="18"/>
            <w:szCs w:val="18"/>
          </w:rPr>
          <w:delText>Deschutes River Eastside Tributaries Summer Steelhead</w:delText>
        </w:r>
      </w:del>
    </w:p>
    <w:p w14:paraId="416A1F56" w14:textId="0B9D1DAE" w:rsidR="00EF5B55" w:rsidRPr="00B06406" w:rsidDel="00F934F6" w:rsidRDefault="00EF5B55" w:rsidP="000A286A">
      <w:pPr>
        <w:numPr>
          <w:ilvl w:val="1"/>
          <w:numId w:val="14"/>
        </w:numPr>
        <w:ind w:left="720"/>
        <w:rPr>
          <w:del w:id="2273" w:author="Mike Banach" w:date="2022-04-19T14:12:00Z"/>
          <w:sz w:val="18"/>
          <w:szCs w:val="18"/>
        </w:rPr>
      </w:pPr>
      <w:del w:id="2274" w:author="Mike Banach" w:date="2022-04-19T14:12:00Z">
        <w:r w:rsidRPr="00B06406" w:rsidDel="00F934F6">
          <w:rPr>
            <w:sz w:val="18"/>
            <w:szCs w:val="18"/>
          </w:rPr>
          <w:delText>Deschutes River Westside Tributaries Summer Steelhead</w:delText>
        </w:r>
      </w:del>
    </w:p>
    <w:p w14:paraId="1F410B79" w14:textId="2588431A" w:rsidR="00EF5B55" w:rsidRPr="00B06406" w:rsidDel="00F934F6" w:rsidRDefault="00EF5B55" w:rsidP="000A286A">
      <w:pPr>
        <w:numPr>
          <w:ilvl w:val="1"/>
          <w:numId w:val="14"/>
        </w:numPr>
        <w:ind w:left="720"/>
        <w:rPr>
          <w:del w:id="2275" w:author="Mike Banach" w:date="2022-04-19T14:12:00Z"/>
          <w:sz w:val="18"/>
          <w:szCs w:val="18"/>
        </w:rPr>
      </w:pPr>
      <w:del w:id="2276" w:author="Mike Banach" w:date="2022-04-19T14:12:00Z">
        <w:r w:rsidRPr="00B06406" w:rsidDel="00F934F6">
          <w:rPr>
            <w:sz w:val="18"/>
            <w:szCs w:val="18"/>
          </w:rPr>
          <w:delText>East Fork Lewis River Summer Steelhead</w:delText>
        </w:r>
      </w:del>
    </w:p>
    <w:p w14:paraId="1D61E3A5" w14:textId="7782FA55" w:rsidR="00EF5B55" w:rsidRPr="00B06406" w:rsidDel="00F934F6" w:rsidRDefault="00EF5B55" w:rsidP="000A286A">
      <w:pPr>
        <w:numPr>
          <w:ilvl w:val="1"/>
          <w:numId w:val="14"/>
        </w:numPr>
        <w:ind w:left="720"/>
        <w:rPr>
          <w:del w:id="2277" w:author="Mike Banach" w:date="2022-04-19T14:12:00Z"/>
          <w:sz w:val="18"/>
          <w:szCs w:val="18"/>
        </w:rPr>
      </w:pPr>
      <w:del w:id="2278" w:author="Mike Banach" w:date="2022-04-19T14:12:00Z">
        <w:r w:rsidRPr="00B06406" w:rsidDel="00F934F6">
          <w:rPr>
            <w:sz w:val="18"/>
            <w:szCs w:val="18"/>
          </w:rPr>
          <w:delText>East Fork Salmon River Summer Steelhead</w:delText>
        </w:r>
      </w:del>
    </w:p>
    <w:p w14:paraId="4F66FDBE" w14:textId="76CA906D" w:rsidR="00EF5B55" w:rsidRPr="00B06406" w:rsidDel="00F934F6" w:rsidRDefault="00EF5B55" w:rsidP="000A286A">
      <w:pPr>
        <w:numPr>
          <w:ilvl w:val="1"/>
          <w:numId w:val="14"/>
        </w:numPr>
        <w:ind w:left="720"/>
        <w:rPr>
          <w:del w:id="2279" w:author="Mike Banach" w:date="2022-04-19T14:12:00Z"/>
          <w:sz w:val="18"/>
          <w:szCs w:val="18"/>
        </w:rPr>
      </w:pPr>
      <w:del w:id="2280" w:author="Mike Banach" w:date="2022-04-19T14:12:00Z">
        <w:r w:rsidRPr="00B06406" w:rsidDel="00F934F6">
          <w:rPr>
            <w:sz w:val="18"/>
            <w:szCs w:val="18"/>
          </w:rPr>
          <w:delText>Entiat River Summer Steelhead</w:delText>
        </w:r>
      </w:del>
    </w:p>
    <w:p w14:paraId="3D2142D5" w14:textId="5413A80C" w:rsidR="00EF5B55" w:rsidRPr="00B06406" w:rsidDel="00F934F6" w:rsidRDefault="00EF5B55" w:rsidP="000A286A">
      <w:pPr>
        <w:numPr>
          <w:ilvl w:val="1"/>
          <w:numId w:val="14"/>
        </w:numPr>
        <w:ind w:left="720"/>
        <w:rPr>
          <w:del w:id="2281" w:author="Mike Banach" w:date="2022-04-19T14:12:00Z"/>
          <w:sz w:val="18"/>
          <w:szCs w:val="18"/>
        </w:rPr>
      </w:pPr>
      <w:del w:id="2282" w:author="Mike Banach" w:date="2022-04-19T14:12:00Z">
        <w:r w:rsidRPr="00B06406" w:rsidDel="00F934F6">
          <w:rPr>
            <w:sz w:val="18"/>
            <w:szCs w:val="18"/>
          </w:rPr>
          <w:delText>Hood River Summer Steelhead</w:delText>
        </w:r>
      </w:del>
    </w:p>
    <w:p w14:paraId="400DB2EE" w14:textId="1122B758" w:rsidR="00EF5B55" w:rsidRPr="00B06406" w:rsidDel="00F934F6" w:rsidRDefault="00EF5B55" w:rsidP="000A286A">
      <w:pPr>
        <w:numPr>
          <w:ilvl w:val="1"/>
          <w:numId w:val="14"/>
        </w:numPr>
        <w:ind w:left="720"/>
        <w:rPr>
          <w:del w:id="2283" w:author="Mike Banach" w:date="2022-04-19T14:12:00Z"/>
          <w:sz w:val="18"/>
          <w:szCs w:val="18"/>
        </w:rPr>
      </w:pPr>
      <w:del w:id="2284" w:author="Mike Banach" w:date="2022-04-19T14:12:00Z">
        <w:r w:rsidRPr="00B06406" w:rsidDel="00F934F6">
          <w:rPr>
            <w:sz w:val="18"/>
            <w:szCs w:val="18"/>
          </w:rPr>
          <w:delText>Imnaha River Summer Steelhead</w:delText>
        </w:r>
      </w:del>
    </w:p>
    <w:p w14:paraId="68962E39" w14:textId="7BE05C6B" w:rsidR="00EF5B55" w:rsidRPr="00B06406" w:rsidDel="00F934F6" w:rsidRDefault="00EF5B55" w:rsidP="000A286A">
      <w:pPr>
        <w:numPr>
          <w:ilvl w:val="1"/>
          <w:numId w:val="14"/>
        </w:numPr>
        <w:ind w:left="720"/>
        <w:rPr>
          <w:del w:id="2285" w:author="Mike Banach" w:date="2022-04-19T14:12:00Z"/>
          <w:sz w:val="18"/>
          <w:szCs w:val="18"/>
        </w:rPr>
      </w:pPr>
      <w:del w:id="2286" w:author="Mike Banach" w:date="2022-04-19T14:12:00Z">
        <w:r w:rsidRPr="00B06406" w:rsidDel="00F934F6">
          <w:rPr>
            <w:sz w:val="18"/>
            <w:szCs w:val="18"/>
          </w:rPr>
          <w:delText>Joseph Creek Summer Steelhead</w:delText>
        </w:r>
      </w:del>
    </w:p>
    <w:p w14:paraId="647831C6" w14:textId="4E59B368" w:rsidR="00EF5B55" w:rsidRPr="00B06406" w:rsidDel="00F934F6" w:rsidRDefault="00EF5B55" w:rsidP="000A286A">
      <w:pPr>
        <w:numPr>
          <w:ilvl w:val="1"/>
          <w:numId w:val="14"/>
        </w:numPr>
        <w:ind w:left="720"/>
        <w:rPr>
          <w:del w:id="2287" w:author="Mike Banach" w:date="2022-04-19T14:12:00Z"/>
          <w:sz w:val="18"/>
          <w:szCs w:val="18"/>
        </w:rPr>
      </w:pPr>
      <w:del w:id="2288" w:author="Mike Banach" w:date="2022-04-19T14:12:00Z">
        <w:r w:rsidRPr="00B06406" w:rsidDel="00F934F6">
          <w:rPr>
            <w:sz w:val="18"/>
            <w:szCs w:val="18"/>
          </w:rPr>
          <w:delText>Kalama River Summer Steelhead</w:delText>
        </w:r>
      </w:del>
    </w:p>
    <w:p w14:paraId="721A5670" w14:textId="62448E39" w:rsidR="00EF5B55" w:rsidRPr="00B06406" w:rsidDel="00F934F6" w:rsidRDefault="00EF5B55" w:rsidP="000A286A">
      <w:pPr>
        <w:numPr>
          <w:ilvl w:val="1"/>
          <w:numId w:val="14"/>
        </w:numPr>
        <w:ind w:left="720"/>
        <w:rPr>
          <w:del w:id="2289" w:author="Mike Banach" w:date="2022-04-19T14:12:00Z"/>
          <w:sz w:val="18"/>
          <w:szCs w:val="18"/>
        </w:rPr>
      </w:pPr>
      <w:del w:id="2290" w:author="Mike Banach" w:date="2022-04-19T14:12:00Z">
        <w:r w:rsidRPr="00B06406" w:rsidDel="00F934F6">
          <w:rPr>
            <w:sz w:val="18"/>
            <w:szCs w:val="18"/>
          </w:rPr>
          <w:delText>Klickitat River Summer Steelhead</w:delText>
        </w:r>
      </w:del>
    </w:p>
    <w:p w14:paraId="7772FAE6" w14:textId="7B10FAB1" w:rsidR="00EF5B55" w:rsidRPr="00B06406" w:rsidDel="00F934F6" w:rsidRDefault="00EF5B55" w:rsidP="000A286A">
      <w:pPr>
        <w:numPr>
          <w:ilvl w:val="1"/>
          <w:numId w:val="14"/>
        </w:numPr>
        <w:ind w:left="720"/>
        <w:rPr>
          <w:del w:id="2291" w:author="Mike Banach" w:date="2022-04-19T14:12:00Z"/>
          <w:sz w:val="18"/>
          <w:szCs w:val="18"/>
        </w:rPr>
      </w:pPr>
      <w:del w:id="2292" w:author="Mike Banach" w:date="2022-04-19T14:12:00Z">
        <w:r w:rsidRPr="00B06406" w:rsidDel="00F934F6">
          <w:rPr>
            <w:sz w:val="18"/>
            <w:szCs w:val="18"/>
          </w:rPr>
          <w:delText>Lemhi River Summer Steelhead</w:delText>
        </w:r>
      </w:del>
    </w:p>
    <w:p w14:paraId="11103F45" w14:textId="556E5E46" w:rsidR="00EF5B55" w:rsidRPr="00B06406" w:rsidDel="00F934F6" w:rsidRDefault="00EF5B55" w:rsidP="000A286A">
      <w:pPr>
        <w:numPr>
          <w:ilvl w:val="1"/>
          <w:numId w:val="14"/>
        </w:numPr>
        <w:ind w:left="720"/>
        <w:rPr>
          <w:del w:id="2293" w:author="Mike Banach" w:date="2022-04-19T14:12:00Z"/>
          <w:sz w:val="18"/>
          <w:szCs w:val="18"/>
        </w:rPr>
      </w:pPr>
      <w:del w:id="2294" w:author="Mike Banach" w:date="2022-04-19T14:12:00Z">
        <w:r w:rsidRPr="00B06406" w:rsidDel="00F934F6">
          <w:rPr>
            <w:sz w:val="18"/>
            <w:szCs w:val="18"/>
          </w:rPr>
          <w:delText>Little and Lower Salmon River Summer Steelhead</w:delText>
        </w:r>
      </w:del>
    </w:p>
    <w:p w14:paraId="3757FB54" w14:textId="06237495" w:rsidR="00EF5B55" w:rsidRPr="00B06406" w:rsidDel="00F934F6" w:rsidRDefault="00EF5B55" w:rsidP="000A286A">
      <w:pPr>
        <w:numPr>
          <w:ilvl w:val="1"/>
          <w:numId w:val="14"/>
        </w:numPr>
        <w:ind w:left="720"/>
        <w:rPr>
          <w:del w:id="2295" w:author="Mike Banach" w:date="2022-04-19T14:12:00Z"/>
          <w:sz w:val="18"/>
          <w:szCs w:val="18"/>
        </w:rPr>
      </w:pPr>
      <w:del w:id="2296" w:author="Mike Banach" w:date="2022-04-19T14:12:00Z">
        <w:r w:rsidRPr="00B06406" w:rsidDel="00F934F6">
          <w:rPr>
            <w:sz w:val="18"/>
            <w:szCs w:val="18"/>
          </w:rPr>
          <w:delText>Lochsa River Summer Steelhead</w:delText>
        </w:r>
      </w:del>
    </w:p>
    <w:p w14:paraId="4551A75F" w14:textId="193C20BE" w:rsidR="00EF5B55" w:rsidRPr="00B06406" w:rsidDel="00F934F6" w:rsidRDefault="00EF5B55" w:rsidP="000A286A">
      <w:pPr>
        <w:numPr>
          <w:ilvl w:val="1"/>
          <w:numId w:val="14"/>
        </w:numPr>
        <w:ind w:left="720"/>
        <w:rPr>
          <w:del w:id="2297" w:author="Mike Banach" w:date="2022-04-19T14:12:00Z"/>
          <w:sz w:val="18"/>
          <w:szCs w:val="18"/>
        </w:rPr>
      </w:pPr>
      <w:del w:id="2298" w:author="Mike Banach" w:date="2022-04-19T14:12:00Z">
        <w:r w:rsidRPr="00B06406" w:rsidDel="00F934F6">
          <w:rPr>
            <w:sz w:val="18"/>
            <w:szCs w:val="18"/>
          </w:rPr>
          <w:delText>Lolo Creek Summer Steelhead</w:delText>
        </w:r>
      </w:del>
    </w:p>
    <w:p w14:paraId="688EC9E4" w14:textId="32C0DDBC" w:rsidR="00EF5B55" w:rsidRPr="00B06406" w:rsidDel="00F934F6" w:rsidRDefault="00EF5B55" w:rsidP="000A286A">
      <w:pPr>
        <w:numPr>
          <w:ilvl w:val="1"/>
          <w:numId w:val="14"/>
        </w:numPr>
        <w:ind w:left="720"/>
        <w:rPr>
          <w:del w:id="2299" w:author="Mike Banach" w:date="2022-04-19T14:12:00Z"/>
          <w:sz w:val="18"/>
          <w:szCs w:val="18"/>
        </w:rPr>
      </w:pPr>
      <w:del w:id="2300" w:author="Mike Banach" w:date="2022-04-19T14:12:00Z">
        <w:r w:rsidRPr="00B06406" w:rsidDel="00F934F6">
          <w:rPr>
            <w:sz w:val="18"/>
            <w:szCs w:val="18"/>
          </w:rPr>
          <w:delText>Lower Grande Ronde Summer Steelhead</w:delText>
        </w:r>
      </w:del>
    </w:p>
    <w:p w14:paraId="48E41CA0" w14:textId="2CF2C03A" w:rsidR="00EF5B55" w:rsidRPr="00B06406" w:rsidDel="00F934F6" w:rsidRDefault="00EF5B55" w:rsidP="000A286A">
      <w:pPr>
        <w:numPr>
          <w:ilvl w:val="1"/>
          <w:numId w:val="14"/>
        </w:numPr>
        <w:ind w:left="720"/>
        <w:rPr>
          <w:del w:id="2301" w:author="Mike Banach" w:date="2022-04-19T14:12:00Z"/>
          <w:sz w:val="18"/>
          <w:szCs w:val="18"/>
        </w:rPr>
      </w:pPr>
      <w:del w:id="2302" w:author="Mike Banach" w:date="2022-04-19T14:12:00Z">
        <w:r w:rsidRPr="00B06406" w:rsidDel="00F934F6">
          <w:rPr>
            <w:sz w:val="18"/>
            <w:szCs w:val="18"/>
          </w:rPr>
          <w:delText>Lower John Day Summer Steelhead</w:delText>
        </w:r>
      </w:del>
    </w:p>
    <w:p w14:paraId="722AF612" w14:textId="77C548BC" w:rsidR="00EF5B55" w:rsidRPr="00B06406" w:rsidDel="00F934F6" w:rsidRDefault="00EF5B55" w:rsidP="000A286A">
      <w:pPr>
        <w:numPr>
          <w:ilvl w:val="1"/>
          <w:numId w:val="14"/>
        </w:numPr>
        <w:ind w:left="720"/>
        <w:rPr>
          <w:del w:id="2303" w:author="Mike Banach" w:date="2022-04-19T14:12:00Z"/>
          <w:sz w:val="18"/>
          <w:szCs w:val="18"/>
        </w:rPr>
      </w:pPr>
      <w:del w:id="2304" w:author="Mike Banach" w:date="2022-04-19T14:12:00Z">
        <w:r w:rsidRPr="00B06406" w:rsidDel="00F934F6">
          <w:rPr>
            <w:sz w:val="18"/>
            <w:szCs w:val="18"/>
          </w:rPr>
          <w:delText>Lower Malheur River Summer Steelhead</w:delText>
        </w:r>
      </w:del>
    </w:p>
    <w:p w14:paraId="752F0978" w14:textId="66844211" w:rsidR="00EF5B55" w:rsidRPr="00B06406" w:rsidDel="00F934F6" w:rsidRDefault="00EF5B55" w:rsidP="000A286A">
      <w:pPr>
        <w:numPr>
          <w:ilvl w:val="1"/>
          <w:numId w:val="14"/>
        </w:numPr>
        <w:ind w:left="720"/>
        <w:rPr>
          <w:del w:id="2305" w:author="Mike Banach" w:date="2022-04-19T14:12:00Z"/>
          <w:sz w:val="18"/>
          <w:szCs w:val="18"/>
        </w:rPr>
      </w:pPr>
      <w:del w:id="2306" w:author="Mike Banach" w:date="2022-04-19T14:12:00Z">
        <w:r w:rsidRPr="00B06406" w:rsidDel="00F934F6">
          <w:rPr>
            <w:sz w:val="18"/>
            <w:szCs w:val="18"/>
          </w:rPr>
          <w:delText>Lower Middle Fork Salmon River Summer Steelhead</w:delText>
        </w:r>
      </w:del>
    </w:p>
    <w:p w14:paraId="288B4764" w14:textId="7AE7640F" w:rsidR="00EF5B55" w:rsidRPr="00B06406" w:rsidDel="00F934F6" w:rsidRDefault="00EF5B55" w:rsidP="000A286A">
      <w:pPr>
        <w:numPr>
          <w:ilvl w:val="1"/>
          <w:numId w:val="14"/>
        </w:numPr>
        <w:ind w:left="720"/>
        <w:rPr>
          <w:del w:id="2307" w:author="Mike Banach" w:date="2022-04-19T14:12:00Z"/>
          <w:sz w:val="18"/>
          <w:szCs w:val="18"/>
        </w:rPr>
      </w:pPr>
      <w:del w:id="2308" w:author="Mike Banach" w:date="2022-04-19T14:12:00Z">
        <w:r w:rsidRPr="00B06406" w:rsidDel="00F934F6">
          <w:rPr>
            <w:sz w:val="18"/>
            <w:szCs w:val="18"/>
          </w:rPr>
          <w:delText>Lower Owyhee River Summer Steelhead</w:delText>
        </w:r>
      </w:del>
    </w:p>
    <w:p w14:paraId="023E987B" w14:textId="19F68425" w:rsidR="00EF5B55" w:rsidRPr="00B06406" w:rsidDel="00F934F6" w:rsidRDefault="00EF5B55" w:rsidP="000A286A">
      <w:pPr>
        <w:numPr>
          <w:ilvl w:val="1"/>
          <w:numId w:val="14"/>
        </w:numPr>
        <w:ind w:left="720"/>
        <w:rPr>
          <w:del w:id="2309" w:author="Mike Banach" w:date="2022-04-19T14:12:00Z"/>
          <w:sz w:val="18"/>
          <w:szCs w:val="18"/>
        </w:rPr>
      </w:pPr>
      <w:del w:id="2310" w:author="Mike Banach" w:date="2022-04-19T14:12:00Z">
        <w:r w:rsidRPr="00B06406" w:rsidDel="00F934F6">
          <w:rPr>
            <w:sz w:val="18"/>
            <w:szCs w:val="18"/>
          </w:rPr>
          <w:delText>Methow River Summer Steelhead</w:delText>
        </w:r>
      </w:del>
    </w:p>
    <w:p w14:paraId="366C4F4C" w14:textId="21383A1D" w:rsidR="00EF5B55" w:rsidRPr="00B06406" w:rsidDel="00F934F6" w:rsidRDefault="00EF5B55" w:rsidP="000A286A">
      <w:pPr>
        <w:numPr>
          <w:ilvl w:val="1"/>
          <w:numId w:val="14"/>
        </w:numPr>
        <w:ind w:left="720"/>
        <w:rPr>
          <w:del w:id="2311" w:author="Mike Banach" w:date="2022-04-19T14:12:00Z"/>
          <w:sz w:val="18"/>
          <w:szCs w:val="18"/>
        </w:rPr>
      </w:pPr>
      <w:del w:id="2312" w:author="Mike Banach" w:date="2022-04-19T14:12:00Z">
        <w:r w:rsidRPr="00B06406" w:rsidDel="00F934F6">
          <w:rPr>
            <w:sz w:val="18"/>
            <w:szCs w:val="18"/>
          </w:rPr>
          <w:delText>Middle Fork John Day Summer Steelhead</w:delText>
        </w:r>
      </w:del>
    </w:p>
    <w:p w14:paraId="742ADB51" w14:textId="051A26A2" w:rsidR="00EF5B55" w:rsidRPr="00B06406" w:rsidDel="00F934F6" w:rsidRDefault="00EF5B55" w:rsidP="000A286A">
      <w:pPr>
        <w:numPr>
          <w:ilvl w:val="1"/>
          <w:numId w:val="14"/>
        </w:numPr>
        <w:ind w:left="720"/>
        <w:rPr>
          <w:del w:id="2313" w:author="Mike Banach" w:date="2022-04-19T14:12:00Z"/>
          <w:sz w:val="18"/>
          <w:szCs w:val="18"/>
        </w:rPr>
      </w:pPr>
      <w:del w:id="2314" w:author="Mike Banach" w:date="2022-04-19T14:12:00Z">
        <w:r w:rsidRPr="00B06406" w:rsidDel="00F934F6">
          <w:rPr>
            <w:sz w:val="18"/>
            <w:szCs w:val="18"/>
          </w:rPr>
          <w:delText>Naches River Summer Steelhead</w:delText>
        </w:r>
      </w:del>
    </w:p>
    <w:p w14:paraId="2B2CB8EC" w14:textId="1C5CE5A8" w:rsidR="00EF5B55" w:rsidRPr="00B06406" w:rsidDel="00F934F6" w:rsidRDefault="00EF5B55" w:rsidP="000A286A">
      <w:pPr>
        <w:numPr>
          <w:ilvl w:val="1"/>
          <w:numId w:val="14"/>
        </w:numPr>
        <w:ind w:left="720"/>
        <w:rPr>
          <w:del w:id="2315" w:author="Mike Banach" w:date="2022-04-19T14:12:00Z"/>
          <w:sz w:val="18"/>
          <w:szCs w:val="18"/>
        </w:rPr>
      </w:pPr>
      <w:del w:id="2316" w:author="Mike Banach" w:date="2022-04-19T14:12:00Z">
        <w:r w:rsidRPr="00B06406" w:rsidDel="00F934F6">
          <w:rPr>
            <w:sz w:val="18"/>
            <w:szCs w:val="18"/>
          </w:rPr>
          <w:delText>North Fork Clearwater River Summer Steelhead</w:delText>
        </w:r>
      </w:del>
    </w:p>
    <w:p w14:paraId="6DBF115F" w14:textId="32E330FA" w:rsidR="00EF5B55" w:rsidRPr="00B06406" w:rsidDel="00F934F6" w:rsidRDefault="00EF5B55" w:rsidP="000A286A">
      <w:pPr>
        <w:numPr>
          <w:ilvl w:val="1"/>
          <w:numId w:val="14"/>
        </w:numPr>
        <w:ind w:left="720"/>
        <w:rPr>
          <w:del w:id="2317" w:author="Mike Banach" w:date="2022-04-19T14:12:00Z"/>
          <w:sz w:val="18"/>
          <w:szCs w:val="18"/>
        </w:rPr>
      </w:pPr>
      <w:del w:id="2318" w:author="Mike Banach" w:date="2022-04-19T14:12:00Z">
        <w:r w:rsidRPr="00B06406" w:rsidDel="00F934F6">
          <w:rPr>
            <w:sz w:val="18"/>
            <w:szCs w:val="18"/>
          </w:rPr>
          <w:delText>North Fork John Day Summer Steelhead</w:delText>
        </w:r>
      </w:del>
    </w:p>
    <w:p w14:paraId="560A48F8" w14:textId="50DAC395" w:rsidR="00EF5B55" w:rsidRPr="00B06406" w:rsidDel="00F934F6" w:rsidRDefault="00EF5B55" w:rsidP="000A286A">
      <w:pPr>
        <w:numPr>
          <w:ilvl w:val="1"/>
          <w:numId w:val="14"/>
        </w:numPr>
        <w:ind w:left="720"/>
        <w:rPr>
          <w:del w:id="2319" w:author="Mike Banach" w:date="2022-04-19T14:12:00Z"/>
          <w:sz w:val="18"/>
          <w:szCs w:val="18"/>
        </w:rPr>
      </w:pPr>
      <w:del w:id="2320" w:author="Mike Banach" w:date="2022-04-19T14:12:00Z">
        <w:r w:rsidRPr="00B06406" w:rsidDel="00F934F6">
          <w:rPr>
            <w:sz w:val="18"/>
            <w:szCs w:val="18"/>
          </w:rPr>
          <w:delText>North Fork Lewis River Summer Steelhead</w:delText>
        </w:r>
      </w:del>
    </w:p>
    <w:p w14:paraId="639E3BD1" w14:textId="738E0005" w:rsidR="00EF5B55" w:rsidRPr="00B06406" w:rsidDel="00F934F6" w:rsidRDefault="00EF5B55" w:rsidP="000A286A">
      <w:pPr>
        <w:numPr>
          <w:ilvl w:val="1"/>
          <w:numId w:val="14"/>
        </w:numPr>
        <w:ind w:left="720"/>
        <w:rPr>
          <w:del w:id="2321" w:author="Mike Banach" w:date="2022-04-19T14:12:00Z"/>
          <w:sz w:val="18"/>
          <w:szCs w:val="18"/>
        </w:rPr>
      </w:pPr>
      <w:del w:id="2322" w:author="Mike Banach" w:date="2022-04-19T14:12:00Z">
        <w:r w:rsidRPr="00B06406" w:rsidDel="00F934F6">
          <w:rPr>
            <w:sz w:val="18"/>
            <w:szCs w:val="18"/>
          </w:rPr>
          <w:delText>North Fork Salmon River Summer Steelhead</w:delText>
        </w:r>
      </w:del>
    </w:p>
    <w:p w14:paraId="4869A614" w14:textId="29A3B84E" w:rsidR="00EF5B55" w:rsidRPr="00B06406" w:rsidDel="00F934F6" w:rsidRDefault="00EF5B55" w:rsidP="000A286A">
      <w:pPr>
        <w:numPr>
          <w:ilvl w:val="1"/>
          <w:numId w:val="14"/>
        </w:numPr>
        <w:ind w:left="720"/>
        <w:rPr>
          <w:del w:id="2323" w:author="Mike Banach" w:date="2022-04-19T14:12:00Z"/>
          <w:sz w:val="18"/>
          <w:szCs w:val="18"/>
        </w:rPr>
      </w:pPr>
      <w:del w:id="2324" w:author="Mike Banach" w:date="2022-04-19T14:12:00Z">
        <w:r w:rsidRPr="00B06406" w:rsidDel="00F934F6">
          <w:rPr>
            <w:sz w:val="18"/>
            <w:szCs w:val="18"/>
          </w:rPr>
          <w:delText>Okanogan River Summer Steelhead</w:delText>
        </w:r>
      </w:del>
    </w:p>
    <w:p w14:paraId="18152F59" w14:textId="08E23ED0" w:rsidR="00EF5B55" w:rsidRPr="00B06406" w:rsidDel="00F934F6" w:rsidRDefault="00EF5B55" w:rsidP="000A286A">
      <w:pPr>
        <w:numPr>
          <w:ilvl w:val="1"/>
          <w:numId w:val="14"/>
        </w:numPr>
        <w:ind w:left="720"/>
        <w:rPr>
          <w:del w:id="2325" w:author="Mike Banach" w:date="2022-04-19T14:12:00Z"/>
          <w:sz w:val="18"/>
          <w:szCs w:val="18"/>
        </w:rPr>
      </w:pPr>
      <w:del w:id="2326" w:author="Mike Banach" w:date="2022-04-19T14:12:00Z">
        <w:r w:rsidRPr="00B06406" w:rsidDel="00F934F6">
          <w:rPr>
            <w:sz w:val="18"/>
            <w:szCs w:val="18"/>
          </w:rPr>
          <w:delText>Pahsimeroi River Summer Steelhead</w:delText>
        </w:r>
      </w:del>
    </w:p>
    <w:p w14:paraId="7FC63A40" w14:textId="6A90670F" w:rsidR="00EF5B55" w:rsidRPr="00B06406" w:rsidDel="00F934F6" w:rsidRDefault="00EF5B55" w:rsidP="000A286A">
      <w:pPr>
        <w:numPr>
          <w:ilvl w:val="1"/>
          <w:numId w:val="14"/>
        </w:numPr>
        <w:ind w:left="720"/>
        <w:rPr>
          <w:del w:id="2327" w:author="Mike Banach" w:date="2022-04-19T14:12:00Z"/>
          <w:sz w:val="18"/>
          <w:szCs w:val="18"/>
        </w:rPr>
      </w:pPr>
      <w:del w:id="2328" w:author="Mike Banach" w:date="2022-04-19T14:12:00Z">
        <w:r w:rsidRPr="00B06406" w:rsidDel="00F934F6">
          <w:rPr>
            <w:sz w:val="18"/>
            <w:szCs w:val="18"/>
          </w:rPr>
          <w:lastRenderedPageBreak/>
          <w:delText>Panther Creek Summer Steelhead</w:delText>
        </w:r>
      </w:del>
    </w:p>
    <w:p w14:paraId="72B5B00B" w14:textId="51AF6EC6" w:rsidR="00EF5B55" w:rsidRPr="00B06406" w:rsidDel="00F934F6" w:rsidRDefault="00EF5B55" w:rsidP="000A286A">
      <w:pPr>
        <w:numPr>
          <w:ilvl w:val="1"/>
          <w:numId w:val="14"/>
        </w:numPr>
        <w:ind w:left="720"/>
        <w:rPr>
          <w:del w:id="2329" w:author="Mike Banach" w:date="2022-04-19T14:12:00Z"/>
          <w:sz w:val="18"/>
          <w:szCs w:val="18"/>
        </w:rPr>
      </w:pPr>
      <w:del w:id="2330" w:author="Mike Banach" w:date="2022-04-19T14:12:00Z">
        <w:r w:rsidRPr="00B06406" w:rsidDel="00F934F6">
          <w:rPr>
            <w:sz w:val="18"/>
            <w:szCs w:val="18"/>
          </w:rPr>
          <w:delText>Powder River Summer Steelhead</w:delText>
        </w:r>
      </w:del>
    </w:p>
    <w:p w14:paraId="3F2F8D82" w14:textId="52397A45" w:rsidR="00EF5B55" w:rsidRPr="00B06406" w:rsidDel="00F934F6" w:rsidRDefault="00EF5B55" w:rsidP="000A286A">
      <w:pPr>
        <w:numPr>
          <w:ilvl w:val="1"/>
          <w:numId w:val="14"/>
        </w:numPr>
        <w:ind w:left="720"/>
        <w:rPr>
          <w:del w:id="2331" w:author="Mike Banach" w:date="2022-04-19T14:12:00Z"/>
          <w:sz w:val="18"/>
          <w:szCs w:val="18"/>
        </w:rPr>
      </w:pPr>
      <w:del w:id="2332" w:author="Mike Banach" w:date="2022-04-19T14:12:00Z">
        <w:r w:rsidRPr="00B06406" w:rsidDel="00F934F6">
          <w:rPr>
            <w:sz w:val="18"/>
            <w:szCs w:val="18"/>
          </w:rPr>
          <w:delText>Rock Creek Summer Steelhead</w:delText>
        </w:r>
      </w:del>
    </w:p>
    <w:p w14:paraId="1E548347" w14:textId="021488D4" w:rsidR="00EF5B55" w:rsidRPr="00B06406" w:rsidDel="00F934F6" w:rsidRDefault="00EF5B55" w:rsidP="000A286A">
      <w:pPr>
        <w:numPr>
          <w:ilvl w:val="1"/>
          <w:numId w:val="14"/>
        </w:numPr>
        <w:ind w:left="720"/>
        <w:rPr>
          <w:del w:id="2333" w:author="Mike Banach" w:date="2022-04-19T14:12:00Z"/>
          <w:sz w:val="18"/>
          <w:szCs w:val="18"/>
        </w:rPr>
      </w:pPr>
      <w:del w:id="2334" w:author="Mike Banach" w:date="2022-04-19T14:12:00Z">
        <w:r w:rsidRPr="00B06406" w:rsidDel="00F934F6">
          <w:rPr>
            <w:sz w:val="18"/>
            <w:szCs w:val="18"/>
          </w:rPr>
          <w:delText>Salmon River Upper Mainstem Summer Steelhead</w:delText>
        </w:r>
      </w:del>
    </w:p>
    <w:p w14:paraId="2B3D0679" w14:textId="68D1E5BC" w:rsidR="00EF5B55" w:rsidRPr="00B06406" w:rsidDel="00F934F6" w:rsidRDefault="00EF5B55" w:rsidP="000A286A">
      <w:pPr>
        <w:numPr>
          <w:ilvl w:val="1"/>
          <w:numId w:val="14"/>
        </w:numPr>
        <w:ind w:left="720"/>
        <w:rPr>
          <w:del w:id="2335" w:author="Mike Banach" w:date="2022-04-19T14:12:00Z"/>
          <w:sz w:val="18"/>
          <w:szCs w:val="18"/>
        </w:rPr>
      </w:pPr>
      <w:del w:id="2336" w:author="Mike Banach" w:date="2022-04-19T14:12:00Z">
        <w:r w:rsidRPr="00B06406" w:rsidDel="00F934F6">
          <w:rPr>
            <w:sz w:val="18"/>
            <w:szCs w:val="18"/>
          </w:rPr>
          <w:delText>Sandy River Summer Steelhead</w:delText>
        </w:r>
      </w:del>
    </w:p>
    <w:p w14:paraId="5F2E14F7" w14:textId="57674A65" w:rsidR="00EF5B55" w:rsidRPr="00B06406" w:rsidDel="00F934F6" w:rsidRDefault="00EF5B55" w:rsidP="000A286A">
      <w:pPr>
        <w:numPr>
          <w:ilvl w:val="1"/>
          <w:numId w:val="14"/>
        </w:numPr>
        <w:ind w:left="720"/>
        <w:rPr>
          <w:del w:id="2337" w:author="Mike Banach" w:date="2022-04-19T14:12:00Z"/>
          <w:sz w:val="18"/>
          <w:szCs w:val="18"/>
        </w:rPr>
      </w:pPr>
      <w:del w:id="2338" w:author="Mike Banach" w:date="2022-04-19T14:12:00Z">
        <w:r w:rsidRPr="00B06406" w:rsidDel="00F934F6">
          <w:rPr>
            <w:sz w:val="18"/>
            <w:szCs w:val="18"/>
          </w:rPr>
          <w:delText>Satus Creek Summer Steelhead</w:delText>
        </w:r>
      </w:del>
    </w:p>
    <w:p w14:paraId="05E72CBD" w14:textId="309DE127" w:rsidR="00EF5B55" w:rsidRPr="00B06406" w:rsidDel="00F934F6" w:rsidRDefault="00EF5B55" w:rsidP="000A286A">
      <w:pPr>
        <w:numPr>
          <w:ilvl w:val="1"/>
          <w:numId w:val="14"/>
        </w:numPr>
        <w:ind w:left="720"/>
        <w:rPr>
          <w:del w:id="2339" w:author="Mike Banach" w:date="2022-04-19T14:12:00Z"/>
          <w:sz w:val="18"/>
          <w:szCs w:val="18"/>
        </w:rPr>
      </w:pPr>
      <w:del w:id="2340" w:author="Mike Banach" w:date="2022-04-19T14:12:00Z">
        <w:r w:rsidRPr="00B06406" w:rsidDel="00F934F6">
          <w:rPr>
            <w:sz w:val="18"/>
            <w:szCs w:val="18"/>
          </w:rPr>
          <w:delText>Secesh River Summer Steelhead</w:delText>
        </w:r>
      </w:del>
    </w:p>
    <w:p w14:paraId="10ABFC72" w14:textId="33D3748E" w:rsidR="00EF5B55" w:rsidRPr="00B06406" w:rsidDel="00F934F6" w:rsidRDefault="00EF5B55" w:rsidP="000A286A">
      <w:pPr>
        <w:numPr>
          <w:ilvl w:val="1"/>
          <w:numId w:val="14"/>
        </w:numPr>
        <w:ind w:left="720"/>
        <w:rPr>
          <w:del w:id="2341" w:author="Mike Banach" w:date="2022-04-19T14:12:00Z"/>
          <w:sz w:val="18"/>
          <w:szCs w:val="18"/>
        </w:rPr>
      </w:pPr>
      <w:del w:id="2342" w:author="Mike Banach" w:date="2022-04-19T14:12:00Z">
        <w:r w:rsidRPr="00B06406" w:rsidDel="00F934F6">
          <w:rPr>
            <w:sz w:val="18"/>
            <w:szCs w:val="18"/>
          </w:rPr>
          <w:delText>Selway River Summer Steelhead</w:delText>
        </w:r>
      </w:del>
    </w:p>
    <w:p w14:paraId="31005437" w14:textId="522B27D4" w:rsidR="00EF5B55" w:rsidRPr="00B06406" w:rsidDel="00F934F6" w:rsidRDefault="00EF5B55" w:rsidP="000A286A">
      <w:pPr>
        <w:numPr>
          <w:ilvl w:val="1"/>
          <w:numId w:val="14"/>
        </w:numPr>
        <w:ind w:left="720"/>
        <w:rPr>
          <w:del w:id="2343" w:author="Mike Banach" w:date="2022-04-19T14:12:00Z"/>
          <w:sz w:val="18"/>
          <w:szCs w:val="18"/>
        </w:rPr>
      </w:pPr>
      <w:del w:id="2344" w:author="Mike Banach" w:date="2022-04-19T14:12:00Z">
        <w:r w:rsidRPr="00B06406" w:rsidDel="00F934F6">
          <w:rPr>
            <w:sz w:val="18"/>
            <w:szCs w:val="18"/>
          </w:rPr>
          <w:delText>Snake Hells Canyon Summer Steelhead</w:delText>
        </w:r>
      </w:del>
    </w:p>
    <w:p w14:paraId="74ABA1A9" w14:textId="12BD25A6" w:rsidR="00EF5B55" w:rsidRPr="00B06406" w:rsidDel="00F934F6" w:rsidRDefault="00EF5B55" w:rsidP="000A286A">
      <w:pPr>
        <w:numPr>
          <w:ilvl w:val="1"/>
          <w:numId w:val="14"/>
        </w:numPr>
        <w:ind w:left="720"/>
        <w:rPr>
          <w:del w:id="2345" w:author="Mike Banach" w:date="2022-04-19T14:12:00Z"/>
          <w:sz w:val="18"/>
          <w:szCs w:val="18"/>
        </w:rPr>
      </w:pPr>
      <w:del w:id="2346" w:author="Mike Banach" w:date="2022-04-19T14:12:00Z">
        <w:r w:rsidRPr="00B06406" w:rsidDel="00F934F6">
          <w:rPr>
            <w:sz w:val="18"/>
            <w:szCs w:val="18"/>
          </w:rPr>
          <w:delText>South Fork Clearwater River Summer Steelhead</w:delText>
        </w:r>
      </w:del>
    </w:p>
    <w:p w14:paraId="7765CEDF" w14:textId="7D59FEA2" w:rsidR="00EF5B55" w:rsidRPr="00B06406" w:rsidDel="00F934F6" w:rsidRDefault="00EF5B55" w:rsidP="000A286A">
      <w:pPr>
        <w:numPr>
          <w:ilvl w:val="1"/>
          <w:numId w:val="14"/>
        </w:numPr>
        <w:ind w:left="720"/>
        <w:rPr>
          <w:del w:id="2347" w:author="Mike Banach" w:date="2022-04-19T14:12:00Z"/>
          <w:sz w:val="18"/>
          <w:szCs w:val="18"/>
        </w:rPr>
      </w:pPr>
      <w:del w:id="2348" w:author="Mike Banach" w:date="2022-04-19T14:12:00Z">
        <w:r w:rsidRPr="00B06406" w:rsidDel="00F934F6">
          <w:rPr>
            <w:sz w:val="18"/>
            <w:szCs w:val="18"/>
          </w:rPr>
          <w:delText>South Fork John Day Summer Steelhead</w:delText>
        </w:r>
      </w:del>
    </w:p>
    <w:p w14:paraId="17BE323B" w14:textId="008A88F0" w:rsidR="00EF5B55" w:rsidRPr="00B06406" w:rsidDel="00F934F6" w:rsidRDefault="00EF5B55" w:rsidP="000A286A">
      <w:pPr>
        <w:numPr>
          <w:ilvl w:val="1"/>
          <w:numId w:val="14"/>
        </w:numPr>
        <w:ind w:left="720"/>
        <w:rPr>
          <w:del w:id="2349" w:author="Mike Banach" w:date="2022-04-19T14:12:00Z"/>
          <w:sz w:val="18"/>
          <w:szCs w:val="18"/>
        </w:rPr>
      </w:pPr>
      <w:del w:id="2350" w:author="Mike Banach" w:date="2022-04-19T14:12:00Z">
        <w:r w:rsidRPr="00B06406" w:rsidDel="00F934F6">
          <w:rPr>
            <w:sz w:val="18"/>
            <w:szCs w:val="18"/>
          </w:rPr>
          <w:delText>South Fork Salmon River Summer Steelhead</w:delText>
        </w:r>
      </w:del>
    </w:p>
    <w:p w14:paraId="7699C697" w14:textId="5DB40ADF" w:rsidR="00EF5B55" w:rsidRPr="00B06406" w:rsidDel="00F934F6" w:rsidRDefault="00EF5B55" w:rsidP="000A286A">
      <w:pPr>
        <w:numPr>
          <w:ilvl w:val="1"/>
          <w:numId w:val="14"/>
        </w:numPr>
        <w:ind w:left="720"/>
        <w:rPr>
          <w:del w:id="2351" w:author="Mike Banach" w:date="2022-04-19T14:12:00Z"/>
          <w:sz w:val="18"/>
          <w:szCs w:val="18"/>
        </w:rPr>
      </w:pPr>
      <w:del w:id="2352" w:author="Mike Banach" w:date="2022-04-19T14:12:00Z">
        <w:r w:rsidRPr="00B06406" w:rsidDel="00F934F6">
          <w:rPr>
            <w:sz w:val="18"/>
            <w:szCs w:val="18"/>
          </w:rPr>
          <w:delText>Toppenish Creek Summer Steelhead</w:delText>
        </w:r>
      </w:del>
    </w:p>
    <w:p w14:paraId="046481CD" w14:textId="5F11E2E1" w:rsidR="00EF5B55" w:rsidRPr="00B06406" w:rsidDel="00F934F6" w:rsidRDefault="00EF5B55" w:rsidP="000A286A">
      <w:pPr>
        <w:numPr>
          <w:ilvl w:val="1"/>
          <w:numId w:val="14"/>
        </w:numPr>
        <w:ind w:left="720"/>
        <w:rPr>
          <w:del w:id="2353" w:author="Mike Banach" w:date="2022-04-19T14:12:00Z"/>
          <w:sz w:val="18"/>
          <w:szCs w:val="18"/>
        </w:rPr>
      </w:pPr>
      <w:del w:id="2354" w:author="Mike Banach" w:date="2022-04-19T14:12:00Z">
        <w:r w:rsidRPr="00B06406" w:rsidDel="00F934F6">
          <w:rPr>
            <w:sz w:val="18"/>
            <w:szCs w:val="18"/>
          </w:rPr>
          <w:delText>Touchet River Summer Steelhead</w:delText>
        </w:r>
      </w:del>
    </w:p>
    <w:p w14:paraId="1ED43B2A" w14:textId="4C39BD2F" w:rsidR="00EF5B55" w:rsidRPr="00B06406" w:rsidDel="00F934F6" w:rsidRDefault="00EF5B55" w:rsidP="000A286A">
      <w:pPr>
        <w:numPr>
          <w:ilvl w:val="1"/>
          <w:numId w:val="14"/>
        </w:numPr>
        <w:ind w:left="720"/>
        <w:rPr>
          <w:del w:id="2355" w:author="Mike Banach" w:date="2022-04-19T14:12:00Z"/>
          <w:sz w:val="18"/>
          <w:szCs w:val="18"/>
        </w:rPr>
      </w:pPr>
      <w:del w:id="2356" w:author="Mike Banach" w:date="2022-04-19T14:12:00Z">
        <w:r w:rsidRPr="00B06406" w:rsidDel="00F934F6">
          <w:rPr>
            <w:sz w:val="18"/>
            <w:szCs w:val="18"/>
          </w:rPr>
          <w:delText>Tucannon River Summer Steelhead</w:delText>
        </w:r>
      </w:del>
    </w:p>
    <w:p w14:paraId="4EEE7BBF" w14:textId="5E1BA00B" w:rsidR="00EF5B55" w:rsidRPr="00B06406" w:rsidDel="00F934F6" w:rsidRDefault="00EF5B55" w:rsidP="000A286A">
      <w:pPr>
        <w:numPr>
          <w:ilvl w:val="1"/>
          <w:numId w:val="14"/>
        </w:numPr>
        <w:ind w:left="720"/>
        <w:rPr>
          <w:del w:id="2357" w:author="Mike Banach" w:date="2022-04-19T14:12:00Z"/>
          <w:sz w:val="18"/>
          <w:szCs w:val="18"/>
        </w:rPr>
      </w:pPr>
      <w:del w:id="2358" w:author="Mike Banach" w:date="2022-04-19T14:12:00Z">
        <w:r w:rsidRPr="00B06406" w:rsidDel="00F934F6">
          <w:rPr>
            <w:sz w:val="18"/>
            <w:szCs w:val="18"/>
          </w:rPr>
          <w:delText>Umatilla River Summer Steelhead</w:delText>
        </w:r>
      </w:del>
    </w:p>
    <w:p w14:paraId="2E0E1EC9" w14:textId="4362D524" w:rsidR="00EF5B55" w:rsidRPr="00B06406" w:rsidDel="00F934F6" w:rsidRDefault="00EF5B55" w:rsidP="000A286A">
      <w:pPr>
        <w:numPr>
          <w:ilvl w:val="1"/>
          <w:numId w:val="14"/>
        </w:numPr>
        <w:ind w:left="720"/>
        <w:rPr>
          <w:del w:id="2359" w:author="Mike Banach" w:date="2022-04-19T14:12:00Z"/>
          <w:sz w:val="18"/>
          <w:szCs w:val="18"/>
        </w:rPr>
      </w:pPr>
      <w:del w:id="2360" w:author="Mike Banach" w:date="2022-04-19T14:12:00Z">
        <w:r w:rsidRPr="00B06406" w:rsidDel="00F934F6">
          <w:rPr>
            <w:sz w:val="18"/>
            <w:szCs w:val="18"/>
          </w:rPr>
          <w:delText>Upper Grande Ronde Summer Steelhead</w:delText>
        </w:r>
      </w:del>
    </w:p>
    <w:p w14:paraId="6EBFDB09" w14:textId="4197A23D" w:rsidR="00EF5B55" w:rsidRPr="00B06406" w:rsidDel="00F934F6" w:rsidRDefault="00EF5B55" w:rsidP="000A286A">
      <w:pPr>
        <w:numPr>
          <w:ilvl w:val="1"/>
          <w:numId w:val="14"/>
        </w:numPr>
        <w:ind w:left="720"/>
        <w:rPr>
          <w:del w:id="2361" w:author="Mike Banach" w:date="2022-04-19T14:12:00Z"/>
          <w:sz w:val="18"/>
          <w:szCs w:val="18"/>
        </w:rPr>
      </w:pPr>
      <w:del w:id="2362" w:author="Mike Banach" w:date="2022-04-19T14:12:00Z">
        <w:r w:rsidRPr="00B06406" w:rsidDel="00F934F6">
          <w:rPr>
            <w:sz w:val="18"/>
            <w:szCs w:val="18"/>
          </w:rPr>
          <w:delText>Upper John Day Summer Steelhead</w:delText>
        </w:r>
      </w:del>
    </w:p>
    <w:p w14:paraId="5142D630" w14:textId="7137E808" w:rsidR="00EF5B55" w:rsidRPr="00B06406" w:rsidDel="00F934F6" w:rsidRDefault="00EF5B55" w:rsidP="000A286A">
      <w:pPr>
        <w:numPr>
          <w:ilvl w:val="1"/>
          <w:numId w:val="14"/>
        </w:numPr>
        <w:ind w:left="720"/>
        <w:rPr>
          <w:del w:id="2363" w:author="Mike Banach" w:date="2022-04-19T14:12:00Z"/>
          <w:sz w:val="18"/>
          <w:szCs w:val="18"/>
        </w:rPr>
      </w:pPr>
      <w:del w:id="2364" w:author="Mike Banach" w:date="2022-04-19T14:12:00Z">
        <w:r w:rsidRPr="00B06406" w:rsidDel="00F934F6">
          <w:rPr>
            <w:sz w:val="18"/>
            <w:szCs w:val="18"/>
          </w:rPr>
          <w:delText>Upper Malheur River Summer Steelhead</w:delText>
        </w:r>
      </w:del>
    </w:p>
    <w:p w14:paraId="0C1FDB43" w14:textId="08CD6E00" w:rsidR="00EF5B55" w:rsidRPr="00B06406" w:rsidDel="00F934F6" w:rsidRDefault="00EF5B55" w:rsidP="000A286A">
      <w:pPr>
        <w:numPr>
          <w:ilvl w:val="1"/>
          <w:numId w:val="14"/>
        </w:numPr>
        <w:ind w:left="720"/>
        <w:rPr>
          <w:del w:id="2365" w:author="Mike Banach" w:date="2022-04-19T14:12:00Z"/>
          <w:sz w:val="18"/>
          <w:szCs w:val="18"/>
        </w:rPr>
      </w:pPr>
      <w:del w:id="2366" w:author="Mike Banach" w:date="2022-04-19T14:12:00Z">
        <w:r w:rsidRPr="00B06406" w:rsidDel="00F934F6">
          <w:rPr>
            <w:sz w:val="18"/>
            <w:szCs w:val="18"/>
          </w:rPr>
          <w:delText>Upper Middle Fork Salmon River Summer Steelhead</w:delText>
        </w:r>
      </w:del>
    </w:p>
    <w:p w14:paraId="3D2B5B6D" w14:textId="4C01A97A" w:rsidR="00EF5B55" w:rsidRPr="00B06406" w:rsidDel="00F934F6" w:rsidRDefault="00EF5B55" w:rsidP="000A286A">
      <w:pPr>
        <w:numPr>
          <w:ilvl w:val="1"/>
          <w:numId w:val="14"/>
        </w:numPr>
        <w:ind w:left="720"/>
        <w:rPr>
          <w:del w:id="2367" w:author="Mike Banach" w:date="2022-04-19T14:12:00Z"/>
          <w:sz w:val="18"/>
          <w:szCs w:val="18"/>
        </w:rPr>
      </w:pPr>
      <w:del w:id="2368" w:author="Mike Banach" w:date="2022-04-19T14:12:00Z">
        <w:r w:rsidRPr="00B06406" w:rsidDel="00F934F6">
          <w:rPr>
            <w:sz w:val="18"/>
            <w:szCs w:val="18"/>
          </w:rPr>
          <w:delText>Upper Owyhee River Summer Steelhead</w:delText>
        </w:r>
      </w:del>
    </w:p>
    <w:p w14:paraId="435F4661" w14:textId="76CF7EFD" w:rsidR="00EF5B55" w:rsidRPr="00B06406" w:rsidDel="00F934F6" w:rsidRDefault="00EF5B55" w:rsidP="000A286A">
      <w:pPr>
        <w:numPr>
          <w:ilvl w:val="1"/>
          <w:numId w:val="14"/>
        </w:numPr>
        <w:ind w:left="720"/>
        <w:rPr>
          <w:del w:id="2369" w:author="Mike Banach" w:date="2022-04-19T14:12:00Z"/>
          <w:sz w:val="18"/>
          <w:szCs w:val="18"/>
        </w:rPr>
      </w:pPr>
      <w:del w:id="2370" w:author="Mike Banach" w:date="2022-04-19T14:12:00Z">
        <w:r w:rsidRPr="00B06406" w:rsidDel="00F934F6">
          <w:rPr>
            <w:sz w:val="18"/>
            <w:szCs w:val="18"/>
          </w:rPr>
          <w:delText>Upper Yakima River Summer Steelhead</w:delText>
        </w:r>
      </w:del>
    </w:p>
    <w:p w14:paraId="391BD2A7" w14:textId="1147AFAB" w:rsidR="00EF5B55" w:rsidRPr="00B06406" w:rsidDel="00F934F6" w:rsidRDefault="00EF5B55" w:rsidP="000A286A">
      <w:pPr>
        <w:numPr>
          <w:ilvl w:val="1"/>
          <w:numId w:val="14"/>
        </w:numPr>
        <w:ind w:left="720"/>
        <w:rPr>
          <w:del w:id="2371" w:author="Mike Banach" w:date="2022-04-19T14:12:00Z"/>
          <w:sz w:val="18"/>
          <w:szCs w:val="18"/>
        </w:rPr>
      </w:pPr>
      <w:del w:id="2372" w:author="Mike Banach" w:date="2022-04-19T14:12:00Z">
        <w:r w:rsidRPr="00B06406" w:rsidDel="00F934F6">
          <w:rPr>
            <w:sz w:val="18"/>
            <w:szCs w:val="18"/>
          </w:rPr>
          <w:delText>Walla Walla River Summer Steelhead</w:delText>
        </w:r>
      </w:del>
    </w:p>
    <w:p w14:paraId="7B6D1B38" w14:textId="3522A12C" w:rsidR="00EF5B55" w:rsidRPr="00B06406" w:rsidDel="00F934F6" w:rsidRDefault="00EF5B55" w:rsidP="000A286A">
      <w:pPr>
        <w:numPr>
          <w:ilvl w:val="1"/>
          <w:numId w:val="14"/>
        </w:numPr>
        <w:ind w:left="720"/>
        <w:rPr>
          <w:del w:id="2373" w:author="Mike Banach" w:date="2022-04-19T14:12:00Z"/>
          <w:sz w:val="18"/>
          <w:szCs w:val="18"/>
        </w:rPr>
      </w:pPr>
      <w:del w:id="2374" w:author="Mike Banach" w:date="2022-04-19T14:12:00Z">
        <w:r w:rsidRPr="00B06406" w:rsidDel="00F934F6">
          <w:rPr>
            <w:sz w:val="18"/>
            <w:szCs w:val="18"/>
          </w:rPr>
          <w:delText>Wallowa River Summer Steelhead</w:delText>
        </w:r>
      </w:del>
    </w:p>
    <w:p w14:paraId="23BA2948" w14:textId="0C8DDCD8" w:rsidR="00EF5B55" w:rsidRPr="00B06406" w:rsidDel="00F934F6" w:rsidRDefault="00EF5B55" w:rsidP="000A286A">
      <w:pPr>
        <w:numPr>
          <w:ilvl w:val="1"/>
          <w:numId w:val="14"/>
        </w:numPr>
        <w:ind w:left="720"/>
        <w:rPr>
          <w:del w:id="2375" w:author="Mike Banach" w:date="2022-04-19T14:12:00Z"/>
          <w:sz w:val="18"/>
          <w:szCs w:val="18"/>
        </w:rPr>
      </w:pPr>
      <w:del w:id="2376" w:author="Mike Banach" w:date="2022-04-19T14:12:00Z">
        <w:r w:rsidRPr="00B06406" w:rsidDel="00F934F6">
          <w:rPr>
            <w:sz w:val="18"/>
            <w:szCs w:val="18"/>
          </w:rPr>
          <w:delText>Washougal River Summer Steelhead</w:delText>
        </w:r>
      </w:del>
    </w:p>
    <w:p w14:paraId="37CE8566" w14:textId="395E055D" w:rsidR="00EF5B55" w:rsidRPr="00B06406" w:rsidDel="00F934F6" w:rsidRDefault="00EF5B55" w:rsidP="000A286A">
      <w:pPr>
        <w:numPr>
          <w:ilvl w:val="1"/>
          <w:numId w:val="14"/>
        </w:numPr>
        <w:ind w:left="720"/>
        <w:rPr>
          <w:del w:id="2377" w:author="Mike Banach" w:date="2022-04-19T14:12:00Z"/>
          <w:sz w:val="18"/>
          <w:szCs w:val="18"/>
        </w:rPr>
      </w:pPr>
      <w:del w:id="2378" w:author="Mike Banach" w:date="2022-04-19T14:12:00Z">
        <w:r w:rsidRPr="00B06406" w:rsidDel="00F934F6">
          <w:rPr>
            <w:sz w:val="18"/>
            <w:szCs w:val="18"/>
          </w:rPr>
          <w:delText>Wenatchee River Summer Steelhead</w:delText>
        </w:r>
      </w:del>
    </w:p>
    <w:p w14:paraId="08E07685" w14:textId="670091C8" w:rsidR="00EF5B55" w:rsidRPr="00B06406" w:rsidDel="00F934F6" w:rsidRDefault="00EF5B55" w:rsidP="000A286A">
      <w:pPr>
        <w:numPr>
          <w:ilvl w:val="1"/>
          <w:numId w:val="14"/>
        </w:numPr>
        <w:ind w:left="720"/>
        <w:rPr>
          <w:del w:id="2379" w:author="Mike Banach" w:date="2022-04-19T14:12:00Z"/>
          <w:sz w:val="18"/>
          <w:szCs w:val="18"/>
        </w:rPr>
      </w:pPr>
      <w:del w:id="2380" w:author="Mike Banach" w:date="2022-04-19T14:12:00Z">
        <w:r w:rsidRPr="00B06406" w:rsidDel="00F934F6">
          <w:rPr>
            <w:sz w:val="18"/>
            <w:szCs w:val="18"/>
          </w:rPr>
          <w:delText>White Salmon River Steelhead</w:delText>
        </w:r>
      </w:del>
    </w:p>
    <w:p w14:paraId="262F8557" w14:textId="1BE58D0F" w:rsidR="00EF5B55" w:rsidRPr="00B06406" w:rsidDel="00F934F6" w:rsidRDefault="00EF5B55" w:rsidP="000A286A">
      <w:pPr>
        <w:keepNext/>
        <w:numPr>
          <w:ilvl w:val="1"/>
          <w:numId w:val="14"/>
        </w:numPr>
        <w:ind w:left="720"/>
        <w:rPr>
          <w:del w:id="2381" w:author="Mike Banach" w:date="2022-04-19T14:12:00Z"/>
          <w:sz w:val="18"/>
          <w:szCs w:val="18"/>
        </w:rPr>
      </w:pPr>
      <w:del w:id="2382" w:author="Mike Banach" w:date="2022-04-19T14:12:00Z">
        <w:r w:rsidRPr="00B06406" w:rsidDel="00F934F6">
          <w:rPr>
            <w:sz w:val="18"/>
            <w:szCs w:val="18"/>
          </w:rPr>
          <w:delText>Willow Creek Summer Steelhead</w:delText>
        </w:r>
      </w:del>
    </w:p>
    <w:p w14:paraId="081B16DA" w14:textId="50614566" w:rsidR="00EF5B55" w:rsidRPr="00B06406" w:rsidDel="00F934F6" w:rsidRDefault="00EF5B55" w:rsidP="000A286A">
      <w:pPr>
        <w:numPr>
          <w:ilvl w:val="1"/>
          <w:numId w:val="14"/>
        </w:numPr>
        <w:ind w:left="720"/>
        <w:rPr>
          <w:del w:id="2383" w:author="Mike Banach" w:date="2022-04-19T14:12:00Z"/>
          <w:sz w:val="18"/>
          <w:szCs w:val="18"/>
        </w:rPr>
      </w:pPr>
      <w:del w:id="2384" w:author="Mike Banach" w:date="2022-04-19T14:12:00Z">
        <w:r w:rsidRPr="00B06406" w:rsidDel="00F934F6">
          <w:rPr>
            <w:sz w:val="18"/>
            <w:szCs w:val="18"/>
          </w:rPr>
          <w:delText>Wind River Summer Steelhead</w:delText>
        </w:r>
      </w:del>
    </w:p>
    <w:p w14:paraId="12485E2C" w14:textId="3EB048CD" w:rsidR="00EF5B55" w:rsidRPr="005B18BF" w:rsidDel="00F934F6" w:rsidRDefault="00EF5B55" w:rsidP="000A286A">
      <w:pPr>
        <w:keepNext/>
        <w:numPr>
          <w:ilvl w:val="0"/>
          <w:numId w:val="14"/>
        </w:numPr>
        <w:ind w:left="450" w:hanging="270"/>
        <w:rPr>
          <w:del w:id="2385" w:author="Mike Banach" w:date="2022-04-19T14:12:00Z"/>
          <w:b/>
          <w:sz w:val="20"/>
        </w:rPr>
      </w:pPr>
      <w:del w:id="2386" w:author="Mike Banach" w:date="2022-04-19T14:12:00Z">
        <w:r w:rsidRPr="005B18BF" w:rsidDel="00F934F6">
          <w:rPr>
            <w:b/>
            <w:sz w:val="20"/>
          </w:rPr>
          <w:delText>Winter</w:delText>
        </w:r>
      </w:del>
    </w:p>
    <w:p w14:paraId="7D518191" w14:textId="0BE5A5C9" w:rsidR="00EF5B55" w:rsidRPr="004A5DE3" w:rsidDel="00F934F6" w:rsidRDefault="00EF5B55" w:rsidP="000A286A">
      <w:pPr>
        <w:keepNext/>
        <w:numPr>
          <w:ilvl w:val="1"/>
          <w:numId w:val="14"/>
        </w:numPr>
        <w:ind w:left="720"/>
        <w:rPr>
          <w:del w:id="2387" w:author="Mike Banach" w:date="2022-04-19T14:12:00Z"/>
          <w:sz w:val="18"/>
          <w:szCs w:val="18"/>
        </w:rPr>
      </w:pPr>
      <w:del w:id="2388" w:author="Mike Banach" w:date="2022-04-19T14:12:00Z">
        <w:r w:rsidRPr="004A5DE3" w:rsidDel="00F934F6">
          <w:rPr>
            <w:sz w:val="18"/>
            <w:szCs w:val="18"/>
          </w:rPr>
          <w:delText>Big Creek Winter Steelhead</w:delText>
        </w:r>
      </w:del>
    </w:p>
    <w:p w14:paraId="3AE491BC" w14:textId="0415C42C" w:rsidR="00EF5B55" w:rsidRPr="004A5DE3" w:rsidDel="00F934F6" w:rsidRDefault="00EF5B55" w:rsidP="000A286A">
      <w:pPr>
        <w:numPr>
          <w:ilvl w:val="1"/>
          <w:numId w:val="14"/>
        </w:numPr>
        <w:ind w:left="720"/>
        <w:rPr>
          <w:del w:id="2389" w:author="Mike Banach" w:date="2022-04-19T14:12:00Z"/>
          <w:sz w:val="18"/>
          <w:szCs w:val="18"/>
        </w:rPr>
      </w:pPr>
      <w:del w:id="2390" w:author="Mike Banach" w:date="2022-04-19T14:12:00Z">
        <w:r w:rsidRPr="004A5DE3" w:rsidDel="00F934F6">
          <w:rPr>
            <w:sz w:val="18"/>
            <w:szCs w:val="18"/>
          </w:rPr>
          <w:delText>Calapooia River Winter Steelhead</w:delText>
        </w:r>
      </w:del>
    </w:p>
    <w:p w14:paraId="6DB7AF16" w14:textId="52138FA5" w:rsidR="00EF5B55" w:rsidRPr="004A5DE3" w:rsidDel="00F934F6" w:rsidRDefault="00EF5B55" w:rsidP="000A286A">
      <w:pPr>
        <w:numPr>
          <w:ilvl w:val="1"/>
          <w:numId w:val="14"/>
        </w:numPr>
        <w:ind w:left="720"/>
        <w:rPr>
          <w:del w:id="2391" w:author="Mike Banach" w:date="2022-04-19T14:12:00Z"/>
          <w:sz w:val="18"/>
          <w:szCs w:val="18"/>
        </w:rPr>
      </w:pPr>
      <w:del w:id="2392" w:author="Mike Banach" w:date="2022-04-19T14:12:00Z">
        <w:r w:rsidRPr="004A5DE3" w:rsidDel="00F934F6">
          <w:rPr>
            <w:sz w:val="18"/>
            <w:szCs w:val="18"/>
          </w:rPr>
          <w:delText>Cispus River Winter Steelhead</w:delText>
        </w:r>
      </w:del>
    </w:p>
    <w:p w14:paraId="3AC4DE5F" w14:textId="1EB116E8" w:rsidR="00EF5B55" w:rsidDel="00F934F6" w:rsidRDefault="00EF5B55" w:rsidP="000A286A">
      <w:pPr>
        <w:numPr>
          <w:ilvl w:val="1"/>
          <w:numId w:val="14"/>
        </w:numPr>
        <w:ind w:left="720"/>
        <w:rPr>
          <w:del w:id="2393" w:author="Mike Banach" w:date="2022-04-19T14:12:00Z"/>
          <w:sz w:val="18"/>
          <w:szCs w:val="18"/>
        </w:rPr>
      </w:pPr>
      <w:del w:id="2394" w:author="Mike Banach" w:date="2022-04-19T14:12:00Z">
        <w:r w:rsidRPr="004A5DE3" w:rsidDel="00F934F6">
          <w:rPr>
            <w:sz w:val="18"/>
            <w:szCs w:val="18"/>
          </w:rPr>
          <w:delText>Clackamas River Winter Steelhead</w:delText>
        </w:r>
      </w:del>
    </w:p>
    <w:p w14:paraId="2D93B443" w14:textId="284161F8" w:rsidR="00387509" w:rsidRPr="004A5DE3" w:rsidDel="00F934F6" w:rsidRDefault="00387509" w:rsidP="000A286A">
      <w:pPr>
        <w:numPr>
          <w:ilvl w:val="1"/>
          <w:numId w:val="14"/>
        </w:numPr>
        <w:ind w:left="720"/>
        <w:rPr>
          <w:del w:id="2395" w:author="Mike Banach" w:date="2022-04-19T14:12:00Z"/>
          <w:sz w:val="18"/>
          <w:szCs w:val="18"/>
        </w:rPr>
      </w:pPr>
      <w:del w:id="2396" w:author="Mike Banach" w:date="2022-04-19T14:12:00Z">
        <w:r w:rsidRPr="00387509" w:rsidDel="00F934F6">
          <w:rPr>
            <w:sz w:val="18"/>
            <w:szCs w:val="18"/>
          </w:rPr>
          <w:delText xml:space="preserve">Clatskanie River </w:delText>
        </w:r>
        <w:r w:rsidR="00552932" w:rsidDel="00F934F6">
          <w:rPr>
            <w:sz w:val="18"/>
            <w:szCs w:val="18"/>
          </w:rPr>
          <w:delText>W</w:delText>
        </w:r>
        <w:r w:rsidRPr="00387509" w:rsidDel="00F934F6">
          <w:rPr>
            <w:sz w:val="18"/>
            <w:szCs w:val="18"/>
          </w:rPr>
          <w:delText xml:space="preserve">inter </w:delText>
        </w:r>
        <w:r w:rsidR="004B3649" w:rsidDel="00F934F6">
          <w:rPr>
            <w:sz w:val="18"/>
            <w:szCs w:val="18"/>
          </w:rPr>
          <w:delText>S</w:delText>
        </w:r>
        <w:r w:rsidRPr="00387509" w:rsidDel="00F934F6">
          <w:rPr>
            <w:sz w:val="18"/>
            <w:szCs w:val="18"/>
          </w:rPr>
          <w:delText>teelhead</w:delText>
        </w:r>
      </w:del>
    </w:p>
    <w:p w14:paraId="16772856" w14:textId="6F5827FB" w:rsidR="00EF5B55" w:rsidRPr="004A5DE3" w:rsidDel="00F934F6" w:rsidRDefault="00EF5B55" w:rsidP="000A286A">
      <w:pPr>
        <w:numPr>
          <w:ilvl w:val="1"/>
          <w:numId w:val="14"/>
        </w:numPr>
        <w:ind w:left="720"/>
        <w:rPr>
          <w:del w:id="2397" w:author="Mike Banach" w:date="2022-04-19T14:12:00Z"/>
          <w:sz w:val="18"/>
          <w:szCs w:val="18"/>
        </w:rPr>
      </w:pPr>
      <w:del w:id="2398" w:author="Mike Banach" w:date="2022-04-19T14:12:00Z">
        <w:r w:rsidRPr="004A5DE3" w:rsidDel="00F934F6">
          <w:rPr>
            <w:sz w:val="18"/>
            <w:szCs w:val="18"/>
          </w:rPr>
          <w:delText>Columbia Gorge Tributaries Winter Steelhead</w:delText>
        </w:r>
      </w:del>
    </w:p>
    <w:p w14:paraId="74533558" w14:textId="2402AD90" w:rsidR="00EF5B55" w:rsidRPr="004A5DE3" w:rsidDel="00F934F6" w:rsidRDefault="00EF5B55" w:rsidP="000A286A">
      <w:pPr>
        <w:numPr>
          <w:ilvl w:val="1"/>
          <w:numId w:val="14"/>
        </w:numPr>
        <w:ind w:left="720"/>
        <w:rPr>
          <w:del w:id="2399" w:author="Mike Banach" w:date="2022-04-19T14:12:00Z"/>
          <w:sz w:val="18"/>
          <w:szCs w:val="18"/>
        </w:rPr>
      </w:pPr>
      <w:del w:id="2400" w:author="Mike Banach" w:date="2022-04-19T14:12:00Z">
        <w:r w:rsidRPr="004A5DE3" w:rsidDel="00F934F6">
          <w:rPr>
            <w:sz w:val="18"/>
            <w:szCs w:val="18"/>
          </w:rPr>
          <w:delText>Coweeman River Winter Steelhead</w:delText>
        </w:r>
      </w:del>
    </w:p>
    <w:p w14:paraId="37326376" w14:textId="15C93E03" w:rsidR="00EF5B55" w:rsidRPr="004A5DE3" w:rsidDel="00F934F6" w:rsidRDefault="00EF5B55" w:rsidP="000A286A">
      <w:pPr>
        <w:numPr>
          <w:ilvl w:val="1"/>
          <w:numId w:val="14"/>
        </w:numPr>
        <w:ind w:left="720"/>
        <w:rPr>
          <w:del w:id="2401" w:author="Mike Banach" w:date="2022-04-19T14:12:00Z"/>
          <w:sz w:val="18"/>
          <w:szCs w:val="18"/>
        </w:rPr>
      </w:pPr>
      <w:del w:id="2402" w:author="Mike Banach" w:date="2022-04-19T14:12:00Z">
        <w:r w:rsidRPr="004A5DE3" w:rsidDel="00F934F6">
          <w:rPr>
            <w:sz w:val="18"/>
            <w:szCs w:val="18"/>
          </w:rPr>
          <w:delText>East Fork Lewis River Winter Steelhead</w:delText>
        </w:r>
      </w:del>
    </w:p>
    <w:p w14:paraId="231E6E53" w14:textId="645CC49E" w:rsidR="00EF5B55" w:rsidRPr="004A5DE3" w:rsidDel="00F934F6" w:rsidRDefault="00EF5B55" w:rsidP="000A286A">
      <w:pPr>
        <w:numPr>
          <w:ilvl w:val="1"/>
          <w:numId w:val="14"/>
        </w:numPr>
        <w:ind w:left="720"/>
        <w:rPr>
          <w:del w:id="2403" w:author="Mike Banach" w:date="2022-04-19T14:12:00Z"/>
          <w:sz w:val="18"/>
          <w:szCs w:val="18"/>
        </w:rPr>
      </w:pPr>
      <w:del w:id="2404" w:author="Mike Banach" w:date="2022-04-19T14:12:00Z">
        <w:r w:rsidRPr="004A5DE3" w:rsidDel="00F934F6">
          <w:rPr>
            <w:sz w:val="18"/>
            <w:szCs w:val="18"/>
          </w:rPr>
          <w:delText>Elochoman Winter Steelhead</w:delText>
        </w:r>
      </w:del>
    </w:p>
    <w:p w14:paraId="617B326D" w14:textId="55EFBED5" w:rsidR="00EF5B55" w:rsidRPr="004A5DE3" w:rsidDel="00F934F6" w:rsidRDefault="00EF5B55" w:rsidP="000A286A">
      <w:pPr>
        <w:numPr>
          <w:ilvl w:val="1"/>
          <w:numId w:val="14"/>
        </w:numPr>
        <w:ind w:left="720"/>
        <w:rPr>
          <w:del w:id="2405" w:author="Mike Banach" w:date="2022-04-19T14:12:00Z"/>
          <w:sz w:val="18"/>
          <w:szCs w:val="18"/>
        </w:rPr>
      </w:pPr>
      <w:del w:id="2406" w:author="Mike Banach" w:date="2022-04-19T14:12:00Z">
        <w:r w:rsidRPr="004A5DE3" w:rsidDel="00F934F6">
          <w:rPr>
            <w:sz w:val="18"/>
            <w:szCs w:val="18"/>
          </w:rPr>
          <w:delText>Fifteenmile Subbasin Winter Steelhead</w:delText>
        </w:r>
      </w:del>
    </w:p>
    <w:p w14:paraId="4E4A7C5A" w14:textId="5D017385" w:rsidR="00EF5B55" w:rsidRPr="004A5DE3" w:rsidDel="00F934F6" w:rsidRDefault="00EF5B55" w:rsidP="000A286A">
      <w:pPr>
        <w:numPr>
          <w:ilvl w:val="1"/>
          <w:numId w:val="14"/>
        </w:numPr>
        <w:ind w:left="720"/>
        <w:rPr>
          <w:del w:id="2407" w:author="Mike Banach" w:date="2022-04-19T14:12:00Z"/>
          <w:sz w:val="18"/>
          <w:szCs w:val="18"/>
        </w:rPr>
      </w:pPr>
      <w:del w:id="2408" w:author="Mike Banach" w:date="2022-04-19T14:12:00Z">
        <w:r w:rsidRPr="004A5DE3" w:rsidDel="00F934F6">
          <w:rPr>
            <w:sz w:val="18"/>
            <w:szCs w:val="18"/>
          </w:rPr>
          <w:delText>Grays River Winter Steelhead</w:delText>
        </w:r>
      </w:del>
    </w:p>
    <w:p w14:paraId="1A917319" w14:textId="1BB99587" w:rsidR="00EF5B55" w:rsidRPr="004A5DE3" w:rsidDel="00F934F6" w:rsidRDefault="00EF5B55" w:rsidP="000A286A">
      <w:pPr>
        <w:numPr>
          <w:ilvl w:val="1"/>
          <w:numId w:val="14"/>
        </w:numPr>
        <w:ind w:left="720"/>
        <w:rPr>
          <w:del w:id="2409" w:author="Mike Banach" w:date="2022-04-19T14:12:00Z"/>
          <w:sz w:val="18"/>
          <w:szCs w:val="18"/>
        </w:rPr>
      </w:pPr>
      <w:del w:id="2410" w:author="Mike Banach" w:date="2022-04-19T14:12:00Z">
        <w:r w:rsidRPr="004A5DE3" w:rsidDel="00F934F6">
          <w:rPr>
            <w:sz w:val="18"/>
            <w:szCs w:val="18"/>
          </w:rPr>
          <w:delText>Hood River Winter Steelhead</w:delText>
        </w:r>
      </w:del>
    </w:p>
    <w:p w14:paraId="58F936DC" w14:textId="39AA1836" w:rsidR="00EF5B55" w:rsidRPr="004A5DE3" w:rsidDel="00F934F6" w:rsidRDefault="00EF5B55" w:rsidP="000A286A">
      <w:pPr>
        <w:numPr>
          <w:ilvl w:val="1"/>
          <w:numId w:val="14"/>
        </w:numPr>
        <w:ind w:left="720"/>
        <w:rPr>
          <w:del w:id="2411" w:author="Mike Banach" w:date="2022-04-19T14:12:00Z"/>
          <w:sz w:val="18"/>
          <w:szCs w:val="18"/>
        </w:rPr>
      </w:pPr>
      <w:del w:id="2412" w:author="Mike Banach" w:date="2022-04-19T14:12:00Z">
        <w:r w:rsidRPr="004A5DE3" w:rsidDel="00F934F6">
          <w:rPr>
            <w:sz w:val="18"/>
            <w:szCs w:val="18"/>
          </w:rPr>
          <w:delText>Kalama River Winter Steelhead</w:delText>
        </w:r>
      </w:del>
    </w:p>
    <w:p w14:paraId="6BBA7946" w14:textId="4D6FA3FC" w:rsidR="00EF5B55" w:rsidRPr="004A5DE3" w:rsidDel="00F934F6" w:rsidRDefault="00EF5B55" w:rsidP="000A286A">
      <w:pPr>
        <w:numPr>
          <w:ilvl w:val="1"/>
          <w:numId w:val="14"/>
        </w:numPr>
        <w:ind w:left="720"/>
        <w:rPr>
          <w:del w:id="2413" w:author="Mike Banach" w:date="2022-04-19T14:12:00Z"/>
          <w:sz w:val="18"/>
          <w:szCs w:val="18"/>
        </w:rPr>
      </w:pPr>
      <w:del w:id="2414" w:author="Mike Banach" w:date="2022-04-19T14:12:00Z">
        <w:r w:rsidRPr="004A5DE3" w:rsidDel="00F934F6">
          <w:rPr>
            <w:sz w:val="18"/>
            <w:szCs w:val="18"/>
          </w:rPr>
          <w:delText>Klickitat River Winter Steelhead</w:delText>
        </w:r>
      </w:del>
    </w:p>
    <w:p w14:paraId="6BCB6D16" w14:textId="4EF2E89E" w:rsidR="00EF5B55" w:rsidRPr="004A5DE3" w:rsidDel="00F934F6" w:rsidRDefault="00EF5B55" w:rsidP="000A286A">
      <w:pPr>
        <w:numPr>
          <w:ilvl w:val="1"/>
          <w:numId w:val="14"/>
        </w:numPr>
        <w:ind w:left="720"/>
        <w:rPr>
          <w:del w:id="2415" w:author="Mike Banach" w:date="2022-04-19T14:12:00Z"/>
          <w:sz w:val="18"/>
          <w:szCs w:val="18"/>
        </w:rPr>
      </w:pPr>
      <w:del w:id="2416" w:author="Mike Banach" w:date="2022-04-19T14:12:00Z">
        <w:r w:rsidRPr="004A5DE3" w:rsidDel="00F934F6">
          <w:rPr>
            <w:sz w:val="18"/>
            <w:szCs w:val="18"/>
          </w:rPr>
          <w:delText>Lower Cowlitz River Winter Steelhead</w:delText>
        </w:r>
      </w:del>
    </w:p>
    <w:p w14:paraId="7624CC2A" w14:textId="57D2C8B8" w:rsidR="00EF5B55" w:rsidRPr="004A5DE3" w:rsidDel="00F934F6" w:rsidRDefault="00EF5B55" w:rsidP="000A286A">
      <w:pPr>
        <w:numPr>
          <w:ilvl w:val="1"/>
          <w:numId w:val="14"/>
        </w:numPr>
        <w:ind w:left="720"/>
        <w:rPr>
          <w:del w:id="2417" w:author="Mike Banach" w:date="2022-04-19T14:12:00Z"/>
          <w:sz w:val="18"/>
          <w:szCs w:val="18"/>
        </w:rPr>
      </w:pPr>
      <w:del w:id="2418" w:author="Mike Banach" w:date="2022-04-19T14:12:00Z">
        <w:r w:rsidRPr="004A5DE3" w:rsidDel="00F934F6">
          <w:rPr>
            <w:sz w:val="18"/>
            <w:szCs w:val="18"/>
          </w:rPr>
          <w:delText>Middle Fork Willamette River Winter Steelhead</w:delText>
        </w:r>
      </w:del>
    </w:p>
    <w:p w14:paraId="7CB96C1A" w14:textId="4C6B1415" w:rsidR="00EF5B55" w:rsidRPr="004A5DE3" w:rsidDel="00F934F6" w:rsidRDefault="00EF5B55" w:rsidP="000A286A">
      <w:pPr>
        <w:numPr>
          <w:ilvl w:val="1"/>
          <w:numId w:val="14"/>
        </w:numPr>
        <w:ind w:left="720"/>
        <w:rPr>
          <w:del w:id="2419" w:author="Mike Banach" w:date="2022-04-19T14:12:00Z"/>
          <w:sz w:val="18"/>
          <w:szCs w:val="18"/>
        </w:rPr>
      </w:pPr>
      <w:del w:id="2420" w:author="Mike Banach" w:date="2022-04-19T14:12:00Z">
        <w:r w:rsidRPr="004A5DE3" w:rsidDel="00F934F6">
          <w:rPr>
            <w:sz w:val="18"/>
            <w:szCs w:val="18"/>
          </w:rPr>
          <w:delText>Mill Creek Winter Steelhead</w:delText>
        </w:r>
      </w:del>
    </w:p>
    <w:p w14:paraId="70752398" w14:textId="4B8AAE27" w:rsidR="00EF5B55" w:rsidRPr="004A5DE3" w:rsidDel="00F934F6" w:rsidRDefault="00EF5B55" w:rsidP="000A286A">
      <w:pPr>
        <w:numPr>
          <w:ilvl w:val="1"/>
          <w:numId w:val="14"/>
        </w:numPr>
        <w:ind w:left="720"/>
        <w:rPr>
          <w:del w:id="2421" w:author="Mike Banach" w:date="2022-04-19T14:12:00Z"/>
          <w:sz w:val="18"/>
          <w:szCs w:val="18"/>
        </w:rPr>
      </w:pPr>
      <w:del w:id="2422" w:author="Mike Banach" w:date="2022-04-19T14:12:00Z">
        <w:r w:rsidRPr="004A5DE3" w:rsidDel="00F934F6">
          <w:rPr>
            <w:sz w:val="18"/>
            <w:szCs w:val="18"/>
          </w:rPr>
          <w:delText>Molalla/Pudding River Winter Steelhead</w:delText>
        </w:r>
      </w:del>
    </w:p>
    <w:p w14:paraId="58E36BB0" w14:textId="2247D966" w:rsidR="00EF5B55" w:rsidRPr="004A5DE3" w:rsidDel="00F934F6" w:rsidRDefault="00EF5B55" w:rsidP="000A286A">
      <w:pPr>
        <w:numPr>
          <w:ilvl w:val="1"/>
          <w:numId w:val="14"/>
        </w:numPr>
        <w:ind w:left="720"/>
        <w:rPr>
          <w:del w:id="2423" w:author="Mike Banach" w:date="2022-04-19T14:12:00Z"/>
          <w:sz w:val="18"/>
          <w:szCs w:val="18"/>
        </w:rPr>
      </w:pPr>
      <w:del w:id="2424" w:author="Mike Banach" w:date="2022-04-19T14:12:00Z">
        <w:r w:rsidRPr="004A5DE3" w:rsidDel="00F934F6">
          <w:rPr>
            <w:sz w:val="18"/>
            <w:szCs w:val="18"/>
          </w:rPr>
          <w:delText>North Fork Lewis River Winter Steelhead</w:delText>
        </w:r>
      </w:del>
    </w:p>
    <w:p w14:paraId="27A72750" w14:textId="396BDF9E" w:rsidR="00EF5B55" w:rsidRPr="004A5DE3" w:rsidDel="00F934F6" w:rsidRDefault="00EF5B55" w:rsidP="000A286A">
      <w:pPr>
        <w:numPr>
          <w:ilvl w:val="1"/>
          <w:numId w:val="14"/>
        </w:numPr>
        <w:ind w:left="720"/>
        <w:rPr>
          <w:del w:id="2425" w:author="Mike Banach" w:date="2022-04-19T14:12:00Z"/>
          <w:sz w:val="18"/>
          <w:szCs w:val="18"/>
        </w:rPr>
      </w:pPr>
      <w:del w:id="2426" w:author="Mike Banach" w:date="2022-04-19T14:12:00Z">
        <w:r w:rsidRPr="004A5DE3" w:rsidDel="00F934F6">
          <w:rPr>
            <w:sz w:val="18"/>
            <w:szCs w:val="18"/>
          </w:rPr>
          <w:delText>North Fork Toutle River Winter Steelhead</w:delText>
        </w:r>
      </w:del>
    </w:p>
    <w:p w14:paraId="529C02E0" w14:textId="7A6E87C3" w:rsidR="00EF5B55" w:rsidRPr="004A5DE3" w:rsidDel="00F934F6" w:rsidRDefault="00EF5B55" w:rsidP="000A286A">
      <w:pPr>
        <w:numPr>
          <w:ilvl w:val="1"/>
          <w:numId w:val="14"/>
        </w:numPr>
        <w:ind w:left="720"/>
        <w:rPr>
          <w:del w:id="2427" w:author="Mike Banach" w:date="2022-04-19T14:12:00Z"/>
          <w:sz w:val="18"/>
          <w:szCs w:val="18"/>
        </w:rPr>
      </w:pPr>
      <w:del w:id="2428" w:author="Mike Banach" w:date="2022-04-19T14:12:00Z">
        <w:r w:rsidRPr="004A5DE3" w:rsidDel="00F934F6">
          <w:rPr>
            <w:sz w:val="18"/>
            <w:szCs w:val="18"/>
          </w:rPr>
          <w:delText>North Santiam River Winter Steelhead</w:delText>
        </w:r>
      </w:del>
    </w:p>
    <w:p w14:paraId="46272AE9" w14:textId="7D5B3C19" w:rsidR="00EF5B55" w:rsidRPr="004A5DE3" w:rsidDel="00F934F6" w:rsidRDefault="00EF5B55" w:rsidP="000A286A">
      <w:pPr>
        <w:numPr>
          <w:ilvl w:val="1"/>
          <w:numId w:val="14"/>
        </w:numPr>
        <w:ind w:left="720"/>
        <w:rPr>
          <w:del w:id="2429" w:author="Mike Banach" w:date="2022-04-19T14:12:00Z"/>
          <w:sz w:val="18"/>
          <w:szCs w:val="18"/>
        </w:rPr>
      </w:pPr>
      <w:del w:id="2430" w:author="Mike Banach" w:date="2022-04-19T14:12:00Z">
        <w:r w:rsidRPr="004A5DE3" w:rsidDel="00F934F6">
          <w:rPr>
            <w:sz w:val="18"/>
            <w:szCs w:val="18"/>
          </w:rPr>
          <w:delText>Salmon Creek Winter Steelhead</w:delText>
        </w:r>
      </w:del>
    </w:p>
    <w:p w14:paraId="67A5F6D2" w14:textId="301D7974" w:rsidR="00EF5B55" w:rsidRPr="004A5DE3" w:rsidDel="00F934F6" w:rsidRDefault="00EF5B55" w:rsidP="000A286A">
      <w:pPr>
        <w:numPr>
          <w:ilvl w:val="1"/>
          <w:numId w:val="14"/>
        </w:numPr>
        <w:ind w:left="720"/>
        <w:rPr>
          <w:del w:id="2431" w:author="Mike Banach" w:date="2022-04-19T14:12:00Z"/>
          <w:sz w:val="18"/>
          <w:szCs w:val="18"/>
        </w:rPr>
      </w:pPr>
      <w:del w:id="2432" w:author="Mike Banach" w:date="2022-04-19T14:12:00Z">
        <w:r w:rsidRPr="004A5DE3" w:rsidDel="00F934F6">
          <w:rPr>
            <w:sz w:val="18"/>
            <w:szCs w:val="18"/>
          </w:rPr>
          <w:delText>Sandy River Winter Steelhead</w:delText>
        </w:r>
      </w:del>
    </w:p>
    <w:p w14:paraId="64FACFBF" w14:textId="75C9200B" w:rsidR="00EF5B55" w:rsidRPr="004A5DE3" w:rsidDel="00F934F6" w:rsidRDefault="00EF5B55" w:rsidP="000A286A">
      <w:pPr>
        <w:numPr>
          <w:ilvl w:val="1"/>
          <w:numId w:val="14"/>
        </w:numPr>
        <w:ind w:left="720"/>
        <w:rPr>
          <w:del w:id="2433" w:author="Mike Banach" w:date="2022-04-19T14:12:00Z"/>
          <w:sz w:val="18"/>
          <w:szCs w:val="18"/>
        </w:rPr>
      </w:pPr>
      <w:del w:id="2434" w:author="Mike Banach" w:date="2022-04-19T14:12:00Z">
        <w:r w:rsidRPr="004A5DE3" w:rsidDel="00F934F6">
          <w:rPr>
            <w:sz w:val="18"/>
            <w:szCs w:val="18"/>
          </w:rPr>
          <w:delText>Scappoose Creek Winter Steelhead</w:delText>
        </w:r>
      </w:del>
    </w:p>
    <w:p w14:paraId="0500BD17" w14:textId="3FDF3C15" w:rsidR="00EF5B55" w:rsidRPr="004A5DE3" w:rsidDel="00F934F6" w:rsidRDefault="00EF5B55" w:rsidP="000A286A">
      <w:pPr>
        <w:numPr>
          <w:ilvl w:val="1"/>
          <w:numId w:val="14"/>
        </w:numPr>
        <w:ind w:left="720"/>
        <w:rPr>
          <w:del w:id="2435" w:author="Mike Banach" w:date="2022-04-19T14:12:00Z"/>
          <w:sz w:val="18"/>
          <w:szCs w:val="18"/>
        </w:rPr>
      </w:pPr>
      <w:del w:id="2436" w:author="Mike Banach" w:date="2022-04-19T14:12:00Z">
        <w:r w:rsidRPr="004A5DE3" w:rsidDel="00F934F6">
          <w:rPr>
            <w:sz w:val="18"/>
            <w:szCs w:val="18"/>
          </w:rPr>
          <w:delText>South Fork Toutle River Winter Steelhead</w:delText>
        </w:r>
      </w:del>
    </w:p>
    <w:p w14:paraId="0862C1A6" w14:textId="7210D5A8" w:rsidR="00EF5B55" w:rsidRPr="004A5DE3" w:rsidDel="00F934F6" w:rsidRDefault="00EF5B55" w:rsidP="000A286A">
      <w:pPr>
        <w:numPr>
          <w:ilvl w:val="1"/>
          <w:numId w:val="14"/>
        </w:numPr>
        <w:ind w:left="720"/>
        <w:rPr>
          <w:del w:id="2437" w:author="Mike Banach" w:date="2022-04-19T14:12:00Z"/>
          <w:sz w:val="18"/>
          <w:szCs w:val="18"/>
        </w:rPr>
      </w:pPr>
      <w:del w:id="2438" w:author="Mike Banach" w:date="2022-04-19T14:12:00Z">
        <w:r w:rsidRPr="004A5DE3" w:rsidDel="00F934F6">
          <w:rPr>
            <w:sz w:val="18"/>
            <w:szCs w:val="18"/>
          </w:rPr>
          <w:delText>South Santiam River Winter Steelhead</w:delText>
        </w:r>
      </w:del>
    </w:p>
    <w:p w14:paraId="4FABA9D0" w14:textId="0AE17AAE" w:rsidR="00EF5B55" w:rsidRPr="004A5DE3" w:rsidDel="00F934F6" w:rsidRDefault="00EF5B55" w:rsidP="000A286A">
      <w:pPr>
        <w:numPr>
          <w:ilvl w:val="1"/>
          <w:numId w:val="14"/>
        </w:numPr>
        <w:ind w:left="720"/>
        <w:rPr>
          <w:del w:id="2439" w:author="Mike Banach" w:date="2022-04-19T14:12:00Z"/>
          <w:sz w:val="18"/>
          <w:szCs w:val="18"/>
        </w:rPr>
      </w:pPr>
      <w:del w:id="2440" w:author="Mike Banach" w:date="2022-04-19T14:12:00Z">
        <w:r w:rsidRPr="004A5DE3" w:rsidDel="00F934F6">
          <w:rPr>
            <w:sz w:val="18"/>
            <w:szCs w:val="18"/>
          </w:rPr>
          <w:delText>Tilton River Winter Steelhead</w:delText>
        </w:r>
      </w:del>
    </w:p>
    <w:p w14:paraId="079E665C" w14:textId="072C2760" w:rsidR="00EF5B55" w:rsidRPr="004A5DE3" w:rsidDel="00F934F6" w:rsidRDefault="00EF5B55" w:rsidP="000A286A">
      <w:pPr>
        <w:numPr>
          <w:ilvl w:val="1"/>
          <w:numId w:val="14"/>
        </w:numPr>
        <w:ind w:left="720"/>
        <w:rPr>
          <w:del w:id="2441" w:author="Mike Banach" w:date="2022-04-19T14:12:00Z"/>
          <w:sz w:val="18"/>
          <w:szCs w:val="18"/>
        </w:rPr>
      </w:pPr>
      <w:del w:id="2442" w:author="Mike Banach" w:date="2022-04-19T14:12:00Z">
        <w:r w:rsidRPr="004A5DE3" w:rsidDel="00F934F6">
          <w:rPr>
            <w:sz w:val="18"/>
            <w:szCs w:val="18"/>
          </w:rPr>
          <w:delText>Upper Columbia Gorge Tributaries Winter Steelhead</w:delText>
        </w:r>
      </w:del>
    </w:p>
    <w:p w14:paraId="62C98A12" w14:textId="43EF5043" w:rsidR="00EF5B55" w:rsidRPr="004A5DE3" w:rsidDel="00F934F6" w:rsidRDefault="00EF5B55" w:rsidP="000A286A">
      <w:pPr>
        <w:numPr>
          <w:ilvl w:val="1"/>
          <w:numId w:val="14"/>
        </w:numPr>
        <w:ind w:left="720"/>
        <w:rPr>
          <w:del w:id="2443" w:author="Mike Banach" w:date="2022-04-19T14:12:00Z"/>
          <w:sz w:val="18"/>
          <w:szCs w:val="18"/>
        </w:rPr>
      </w:pPr>
      <w:del w:id="2444" w:author="Mike Banach" w:date="2022-04-19T14:12:00Z">
        <w:r w:rsidRPr="004A5DE3" w:rsidDel="00F934F6">
          <w:rPr>
            <w:sz w:val="18"/>
            <w:szCs w:val="18"/>
          </w:rPr>
          <w:delText>Upper Cowlitz River Winter Steelhead</w:delText>
        </w:r>
      </w:del>
    </w:p>
    <w:p w14:paraId="68C2CCA6" w14:textId="4EE6F1A1" w:rsidR="00EF5B55" w:rsidRPr="004A5DE3" w:rsidDel="00F934F6" w:rsidRDefault="00EF5B55" w:rsidP="000A286A">
      <w:pPr>
        <w:numPr>
          <w:ilvl w:val="1"/>
          <w:numId w:val="14"/>
        </w:numPr>
        <w:ind w:left="720"/>
        <w:rPr>
          <w:del w:id="2445" w:author="Mike Banach" w:date="2022-04-19T14:12:00Z"/>
          <w:sz w:val="18"/>
          <w:szCs w:val="18"/>
        </w:rPr>
      </w:pPr>
      <w:del w:id="2446" w:author="Mike Banach" w:date="2022-04-19T14:12:00Z">
        <w:r w:rsidRPr="004A5DE3" w:rsidDel="00F934F6">
          <w:rPr>
            <w:sz w:val="18"/>
            <w:szCs w:val="18"/>
          </w:rPr>
          <w:delText>Washougal River Winter Steelhead</w:delText>
        </w:r>
      </w:del>
    </w:p>
    <w:p w14:paraId="1431DCAA" w14:textId="0CD09EC9" w:rsidR="00EF5B55" w:rsidRPr="004A5DE3" w:rsidDel="00F934F6" w:rsidRDefault="00EF5B55" w:rsidP="000A286A">
      <w:pPr>
        <w:keepNext/>
        <w:numPr>
          <w:ilvl w:val="1"/>
          <w:numId w:val="14"/>
        </w:numPr>
        <w:ind w:left="720"/>
        <w:rPr>
          <w:del w:id="2447" w:author="Mike Banach" w:date="2022-04-19T14:12:00Z"/>
          <w:sz w:val="18"/>
          <w:szCs w:val="18"/>
        </w:rPr>
      </w:pPr>
      <w:del w:id="2448" w:author="Mike Banach" w:date="2022-04-19T14:12:00Z">
        <w:r w:rsidRPr="004A5DE3" w:rsidDel="00F934F6">
          <w:rPr>
            <w:sz w:val="18"/>
            <w:szCs w:val="18"/>
          </w:rPr>
          <w:delText>Willamette Westside Tributaries Winter Steelhead</w:delText>
        </w:r>
      </w:del>
    </w:p>
    <w:p w14:paraId="57EB2FDC" w14:textId="493B499B" w:rsidR="00EF5B55" w:rsidRPr="004A5DE3" w:rsidRDefault="00EF5B55" w:rsidP="000A286A">
      <w:pPr>
        <w:numPr>
          <w:ilvl w:val="1"/>
          <w:numId w:val="14"/>
        </w:numPr>
        <w:ind w:left="720"/>
        <w:rPr>
          <w:sz w:val="18"/>
          <w:szCs w:val="18"/>
        </w:rPr>
      </w:pPr>
      <w:del w:id="2449" w:author="Mike Banach" w:date="2022-04-19T14:12:00Z">
        <w:r w:rsidRPr="004A5DE3" w:rsidDel="00F934F6">
          <w:rPr>
            <w:sz w:val="18"/>
            <w:szCs w:val="18"/>
          </w:rPr>
          <w:delText>Youngs Bay Winter Steelhead</w:delText>
        </w:r>
      </w:del>
    </w:p>
    <w:p w14:paraId="7497FD69" w14:textId="77777777" w:rsidR="00EF371B" w:rsidRDefault="00EF371B" w:rsidP="00EF371B">
      <w:pPr>
        <w:rPr>
          <w:szCs w:val="24"/>
        </w:rPr>
      </w:pPr>
    </w:p>
    <w:p w14:paraId="05E193F8" w14:textId="77777777" w:rsidR="00587BD0" w:rsidRDefault="00587BD0" w:rsidP="00EF371B">
      <w:pPr>
        <w:rPr>
          <w:szCs w:val="24"/>
        </w:rPr>
        <w:sectPr w:rsidR="00587BD0" w:rsidSect="00A92589">
          <w:type w:val="continuous"/>
          <w:pgSz w:w="15840" w:h="12240" w:orient="landscape" w:code="1"/>
          <w:pgMar w:top="1440" w:right="720" w:bottom="1440" w:left="720" w:header="0" w:footer="720" w:gutter="0"/>
          <w:paperSrc w:first="21582" w:other="21582"/>
          <w:cols w:num="2" w:space="720"/>
        </w:sectPr>
      </w:pPr>
    </w:p>
    <w:p w14:paraId="39F63715" w14:textId="77777777" w:rsidR="0021288C" w:rsidRDefault="0021288C" w:rsidP="0021288C">
      <w:r>
        <w:rPr>
          <w:szCs w:val="24"/>
        </w:rPr>
        <w:br w:type="page"/>
      </w:r>
    </w:p>
    <w:p w14:paraId="35ABFDFE" w14:textId="60CBFA28" w:rsidR="0021288C" w:rsidRDefault="0021288C" w:rsidP="00FA1F90">
      <w:pPr>
        <w:pStyle w:val="Heading2"/>
        <w:rPr>
          <w:szCs w:val="24"/>
        </w:rPr>
      </w:pPr>
      <w:bookmarkStart w:id="2450" w:name="_Appendix_E.__1"/>
      <w:bookmarkStart w:id="2451" w:name="_Appendix_CE._"/>
      <w:bookmarkStart w:id="2452" w:name="_Toc166846926"/>
      <w:bookmarkEnd w:id="2450"/>
      <w:bookmarkEnd w:id="2451"/>
      <w:r>
        <w:lastRenderedPageBreak/>
        <w:t xml:space="preserve">Appendix </w:t>
      </w:r>
      <w:ins w:id="2453" w:author="Mike Banach" w:date="2022-06-09T12:58:00Z">
        <w:r w:rsidR="005779CE">
          <w:t>C</w:t>
        </w:r>
      </w:ins>
      <w:del w:id="2454" w:author="Mike Banach" w:date="2022-06-09T12:58:00Z">
        <w:r w:rsidDel="005779CE">
          <w:delText>E</w:delText>
        </w:r>
      </w:del>
      <w:r>
        <w:t>.  Defining New Populations</w:t>
      </w:r>
      <w:r w:rsidR="00F43B0D">
        <w:t xml:space="preserve"> and "</w:t>
      </w:r>
      <w:r w:rsidR="00F51447">
        <w:t>Super</w:t>
      </w:r>
      <w:r w:rsidR="006B58D0">
        <w:t>p</w:t>
      </w:r>
      <w:r w:rsidR="00F43B0D">
        <w:t>opulations"</w:t>
      </w:r>
      <w:bookmarkEnd w:id="2452"/>
    </w:p>
    <w:p w14:paraId="223BB930" w14:textId="77777777" w:rsidR="0021288C" w:rsidRDefault="002E0347" w:rsidP="00FA1F90">
      <w:pPr>
        <w:keepNext/>
        <w:rPr>
          <w:szCs w:val="24"/>
        </w:rPr>
      </w:pPr>
      <w:hyperlink w:anchor="Table_of_Contents" w:history="1">
        <w:r w:rsidR="006C5BBD" w:rsidRPr="008208C0">
          <w:rPr>
            <w:rStyle w:val="Hyperlink"/>
            <w:sz w:val="12"/>
          </w:rPr>
          <w:t>(Back to Table of Contents.)</w:t>
        </w:r>
      </w:hyperlink>
    </w:p>
    <w:p w14:paraId="683C3DF4" w14:textId="77777777" w:rsidR="006C5BBD" w:rsidRDefault="006C5BBD" w:rsidP="00FA1F90">
      <w:pPr>
        <w:keepNext/>
        <w:rPr>
          <w:szCs w:val="24"/>
        </w:rPr>
      </w:pPr>
    </w:p>
    <w:p w14:paraId="2E28E473" w14:textId="37A61CCB" w:rsidR="00C3685A" w:rsidRDefault="00C3685A" w:rsidP="00C3685A">
      <w:pPr>
        <w:keepNext/>
        <w:rPr>
          <w:ins w:id="2455" w:author="Mike Banach" w:date="2022-06-09T12:52:00Z"/>
          <w:szCs w:val="24"/>
        </w:rPr>
      </w:pPr>
      <w:ins w:id="2456" w:author="Mike Banach" w:date="2022-06-09T12:52:00Z">
        <w:r>
          <w:rPr>
            <w:szCs w:val="24"/>
          </w:rPr>
          <w:t>The tables in the main portion of this document ask that the species common name, run, evolutionarily significant unit (ESU),</w:t>
        </w:r>
      </w:ins>
      <w:ins w:id="2457" w:author="Mike Banach" w:date="2022-09-15T16:07:00Z">
        <w:r w:rsidR="00E31F7B">
          <w:rPr>
            <w:szCs w:val="24"/>
          </w:rPr>
          <w:t xml:space="preserve"> m</w:t>
        </w:r>
        <w:r w:rsidR="00E31F7B" w:rsidRPr="00471812">
          <w:rPr>
            <w:szCs w:val="24"/>
          </w:rPr>
          <w:t xml:space="preserve">ajor </w:t>
        </w:r>
        <w:r w:rsidR="00E31F7B">
          <w:rPr>
            <w:szCs w:val="24"/>
          </w:rPr>
          <w:t>p</w:t>
        </w:r>
        <w:r w:rsidR="00E31F7B" w:rsidRPr="00471812">
          <w:rPr>
            <w:szCs w:val="24"/>
          </w:rPr>
          <w:t xml:space="preserve">opulation </w:t>
        </w:r>
        <w:r w:rsidR="00E31F7B">
          <w:rPr>
            <w:szCs w:val="24"/>
          </w:rPr>
          <w:t>g</w:t>
        </w:r>
        <w:r w:rsidR="00E31F7B" w:rsidRPr="00471812">
          <w:rPr>
            <w:szCs w:val="24"/>
          </w:rPr>
          <w:t>roups</w:t>
        </w:r>
        <w:r w:rsidR="00E31F7B">
          <w:rPr>
            <w:szCs w:val="24"/>
          </w:rPr>
          <w:t xml:space="preserve"> (MPG),</w:t>
        </w:r>
      </w:ins>
      <w:ins w:id="2458" w:author="Mike Banach" w:date="2022-06-09T12:52:00Z">
        <w:r>
          <w:rPr>
            <w:szCs w:val="24"/>
          </w:rPr>
          <w:t xml:space="preserve"> recovery domain, and fish population code be provided whenever possible and appropriate.  The current list of</w:t>
        </w:r>
      </w:ins>
      <w:ins w:id="2459" w:author="Mike Banach" w:date="2022-06-09T12:54:00Z">
        <w:r w:rsidR="00893988">
          <w:rPr>
            <w:szCs w:val="24"/>
          </w:rPr>
          <w:t xml:space="preserve"> population names and </w:t>
        </w:r>
      </w:ins>
      <w:ins w:id="2460" w:author="Mike Banach" w:date="2022-06-09T12:55:00Z">
        <w:r w:rsidR="00893988">
          <w:rPr>
            <w:szCs w:val="24"/>
          </w:rPr>
          <w:t xml:space="preserve">population codes, along with their </w:t>
        </w:r>
      </w:ins>
      <w:ins w:id="2461" w:author="Mike Banach" w:date="2022-06-09T12:52:00Z">
        <w:r>
          <w:rPr>
            <w:szCs w:val="24"/>
          </w:rPr>
          <w:t xml:space="preserve">ESUs and MPGs defined by NMFS, can be found at </w:t>
        </w:r>
        <w:r>
          <w:rPr>
            <w:szCs w:val="24"/>
          </w:rPr>
          <w:fldChar w:fldCharType="begin"/>
        </w:r>
        <w:r>
          <w:rPr>
            <w:szCs w:val="24"/>
          </w:rPr>
          <w:instrText xml:space="preserve"> HYPERLINK "https://www.streamnet.org/cap/current-hli/current-pop/" </w:instrText>
        </w:r>
        <w:r>
          <w:rPr>
            <w:szCs w:val="24"/>
          </w:rPr>
          <w:fldChar w:fldCharType="separate"/>
        </w:r>
        <w:r w:rsidRPr="00DB1E0A">
          <w:rPr>
            <w:rStyle w:val="Hyperlink"/>
            <w:szCs w:val="24"/>
          </w:rPr>
          <w:t>https://www.streamnet.org/cap/current-hli/current-pop/</w:t>
        </w:r>
        <w:r>
          <w:rPr>
            <w:szCs w:val="24"/>
          </w:rPr>
          <w:fldChar w:fldCharType="end"/>
        </w:r>
        <w:r>
          <w:rPr>
            <w:szCs w:val="24"/>
          </w:rPr>
          <w:t>.</w:t>
        </w:r>
      </w:ins>
    </w:p>
    <w:p w14:paraId="71D0E3D8" w14:textId="77777777" w:rsidR="00C3685A" w:rsidRDefault="00C3685A" w:rsidP="00C3685A">
      <w:pPr>
        <w:keepNext/>
        <w:rPr>
          <w:ins w:id="2462" w:author="Mike Banach" w:date="2022-06-09T12:52:00Z"/>
          <w:szCs w:val="24"/>
        </w:rPr>
      </w:pPr>
    </w:p>
    <w:p w14:paraId="17259BF0" w14:textId="75C1CE07" w:rsidR="00C3685A" w:rsidRDefault="00C3685A" w:rsidP="00C3685A">
      <w:pPr>
        <w:keepNext/>
        <w:rPr>
          <w:ins w:id="2463" w:author="Mike Banach" w:date="2022-06-09T12:52:00Z"/>
          <w:szCs w:val="24"/>
        </w:rPr>
      </w:pPr>
      <w:ins w:id="2464" w:author="Mike Banach" w:date="2022-06-09T12:52:00Z">
        <w:r>
          <w:rPr>
            <w:szCs w:val="24"/>
          </w:rPr>
          <w:t xml:space="preserve">MPGs are groups of populations intermediate in scope between individual populations and ESUs.  </w:t>
        </w:r>
        <w:r w:rsidRPr="00471812">
          <w:rPr>
            <w:szCs w:val="24"/>
          </w:rPr>
          <w:t>MPGs</w:t>
        </w:r>
        <w:r>
          <w:rPr>
            <w:szCs w:val="24"/>
          </w:rPr>
          <w:t xml:space="preserve"> are sometimes called "s</w:t>
        </w:r>
        <w:r w:rsidRPr="00471812">
          <w:rPr>
            <w:szCs w:val="24"/>
          </w:rPr>
          <w:t>trata</w:t>
        </w:r>
        <w:r>
          <w:rPr>
            <w:szCs w:val="24"/>
          </w:rPr>
          <w:t>" in the Willamette/Lower Columbia recovery domain and "g</w:t>
        </w:r>
        <w:r w:rsidRPr="00471812">
          <w:rPr>
            <w:szCs w:val="24"/>
          </w:rPr>
          <w:t xml:space="preserve">eographic </w:t>
        </w:r>
        <w:r>
          <w:rPr>
            <w:szCs w:val="24"/>
          </w:rPr>
          <w:t>r</w:t>
        </w:r>
        <w:r w:rsidRPr="00471812">
          <w:rPr>
            <w:szCs w:val="24"/>
          </w:rPr>
          <w:t>egions</w:t>
        </w:r>
        <w:r>
          <w:rPr>
            <w:szCs w:val="24"/>
          </w:rPr>
          <w:t xml:space="preserve">" in the Puget Sound recovery area.  Further information about MPGs can be found at the </w:t>
        </w:r>
        <w:r>
          <w:fldChar w:fldCharType="begin"/>
        </w:r>
        <w:r>
          <w:instrText xml:space="preserve"> HYPERLINK "https://www.nwfsc.noaa.gov/" </w:instrText>
        </w:r>
        <w:r>
          <w:fldChar w:fldCharType="separate"/>
        </w:r>
        <w:r w:rsidRPr="00815640">
          <w:rPr>
            <w:rStyle w:val="Hyperlink"/>
            <w:szCs w:val="24"/>
          </w:rPr>
          <w:t>Northwest Fisheries Science Center</w:t>
        </w:r>
        <w:r>
          <w:rPr>
            <w:rStyle w:val="Hyperlink"/>
            <w:szCs w:val="24"/>
          </w:rPr>
          <w:fldChar w:fldCharType="end"/>
        </w:r>
        <w:r>
          <w:rPr>
            <w:szCs w:val="24"/>
          </w:rPr>
          <w:t xml:space="preserve"> web site.</w:t>
        </w:r>
      </w:ins>
    </w:p>
    <w:p w14:paraId="4B58F12B" w14:textId="77777777" w:rsidR="00C3685A" w:rsidRDefault="00C3685A" w:rsidP="00FA1F90">
      <w:pPr>
        <w:keepNext/>
        <w:rPr>
          <w:ins w:id="2465" w:author="Mike Banach" w:date="2022-06-09T12:52:00Z"/>
          <w:szCs w:val="24"/>
        </w:rPr>
      </w:pPr>
    </w:p>
    <w:p w14:paraId="6A219979" w14:textId="18DC0282" w:rsidR="007D7762" w:rsidRDefault="007D7762" w:rsidP="00FA1F90">
      <w:pPr>
        <w:keepNext/>
        <w:rPr>
          <w:szCs w:val="24"/>
        </w:rPr>
      </w:pPr>
      <w:r>
        <w:rPr>
          <w:szCs w:val="24"/>
        </w:rPr>
        <w:t xml:space="preserve">To add a </w:t>
      </w:r>
      <w:r w:rsidR="00C0293E">
        <w:rPr>
          <w:szCs w:val="24"/>
        </w:rPr>
        <w:t xml:space="preserve">new </w:t>
      </w:r>
      <w:r>
        <w:rPr>
          <w:szCs w:val="24"/>
        </w:rPr>
        <w:t xml:space="preserve">population or a </w:t>
      </w:r>
      <w:r w:rsidR="00C0293E">
        <w:rPr>
          <w:szCs w:val="24"/>
        </w:rPr>
        <w:t xml:space="preserve">new </w:t>
      </w:r>
      <w:r>
        <w:rPr>
          <w:szCs w:val="24"/>
        </w:rPr>
        <w:t>"superpopulation" (a collection of populations)</w:t>
      </w:r>
      <w:r w:rsidR="00857775">
        <w:rPr>
          <w:szCs w:val="24"/>
        </w:rPr>
        <w:t xml:space="preserve"> for use in the main HLI tables</w:t>
      </w:r>
      <w:r>
        <w:rPr>
          <w:szCs w:val="24"/>
        </w:rPr>
        <w:t xml:space="preserve">, contact </w:t>
      </w:r>
      <w:r w:rsidR="007D7544">
        <w:rPr>
          <w:szCs w:val="24"/>
        </w:rPr>
        <w:t>StreamNet</w:t>
      </w:r>
      <w:r>
        <w:rPr>
          <w:szCs w:val="24"/>
        </w:rPr>
        <w:t xml:space="preserve"> at project@streamnet.org or 503-595-3100.  The following steps, more or less, will be followed.</w:t>
      </w:r>
      <w:r w:rsidR="00857775" w:rsidRPr="00625A43">
        <w:rPr>
          <w:szCs w:val="24"/>
        </w:rPr>
        <w:t xml:space="preserve">  Because we want to </w:t>
      </w:r>
      <w:r w:rsidR="00857775">
        <w:rPr>
          <w:szCs w:val="24"/>
        </w:rPr>
        <w:t>avoid duplicates and other</w:t>
      </w:r>
      <w:r w:rsidR="00857775" w:rsidRPr="00625A43">
        <w:rPr>
          <w:szCs w:val="24"/>
        </w:rPr>
        <w:t xml:space="preserve"> data </w:t>
      </w:r>
      <w:r w:rsidR="00857775">
        <w:rPr>
          <w:szCs w:val="24"/>
        </w:rPr>
        <w:t>problems</w:t>
      </w:r>
      <w:r w:rsidR="00857775" w:rsidRPr="00625A43">
        <w:rPr>
          <w:szCs w:val="24"/>
        </w:rPr>
        <w:t>, new populations cannot be submitted using the API.</w:t>
      </w:r>
    </w:p>
    <w:p w14:paraId="26099D03" w14:textId="77777777" w:rsidR="007D7762" w:rsidRDefault="007D7762" w:rsidP="00FA1F90">
      <w:pPr>
        <w:keepNext/>
        <w:rPr>
          <w:szCs w:val="24"/>
        </w:rPr>
      </w:pPr>
    </w:p>
    <w:p w14:paraId="59D93EB3" w14:textId="77777777" w:rsidR="007E2324" w:rsidRDefault="00625A43" w:rsidP="00FA1F90">
      <w:pPr>
        <w:keepNext/>
        <w:rPr>
          <w:szCs w:val="24"/>
        </w:rPr>
      </w:pPr>
      <w:r w:rsidRPr="005609E0">
        <w:rPr>
          <w:b/>
          <w:szCs w:val="24"/>
          <w:u w:val="single"/>
        </w:rPr>
        <w:t>To add a new population</w:t>
      </w:r>
      <w:r w:rsidRPr="0085015B">
        <w:rPr>
          <w:b/>
          <w:szCs w:val="24"/>
        </w:rPr>
        <w:t>:</w:t>
      </w:r>
    </w:p>
    <w:p w14:paraId="7E474538" w14:textId="77777777" w:rsidR="00456771" w:rsidRDefault="00456771" w:rsidP="00FA1F90">
      <w:pPr>
        <w:keepNext/>
        <w:rPr>
          <w:szCs w:val="24"/>
        </w:rPr>
      </w:pPr>
    </w:p>
    <w:p w14:paraId="0F3780A4" w14:textId="5E53DE14" w:rsidR="00CC3C31" w:rsidRPr="00CC3C31" w:rsidRDefault="00CC3C31" w:rsidP="000A286A">
      <w:pPr>
        <w:keepNext/>
        <w:numPr>
          <w:ilvl w:val="0"/>
          <w:numId w:val="30"/>
        </w:numPr>
        <w:rPr>
          <w:szCs w:val="24"/>
        </w:rPr>
      </w:pPr>
      <w:r w:rsidRPr="00CC3C31">
        <w:rPr>
          <w:szCs w:val="24"/>
        </w:rPr>
        <w:t xml:space="preserve">Fill out a record for Table </w:t>
      </w:r>
      <w:del w:id="2466" w:author="Mike Banach" w:date="2022-06-10T09:53:00Z">
        <w:r w:rsidRPr="00CC3C31" w:rsidDel="00192173">
          <w:rPr>
            <w:szCs w:val="24"/>
          </w:rPr>
          <w:delText>E</w:delText>
        </w:r>
      </w:del>
      <w:ins w:id="2467" w:author="Mike Banach" w:date="2022-06-10T09:53:00Z">
        <w:r w:rsidR="00192173">
          <w:rPr>
            <w:szCs w:val="24"/>
          </w:rPr>
          <w:t>C</w:t>
        </w:r>
      </w:ins>
      <w:r w:rsidRPr="00CC3C31">
        <w:rPr>
          <w:szCs w:val="24"/>
        </w:rPr>
        <w:t>1 (Populations) as fully as possible for each new population.  Leave the ID field blank for now.</w:t>
      </w:r>
    </w:p>
    <w:p w14:paraId="5F4EBA77" w14:textId="77777777" w:rsidR="00CC3C31" w:rsidRPr="00CC3C31" w:rsidRDefault="00CC3C31" w:rsidP="000A286A">
      <w:pPr>
        <w:keepNext/>
        <w:numPr>
          <w:ilvl w:val="1"/>
          <w:numId w:val="30"/>
        </w:numPr>
        <w:rPr>
          <w:szCs w:val="24"/>
        </w:rPr>
      </w:pPr>
      <w:r w:rsidRPr="00CC3C31">
        <w:rPr>
          <w:szCs w:val="24"/>
        </w:rPr>
        <w:t>Along with the table, a geographic description (preferably in GIS format) for each population must be included.  The RecordNote field can be used instead if a text description suffices.</w:t>
      </w:r>
    </w:p>
    <w:p w14:paraId="6A544B7B" w14:textId="77777777" w:rsidR="00CC3C31" w:rsidRPr="00CC3C31" w:rsidRDefault="00CC3C31" w:rsidP="000A286A">
      <w:pPr>
        <w:keepNext/>
        <w:numPr>
          <w:ilvl w:val="1"/>
          <w:numId w:val="30"/>
        </w:numPr>
        <w:rPr>
          <w:szCs w:val="24"/>
        </w:rPr>
      </w:pPr>
      <w:r w:rsidRPr="00CC3C31">
        <w:rPr>
          <w:szCs w:val="24"/>
        </w:rPr>
        <w:t xml:space="preserve">If the population is listed in the CRITFC "population crosswalk" at </w:t>
      </w:r>
      <w:hyperlink r:id="rId25" w:history="1">
        <w:r w:rsidRPr="00977F37">
          <w:rPr>
            <w:rStyle w:val="Hyperlink"/>
            <w:szCs w:val="24"/>
          </w:rPr>
          <w:t>http://www.critfc.org/fish-and-watersheds/fishery-science/data-resources-for-scientists/columbia-basin-salmon-and-steelhead-crosswalk-project/</w:t>
        </w:r>
      </w:hyperlink>
      <w:r w:rsidRPr="00CC3C31">
        <w:rPr>
          <w:szCs w:val="24"/>
        </w:rPr>
        <w:t>, specify the name from the crosswalk in the RecordNote field.  Doing this will satisfy the requirement under step 1a.</w:t>
      </w:r>
    </w:p>
    <w:p w14:paraId="3EE0AF3C" w14:textId="77777777" w:rsidR="00CC3C31" w:rsidRPr="00CC3C31" w:rsidRDefault="00CC3C31" w:rsidP="000A286A">
      <w:pPr>
        <w:keepNext/>
        <w:numPr>
          <w:ilvl w:val="0"/>
          <w:numId w:val="30"/>
        </w:numPr>
        <w:rPr>
          <w:szCs w:val="24"/>
        </w:rPr>
      </w:pPr>
      <w:r w:rsidRPr="00CC3C31">
        <w:rPr>
          <w:szCs w:val="24"/>
        </w:rPr>
        <w:t>Submit the new record(s) to StreamNet (project@streamnet.org) and request a</w:t>
      </w:r>
      <w:r w:rsidR="00BD0E4F">
        <w:rPr>
          <w:szCs w:val="24"/>
        </w:rPr>
        <w:t>n</w:t>
      </w:r>
      <w:r w:rsidRPr="00CC3C31">
        <w:rPr>
          <w:szCs w:val="24"/>
        </w:rPr>
        <w:t xml:space="preserve"> ID assignment for each population.  Submit them as early as you can to allow spatial data QC work at StreamNet.</w:t>
      </w:r>
    </w:p>
    <w:p w14:paraId="4CAF6CCF" w14:textId="77777777" w:rsidR="00625A43" w:rsidRDefault="00CC3C31" w:rsidP="000A286A">
      <w:pPr>
        <w:numPr>
          <w:ilvl w:val="0"/>
          <w:numId w:val="30"/>
        </w:numPr>
        <w:rPr>
          <w:szCs w:val="24"/>
        </w:rPr>
      </w:pPr>
      <w:r w:rsidRPr="00CC3C31">
        <w:rPr>
          <w:szCs w:val="24"/>
        </w:rPr>
        <w:t>StreamNet will provide you with a</w:t>
      </w:r>
      <w:r w:rsidR="00BD0E4F">
        <w:rPr>
          <w:szCs w:val="24"/>
        </w:rPr>
        <w:t>n</w:t>
      </w:r>
      <w:r w:rsidRPr="00CC3C31">
        <w:rPr>
          <w:szCs w:val="24"/>
        </w:rPr>
        <w:t xml:space="preserve"> ID for each population.</w:t>
      </w:r>
    </w:p>
    <w:p w14:paraId="00EE1D24" w14:textId="77777777" w:rsidR="00CC3C31" w:rsidRDefault="00CC3C31" w:rsidP="0021288C">
      <w:pPr>
        <w:rPr>
          <w:szCs w:val="24"/>
        </w:rPr>
      </w:pPr>
    </w:p>
    <w:p w14:paraId="49E09CAF" w14:textId="77777777" w:rsidR="00456771" w:rsidRPr="005277D6" w:rsidRDefault="00456771" w:rsidP="00DD3A48">
      <w:pPr>
        <w:keepNext/>
        <w:rPr>
          <w:b/>
          <w:szCs w:val="24"/>
        </w:rPr>
      </w:pPr>
      <w:r w:rsidRPr="005609E0">
        <w:rPr>
          <w:b/>
          <w:szCs w:val="24"/>
          <w:u w:val="single"/>
        </w:rPr>
        <w:lastRenderedPageBreak/>
        <w:t>To add a new superpopulation (a collection of populations)</w:t>
      </w:r>
      <w:r w:rsidRPr="0085015B">
        <w:rPr>
          <w:b/>
          <w:szCs w:val="24"/>
        </w:rPr>
        <w:t>:</w:t>
      </w:r>
    </w:p>
    <w:p w14:paraId="48E7BEAA" w14:textId="77777777" w:rsidR="00456771" w:rsidRDefault="00456771" w:rsidP="00DD3A48">
      <w:pPr>
        <w:keepNext/>
        <w:rPr>
          <w:szCs w:val="24"/>
        </w:rPr>
      </w:pPr>
    </w:p>
    <w:p w14:paraId="7D8A63EF" w14:textId="77777777" w:rsidR="00456771" w:rsidRPr="00456771" w:rsidRDefault="00456771" w:rsidP="000A286A">
      <w:pPr>
        <w:keepNext/>
        <w:numPr>
          <w:ilvl w:val="0"/>
          <w:numId w:val="31"/>
        </w:numPr>
        <w:rPr>
          <w:szCs w:val="24"/>
        </w:rPr>
      </w:pPr>
      <w:r w:rsidRPr="00456771">
        <w:rPr>
          <w:szCs w:val="24"/>
        </w:rPr>
        <w:t>Use the directions above to get a</w:t>
      </w:r>
      <w:r w:rsidR="00D16905">
        <w:rPr>
          <w:szCs w:val="24"/>
        </w:rPr>
        <w:t>n</w:t>
      </w:r>
      <w:r w:rsidRPr="00456771">
        <w:rPr>
          <w:szCs w:val="24"/>
        </w:rPr>
        <w:t xml:space="preserve"> ID for each population that is a component of the superpopulation, if necessary.</w:t>
      </w:r>
    </w:p>
    <w:p w14:paraId="4128C268" w14:textId="6A90B4E5" w:rsidR="00456771" w:rsidRPr="00456771" w:rsidRDefault="00456771" w:rsidP="000A286A">
      <w:pPr>
        <w:keepNext/>
        <w:numPr>
          <w:ilvl w:val="0"/>
          <w:numId w:val="31"/>
        </w:numPr>
        <w:rPr>
          <w:szCs w:val="24"/>
        </w:rPr>
      </w:pPr>
      <w:r w:rsidRPr="00456771">
        <w:rPr>
          <w:szCs w:val="24"/>
        </w:rPr>
        <w:t xml:space="preserve">Fill out a record for Table </w:t>
      </w:r>
      <w:del w:id="2468" w:author="Mike Banach" w:date="2022-06-10T09:53:00Z">
        <w:r w:rsidRPr="00456771" w:rsidDel="00192173">
          <w:rPr>
            <w:szCs w:val="24"/>
          </w:rPr>
          <w:delText>E</w:delText>
        </w:r>
      </w:del>
      <w:ins w:id="2469" w:author="Mike Banach" w:date="2022-06-10T09:53:00Z">
        <w:r w:rsidR="00192173">
          <w:rPr>
            <w:szCs w:val="24"/>
          </w:rPr>
          <w:t>C</w:t>
        </w:r>
      </w:ins>
      <w:r w:rsidRPr="00456771">
        <w:rPr>
          <w:szCs w:val="24"/>
        </w:rPr>
        <w:t>1 (Populations) as fully as possible for each new superpopulation.  Leave the ID field blank for now.</w:t>
      </w:r>
    </w:p>
    <w:p w14:paraId="53B6EFEA" w14:textId="2CDE112C" w:rsidR="00456771" w:rsidRPr="00456771" w:rsidRDefault="00456771" w:rsidP="000A286A">
      <w:pPr>
        <w:keepNext/>
        <w:numPr>
          <w:ilvl w:val="1"/>
          <w:numId w:val="31"/>
        </w:numPr>
        <w:rPr>
          <w:szCs w:val="24"/>
        </w:rPr>
      </w:pPr>
      <w:r w:rsidRPr="00456771">
        <w:rPr>
          <w:szCs w:val="24"/>
        </w:rPr>
        <w:t xml:space="preserve">Put the superpopulation's name in the </w:t>
      </w:r>
      <w:del w:id="2470" w:author="Mike Banach" w:date="2023-04-17T12:15:00Z">
        <w:r w:rsidRPr="00456771" w:rsidDel="005A2803">
          <w:rPr>
            <w:szCs w:val="24"/>
          </w:rPr>
          <w:delText>Common</w:delText>
        </w:r>
      </w:del>
      <w:r w:rsidRPr="00456771">
        <w:rPr>
          <w:szCs w:val="24"/>
        </w:rPr>
        <w:t>Pop</w:t>
      </w:r>
      <w:ins w:id="2471" w:author="Mike Banach" w:date="2023-04-17T12:15:00Z">
        <w:r w:rsidR="005A2803">
          <w:rPr>
            <w:szCs w:val="24"/>
          </w:rPr>
          <w:t>ulation</w:t>
        </w:r>
      </w:ins>
      <w:r w:rsidRPr="00456771">
        <w:rPr>
          <w:szCs w:val="24"/>
        </w:rPr>
        <w:t>Name field.</w:t>
      </w:r>
    </w:p>
    <w:p w14:paraId="2C1EBF92" w14:textId="77777777" w:rsidR="00456771" w:rsidRPr="00456771" w:rsidRDefault="00456771" w:rsidP="000A286A">
      <w:pPr>
        <w:keepNext/>
        <w:numPr>
          <w:ilvl w:val="1"/>
          <w:numId w:val="31"/>
        </w:numPr>
        <w:rPr>
          <w:szCs w:val="24"/>
        </w:rPr>
      </w:pPr>
      <w:r w:rsidRPr="00456771">
        <w:rPr>
          <w:szCs w:val="24"/>
        </w:rPr>
        <w:t>No geographic descriptions or GIS data are required for superpopulations.</w:t>
      </w:r>
    </w:p>
    <w:p w14:paraId="32A81C88" w14:textId="77777777" w:rsidR="00456771" w:rsidRPr="00456771" w:rsidRDefault="00456771" w:rsidP="000A286A">
      <w:pPr>
        <w:keepNext/>
        <w:numPr>
          <w:ilvl w:val="0"/>
          <w:numId w:val="31"/>
        </w:numPr>
        <w:rPr>
          <w:szCs w:val="24"/>
        </w:rPr>
      </w:pPr>
      <w:r w:rsidRPr="00456771">
        <w:rPr>
          <w:szCs w:val="24"/>
        </w:rPr>
        <w:t>StreamNet will provide you with a</w:t>
      </w:r>
      <w:r w:rsidR="00D16905">
        <w:rPr>
          <w:szCs w:val="24"/>
        </w:rPr>
        <w:t>n</w:t>
      </w:r>
      <w:r w:rsidRPr="00456771">
        <w:rPr>
          <w:szCs w:val="24"/>
        </w:rPr>
        <w:t xml:space="preserve"> ID for each superpopulation (but you can temporarily use 1, 2, 3, etc. if defining more than one </w:t>
      </w:r>
      <w:r w:rsidR="004062C0">
        <w:rPr>
          <w:szCs w:val="24"/>
        </w:rPr>
        <w:t>s</w:t>
      </w:r>
      <w:r w:rsidRPr="00456771">
        <w:rPr>
          <w:szCs w:val="24"/>
        </w:rPr>
        <w:t>uper</w:t>
      </w:r>
      <w:r w:rsidR="004062C0">
        <w:rPr>
          <w:szCs w:val="24"/>
        </w:rPr>
        <w:t>p</w:t>
      </w:r>
      <w:r w:rsidRPr="00456771">
        <w:rPr>
          <w:szCs w:val="24"/>
        </w:rPr>
        <w:t>opulation).</w:t>
      </w:r>
    </w:p>
    <w:p w14:paraId="765B54BC" w14:textId="203ADF61" w:rsidR="00456771" w:rsidRPr="00456771" w:rsidRDefault="00456771" w:rsidP="000A286A">
      <w:pPr>
        <w:keepNext/>
        <w:numPr>
          <w:ilvl w:val="0"/>
          <w:numId w:val="31"/>
        </w:numPr>
        <w:rPr>
          <w:szCs w:val="24"/>
        </w:rPr>
      </w:pPr>
      <w:r w:rsidRPr="00456771">
        <w:rPr>
          <w:szCs w:val="24"/>
        </w:rPr>
        <w:t xml:space="preserve">Fill out records in Table </w:t>
      </w:r>
      <w:del w:id="2472" w:author="Mike Banach" w:date="2022-06-10T10:17:00Z">
        <w:r w:rsidRPr="00456771" w:rsidDel="000C05F4">
          <w:rPr>
            <w:szCs w:val="24"/>
          </w:rPr>
          <w:delText>E</w:delText>
        </w:r>
      </w:del>
      <w:ins w:id="2473" w:author="Mike Banach" w:date="2022-06-10T10:17:00Z">
        <w:r w:rsidR="000C05F4">
          <w:rPr>
            <w:szCs w:val="24"/>
          </w:rPr>
          <w:t>C</w:t>
        </w:r>
      </w:ins>
      <w:r w:rsidRPr="00456771">
        <w:rPr>
          <w:szCs w:val="24"/>
        </w:rPr>
        <w:t>2 (</w:t>
      </w:r>
      <w:proofErr w:type="spellStart"/>
      <w:r w:rsidRPr="00456771">
        <w:rPr>
          <w:szCs w:val="24"/>
        </w:rPr>
        <w:t>SuperPopulations</w:t>
      </w:r>
      <w:proofErr w:type="spellEnd"/>
      <w:r w:rsidRPr="00456771">
        <w:rPr>
          <w:szCs w:val="24"/>
        </w:rPr>
        <w:t>) for each superpopulation.</w:t>
      </w:r>
    </w:p>
    <w:p w14:paraId="28CEAD81" w14:textId="77777777" w:rsidR="00456771" w:rsidRPr="00456771" w:rsidRDefault="00456771" w:rsidP="000A286A">
      <w:pPr>
        <w:keepNext/>
        <w:numPr>
          <w:ilvl w:val="1"/>
          <w:numId w:val="31"/>
        </w:numPr>
        <w:rPr>
          <w:szCs w:val="24"/>
        </w:rPr>
      </w:pPr>
      <w:r w:rsidRPr="00456771">
        <w:rPr>
          <w:szCs w:val="24"/>
        </w:rPr>
        <w:t>All fields are required except PopFitNotes</w:t>
      </w:r>
      <w:r w:rsidR="002522FA">
        <w:rPr>
          <w:szCs w:val="24"/>
        </w:rPr>
        <w:t>,</w:t>
      </w:r>
      <w:r w:rsidRPr="00456771">
        <w:rPr>
          <w:szCs w:val="24"/>
        </w:rPr>
        <w:t xml:space="preserve"> which is requ</w:t>
      </w:r>
      <w:r w:rsidR="002522FA">
        <w:rPr>
          <w:szCs w:val="24"/>
        </w:rPr>
        <w:t>ired only if PopFit = "Portion"</w:t>
      </w:r>
      <w:r w:rsidRPr="00456771">
        <w:rPr>
          <w:szCs w:val="24"/>
        </w:rPr>
        <w:t>.</w:t>
      </w:r>
    </w:p>
    <w:p w14:paraId="1BE2F56C" w14:textId="0D984FE7" w:rsidR="00456771" w:rsidRPr="00456771" w:rsidRDefault="00456771" w:rsidP="000A286A">
      <w:pPr>
        <w:keepNext/>
        <w:numPr>
          <w:ilvl w:val="1"/>
          <w:numId w:val="31"/>
        </w:numPr>
        <w:rPr>
          <w:szCs w:val="24"/>
        </w:rPr>
      </w:pPr>
      <w:r w:rsidRPr="00456771">
        <w:rPr>
          <w:szCs w:val="24"/>
        </w:rPr>
        <w:t xml:space="preserve">There will be one record in </w:t>
      </w:r>
      <w:proofErr w:type="spellStart"/>
      <w:r w:rsidRPr="00456771">
        <w:rPr>
          <w:szCs w:val="24"/>
        </w:rPr>
        <w:t>SuperPopulations</w:t>
      </w:r>
      <w:proofErr w:type="spellEnd"/>
      <w:r w:rsidRPr="00456771">
        <w:rPr>
          <w:szCs w:val="24"/>
        </w:rPr>
        <w:t xml:space="preserve"> for each component population.</w:t>
      </w:r>
    </w:p>
    <w:p w14:paraId="6CEDF59E" w14:textId="273E0538" w:rsidR="00456771" w:rsidRPr="00456771" w:rsidRDefault="00456771" w:rsidP="000A286A">
      <w:pPr>
        <w:keepNext/>
        <w:numPr>
          <w:ilvl w:val="2"/>
          <w:numId w:val="31"/>
        </w:numPr>
        <w:rPr>
          <w:szCs w:val="24"/>
        </w:rPr>
      </w:pPr>
      <w:r w:rsidRPr="00456771">
        <w:rPr>
          <w:szCs w:val="24"/>
        </w:rPr>
        <w:t xml:space="preserve">For example, if a superpopulation consists of </w:t>
      </w:r>
      <w:r w:rsidR="0091236C">
        <w:rPr>
          <w:szCs w:val="24"/>
        </w:rPr>
        <w:t>populations with ID values of</w:t>
      </w:r>
      <w:r w:rsidRPr="00456771">
        <w:rPr>
          <w:szCs w:val="24"/>
        </w:rPr>
        <w:t xml:space="preserve"> 1 and 3 and 7, then there will be 3 records in the </w:t>
      </w:r>
      <w:proofErr w:type="spellStart"/>
      <w:r w:rsidRPr="00456771">
        <w:rPr>
          <w:szCs w:val="24"/>
        </w:rPr>
        <w:t>SuperPopulations</w:t>
      </w:r>
      <w:proofErr w:type="spellEnd"/>
      <w:r w:rsidRPr="00456771">
        <w:rPr>
          <w:szCs w:val="24"/>
        </w:rPr>
        <w:t xml:space="preserve"> table.</w:t>
      </w:r>
    </w:p>
    <w:p w14:paraId="7FF48FE0" w14:textId="115B06F2" w:rsidR="00456771" w:rsidRDefault="00456771" w:rsidP="000A286A">
      <w:pPr>
        <w:numPr>
          <w:ilvl w:val="2"/>
          <w:numId w:val="31"/>
        </w:numPr>
        <w:rPr>
          <w:szCs w:val="24"/>
        </w:rPr>
      </w:pPr>
      <w:r w:rsidRPr="00456771">
        <w:rPr>
          <w:szCs w:val="24"/>
        </w:rPr>
        <w:t>All 3 records for the superpopulation will have the same SuperPopID, which is the ID provided in step 3.</w:t>
      </w:r>
    </w:p>
    <w:p w14:paraId="644090B7" w14:textId="77777777" w:rsidR="004030C9" w:rsidRDefault="004030C9" w:rsidP="004030C9">
      <w:pPr>
        <w:rPr>
          <w:snapToGrid w:val="0"/>
        </w:rPr>
      </w:pPr>
    </w:p>
    <w:p w14:paraId="1BFC9E90" w14:textId="77777777" w:rsidR="00EF5B2D" w:rsidRDefault="00EF5B2D" w:rsidP="004030C9">
      <w:pPr>
        <w:rPr>
          <w:snapToGrid w:val="0"/>
        </w:rPr>
      </w:pPr>
    </w:p>
    <w:p w14:paraId="455BCB3C" w14:textId="4FF4B2DC" w:rsidR="004030C9" w:rsidRDefault="00B53F89" w:rsidP="004030C9">
      <w:pPr>
        <w:pStyle w:val="Heading3"/>
      </w:pPr>
      <w:bookmarkStart w:id="2474" w:name="_Table_E1._"/>
      <w:bookmarkStart w:id="2475" w:name="_Toc166846927"/>
      <w:bookmarkEnd w:id="2474"/>
      <w:r>
        <w:t>Table</w:t>
      </w:r>
      <w:r w:rsidR="00C6616A">
        <w:t xml:space="preserve"> </w:t>
      </w:r>
      <w:del w:id="2476" w:author="Mike Banach" w:date="2022-06-10T09:52:00Z">
        <w:r w:rsidR="00C6616A" w:rsidDel="00CC63B8">
          <w:delText>E</w:delText>
        </w:r>
      </w:del>
      <w:ins w:id="2477" w:author="Mike Banach" w:date="2022-06-10T09:52:00Z">
        <w:r w:rsidR="00CC63B8">
          <w:t>C</w:t>
        </w:r>
      </w:ins>
      <w:r w:rsidR="004030C9">
        <w:t>1.  Populations Table</w:t>
      </w:r>
      <w:bookmarkEnd w:id="2475"/>
    </w:p>
    <w:p w14:paraId="6D909D3A" w14:textId="77777777" w:rsidR="004030C9" w:rsidRDefault="004030C9" w:rsidP="006C106B">
      <w:pPr>
        <w:keepNext/>
        <w:tabs>
          <w:tab w:val="right" w:pos="14310"/>
        </w:tabs>
        <w:rPr>
          <w:szCs w:val="24"/>
        </w:rPr>
      </w:pPr>
      <w:r>
        <w:t>This table stores information about populations</w:t>
      </w:r>
      <w:r w:rsidR="005C1838">
        <w:t xml:space="preserve"> and </w:t>
      </w:r>
      <w:r w:rsidR="006B58D0">
        <w:t>s</w:t>
      </w:r>
      <w:r w:rsidR="005D186C">
        <w:t>uper</w:t>
      </w:r>
      <w:r w:rsidR="006B58D0">
        <w:t>p</w:t>
      </w:r>
      <w:r w:rsidR="00474170">
        <w:t>opulation</w:t>
      </w:r>
      <w:r w:rsidR="005D186C">
        <w:t>s</w:t>
      </w:r>
      <w:r w:rsidR="00DB09FF">
        <w:t>.  Also included is</w:t>
      </w:r>
      <w:r w:rsidR="00A97557">
        <w:t xml:space="preserve"> who requested </w:t>
      </w:r>
      <w:r w:rsidR="00C412B4">
        <w:t>each</w:t>
      </w:r>
      <w:r w:rsidR="00A97557">
        <w:t xml:space="preserve"> </w:t>
      </w:r>
      <w:r w:rsidR="00671745">
        <w:t>record</w:t>
      </w:r>
      <w:r w:rsidR="00A97557">
        <w:t xml:space="preserve"> be added</w:t>
      </w:r>
      <w:r>
        <w:t>.</w:t>
      </w:r>
      <w:r w:rsidR="00091872">
        <w:t xml:space="preserve">  At least one of the fields that indicates a population name must be filled in.</w:t>
      </w:r>
      <w:r w:rsidR="008B7BD0">
        <w:tab/>
      </w:r>
      <w:hyperlink w:anchor="Table_of_Contents" w:history="1">
        <w:r w:rsidR="008B7BD0" w:rsidRPr="008208C0">
          <w:rPr>
            <w:rStyle w:val="Hyperlink"/>
            <w:sz w:val="12"/>
          </w:rPr>
          <w:t>(Back to Table of Contents.)</w:t>
        </w:r>
      </w:hyperlink>
    </w:p>
    <w:tbl>
      <w:tblPr>
        <w:tblW w:w="1468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7"/>
        <w:gridCol w:w="1746"/>
        <w:gridCol w:w="3637"/>
        <w:gridCol w:w="960"/>
        <w:gridCol w:w="2811"/>
        <w:gridCol w:w="1524"/>
        <w:gridCol w:w="214"/>
        <w:gridCol w:w="1039"/>
        <w:gridCol w:w="2477"/>
        <w:gridCol w:w="273"/>
      </w:tblGrid>
      <w:tr w:rsidR="004030C9" w:rsidRPr="00B51678" w14:paraId="2A60BE15" w14:textId="77777777" w:rsidTr="001E63E3">
        <w:trPr>
          <w:cantSplit/>
          <w:tblHeader/>
        </w:trPr>
        <w:tc>
          <w:tcPr>
            <w:tcW w:w="1728" w:type="dxa"/>
            <w:gridSpan w:val="2"/>
            <w:shd w:val="pct10" w:color="auto" w:fill="auto"/>
          </w:tcPr>
          <w:p w14:paraId="5FECB181" w14:textId="77777777" w:rsidR="004030C9" w:rsidRPr="007B4862" w:rsidRDefault="004030C9" w:rsidP="0056748B">
            <w:pPr>
              <w:keepNext/>
              <w:keepLines/>
              <w:jc w:val="center"/>
              <w:rPr>
                <w:b/>
                <w:sz w:val="16"/>
                <w:szCs w:val="16"/>
              </w:rPr>
            </w:pPr>
            <w:r w:rsidRPr="007B4862">
              <w:rPr>
                <w:b/>
                <w:sz w:val="16"/>
                <w:szCs w:val="16"/>
              </w:rPr>
              <w:t>Field Name</w:t>
            </w:r>
          </w:p>
        </w:tc>
        <w:tc>
          <w:tcPr>
            <w:tcW w:w="3600" w:type="dxa"/>
            <w:shd w:val="pct10" w:color="auto" w:fill="auto"/>
          </w:tcPr>
          <w:p w14:paraId="16629063" w14:textId="77777777" w:rsidR="004030C9" w:rsidRPr="007B4862" w:rsidRDefault="004030C9" w:rsidP="00AC4F88">
            <w:pPr>
              <w:keepNext/>
              <w:keepLines/>
              <w:jc w:val="center"/>
              <w:rPr>
                <w:b/>
                <w:sz w:val="16"/>
                <w:szCs w:val="16"/>
              </w:rPr>
            </w:pPr>
            <w:r w:rsidRPr="007B4862">
              <w:rPr>
                <w:b/>
                <w:sz w:val="16"/>
                <w:szCs w:val="16"/>
              </w:rPr>
              <w:t>Field Description</w:t>
            </w:r>
          </w:p>
        </w:tc>
        <w:tc>
          <w:tcPr>
            <w:tcW w:w="950" w:type="dxa"/>
            <w:shd w:val="pct10" w:color="auto" w:fill="auto"/>
          </w:tcPr>
          <w:p w14:paraId="5E49D65E" w14:textId="77777777" w:rsidR="004030C9" w:rsidRPr="007B4862" w:rsidRDefault="004030C9" w:rsidP="0056748B">
            <w:pPr>
              <w:keepNext/>
              <w:keepLines/>
              <w:jc w:val="center"/>
              <w:rPr>
                <w:b/>
                <w:sz w:val="16"/>
                <w:szCs w:val="16"/>
              </w:rPr>
            </w:pPr>
            <w:r w:rsidRPr="007B4862">
              <w:rPr>
                <w:b/>
                <w:sz w:val="16"/>
                <w:szCs w:val="16"/>
              </w:rPr>
              <w:t>Data Type</w:t>
            </w:r>
          </w:p>
        </w:tc>
        <w:tc>
          <w:tcPr>
            <w:tcW w:w="8213" w:type="dxa"/>
            <w:gridSpan w:val="6"/>
            <w:shd w:val="pct10" w:color="auto" w:fill="auto"/>
          </w:tcPr>
          <w:p w14:paraId="51B1BB06" w14:textId="77777777" w:rsidR="004030C9" w:rsidRPr="007B4862" w:rsidRDefault="004030C9" w:rsidP="00547E23">
            <w:pPr>
              <w:keepNext/>
              <w:keepLines/>
              <w:jc w:val="center"/>
              <w:rPr>
                <w:b/>
                <w:sz w:val="16"/>
                <w:szCs w:val="16"/>
              </w:rPr>
            </w:pPr>
            <w:r w:rsidRPr="007B4862">
              <w:rPr>
                <w:b/>
                <w:sz w:val="16"/>
                <w:szCs w:val="16"/>
              </w:rPr>
              <w:t>Codes/Conventions</w:t>
            </w:r>
            <w:r>
              <w:rPr>
                <w:b/>
                <w:sz w:val="16"/>
                <w:szCs w:val="16"/>
              </w:rPr>
              <w:t xml:space="preserve"> for </w:t>
            </w:r>
            <w:r w:rsidR="00547E23">
              <w:rPr>
                <w:b/>
                <w:sz w:val="16"/>
                <w:szCs w:val="16"/>
              </w:rPr>
              <w:t>Populations</w:t>
            </w:r>
            <w:r>
              <w:rPr>
                <w:b/>
                <w:sz w:val="16"/>
                <w:szCs w:val="16"/>
              </w:rPr>
              <w:t xml:space="preserve"> Table</w:t>
            </w:r>
          </w:p>
        </w:tc>
      </w:tr>
      <w:tr w:rsidR="006E339F" w:rsidRPr="00B51678" w14:paraId="2C1630D4" w14:textId="77777777" w:rsidTr="001E63E3">
        <w:trPr>
          <w:cantSplit/>
          <w:trHeight w:val="255"/>
        </w:trPr>
        <w:tc>
          <w:tcPr>
            <w:tcW w:w="1728" w:type="dxa"/>
            <w:gridSpan w:val="2"/>
            <w:tcMar>
              <w:left w:w="29" w:type="dxa"/>
              <w:right w:w="29" w:type="dxa"/>
            </w:tcMar>
          </w:tcPr>
          <w:p w14:paraId="5C68EA7E" w14:textId="77777777" w:rsidR="006E339F" w:rsidRPr="00F322FB" w:rsidDel="0063127F" w:rsidRDefault="006E339F" w:rsidP="00C52C5B">
            <w:pPr>
              <w:snapToGrid w:val="0"/>
              <w:rPr>
                <w:bCs/>
                <w:i/>
                <w:sz w:val="16"/>
                <w:szCs w:val="16"/>
                <w:u w:val="single"/>
              </w:rPr>
            </w:pPr>
            <w:r w:rsidRPr="00F322FB">
              <w:rPr>
                <w:bCs/>
                <w:sz w:val="16"/>
                <w:szCs w:val="16"/>
                <w:u w:val="single"/>
              </w:rPr>
              <w:t>ID</w:t>
            </w:r>
          </w:p>
        </w:tc>
        <w:tc>
          <w:tcPr>
            <w:tcW w:w="3600" w:type="dxa"/>
            <w:tcMar>
              <w:left w:w="29" w:type="dxa"/>
              <w:right w:w="29" w:type="dxa"/>
            </w:tcMar>
          </w:tcPr>
          <w:p w14:paraId="3FF8CCD3" w14:textId="77777777" w:rsidR="006E339F" w:rsidDel="0063127F" w:rsidRDefault="00D20DD4" w:rsidP="006B58D0">
            <w:pPr>
              <w:rPr>
                <w:sz w:val="16"/>
                <w:szCs w:val="16"/>
              </w:rPr>
            </w:pPr>
            <w:r>
              <w:rPr>
                <w:bCs/>
                <w:sz w:val="16"/>
                <w:szCs w:val="16"/>
              </w:rPr>
              <w:t>StreamNet-defined c</w:t>
            </w:r>
            <w:r w:rsidR="006E339F">
              <w:rPr>
                <w:bCs/>
                <w:sz w:val="16"/>
                <w:szCs w:val="16"/>
              </w:rPr>
              <w:t>ode for the</w:t>
            </w:r>
            <w:r w:rsidR="006E339F" w:rsidRPr="0014384A">
              <w:rPr>
                <w:bCs/>
                <w:sz w:val="16"/>
                <w:szCs w:val="16"/>
              </w:rPr>
              <w:t xml:space="preserve"> </w:t>
            </w:r>
            <w:r w:rsidR="006E339F" w:rsidRPr="004E4867">
              <w:rPr>
                <w:bCs/>
                <w:sz w:val="16"/>
                <w:szCs w:val="16"/>
              </w:rPr>
              <w:t>population</w:t>
            </w:r>
            <w:r w:rsidR="006E339F">
              <w:rPr>
                <w:bCs/>
                <w:sz w:val="16"/>
                <w:szCs w:val="16"/>
              </w:rPr>
              <w:t xml:space="preserve"> </w:t>
            </w:r>
            <w:r w:rsidR="00AD5C57">
              <w:rPr>
                <w:bCs/>
                <w:sz w:val="16"/>
                <w:szCs w:val="16"/>
              </w:rPr>
              <w:t xml:space="preserve">(or </w:t>
            </w:r>
            <w:r w:rsidR="006B58D0">
              <w:rPr>
                <w:bCs/>
                <w:sz w:val="16"/>
                <w:szCs w:val="16"/>
              </w:rPr>
              <w:t>s</w:t>
            </w:r>
            <w:r w:rsidR="005D186C">
              <w:rPr>
                <w:bCs/>
                <w:sz w:val="16"/>
                <w:szCs w:val="16"/>
              </w:rPr>
              <w:t>uper</w:t>
            </w:r>
            <w:r w:rsidR="006B58D0">
              <w:rPr>
                <w:bCs/>
                <w:sz w:val="16"/>
                <w:szCs w:val="16"/>
              </w:rPr>
              <w:t>p</w:t>
            </w:r>
            <w:r w:rsidR="00AD5C57">
              <w:rPr>
                <w:bCs/>
                <w:sz w:val="16"/>
                <w:szCs w:val="16"/>
              </w:rPr>
              <w:t xml:space="preserve">opulation) </w:t>
            </w:r>
            <w:r w:rsidR="006E339F">
              <w:rPr>
                <w:bCs/>
                <w:sz w:val="16"/>
                <w:szCs w:val="16"/>
              </w:rPr>
              <w:t>of fish represented by this record.</w:t>
            </w:r>
          </w:p>
        </w:tc>
        <w:tc>
          <w:tcPr>
            <w:tcW w:w="950" w:type="dxa"/>
            <w:tcMar>
              <w:left w:w="29" w:type="dxa"/>
              <w:right w:w="29" w:type="dxa"/>
            </w:tcMar>
          </w:tcPr>
          <w:p w14:paraId="46D68774" w14:textId="77777777" w:rsidR="006E339F" w:rsidRPr="004E4867" w:rsidRDefault="006E339F" w:rsidP="006E339F">
            <w:pPr>
              <w:jc w:val="center"/>
              <w:rPr>
                <w:bCs/>
                <w:sz w:val="16"/>
                <w:szCs w:val="16"/>
              </w:rPr>
            </w:pPr>
            <w:r w:rsidRPr="004E4867">
              <w:rPr>
                <w:bCs/>
                <w:sz w:val="16"/>
                <w:szCs w:val="16"/>
              </w:rPr>
              <w:t>Integer</w:t>
            </w:r>
          </w:p>
        </w:tc>
        <w:tc>
          <w:tcPr>
            <w:tcW w:w="8213" w:type="dxa"/>
            <w:gridSpan w:val="6"/>
          </w:tcPr>
          <w:p w14:paraId="2F174DF3" w14:textId="77777777" w:rsidR="006E339F" w:rsidRDefault="00382D4D" w:rsidP="00382D4D">
            <w:pPr>
              <w:snapToGrid w:val="0"/>
              <w:rPr>
                <w:sz w:val="16"/>
                <w:szCs w:val="16"/>
              </w:rPr>
            </w:pPr>
            <w:r>
              <w:rPr>
                <w:sz w:val="16"/>
                <w:szCs w:val="16"/>
              </w:rPr>
              <w:t>Must be null when submitting a new record.</w:t>
            </w:r>
          </w:p>
        </w:tc>
      </w:tr>
      <w:tr w:rsidR="00C81731" w:rsidRPr="00B51678" w14:paraId="5AF246D8" w14:textId="77777777" w:rsidTr="001E63E3">
        <w:trPr>
          <w:cantSplit/>
          <w:trHeight w:val="255"/>
        </w:trPr>
        <w:tc>
          <w:tcPr>
            <w:tcW w:w="1728" w:type="dxa"/>
            <w:gridSpan w:val="2"/>
            <w:tcMar>
              <w:left w:w="29" w:type="dxa"/>
              <w:right w:w="29" w:type="dxa"/>
            </w:tcMar>
          </w:tcPr>
          <w:p w14:paraId="6A5C0EC7" w14:textId="77777777" w:rsidR="00C81731" w:rsidRPr="00EF3947" w:rsidRDefault="00C81731" w:rsidP="006E339F">
            <w:pPr>
              <w:snapToGrid w:val="0"/>
              <w:rPr>
                <w:b/>
                <w:bCs/>
                <w:color w:val="FF0000"/>
                <w:sz w:val="16"/>
                <w:szCs w:val="16"/>
              </w:rPr>
            </w:pPr>
            <w:r w:rsidRPr="00EF3947">
              <w:rPr>
                <w:b/>
                <w:bCs/>
                <w:color w:val="FF0000"/>
                <w:sz w:val="16"/>
                <w:szCs w:val="16"/>
              </w:rPr>
              <w:t>PopTypeID</w:t>
            </w:r>
          </w:p>
        </w:tc>
        <w:tc>
          <w:tcPr>
            <w:tcW w:w="3600" w:type="dxa"/>
            <w:tcMar>
              <w:left w:w="29" w:type="dxa"/>
              <w:right w:w="29" w:type="dxa"/>
            </w:tcMar>
          </w:tcPr>
          <w:p w14:paraId="68AFD95C" w14:textId="77777777" w:rsidR="00C81731" w:rsidDel="00D20DD4" w:rsidRDefault="00C81731" w:rsidP="006B58D0">
            <w:pPr>
              <w:rPr>
                <w:bCs/>
                <w:sz w:val="16"/>
                <w:szCs w:val="16"/>
              </w:rPr>
            </w:pPr>
            <w:r>
              <w:rPr>
                <w:bCs/>
                <w:sz w:val="16"/>
                <w:szCs w:val="16"/>
              </w:rPr>
              <w:t>Code for whether the record is for a single population or a superpopulation.</w:t>
            </w:r>
          </w:p>
        </w:tc>
        <w:tc>
          <w:tcPr>
            <w:tcW w:w="950" w:type="dxa"/>
            <w:tcMar>
              <w:left w:w="29" w:type="dxa"/>
              <w:right w:w="29" w:type="dxa"/>
            </w:tcMar>
          </w:tcPr>
          <w:p w14:paraId="3D327BEF" w14:textId="0A41CB93" w:rsidR="00C81731" w:rsidRPr="00C81731" w:rsidRDefault="00C81731" w:rsidP="006E339F">
            <w:pPr>
              <w:jc w:val="center"/>
              <w:rPr>
                <w:b/>
                <w:bCs/>
                <w:color w:val="FF0000"/>
                <w:sz w:val="16"/>
                <w:szCs w:val="16"/>
              </w:rPr>
            </w:pPr>
            <w:del w:id="2478" w:author="Mike Banach" w:date="2023-11-20T15:57:00Z">
              <w:r w:rsidRPr="00C81731" w:rsidDel="00C04F87">
                <w:rPr>
                  <w:b/>
                  <w:bCs/>
                  <w:color w:val="FF0000"/>
                  <w:sz w:val="16"/>
                  <w:szCs w:val="16"/>
                </w:rPr>
                <w:delText>Byte</w:delText>
              </w:r>
            </w:del>
            <w:ins w:id="2479" w:author="Mike Banach" w:date="2023-11-20T15:57:00Z">
              <w:r w:rsidR="00C04F87">
                <w:rPr>
                  <w:b/>
                  <w:bCs/>
                  <w:color w:val="FF0000"/>
                  <w:sz w:val="16"/>
                  <w:szCs w:val="16"/>
                </w:rPr>
                <w:t>Integer</w:t>
              </w:r>
            </w:ins>
          </w:p>
        </w:tc>
        <w:tc>
          <w:tcPr>
            <w:tcW w:w="8213" w:type="dxa"/>
            <w:gridSpan w:val="6"/>
          </w:tcPr>
          <w:p w14:paraId="54C94DAC" w14:textId="77777777" w:rsidR="00C81731" w:rsidRDefault="00C81731" w:rsidP="00382D4D">
            <w:pPr>
              <w:snapToGrid w:val="0"/>
              <w:rPr>
                <w:sz w:val="16"/>
                <w:szCs w:val="16"/>
              </w:rPr>
            </w:pPr>
            <w:r>
              <w:rPr>
                <w:sz w:val="16"/>
                <w:szCs w:val="16"/>
              </w:rPr>
              <w:t>1 = Population</w:t>
            </w:r>
          </w:p>
          <w:p w14:paraId="49B5B51F" w14:textId="77777777" w:rsidR="00C81731" w:rsidRDefault="00B54466" w:rsidP="00382D4D">
            <w:pPr>
              <w:snapToGrid w:val="0"/>
              <w:rPr>
                <w:sz w:val="16"/>
                <w:szCs w:val="16"/>
              </w:rPr>
            </w:pPr>
            <w:r>
              <w:rPr>
                <w:sz w:val="16"/>
                <w:szCs w:val="16"/>
              </w:rPr>
              <w:t>2</w:t>
            </w:r>
            <w:r w:rsidR="00C81731">
              <w:rPr>
                <w:sz w:val="16"/>
                <w:szCs w:val="16"/>
              </w:rPr>
              <w:t xml:space="preserve"> </w:t>
            </w:r>
            <w:r w:rsidR="00786893">
              <w:rPr>
                <w:sz w:val="16"/>
                <w:szCs w:val="16"/>
              </w:rPr>
              <w:t>–</w:t>
            </w:r>
            <w:r w:rsidR="00C81731">
              <w:rPr>
                <w:sz w:val="16"/>
                <w:szCs w:val="16"/>
              </w:rPr>
              <w:t xml:space="preserve"> Superpopulation</w:t>
            </w:r>
          </w:p>
        </w:tc>
      </w:tr>
      <w:tr w:rsidR="00631224" w:rsidRPr="00B51678" w14:paraId="5E8FF4A9" w14:textId="77777777" w:rsidTr="001E63E3">
        <w:trPr>
          <w:cantSplit/>
          <w:trHeight w:val="255"/>
        </w:trPr>
        <w:tc>
          <w:tcPr>
            <w:tcW w:w="1728" w:type="dxa"/>
            <w:gridSpan w:val="2"/>
            <w:tcMar>
              <w:left w:w="29" w:type="dxa"/>
              <w:right w:w="29" w:type="dxa"/>
            </w:tcMar>
          </w:tcPr>
          <w:p w14:paraId="1B94AB7B" w14:textId="77777777" w:rsidR="00631224" w:rsidRPr="00AE2D9E" w:rsidRDefault="00631224" w:rsidP="00631224">
            <w:pPr>
              <w:snapToGrid w:val="0"/>
              <w:rPr>
                <w:b/>
                <w:bCs/>
                <w:color w:val="FF0000"/>
                <w:sz w:val="16"/>
                <w:szCs w:val="16"/>
              </w:rPr>
            </w:pPr>
            <w:r w:rsidRPr="00AE2D9E">
              <w:rPr>
                <w:b/>
                <w:bCs/>
                <w:color w:val="FF0000"/>
                <w:sz w:val="16"/>
                <w:szCs w:val="16"/>
              </w:rPr>
              <w:t>CommonName</w:t>
            </w:r>
          </w:p>
        </w:tc>
        <w:tc>
          <w:tcPr>
            <w:tcW w:w="3600" w:type="dxa"/>
            <w:tcMar>
              <w:left w:w="29" w:type="dxa"/>
              <w:right w:w="29" w:type="dxa"/>
            </w:tcMar>
          </w:tcPr>
          <w:p w14:paraId="31834D73" w14:textId="77777777" w:rsidR="00631224" w:rsidRPr="00EB010A" w:rsidRDefault="00631224" w:rsidP="00631224">
            <w:pPr>
              <w:rPr>
                <w:sz w:val="16"/>
                <w:szCs w:val="16"/>
              </w:rPr>
            </w:pPr>
            <w:r w:rsidRPr="00EB010A">
              <w:rPr>
                <w:sz w:val="16"/>
                <w:szCs w:val="16"/>
              </w:rPr>
              <w:t>Common name of the taxon</w:t>
            </w:r>
            <w:r>
              <w:rPr>
                <w:sz w:val="16"/>
                <w:szCs w:val="16"/>
              </w:rPr>
              <w:t xml:space="preserve"> of fish</w:t>
            </w:r>
            <w:r w:rsidRPr="00EB010A">
              <w:rPr>
                <w:sz w:val="16"/>
                <w:szCs w:val="16"/>
              </w:rPr>
              <w:t>.</w:t>
            </w:r>
          </w:p>
        </w:tc>
        <w:tc>
          <w:tcPr>
            <w:tcW w:w="950" w:type="dxa"/>
            <w:tcMar>
              <w:left w:w="29" w:type="dxa"/>
              <w:right w:w="29" w:type="dxa"/>
            </w:tcMar>
          </w:tcPr>
          <w:p w14:paraId="153EFE5C" w14:textId="77777777" w:rsidR="00631224" w:rsidRPr="00AE2D9E" w:rsidRDefault="00631224" w:rsidP="00631224">
            <w:pPr>
              <w:jc w:val="center"/>
              <w:rPr>
                <w:b/>
                <w:bCs/>
                <w:color w:val="FF0000"/>
                <w:sz w:val="16"/>
                <w:szCs w:val="16"/>
              </w:rPr>
            </w:pPr>
            <w:r w:rsidRPr="00AE2D9E">
              <w:rPr>
                <w:b/>
                <w:bCs/>
                <w:color w:val="FF0000"/>
                <w:sz w:val="16"/>
                <w:szCs w:val="16"/>
              </w:rPr>
              <w:t>Text 50</w:t>
            </w:r>
          </w:p>
        </w:tc>
        <w:tc>
          <w:tcPr>
            <w:tcW w:w="2782" w:type="dxa"/>
          </w:tcPr>
          <w:p w14:paraId="2CB0D123" w14:textId="62C3CB84" w:rsidR="00631224" w:rsidRDefault="00631224" w:rsidP="00631224">
            <w:pPr>
              <w:snapToGrid w:val="0"/>
              <w:rPr>
                <w:sz w:val="16"/>
                <w:szCs w:val="16"/>
              </w:rPr>
            </w:pPr>
            <w:del w:id="2480" w:author="Mike Banach" w:date="2022-12-09T10:10:00Z">
              <w:r w:rsidDel="00447124">
                <w:rPr>
                  <w:sz w:val="16"/>
                  <w:szCs w:val="16"/>
                </w:rPr>
                <w:delText xml:space="preserve">Enter the name of the taxon here, even if taxon name is included in the name of the population. </w:delText>
              </w:r>
            </w:del>
            <w:r>
              <w:rPr>
                <w:sz w:val="16"/>
                <w:szCs w:val="16"/>
              </w:rPr>
              <w:t>Select from the following:</w:t>
            </w:r>
          </w:p>
        </w:tc>
        <w:tc>
          <w:tcPr>
            <w:tcW w:w="1508" w:type="dxa"/>
          </w:tcPr>
          <w:p w14:paraId="1653EAA8" w14:textId="77777777" w:rsidR="00631224" w:rsidRDefault="00631224" w:rsidP="000A286A">
            <w:pPr>
              <w:numPr>
                <w:ilvl w:val="0"/>
                <w:numId w:val="18"/>
              </w:numPr>
              <w:snapToGrid w:val="0"/>
              <w:ind w:left="173" w:hanging="144"/>
              <w:rPr>
                <w:sz w:val="16"/>
                <w:szCs w:val="16"/>
              </w:rPr>
            </w:pPr>
            <w:r>
              <w:rPr>
                <w:sz w:val="16"/>
                <w:szCs w:val="16"/>
              </w:rPr>
              <w:t>Bull trout</w:t>
            </w:r>
          </w:p>
          <w:p w14:paraId="2C5DF8B0" w14:textId="77777777" w:rsidR="00631224" w:rsidRDefault="00631224" w:rsidP="000A286A">
            <w:pPr>
              <w:numPr>
                <w:ilvl w:val="0"/>
                <w:numId w:val="18"/>
              </w:numPr>
              <w:snapToGrid w:val="0"/>
              <w:ind w:left="173" w:hanging="144"/>
              <w:rPr>
                <w:sz w:val="16"/>
                <w:szCs w:val="16"/>
              </w:rPr>
            </w:pPr>
            <w:r>
              <w:rPr>
                <w:sz w:val="16"/>
                <w:szCs w:val="16"/>
              </w:rPr>
              <w:t>Chinook salmon</w:t>
            </w:r>
          </w:p>
          <w:p w14:paraId="2C1A409F" w14:textId="77777777" w:rsidR="00631224" w:rsidRDefault="00631224" w:rsidP="000A286A">
            <w:pPr>
              <w:numPr>
                <w:ilvl w:val="0"/>
                <w:numId w:val="18"/>
              </w:numPr>
              <w:snapToGrid w:val="0"/>
              <w:ind w:left="173" w:hanging="144"/>
              <w:rPr>
                <w:sz w:val="16"/>
                <w:szCs w:val="16"/>
              </w:rPr>
            </w:pPr>
            <w:r>
              <w:rPr>
                <w:sz w:val="16"/>
                <w:szCs w:val="16"/>
              </w:rPr>
              <w:t>Chum salmon</w:t>
            </w:r>
          </w:p>
          <w:p w14:paraId="062DCE96" w14:textId="77777777" w:rsidR="00631224" w:rsidRDefault="00631224" w:rsidP="000A286A">
            <w:pPr>
              <w:numPr>
                <w:ilvl w:val="0"/>
                <w:numId w:val="18"/>
              </w:numPr>
              <w:snapToGrid w:val="0"/>
              <w:ind w:left="173" w:hanging="144"/>
              <w:rPr>
                <w:sz w:val="16"/>
                <w:szCs w:val="16"/>
              </w:rPr>
            </w:pPr>
            <w:r>
              <w:rPr>
                <w:sz w:val="16"/>
                <w:szCs w:val="16"/>
              </w:rPr>
              <w:t>Coho salmon</w:t>
            </w:r>
          </w:p>
          <w:p w14:paraId="265AF429" w14:textId="77777777" w:rsidR="00631224" w:rsidRDefault="00631224" w:rsidP="000A286A">
            <w:pPr>
              <w:numPr>
                <w:ilvl w:val="0"/>
                <w:numId w:val="18"/>
              </w:numPr>
              <w:snapToGrid w:val="0"/>
              <w:ind w:left="173" w:hanging="144"/>
              <w:rPr>
                <w:sz w:val="16"/>
                <w:szCs w:val="16"/>
              </w:rPr>
            </w:pPr>
            <w:r>
              <w:rPr>
                <w:sz w:val="16"/>
                <w:szCs w:val="16"/>
              </w:rPr>
              <w:t>Sockeye salmon</w:t>
            </w:r>
          </w:p>
          <w:p w14:paraId="0A558E0F" w14:textId="77777777" w:rsidR="00631224" w:rsidRDefault="00631224" w:rsidP="000A286A">
            <w:pPr>
              <w:numPr>
                <w:ilvl w:val="0"/>
                <w:numId w:val="18"/>
              </w:numPr>
              <w:snapToGrid w:val="0"/>
              <w:ind w:left="173" w:hanging="144"/>
              <w:rPr>
                <w:sz w:val="16"/>
                <w:szCs w:val="16"/>
              </w:rPr>
            </w:pPr>
            <w:r>
              <w:rPr>
                <w:sz w:val="16"/>
                <w:szCs w:val="16"/>
              </w:rPr>
              <w:t>Steelhead</w:t>
            </w:r>
          </w:p>
        </w:tc>
        <w:tc>
          <w:tcPr>
            <w:tcW w:w="3962" w:type="dxa"/>
            <w:gridSpan w:val="4"/>
          </w:tcPr>
          <w:p w14:paraId="0F377BAA" w14:textId="77777777" w:rsidR="00631224" w:rsidRDefault="00631224" w:rsidP="00631224">
            <w:pPr>
              <w:snapToGrid w:val="0"/>
              <w:rPr>
                <w:sz w:val="16"/>
                <w:szCs w:val="16"/>
              </w:rPr>
            </w:pPr>
            <w:del w:id="2481" w:author="Mike Banach" w:date="2021-09-03T09:32:00Z">
              <w:r w:rsidDel="005D20F7">
                <w:rPr>
                  <w:sz w:val="16"/>
                  <w:szCs w:val="16"/>
                </w:rPr>
                <w:delText xml:space="preserve">Additional species may be added in the future: refer to </w:delText>
              </w:r>
              <w:r w:rsidDel="005D20F7">
                <w:rPr>
                  <w:sz w:val="16"/>
                  <w:szCs w:val="16"/>
                </w:rPr>
                <w:fldChar w:fldCharType="begin"/>
              </w:r>
              <w:r w:rsidDel="005D20F7">
                <w:rPr>
                  <w:sz w:val="16"/>
                  <w:szCs w:val="16"/>
                </w:rPr>
                <w:delInstrText>HYPERLINK "http://old.streamnet.org/SpeciesInFW.html"</w:delInstrText>
              </w:r>
              <w:r w:rsidDel="005D20F7">
                <w:rPr>
                  <w:sz w:val="16"/>
                  <w:szCs w:val="16"/>
                </w:rPr>
                <w:fldChar w:fldCharType="separate"/>
              </w:r>
              <w:r w:rsidRPr="000C4373" w:rsidDel="005D20F7">
                <w:rPr>
                  <w:rStyle w:val="Hyperlink"/>
                  <w:sz w:val="16"/>
                  <w:szCs w:val="16"/>
                </w:rPr>
                <w:delText>http://</w:delText>
              </w:r>
              <w:r w:rsidDel="005D20F7">
                <w:rPr>
                  <w:rStyle w:val="Hyperlink"/>
                  <w:sz w:val="16"/>
                  <w:szCs w:val="16"/>
                </w:rPr>
                <w:delText>old</w:delText>
              </w:r>
              <w:r w:rsidRPr="000C4373" w:rsidDel="005D20F7">
                <w:rPr>
                  <w:rStyle w:val="Hyperlink"/>
                  <w:sz w:val="16"/>
                  <w:szCs w:val="16"/>
                </w:rPr>
                <w:delText>.streamnet.org/SpeciesInFW.html</w:delText>
              </w:r>
              <w:r w:rsidDel="005D20F7">
                <w:rPr>
                  <w:sz w:val="16"/>
                  <w:szCs w:val="16"/>
                </w:rPr>
                <w:fldChar w:fldCharType="end"/>
              </w:r>
              <w:r w:rsidDel="005D20F7">
                <w:rPr>
                  <w:sz w:val="16"/>
                  <w:szCs w:val="16"/>
                </w:rPr>
                <w:delText xml:space="preserve"> for common names.</w:delText>
              </w:r>
            </w:del>
            <w:ins w:id="2482" w:author="Mike Banach" w:date="2021-09-03T09:32:00Z">
              <w:r w:rsidR="005D20F7">
                <w:rPr>
                  <w:sz w:val="16"/>
                  <w:szCs w:val="16"/>
                </w:rPr>
                <w:t xml:space="preserve">Additional species may be added in the future: refer to </w:t>
              </w:r>
              <w:r w:rsidR="005D20F7">
                <w:rPr>
                  <w:sz w:val="16"/>
                  <w:szCs w:val="16"/>
                </w:rPr>
                <w:fldChar w:fldCharType="begin"/>
              </w:r>
              <w:r w:rsidR="005D20F7">
                <w:rPr>
                  <w:sz w:val="16"/>
                  <w:szCs w:val="16"/>
                </w:rPr>
                <w:instrText xml:space="preserve"> HYPERLINK "https://www.streamnet.org/resources/nw-fish/fish-species/" </w:instrText>
              </w:r>
              <w:r w:rsidR="005D20F7">
                <w:rPr>
                  <w:sz w:val="16"/>
                  <w:szCs w:val="16"/>
                </w:rPr>
                <w:fldChar w:fldCharType="separate"/>
              </w:r>
              <w:r w:rsidR="005D20F7" w:rsidRPr="00AA3251">
                <w:rPr>
                  <w:rStyle w:val="Hyperlink"/>
                  <w:sz w:val="16"/>
                  <w:szCs w:val="16"/>
                </w:rPr>
                <w:t>https://www.streamnet.org/resources/nw-fish/fish-species/</w:t>
              </w:r>
              <w:r w:rsidR="005D20F7">
                <w:rPr>
                  <w:sz w:val="16"/>
                  <w:szCs w:val="16"/>
                </w:rPr>
                <w:fldChar w:fldCharType="end"/>
              </w:r>
              <w:r w:rsidR="005D20F7">
                <w:rPr>
                  <w:sz w:val="16"/>
                  <w:szCs w:val="16"/>
                </w:rPr>
                <w:t xml:space="preserve"> for common names.</w:t>
              </w:r>
            </w:ins>
          </w:p>
        </w:tc>
      </w:tr>
      <w:tr w:rsidR="00AC19F8" w:rsidRPr="00B51678" w14:paraId="01F64521" w14:textId="77777777" w:rsidTr="001E63E3">
        <w:trPr>
          <w:cantSplit/>
        </w:trPr>
        <w:tc>
          <w:tcPr>
            <w:tcW w:w="1728" w:type="dxa"/>
            <w:gridSpan w:val="2"/>
            <w:tcMar>
              <w:left w:w="29" w:type="dxa"/>
              <w:right w:w="29" w:type="dxa"/>
            </w:tcMar>
          </w:tcPr>
          <w:p w14:paraId="53A9D14F" w14:textId="77777777" w:rsidR="00AC19F8" w:rsidRPr="00AE2D9E" w:rsidRDefault="00AC19F8" w:rsidP="00AC19F8">
            <w:pPr>
              <w:snapToGrid w:val="0"/>
              <w:rPr>
                <w:b/>
                <w:bCs/>
                <w:color w:val="FF0000"/>
                <w:sz w:val="16"/>
              </w:rPr>
            </w:pPr>
            <w:r w:rsidRPr="00AE2D9E">
              <w:rPr>
                <w:b/>
                <w:bCs/>
                <w:color w:val="FF0000"/>
                <w:sz w:val="16"/>
              </w:rPr>
              <w:t>Run</w:t>
            </w:r>
          </w:p>
        </w:tc>
        <w:tc>
          <w:tcPr>
            <w:tcW w:w="3600" w:type="dxa"/>
            <w:tcMar>
              <w:left w:w="29" w:type="dxa"/>
              <w:right w:w="29" w:type="dxa"/>
            </w:tcMar>
          </w:tcPr>
          <w:p w14:paraId="34CF9C57" w14:textId="77777777" w:rsidR="00AC19F8" w:rsidRPr="00202B00" w:rsidRDefault="00AC19F8" w:rsidP="00AC19F8">
            <w:pPr>
              <w:rPr>
                <w:sz w:val="16"/>
              </w:rPr>
            </w:pPr>
            <w:r>
              <w:rPr>
                <w:sz w:val="16"/>
              </w:rPr>
              <w:t>Run(s) of fish.</w:t>
            </w:r>
          </w:p>
        </w:tc>
        <w:tc>
          <w:tcPr>
            <w:tcW w:w="950" w:type="dxa"/>
            <w:tcMar>
              <w:left w:w="29" w:type="dxa"/>
              <w:right w:w="29" w:type="dxa"/>
            </w:tcMar>
          </w:tcPr>
          <w:p w14:paraId="1BAD8AE0" w14:textId="77777777" w:rsidR="00AC19F8" w:rsidRPr="00AE2D9E" w:rsidRDefault="00AC19F8" w:rsidP="00AC19F8">
            <w:pPr>
              <w:jc w:val="center"/>
              <w:rPr>
                <w:b/>
                <w:bCs/>
                <w:color w:val="FF0000"/>
                <w:sz w:val="16"/>
              </w:rPr>
            </w:pPr>
            <w:r w:rsidRPr="00AE2D9E">
              <w:rPr>
                <w:b/>
                <w:bCs/>
                <w:color w:val="FF0000"/>
                <w:sz w:val="16"/>
              </w:rPr>
              <w:t>Text 20</w:t>
            </w:r>
          </w:p>
        </w:tc>
        <w:tc>
          <w:tcPr>
            <w:tcW w:w="2782" w:type="dxa"/>
          </w:tcPr>
          <w:p w14:paraId="6BB581F9" w14:textId="77777777" w:rsidR="00AC19F8" w:rsidRDefault="00AC19F8" w:rsidP="00AC19F8">
            <w:pPr>
              <w:snapToGrid w:val="0"/>
              <w:rPr>
                <w:sz w:val="16"/>
                <w:szCs w:val="16"/>
              </w:rPr>
            </w:pPr>
            <w:r>
              <w:rPr>
                <w:sz w:val="16"/>
                <w:szCs w:val="16"/>
              </w:rPr>
              <w:t>Enter the name of the run here, even if run name is included in the name of the population.  Entries in this field are not recognized as taxonomic divisions.  Select from the following:</w:t>
            </w:r>
            <w:r w:rsidR="00612FB6">
              <w:rPr>
                <w:sz w:val="16"/>
                <w:szCs w:val="16"/>
              </w:rPr>
              <w:t xml:space="preserve">   [</w:t>
            </w:r>
            <w:r w:rsidRPr="00C73E14">
              <w:rPr>
                <w:i/>
                <w:sz w:val="16"/>
                <w:szCs w:val="16"/>
              </w:rPr>
              <w:t>Do not include comments in brackets.</w:t>
            </w:r>
            <w:r>
              <w:rPr>
                <w:sz w:val="16"/>
                <w:szCs w:val="16"/>
              </w:rPr>
              <w:t>]</w:t>
            </w:r>
          </w:p>
        </w:tc>
        <w:tc>
          <w:tcPr>
            <w:tcW w:w="1508" w:type="dxa"/>
          </w:tcPr>
          <w:p w14:paraId="2D481C0D" w14:textId="77777777" w:rsidR="00AC19F8" w:rsidRDefault="00AC19F8" w:rsidP="000A286A">
            <w:pPr>
              <w:numPr>
                <w:ilvl w:val="0"/>
                <w:numId w:val="11"/>
              </w:numPr>
              <w:snapToGrid w:val="0"/>
              <w:ind w:left="173" w:hanging="144"/>
              <w:rPr>
                <w:sz w:val="16"/>
                <w:szCs w:val="16"/>
              </w:rPr>
            </w:pPr>
            <w:r>
              <w:rPr>
                <w:sz w:val="16"/>
                <w:szCs w:val="16"/>
              </w:rPr>
              <w:t>Spring</w:t>
            </w:r>
          </w:p>
          <w:p w14:paraId="4268FC75" w14:textId="77777777" w:rsidR="00AC19F8" w:rsidRDefault="00AC19F8" w:rsidP="000A286A">
            <w:pPr>
              <w:numPr>
                <w:ilvl w:val="0"/>
                <w:numId w:val="11"/>
              </w:numPr>
              <w:snapToGrid w:val="0"/>
              <w:ind w:left="173" w:hanging="144"/>
              <w:rPr>
                <w:sz w:val="16"/>
                <w:szCs w:val="16"/>
              </w:rPr>
            </w:pPr>
            <w:r>
              <w:rPr>
                <w:sz w:val="16"/>
                <w:szCs w:val="16"/>
              </w:rPr>
              <w:t>Summer</w:t>
            </w:r>
          </w:p>
          <w:p w14:paraId="50A9F742" w14:textId="77777777" w:rsidR="00AC19F8" w:rsidRDefault="00AC19F8" w:rsidP="000A286A">
            <w:pPr>
              <w:numPr>
                <w:ilvl w:val="0"/>
                <w:numId w:val="11"/>
              </w:numPr>
              <w:snapToGrid w:val="0"/>
              <w:ind w:left="173" w:hanging="144"/>
              <w:rPr>
                <w:sz w:val="16"/>
                <w:szCs w:val="16"/>
              </w:rPr>
            </w:pPr>
            <w:r>
              <w:rPr>
                <w:sz w:val="16"/>
                <w:szCs w:val="16"/>
              </w:rPr>
              <w:t>Fall</w:t>
            </w:r>
          </w:p>
          <w:p w14:paraId="237F8841" w14:textId="77777777" w:rsidR="00AC19F8" w:rsidRDefault="00AC19F8" w:rsidP="000A286A">
            <w:pPr>
              <w:numPr>
                <w:ilvl w:val="0"/>
                <w:numId w:val="11"/>
              </w:numPr>
              <w:snapToGrid w:val="0"/>
              <w:ind w:left="173" w:hanging="144"/>
              <w:rPr>
                <w:sz w:val="16"/>
                <w:szCs w:val="16"/>
              </w:rPr>
            </w:pPr>
            <w:r>
              <w:rPr>
                <w:sz w:val="16"/>
                <w:szCs w:val="16"/>
              </w:rPr>
              <w:t>Late fall</w:t>
            </w:r>
          </w:p>
          <w:p w14:paraId="6E9AE0F4" w14:textId="77777777" w:rsidR="00AC19F8" w:rsidRDefault="00AC19F8" w:rsidP="000A286A">
            <w:pPr>
              <w:numPr>
                <w:ilvl w:val="0"/>
                <w:numId w:val="11"/>
              </w:numPr>
              <w:snapToGrid w:val="0"/>
              <w:ind w:left="173" w:hanging="144"/>
              <w:rPr>
                <w:sz w:val="16"/>
                <w:szCs w:val="16"/>
              </w:rPr>
            </w:pPr>
            <w:r>
              <w:rPr>
                <w:sz w:val="16"/>
                <w:szCs w:val="16"/>
              </w:rPr>
              <w:t>Winter</w:t>
            </w:r>
          </w:p>
          <w:p w14:paraId="46B4EB73" w14:textId="77777777" w:rsidR="00AC19F8" w:rsidRPr="000725A0" w:rsidRDefault="00AC19F8" w:rsidP="000A286A">
            <w:pPr>
              <w:numPr>
                <w:ilvl w:val="0"/>
                <w:numId w:val="11"/>
              </w:numPr>
              <w:snapToGrid w:val="0"/>
              <w:ind w:left="173" w:hanging="144"/>
              <w:rPr>
                <w:sz w:val="16"/>
                <w:szCs w:val="16"/>
              </w:rPr>
            </w:pPr>
            <w:r>
              <w:rPr>
                <w:sz w:val="16"/>
                <w:szCs w:val="16"/>
              </w:rPr>
              <w:t>Spring/summer</w:t>
            </w:r>
          </w:p>
        </w:tc>
        <w:tc>
          <w:tcPr>
            <w:tcW w:w="3962" w:type="dxa"/>
            <w:gridSpan w:val="4"/>
          </w:tcPr>
          <w:p w14:paraId="25B96987" w14:textId="77777777" w:rsidR="00AC19F8" w:rsidRDefault="00AC19F8" w:rsidP="000A286A">
            <w:pPr>
              <w:numPr>
                <w:ilvl w:val="0"/>
                <w:numId w:val="11"/>
              </w:numPr>
              <w:snapToGrid w:val="0"/>
              <w:ind w:left="173" w:hanging="144"/>
              <w:rPr>
                <w:sz w:val="16"/>
                <w:szCs w:val="16"/>
              </w:rPr>
            </w:pPr>
            <w:r>
              <w:rPr>
                <w:sz w:val="16"/>
                <w:szCs w:val="16"/>
              </w:rPr>
              <w:t>Both summer &amp; winter</w:t>
            </w:r>
          </w:p>
          <w:p w14:paraId="55123636" w14:textId="77777777" w:rsidR="00AC19F8" w:rsidRDefault="00AC19F8" w:rsidP="000A286A">
            <w:pPr>
              <w:numPr>
                <w:ilvl w:val="0"/>
                <w:numId w:val="11"/>
              </w:numPr>
              <w:snapToGrid w:val="0"/>
              <w:ind w:left="173" w:hanging="144"/>
              <w:rPr>
                <w:sz w:val="16"/>
                <w:szCs w:val="16"/>
              </w:rPr>
            </w:pPr>
            <w:r>
              <w:rPr>
                <w:sz w:val="16"/>
                <w:szCs w:val="16"/>
              </w:rPr>
              <w:t>Early</w:t>
            </w:r>
          </w:p>
          <w:p w14:paraId="36B68B1C" w14:textId="77777777" w:rsidR="00AC19F8" w:rsidRDefault="00AC19F8" w:rsidP="000A286A">
            <w:pPr>
              <w:numPr>
                <w:ilvl w:val="0"/>
                <w:numId w:val="11"/>
              </w:numPr>
              <w:snapToGrid w:val="0"/>
              <w:ind w:left="173" w:hanging="144"/>
              <w:rPr>
                <w:sz w:val="16"/>
                <w:szCs w:val="16"/>
              </w:rPr>
            </w:pPr>
            <w:r>
              <w:rPr>
                <w:sz w:val="16"/>
                <w:szCs w:val="16"/>
              </w:rPr>
              <w:t>Late</w:t>
            </w:r>
          </w:p>
          <w:p w14:paraId="140394AE" w14:textId="77777777" w:rsidR="00BB2E13" w:rsidRPr="008931B4" w:rsidRDefault="00AC19F8" w:rsidP="000A286A">
            <w:pPr>
              <w:numPr>
                <w:ilvl w:val="0"/>
                <w:numId w:val="11"/>
              </w:numPr>
              <w:snapToGrid w:val="0"/>
              <w:ind w:left="173" w:hanging="144"/>
              <w:rPr>
                <w:sz w:val="16"/>
                <w:szCs w:val="16"/>
              </w:rPr>
            </w:pPr>
            <w:r>
              <w:rPr>
                <w:sz w:val="16"/>
                <w:szCs w:val="16"/>
              </w:rPr>
              <w:t>Both early &amp; late</w:t>
            </w:r>
          </w:p>
          <w:p w14:paraId="686B9314" w14:textId="77777777" w:rsidR="00AC19F8" w:rsidRDefault="00AC19F8" w:rsidP="000A286A">
            <w:pPr>
              <w:numPr>
                <w:ilvl w:val="0"/>
                <w:numId w:val="11"/>
              </w:numPr>
              <w:snapToGrid w:val="0"/>
              <w:ind w:left="173" w:hanging="144"/>
              <w:rPr>
                <w:sz w:val="16"/>
                <w:szCs w:val="16"/>
              </w:rPr>
            </w:pPr>
            <w:r w:rsidRPr="000F3F7E">
              <w:rPr>
                <w:sz w:val="16"/>
                <w:szCs w:val="16"/>
              </w:rPr>
              <w:t>N/A   [</w:t>
            </w:r>
            <w:r w:rsidRPr="00C73E14">
              <w:rPr>
                <w:i/>
                <w:sz w:val="16"/>
                <w:szCs w:val="16"/>
              </w:rPr>
              <w:t xml:space="preserve">For species without recognized </w:t>
            </w:r>
            <w:r>
              <w:rPr>
                <w:i/>
                <w:sz w:val="16"/>
                <w:szCs w:val="16"/>
              </w:rPr>
              <w:t>r</w:t>
            </w:r>
            <w:r w:rsidRPr="00C73E14">
              <w:rPr>
                <w:i/>
                <w:sz w:val="16"/>
                <w:szCs w:val="16"/>
              </w:rPr>
              <w:t>uns.  For example, bull trout.</w:t>
            </w:r>
            <w:r w:rsidRPr="000F3F7E">
              <w:rPr>
                <w:sz w:val="16"/>
                <w:szCs w:val="16"/>
              </w:rPr>
              <w:t>]</w:t>
            </w:r>
          </w:p>
        </w:tc>
      </w:tr>
      <w:tr w:rsidR="009F0E8E" w:rsidRPr="00B51678" w14:paraId="79DC0EBD" w14:textId="77777777" w:rsidTr="001E63E3">
        <w:trPr>
          <w:cantSplit/>
        </w:trPr>
        <w:tc>
          <w:tcPr>
            <w:tcW w:w="1728" w:type="dxa"/>
            <w:gridSpan w:val="2"/>
            <w:tcMar>
              <w:left w:w="29" w:type="dxa"/>
              <w:right w:w="29" w:type="dxa"/>
            </w:tcMar>
          </w:tcPr>
          <w:p w14:paraId="5FC6B4D0" w14:textId="77777777" w:rsidR="009F0E8E" w:rsidRPr="00DD4D1E" w:rsidRDefault="009F0E8E" w:rsidP="009F0E8E">
            <w:pPr>
              <w:snapToGrid w:val="0"/>
              <w:rPr>
                <w:bCs/>
                <w:sz w:val="16"/>
                <w:szCs w:val="16"/>
              </w:rPr>
            </w:pPr>
            <w:r>
              <w:rPr>
                <w:bCs/>
                <w:sz w:val="16"/>
                <w:szCs w:val="16"/>
              </w:rPr>
              <w:lastRenderedPageBreak/>
              <w:t>R</w:t>
            </w:r>
            <w:r w:rsidRPr="003D514E">
              <w:rPr>
                <w:bCs/>
                <w:sz w:val="16"/>
                <w:szCs w:val="16"/>
              </w:rPr>
              <w:t>ecoveryDomain</w:t>
            </w:r>
          </w:p>
        </w:tc>
        <w:tc>
          <w:tcPr>
            <w:tcW w:w="3600" w:type="dxa"/>
            <w:tcMar>
              <w:left w:w="29" w:type="dxa"/>
              <w:right w:w="29" w:type="dxa"/>
            </w:tcMar>
          </w:tcPr>
          <w:p w14:paraId="651387BF" w14:textId="77777777" w:rsidR="009F0E8E" w:rsidRDefault="009F0E8E" w:rsidP="009F0E8E">
            <w:pPr>
              <w:snapToGrid w:val="0"/>
              <w:rPr>
                <w:bCs/>
                <w:sz w:val="16"/>
                <w:szCs w:val="16"/>
              </w:rPr>
            </w:pPr>
            <w:r w:rsidRPr="008D49EF">
              <w:rPr>
                <w:bCs/>
                <w:sz w:val="16"/>
                <w:szCs w:val="16"/>
              </w:rPr>
              <w:t xml:space="preserve">Name of the </w:t>
            </w:r>
            <w:r>
              <w:rPr>
                <w:bCs/>
                <w:sz w:val="16"/>
                <w:szCs w:val="16"/>
              </w:rPr>
              <w:t>"r</w:t>
            </w:r>
            <w:r w:rsidRPr="008D49EF">
              <w:rPr>
                <w:bCs/>
                <w:sz w:val="16"/>
                <w:szCs w:val="16"/>
              </w:rPr>
              <w:t xml:space="preserve">ecovery </w:t>
            </w:r>
            <w:r>
              <w:rPr>
                <w:bCs/>
                <w:sz w:val="16"/>
                <w:szCs w:val="16"/>
              </w:rPr>
              <w:t>d</w:t>
            </w:r>
            <w:r w:rsidRPr="008D49EF">
              <w:rPr>
                <w:bCs/>
                <w:sz w:val="16"/>
                <w:szCs w:val="16"/>
              </w:rPr>
              <w:t>omain,</w:t>
            </w:r>
            <w:r>
              <w:rPr>
                <w:bCs/>
                <w:sz w:val="16"/>
                <w:szCs w:val="16"/>
              </w:rPr>
              <w:t>"</w:t>
            </w:r>
            <w:r w:rsidRPr="008D49EF">
              <w:rPr>
                <w:bCs/>
                <w:sz w:val="16"/>
                <w:szCs w:val="16"/>
              </w:rPr>
              <w:t xml:space="preserve"> as defined by </w:t>
            </w:r>
            <w:r>
              <w:rPr>
                <w:bCs/>
                <w:sz w:val="16"/>
                <w:szCs w:val="16"/>
              </w:rPr>
              <w:t>the NMFS Northwest Region</w:t>
            </w:r>
            <w:r w:rsidRPr="008D49EF">
              <w:rPr>
                <w:bCs/>
                <w:sz w:val="16"/>
                <w:szCs w:val="16"/>
              </w:rPr>
              <w:t>, in which the population falls</w:t>
            </w:r>
            <w:r>
              <w:rPr>
                <w:bCs/>
                <w:sz w:val="16"/>
                <w:szCs w:val="16"/>
              </w:rPr>
              <w:t xml:space="preserve"> geographically.</w:t>
            </w:r>
          </w:p>
        </w:tc>
        <w:tc>
          <w:tcPr>
            <w:tcW w:w="950" w:type="dxa"/>
            <w:tcMar>
              <w:left w:w="29" w:type="dxa"/>
              <w:right w:w="29" w:type="dxa"/>
            </w:tcMar>
          </w:tcPr>
          <w:p w14:paraId="394BA8B7" w14:textId="77777777" w:rsidR="009F0E8E" w:rsidRPr="00B53E29" w:rsidRDefault="009F0E8E" w:rsidP="009F0E8E">
            <w:pPr>
              <w:snapToGrid w:val="0"/>
              <w:jc w:val="center"/>
              <w:rPr>
                <w:bCs/>
                <w:sz w:val="16"/>
                <w:szCs w:val="16"/>
              </w:rPr>
            </w:pPr>
            <w:r w:rsidRPr="00B53E29">
              <w:rPr>
                <w:bCs/>
                <w:sz w:val="16"/>
                <w:szCs w:val="16"/>
              </w:rPr>
              <w:t>Text 255</w:t>
            </w:r>
          </w:p>
        </w:tc>
        <w:tc>
          <w:tcPr>
            <w:tcW w:w="2782" w:type="dxa"/>
          </w:tcPr>
          <w:p w14:paraId="269457C3" w14:textId="77777777" w:rsidR="009F0E8E" w:rsidRDefault="009F0E8E" w:rsidP="009F0E8E">
            <w:pPr>
              <w:snapToGrid w:val="0"/>
              <w:rPr>
                <w:sz w:val="16"/>
                <w:szCs w:val="16"/>
              </w:rPr>
            </w:pPr>
            <w:r>
              <w:rPr>
                <w:sz w:val="16"/>
                <w:szCs w:val="16"/>
              </w:rPr>
              <w:t>Five recovery domains have been defined by NMFS in Washington, Oregon, and Idaho.  Select the appropriate one from this list:</w:t>
            </w:r>
          </w:p>
        </w:tc>
        <w:tc>
          <w:tcPr>
            <w:tcW w:w="2748" w:type="dxa"/>
            <w:gridSpan w:val="3"/>
          </w:tcPr>
          <w:p w14:paraId="23F7A12B" w14:textId="77777777" w:rsidR="009F0E8E" w:rsidRDefault="009F0E8E" w:rsidP="000A286A">
            <w:pPr>
              <w:numPr>
                <w:ilvl w:val="0"/>
                <w:numId w:val="10"/>
              </w:numPr>
              <w:snapToGrid w:val="0"/>
              <w:ind w:left="173" w:hanging="144"/>
              <w:rPr>
                <w:sz w:val="16"/>
                <w:szCs w:val="16"/>
              </w:rPr>
            </w:pPr>
            <w:r>
              <w:rPr>
                <w:sz w:val="16"/>
                <w:szCs w:val="16"/>
              </w:rPr>
              <w:t>Puget Sound</w:t>
            </w:r>
          </w:p>
          <w:p w14:paraId="6DEEB37A" w14:textId="77777777" w:rsidR="009F0E8E" w:rsidRDefault="009F0E8E" w:rsidP="000A286A">
            <w:pPr>
              <w:numPr>
                <w:ilvl w:val="0"/>
                <w:numId w:val="10"/>
              </w:numPr>
              <w:snapToGrid w:val="0"/>
              <w:ind w:left="173" w:hanging="144"/>
              <w:rPr>
                <w:sz w:val="16"/>
                <w:szCs w:val="16"/>
              </w:rPr>
            </w:pPr>
            <w:r>
              <w:rPr>
                <w:sz w:val="16"/>
                <w:szCs w:val="16"/>
              </w:rPr>
              <w:t>Willamette/Lower Columbia</w:t>
            </w:r>
          </w:p>
          <w:p w14:paraId="79684CBF" w14:textId="77777777" w:rsidR="009F0E8E" w:rsidRDefault="009F0E8E" w:rsidP="000A286A">
            <w:pPr>
              <w:numPr>
                <w:ilvl w:val="0"/>
                <w:numId w:val="10"/>
              </w:numPr>
              <w:snapToGrid w:val="0"/>
              <w:ind w:left="173" w:hanging="144"/>
              <w:rPr>
                <w:sz w:val="16"/>
                <w:szCs w:val="16"/>
              </w:rPr>
            </w:pPr>
            <w:r>
              <w:rPr>
                <w:sz w:val="16"/>
                <w:szCs w:val="16"/>
              </w:rPr>
              <w:t>Interior Columbia</w:t>
            </w:r>
          </w:p>
          <w:p w14:paraId="31553E4A" w14:textId="77777777" w:rsidR="009F0E8E" w:rsidRDefault="009F0E8E" w:rsidP="000A286A">
            <w:pPr>
              <w:numPr>
                <w:ilvl w:val="0"/>
                <w:numId w:val="10"/>
              </w:numPr>
              <w:snapToGrid w:val="0"/>
              <w:ind w:left="173" w:hanging="144"/>
              <w:rPr>
                <w:sz w:val="16"/>
                <w:szCs w:val="16"/>
              </w:rPr>
            </w:pPr>
            <w:r>
              <w:rPr>
                <w:sz w:val="16"/>
                <w:szCs w:val="16"/>
              </w:rPr>
              <w:t>Oregon Coast</w:t>
            </w:r>
          </w:p>
          <w:p w14:paraId="2E435CF3" w14:textId="77777777" w:rsidR="009F0E8E" w:rsidRDefault="009F0E8E" w:rsidP="000A286A">
            <w:pPr>
              <w:numPr>
                <w:ilvl w:val="0"/>
                <w:numId w:val="10"/>
              </w:numPr>
              <w:snapToGrid w:val="0"/>
              <w:ind w:left="173" w:hanging="144"/>
              <w:rPr>
                <w:sz w:val="16"/>
                <w:szCs w:val="16"/>
              </w:rPr>
            </w:pPr>
            <w:r>
              <w:rPr>
                <w:sz w:val="16"/>
                <w:szCs w:val="16"/>
              </w:rPr>
              <w:t>Southern Oregon/Northern California Coast</w:t>
            </w:r>
          </w:p>
        </w:tc>
        <w:tc>
          <w:tcPr>
            <w:tcW w:w="2722" w:type="dxa"/>
            <w:gridSpan w:val="2"/>
          </w:tcPr>
          <w:p w14:paraId="6951955D" w14:textId="77777777" w:rsidR="009F0E8E" w:rsidRPr="003D514E" w:rsidRDefault="009F0E8E" w:rsidP="009F0E8E">
            <w:pPr>
              <w:snapToGrid w:val="0"/>
              <w:rPr>
                <w:sz w:val="16"/>
                <w:szCs w:val="16"/>
              </w:rPr>
            </w:pPr>
            <w:r>
              <w:rPr>
                <w:sz w:val="16"/>
                <w:szCs w:val="16"/>
              </w:rPr>
              <w:t>Further information about recovery domains can be found at</w:t>
            </w:r>
            <w:r w:rsidR="00352B7B">
              <w:rPr>
                <w:sz w:val="16"/>
                <w:szCs w:val="16"/>
              </w:rPr>
              <w:t xml:space="preserve"> </w:t>
            </w:r>
            <w:hyperlink r:id="rId26" w:history="1">
              <w:r w:rsidR="00352B7B" w:rsidRPr="00747B4C">
                <w:rPr>
                  <w:rStyle w:val="Hyperlink"/>
                  <w:sz w:val="16"/>
                  <w:szCs w:val="16"/>
                </w:rPr>
                <w:t>https://web.archive.org/web/20161215214935/http://www.nwfsc.noaa.gov/trt/</w:t>
              </w:r>
            </w:hyperlink>
            <w:r w:rsidR="00352B7B">
              <w:rPr>
                <w:sz w:val="16"/>
                <w:szCs w:val="16"/>
              </w:rPr>
              <w:t>.</w:t>
            </w:r>
          </w:p>
        </w:tc>
      </w:tr>
      <w:tr w:rsidR="000C7C8D" w:rsidRPr="00B51678" w14:paraId="178BA409" w14:textId="77777777" w:rsidTr="001E63E3">
        <w:trPr>
          <w:cantSplit/>
        </w:trPr>
        <w:tc>
          <w:tcPr>
            <w:tcW w:w="1728" w:type="dxa"/>
            <w:gridSpan w:val="2"/>
            <w:tcMar>
              <w:left w:w="29" w:type="dxa"/>
              <w:right w:w="29" w:type="dxa"/>
            </w:tcMar>
          </w:tcPr>
          <w:p w14:paraId="0A2E4F77" w14:textId="77777777" w:rsidR="000C7C8D" w:rsidRPr="00DD4D1E" w:rsidRDefault="000C7C8D" w:rsidP="000C7C8D">
            <w:pPr>
              <w:snapToGrid w:val="0"/>
              <w:rPr>
                <w:bCs/>
                <w:sz w:val="16"/>
                <w:szCs w:val="16"/>
              </w:rPr>
            </w:pPr>
            <w:r>
              <w:rPr>
                <w:bCs/>
                <w:sz w:val="16"/>
                <w:szCs w:val="16"/>
              </w:rPr>
              <w:t>ESU_DPS</w:t>
            </w:r>
          </w:p>
        </w:tc>
        <w:tc>
          <w:tcPr>
            <w:tcW w:w="3600" w:type="dxa"/>
            <w:tcMar>
              <w:left w:w="29" w:type="dxa"/>
              <w:right w:w="29" w:type="dxa"/>
            </w:tcMar>
          </w:tcPr>
          <w:p w14:paraId="2DAB43CD" w14:textId="77777777" w:rsidR="000C7C8D" w:rsidRPr="00E72D25" w:rsidRDefault="000C7C8D" w:rsidP="000C7C8D">
            <w:pPr>
              <w:snapToGrid w:val="0"/>
              <w:rPr>
                <w:bCs/>
                <w:sz w:val="16"/>
                <w:szCs w:val="16"/>
              </w:rPr>
            </w:pPr>
            <w:r>
              <w:rPr>
                <w:bCs/>
                <w:sz w:val="16"/>
                <w:szCs w:val="16"/>
              </w:rPr>
              <w:t>For populations listed under the federal ESA, this is the n</w:t>
            </w:r>
            <w:r w:rsidRPr="00E72D25">
              <w:rPr>
                <w:bCs/>
                <w:sz w:val="16"/>
                <w:szCs w:val="16"/>
              </w:rPr>
              <w:t xml:space="preserve">ame of </w:t>
            </w:r>
            <w:r>
              <w:rPr>
                <w:bCs/>
                <w:sz w:val="16"/>
                <w:szCs w:val="16"/>
              </w:rPr>
              <w:t>a</w:t>
            </w:r>
            <w:r w:rsidRPr="00E72D25">
              <w:rPr>
                <w:bCs/>
                <w:sz w:val="16"/>
                <w:szCs w:val="16"/>
              </w:rPr>
              <w:t xml:space="preserve"> </w:t>
            </w:r>
            <w:r>
              <w:rPr>
                <w:bCs/>
                <w:sz w:val="16"/>
                <w:szCs w:val="16"/>
              </w:rPr>
              <w:t>defined Evolutionarily Significant Unit (ESU) or Distinct Population Segment (DPS) as defined by NMFS Northwest Region or by USFWS.  For non-listed populations this is the DPS or other name.</w:t>
            </w:r>
          </w:p>
        </w:tc>
        <w:tc>
          <w:tcPr>
            <w:tcW w:w="950" w:type="dxa"/>
            <w:tcMar>
              <w:left w:w="29" w:type="dxa"/>
              <w:right w:w="29" w:type="dxa"/>
            </w:tcMar>
          </w:tcPr>
          <w:p w14:paraId="1E54D276" w14:textId="77777777" w:rsidR="000C7C8D" w:rsidRPr="00B53E29" w:rsidRDefault="000C7C8D" w:rsidP="000C7C8D">
            <w:pPr>
              <w:snapToGrid w:val="0"/>
              <w:jc w:val="center"/>
              <w:rPr>
                <w:sz w:val="16"/>
                <w:szCs w:val="16"/>
              </w:rPr>
            </w:pPr>
            <w:r w:rsidRPr="00B53E29">
              <w:rPr>
                <w:bCs/>
                <w:sz w:val="16"/>
                <w:szCs w:val="16"/>
              </w:rPr>
              <w:t>Text 255</w:t>
            </w:r>
          </w:p>
        </w:tc>
        <w:tc>
          <w:tcPr>
            <w:tcW w:w="8213" w:type="dxa"/>
            <w:gridSpan w:val="6"/>
          </w:tcPr>
          <w:p w14:paraId="371ABB2E" w14:textId="77777777" w:rsidR="000C7C8D" w:rsidRPr="00E72D25" w:rsidRDefault="000C7C8D" w:rsidP="000C7C8D">
            <w:pPr>
              <w:snapToGrid w:val="0"/>
              <w:rPr>
                <w:sz w:val="16"/>
                <w:szCs w:val="16"/>
              </w:rPr>
            </w:pPr>
            <w:r>
              <w:rPr>
                <w:sz w:val="16"/>
                <w:szCs w:val="16"/>
              </w:rPr>
              <w:t>Enter the name of the ESU or DPS here.  Entries in this field are taxonomic divisions defined by NMFS or USFWS, and may be at the species, subspecies, or finer scale.  ESUs of salmon north of California are listed at</w:t>
            </w:r>
            <w:r w:rsidR="00837F3E">
              <w:rPr>
                <w:sz w:val="16"/>
                <w:szCs w:val="16"/>
              </w:rPr>
              <w:t xml:space="preserve"> </w:t>
            </w:r>
            <w:hyperlink r:id="rId27" w:history="1">
              <w:r w:rsidR="00837F3E" w:rsidRPr="00747B4C">
                <w:rPr>
                  <w:rStyle w:val="Hyperlink"/>
                  <w:sz w:val="16"/>
                  <w:szCs w:val="16"/>
                </w:rPr>
                <w:t>https://web.archive.org/web/20161215214935/http://www.nwfsc.noaa.gov/trt/</w:t>
              </w:r>
            </w:hyperlink>
            <w:r w:rsidR="00837F3E">
              <w:rPr>
                <w:sz w:val="16"/>
                <w:szCs w:val="16"/>
              </w:rPr>
              <w:t>.</w:t>
            </w:r>
          </w:p>
        </w:tc>
      </w:tr>
      <w:tr w:rsidR="000C7C8D" w:rsidRPr="00B51678" w14:paraId="153CDB5F" w14:textId="77777777" w:rsidTr="001E63E3">
        <w:trPr>
          <w:cantSplit/>
        </w:trPr>
        <w:tc>
          <w:tcPr>
            <w:tcW w:w="1728" w:type="dxa"/>
            <w:gridSpan w:val="2"/>
            <w:tcMar>
              <w:left w:w="29" w:type="dxa"/>
              <w:right w:w="29" w:type="dxa"/>
            </w:tcMar>
          </w:tcPr>
          <w:p w14:paraId="6320BC51" w14:textId="77777777" w:rsidR="000C7C8D" w:rsidRPr="00DD4D1E" w:rsidRDefault="000C7C8D" w:rsidP="000C7C8D">
            <w:pPr>
              <w:snapToGrid w:val="0"/>
              <w:rPr>
                <w:bCs/>
                <w:sz w:val="16"/>
                <w:szCs w:val="16"/>
              </w:rPr>
            </w:pPr>
            <w:r>
              <w:rPr>
                <w:bCs/>
                <w:sz w:val="16"/>
                <w:szCs w:val="16"/>
              </w:rPr>
              <w:t>M</w:t>
            </w:r>
            <w:r w:rsidRPr="003D514E">
              <w:rPr>
                <w:bCs/>
                <w:sz w:val="16"/>
                <w:szCs w:val="16"/>
              </w:rPr>
              <w:t>ajorPopGroup</w:t>
            </w:r>
          </w:p>
        </w:tc>
        <w:tc>
          <w:tcPr>
            <w:tcW w:w="3600" w:type="dxa"/>
            <w:tcMar>
              <w:left w:w="29" w:type="dxa"/>
              <w:right w:w="29" w:type="dxa"/>
            </w:tcMar>
          </w:tcPr>
          <w:p w14:paraId="79E56177" w14:textId="77777777" w:rsidR="000C7C8D" w:rsidRDefault="000C7C8D" w:rsidP="000C7C8D">
            <w:pPr>
              <w:snapToGrid w:val="0"/>
              <w:rPr>
                <w:bCs/>
                <w:sz w:val="16"/>
                <w:szCs w:val="16"/>
              </w:rPr>
            </w:pPr>
            <w:r w:rsidRPr="008D49EF">
              <w:rPr>
                <w:bCs/>
                <w:sz w:val="16"/>
                <w:szCs w:val="16"/>
              </w:rPr>
              <w:t xml:space="preserve">Name of </w:t>
            </w:r>
            <w:r>
              <w:rPr>
                <w:bCs/>
                <w:sz w:val="16"/>
                <w:szCs w:val="16"/>
              </w:rPr>
              <w:t>"m</w:t>
            </w:r>
            <w:r w:rsidRPr="008D49EF">
              <w:rPr>
                <w:bCs/>
                <w:sz w:val="16"/>
                <w:szCs w:val="16"/>
              </w:rPr>
              <w:t xml:space="preserve">ajor </w:t>
            </w:r>
            <w:r>
              <w:rPr>
                <w:bCs/>
                <w:sz w:val="16"/>
                <w:szCs w:val="16"/>
              </w:rPr>
              <w:t>p</w:t>
            </w:r>
            <w:r w:rsidRPr="008D49EF">
              <w:rPr>
                <w:bCs/>
                <w:sz w:val="16"/>
                <w:szCs w:val="16"/>
              </w:rPr>
              <w:t xml:space="preserve">opulation </w:t>
            </w:r>
            <w:r>
              <w:rPr>
                <w:bCs/>
                <w:sz w:val="16"/>
                <w:szCs w:val="16"/>
              </w:rPr>
              <w:t>g</w:t>
            </w:r>
            <w:r w:rsidRPr="008D49EF">
              <w:rPr>
                <w:bCs/>
                <w:sz w:val="16"/>
                <w:szCs w:val="16"/>
              </w:rPr>
              <w:t>roup</w:t>
            </w:r>
            <w:r>
              <w:rPr>
                <w:bCs/>
                <w:sz w:val="16"/>
                <w:szCs w:val="16"/>
              </w:rPr>
              <w:t>" (MPG)</w:t>
            </w:r>
            <w:r w:rsidRPr="008D49EF">
              <w:rPr>
                <w:bCs/>
                <w:sz w:val="16"/>
                <w:szCs w:val="16"/>
              </w:rPr>
              <w:t xml:space="preserve"> </w:t>
            </w:r>
            <w:r w:rsidRPr="00F23294">
              <w:rPr>
                <w:bCs/>
                <w:sz w:val="16"/>
                <w:szCs w:val="16"/>
              </w:rPr>
              <w:t>or “stratum”</w:t>
            </w:r>
            <w:r>
              <w:rPr>
                <w:bCs/>
                <w:sz w:val="16"/>
                <w:szCs w:val="16"/>
              </w:rPr>
              <w:t xml:space="preserve"> </w:t>
            </w:r>
            <w:r w:rsidRPr="008D49EF">
              <w:rPr>
                <w:bCs/>
                <w:sz w:val="16"/>
                <w:szCs w:val="16"/>
              </w:rPr>
              <w:t xml:space="preserve">as defined by </w:t>
            </w:r>
            <w:r>
              <w:rPr>
                <w:bCs/>
                <w:sz w:val="16"/>
                <w:szCs w:val="16"/>
              </w:rPr>
              <w:t>the NMFS Northwest Region</w:t>
            </w:r>
            <w:r w:rsidRPr="008D49EF">
              <w:rPr>
                <w:bCs/>
                <w:sz w:val="16"/>
                <w:szCs w:val="16"/>
              </w:rPr>
              <w:t>, in which the popula</w:t>
            </w:r>
            <w:r>
              <w:rPr>
                <w:bCs/>
                <w:sz w:val="16"/>
                <w:szCs w:val="16"/>
              </w:rPr>
              <w:t>t</w:t>
            </w:r>
            <w:r w:rsidRPr="008D49EF">
              <w:rPr>
                <w:bCs/>
                <w:sz w:val="16"/>
                <w:szCs w:val="16"/>
              </w:rPr>
              <w:t>ion falls</w:t>
            </w:r>
            <w:r>
              <w:rPr>
                <w:bCs/>
                <w:sz w:val="16"/>
                <w:szCs w:val="16"/>
              </w:rPr>
              <w:t>.</w:t>
            </w:r>
          </w:p>
        </w:tc>
        <w:tc>
          <w:tcPr>
            <w:tcW w:w="950" w:type="dxa"/>
            <w:tcMar>
              <w:left w:w="29" w:type="dxa"/>
              <w:right w:w="29" w:type="dxa"/>
            </w:tcMar>
          </w:tcPr>
          <w:p w14:paraId="6FD8FD9A" w14:textId="77777777" w:rsidR="000C7C8D" w:rsidRPr="00B53E29" w:rsidRDefault="000C7C8D" w:rsidP="000C7C8D">
            <w:pPr>
              <w:snapToGrid w:val="0"/>
              <w:jc w:val="center"/>
              <w:rPr>
                <w:bCs/>
                <w:sz w:val="16"/>
                <w:szCs w:val="16"/>
              </w:rPr>
            </w:pPr>
            <w:r w:rsidRPr="00B53E29">
              <w:rPr>
                <w:bCs/>
                <w:sz w:val="16"/>
                <w:szCs w:val="16"/>
              </w:rPr>
              <w:t>Text 255</w:t>
            </w:r>
          </w:p>
        </w:tc>
        <w:tc>
          <w:tcPr>
            <w:tcW w:w="8213" w:type="dxa"/>
            <w:gridSpan w:val="6"/>
          </w:tcPr>
          <w:p w14:paraId="7285E205" w14:textId="5E5B27B5" w:rsidR="000C7C8D" w:rsidRDefault="000C7C8D" w:rsidP="000C7C8D">
            <w:pPr>
              <w:snapToGrid w:val="0"/>
              <w:rPr>
                <w:sz w:val="16"/>
                <w:szCs w:val="16"/>
              </w:rPr>
            </w:pPr>
            <w:r>
              <w:rPr>
                <w:sz w:val="16"/>
                <w:szCs w:val="16"/>
              </w:rPr>
              <w:t>The term "stratum" is used in the Willamette/Lower Columbia Recovery Domain, while "major population group" is used in other areas.  The term "stratum" includes life history considerations as well as geographic criteria, while MPGs are defined geographically.</w:t>
            </w:r>
            <w:del w:id="2483" w:author="Mike Banach" w:date="2024-04-11T14:48:00Z">
              <w:r w:rsidDel="005574E7">
                <w:rPr>
                  <w:sz w:val="16"/>
                  <w:szCs w:val="16"/>
                </w:rPr>
                <w:delText xml:space="preserve">  See </w:delText>
              </w:r>
              <w:r w:rsidR="009F0404" w:rsidDel="005574E7">
                <w:fldChar w:fldCharType="begin"/>
              </w:r>
              <w:r w:rsidR="009F0404" w:rsidDel="005574E7">
                <w:delInstrText xml:space="preserve"> HYPERLINK \l "_Appendix_E.__1" </w:delInstrText>
              </w:r>
              <w:r w:rsidR="009F0404" w:rsidDel="005574E7">
                <w:fldChar w:fldCharType="separate"/>
              </w:r>
              <w:r w:rsidRPr="000C4373" w:rsidDel="005574E7">
                <w:rPr>
                  <w:rStyle w:val="Hyperlink"/>
                  <w:sz w:val="16"/>
                  <w:szCs w:val="16"/>
                </w:rPr>
                <w:delText xml:space="preserve">Appendix </w:delText>
              </w:r>
              <w:r w:rsidDel="005574E7">
                <w:rPr>
                  <w:rStyle w:val="Hyperlink"/>
                  <w:sz w:val="16"/>
                  <w:szCs w:val="16"/>
                </w:rPr>
                <w:delText>C</w:delText>
              </w:r>
              <w:r w:rsidR="009F0404" w:rsidDel="005574E7">
                <w:rPr>
                  <w:rStyle w:val="Hyperlink"/>
                  <w:sz w:val="16"/>
                  <w:szCs w:val="16"/>
                </w:rPr>
                <w:fldChar w:fldCharType="end"/>
              </w:r>
              <w:r w:rsidDel="005574E7">
                <w:rPr>
                  <w:sz w:val="16"/>
                  <w:szCs w:val="16"/>
                </w:rPr>
                <w:delText xml:space="preserve"> for the list of MPGs / strata.</w:delText>
              </w:r>
            </w:del>
          </w:p>
        </w:tc>
      </w:tr>
      <w:tr w:rsidR="000C7C8D" w:rsidRPr="00B51678" w14:paraId="7430D3C9" w14:textId="77777777" w:rsidTr="001E63E3">
        <w:trPr>
          <w:gridBefore w:val="1"/>
          <w:gridAfter w:val="1"/>
          <w:wBefore w:w="8" w:type="dxa"/>
          <w:wAfter w:w="230" w:type="dxa"/>
          <w:cantSplit/>
        </w:trPr>
        <w:tc>
          <w:tcPr>
            <w:tcW w:w="1728" w:type="dxa"/>
            <w:tcMar>
              <w:left w:w="29" w:type="dxa"/>
              <w:right w:w="29" w:type="dxa"/>
            </w:tcMar>
          </w:tcPr>
          <w:p w14:paraId="5AB8813C" w14:textId="0F9CD2A4" w:rsidR="000C7C8D" w:rsidRPr="00DD4D1E" w:rsidRDefault="000C7C8D" w:rsidP="000C7C8D">
            <w:pPr>
              <w:snapToGrid w:val="0"/>
              <w:rPr>
                <w:bCs/>
                <w:sz w:val="16"/>
                <w:szCs w:val="16"/>
              </w:rPr>
            </w:pPr>
            <w:del w:id="2484" w:author="Mike Banach" w:date="2022-04-19T14:09:00Z">
              <w:r w:rsidDel="00DD6A35">
                <w:rPr>
                  <w:bCs/>
                  <w:sz w:val="16"/>
                  <w:szCs w:val="16"/>
                </w:rPr>
                <w:delText>CBFWAp</w:delText>
              </w:r>
              <w:r w:rsidRPr="003D514E" w:rsidDel="00DD6A35">
                <w:rPr>
                  <w:bCs/>
                  <w:sz w:val="16"/>
                  <w:szCs w:val="16"/>
                </w:rPr>
                <w:delText>opName</w:delText>
              </w:r>
            </w:del>
          </w:p>
        </w:tc>
        <w:tc>
          <w:tcPr>
            <w:tcW w:w="3600" w:type="dxa"/>
            <w:tcMar>
              <w:left w:w="29" w:type="dxa"/>
              <w:right w:w="29" w:type="dxa"/>
            </w:tcMar>
          </w:tcPr>
          <w:p w14:paraId="7342BDB3" w14:textId="6B8052DA" w:rsidR="000C7C8D" w:rsidRPr="00E72D25" w:rsidRDefault="000C7C8D" w:rsidP="000C7C8D">
            <w:pPr>
              <w:snapToGrid w:val="0"/>
              <w:rPr>
                <w:bCs/>
                <w:sz w:val="16"/>
                <w:szCs w:val="16"/>
              </w:rPr>
            </w:pPr>
            <w:del w:id="2485" w:author="Mike Banach" w:date="2022-04-19T14:09:00Z">
              <w:r w:rsidDel="00DD6A35">
                <w:rPr>
                  <w:bCs/>
                  <w:sz w:val="16"/>
                  <w:szCs w:val="16"/>
                </w:rPr>
                <w:delText>Population name as defined by CBFWA for subbasin planning purposes, from subbasin plans and agencies.</w:delText>
              </w:r>
            </w:del>
          </w:p>
        </w:tc>
        <w:tc>
          <w:tcPr>
            <w:tcW w:w="950" w:type="dxa"/>
            <w:tcMar>
              <w:left w:w="29" w:type="dxa"/>
              <w:right w:w="29" w:type="dxa"/>
            </w:tcMar>
          </w:tcPr>
          <w:p w14:paraId="6274733D" w14:textId="7508D3FF" w:rsidR="000C7C8D" w:rsidRPr="00B53E29" w:rsidRDefault="000C7C8D" w:rsidP="000C7C8D">
            <w:pPr>
              <w:snapToGrid w:val="0"/>
              <w:jc w:val="center"/>
              <w:rPr>
                <w:bCs/>
                <w:sz w:val="16"/>
                <w:szCs w:val="16"/>
              </w:rPr>
            </w:pPr>
            <w:del w:id="2486" w:author="Mike Banach" w:date="2022-04-19T14:09:00Z">
              <w:r w:rsidRPr="00B53E29" w:rsidDel="00DD6A35">
                <w:rPr>
                  <w:bCs/>
                  <w:sz w:val="16"/>
                  <w:szCs w:val="16"/>
                </w:rPr>
                <w:delText>Text 255</w:delText>
              </w:r>
            </w:del>
          </w:p>
        </w:tc>
        <w:tc>
          <w:tcPr>
            <w:tcW w:w="7982" w:type="dxa"/>
            <w:gridSpan w:val="5"/>
          </w:tcPr>
          <w:p w14:paraId="2875C4B4" w14:textId="72263032" w:rsidR="000C7C8D" w:rsidRPr="005F315A" w:rsidDel="00DD6A35" w:rsidRDefault="000C7C8D" w:rsidP="000C7C8D">
            <w:pPr>
              <w:snapToGrid w:val="0"/>
              <w:rPr>
                <w:del w:id="2487" w:author="Mike Banach" w:date="2022-04-19T14:09:00Z"/>
                <w:sz w:val="16"/>
                <w:szCs w:val="16"/>
              </w:rPr>
            </w:pPr>
            <w:del w:id="2488" w:author="Mike Banach" w:date="2022-04-19T14:09:00Z">
              <w:r w:rsidRPr="00EB1F22" w:rsidDel="00DD6A35">
                <w:rPr>
                  <w:sz w:val="16"/>
                  <w:szCs w:val="16"/>
                </w:rPr>
                <w:delText>This may include non-listed populations</w:delText>
              </w:r>
              <w:r w:rsidDel="00DD6A35">
                <w:rPr>
                  <w:sz w:val="16"/>
                  <w:szCs w:val="16"/>
                </w:rPr>
                <w:delText>, or</w:delText>
              </w:r>
              <w:r w:rsidRPr="00EB1F22" w:rsidDel="00DD6A35">
                <w:rPr>
                  <w:sz w:val="16"/>
                  <w:szCs w:val="16"/>
                </w:rPr>
                <w:delText xml:space="preserve"> cases where </w:delText>
              </w:r>
              <w:r w:rsidDel="00DD6A35">
                <w:rPr>
                  <w:sz w:val="16"/>
                  <w:szCs w:val="16"/>
                </w:rPr>
                <w:delText xml:space="preserve">geographic </w:delText>
              </w:r>
              <w:r w:rsidRPr="00EB1F22" w:rsidDel="00DD6A35">
                <w:rPr>
                  <w:sz w:val="16"/>
                  <w:szCs w:val="16"/>
                </w:rPr>
                <w:delText>area</w:delText>
              </w:r>
              <w:r w:rsidDel="00DD6A35">
                <w:rPr>
                  <w:sz w:val="16"/>
                  <w:szCs w:val="16"/>
                </w:rPr>
                <w:delText xml:space="preserve"> </w:delText>
              </w:r>
              <w:r w:rsidRPr="00EB1F22" w:rsidDel="00DD6A35">
                <w:rPr>
                  <w:sz w:val="16"/>
                  <w:szCs w:val="16"/>
                </w:rPr>
                <w:delText xml:space="preserve">does not </w:delText>
              </w:r>
              <w:r w:rsidDel="00DD6A35">
                <w:rPr>
                  <w:sz w:val="16"/>
                  <w:szCs w:val="16"/>
                </w:rPr>
                <w:delText xml:space="preserve">match a </w:delText>
              </w:r>
              <w:r w:rsidRPr="00EB1F22" w:rsidDel="00DD6A35">
                <w:rPr>
                  <w:sz w:val="16"/>
                  <w:szCs w:val="16"/>
                </w:rPr>
                <w:delText>defined</w:delText>
              </w:r>
              <w:r w:rsidDel="00DD6A35">
                <w:rPr>
                  <w:sz w:val="16"/>
                  <w:szCs w:val="16"/>
                </w:rPr>
                <w:delText xml:space="preserve"> </w:delText>
              </w:r>
              <w:r w:rsidRPr="00EB1F22" w:rsidDel="00DD6A35">
                <w:rPr>
                  <w:sz w:val="16"/>
                  <w:szCs w:val="16"/>
                </w:rPr>
                <w:delText xml:space="preserve">population of </w:delText>
              </w:r>
              <w:r w:rsidDel="00DD6A35">
                <w:rPr>
                  <w:sz w:val="16"/>
                  <w:szCs w:val="16"/>
                </w:rPr>
                <w:delText xml:space="preserve">a </w:delText>
              </w:r>
              <w:r w:rsidRPr="00EB1F22" w:rsidDel="00DD6A35">
                <w:rPr>
                  <w:sz w:val="16"/>
                  <w:szCs w:val="16"/>
                </w:rPr>
                <w:delText>listed species.</w:delText>
              </w:r>
              <w:r w:rsidDel="00DD6A35">
                <w:rPr>
                  <w:sz w:val="16"/>
                  <w:szCs w:val="16"/>
                </w:rPr>
                <w:delText xml:space="preserve"> </w:delText>
              </w:r>
              <w:r w:rsidRPr="00EB1F22" w:rsidDel="00DD6A35">
                <w:rPr>
                  <w:sz w:val="16"/>
                  <w:szCs w:val="16"/>
                </w:rPr>
                <w:delText xml:space="preserve"> </w:delText>
              </w:r>
              <w:r w:rsidDel="00DD6A35">
                <w:rPr>
                  <w:sz w:val="16"/>
                  <w:szCs w:val="16"/>
                </w:rPr>
                <w:delText xml:space="preserve">See </w:delText>
              </w:r>
              <w:r w:rsidR="005C6FBA" w:rsidDel="00DD6A35">
                <w:fldChar w:fldCharType="begin"/>
              </w:r>
              <w:r w:rsidR="005C6FBA" w:rsidDel="00DD6A35">
                <w:delInstrText xml:space="preserve"> HYPERLINK \l "_Appendix_D.__1" </w:delInstrText>
              </w:r>
              <w:r w:rsidR="005C6FBA" w:rsidDel="00DD6A35">
                <w:fldChar w:fldCharType="separate"/>
              </w:r>
              <w:r w:rsidRPr="00320010" w:rsidDel="00DD6A35">
                <w:rPr>
                  <w:rStyle w:val="Hyperlink"/>
                  <w:sz w:val="16"/>
                  <w:szCs w:val="16"/>
                </w:rPr>
                <w:delText>Appendix D</w:delText>
              </w:r>
              <w:r w:rsidR="005C6FBA" w:rsidDel="00DD6A35">
                <w:rPr>
                  <w:rStyle w:val="Hyperlink"/>
                  <w:sz w:val="16"/>
                  <w:szCs w:val="16"/>
                </w:rPr>
                <w:fldChar w:fldCharType="end"/>
              </w:r>
              <w:r w:rsidDel="00DD6A35">
                <w:rPr>
                  <w:sz w:val="16"/>
                  <w:szCs w:val="16"/>
                </w:rPr>
                <w:delText xml:space="preserve"> for the list of these population names.</w:delText>
              </w:r>
            </w:del>
          </w:p>
          <w:p w14:paraId="4907E330" w14:textId="3E13EC45" w:rsidR="000C7C8D" w:rsidRPr="00EB1F22" w:rsidDel="00DD6A35" w:rsidRDefault="000C7C8D" w:rsidP="000C7C8D">
            <w:pPr>
              <w:snapToGrid w:val="0"/>
              <w:rPr>
                <w:del w:id="2489" w:author="Mike Banach" w:date="2022-04-19T14:09:00Z"/>
                <w:sz w:val="16"/>
                <w:szCs w:val="16"/>
              </w:rPr>
            </w:pPr>
          </w:p>
          <w:p w14:paraId="4EA39250" w14:textId="470063FE" w:rsidR="000C7C8D" w:rsidRDefault="000C7C8D" w:rsidP="000C7C8D">
            <w:pPr>
              <w:snapToGrid w:val="0"/>
              <w:rPr>
                <w:sz w:val="16"/>
                <w:szCs w:val="16"/>
              </w:rPr>
            </w:pPr>
            <w:del w:id="2490" w:author="Mike Banach" w:date="2022-04-19T14:09:00Z">
              <w:r w:rsidDel="00DD6A35">
                <w:rPr>
                  <w:sz w:val="16"/>
                  <w:szCs w:val="16"/>
                </w:rPr>
                <w:delText xml:space="preserve">Fill this field even </w:delText>
              </w:r>
              <w:r w:rsidRPr="00EB1F22" w:rsidDel="00DD6A35">
                <w:rPr>
                  <w:sz w:val="16"/>
                  <w:szCs w:val="16"/>
                </w:rPr>
                <w:delText xml:space="preserve">when </w:delText>
              </w:r>
              <w:r w:rsidDel="00DD6A35">
                <w:rPr>
                  <w:sz w:val="16"/>
                  <w:szCs w:val="16"/>
                </w:rPr>
                <w:delText xml:space="preserve">a </w:delText>
              </w:r>
              <w:r w:rsidRPr="00EB1F22" w:rsidDel="00DD6A35">
                <w:rPr>
                  <w:sz w:val="16"/>
                  <w:szCs w:val="16"/>
                </w:rPr>
                <w:delText>population</w:delText>
              </w:r>
              <w:r w:rsidDel="00DD6A35">
                <w:rPr>
                  <w:sz w:val="16"/>
                  <w:szCs w:val="16"/>
                </w:rPr>
                <w:delText>'s geographic</w:delText>
              </w:r>
              <w:r w:rsidRPr="00EB1F22" w:rsidDel="00DD6A35">
                <w:rPr>
                  <w:sz w:val="16"/>
                  <w:szCs w:val="16"/>
                </w:rPr>
                <w:delText xml:space="preserve"> extent coincides with NWR name for</w:delText>
              </w:r>
              <w:r w:rsidDel="00DD6A35">
                <w:rPr>
                  <w:sz w:val="16"/>
                  <w:szCs w:val="16"/>
                </w:rPr>
                <w:delText xml:space="preserve"> a</w:delText>
              </w:r>
              <w:r w:rsidRPr="00EB1F22" w:rsidDel="00DD6A35">
                <w:rPr>
                  <w:sz w:val="16"/>
                  <w:szCs w:val="16"/>
                </w:rPr>
                <w:delText xml:space="preserve"> listed pop</w:delText>
              </w:r>
              <w:r w:rsidDel="00DD6A35">
                <w:rPr>
                  <w:sz w:val="16"/>
                  <w:szCs w:val="16"/>
                </w:rPr>
                <w:delText>ulation</w:delText>
              </w:r>
              <w:r w:rsidRPr="00EB1F22" w:rsidDel="00DD6A35">
                <w:rPr>
                  <w:sz w:val="16"/>
                  <w:szCs w:val="16"/>
                </w:rPr>
                <w:delText>.</w:delText>
              </w:r>
            </w:del>
          </w:p>
        </w:tc>
      </w:tr>
      <w:tr w:rsidR="000C7C8D" w:rsidRPr="00B51678" w14:paraId="5D2C626F" w14:textId="77777777" w:rsidTr="001E63E3">
        <w:trPr>
          <w:cantSplit/>
        </w:trPr>
        <w:tc>
          <w:tcPr>
            <w:tcW w:w="1728" w:type="dxa"/>
            <w:gridSpan w:val="2"/>
            <w:tcMar>
              <w:left w:w="29" w:type="dxa"/>
              <w:right w:w="29" w:type="dxa"/>
            </w:tcMar>
          </w:tcPr>
          <w:p w14:paraId="1039C63A" w14:textId="393625AE" w:rsidR="000C7C8D" w:rsidRPr="00DD4D1E" w:rsidRDefault="000C7C8D" w:rsidP="000C7C8D">
            <w:pPr>
              <w:snapToGrid w:val="0"/>
              <w:rPr>
                <w:bCs/>
                <w:sz w:val="16"/>
                <w:szCs w:val="16"/>
              </w:rPr>
            </w:pPr>
            <w:del w:id="2491" w:author="Mike Banach" w:date="2022-04-19T14:09:00Z">
              <w:r w:rsidDel="00DD6A35">
                <w:rPr>
                  <w:bCs/>
                  <w:sz w:val="16"/>
                  <w:szCs w:val="16"/>
                </w:rPr>
                <w:delText>C</w:delText>
              </w:r>
              <w:r w:rsidRPr="003D514E" w:rsidDel="00DD6A35">
                <w:rPr>
                  <w:bCs/>
                  <w:sz w:val="16"/>
                  <w:szCs w:val="16"/>
                </w:rPr>
                <w:delText>ommonPopName</w:delText>
              </w:r>
            </w:del>
          </w:p>
        </w:tc>
        <w:tc>
          <w:tcPr>
            <w:tcW w:w="3600" w:type="dxa"/>
            <w:tcMar>
              <w:left w:w="29" w:type="dxa"/>
              <w:right w:w="29" w:type="dxa"/>
            </w:tcMar>
          </w:tcPr>
          <w:p w14:paraId="13764A75" w14:textId="38075651" w:rsidR="000C7C8D" w:rsidRPr="00E72D25" w:rsidRDefault="000C7C8D" w:rsidP="000C7C8D">
            <w:pPr>
              <w:snapToGrid w:val="0"/>
              <w:rPr>
                <w:bCs/>
                <w:sz w:val="16"/>
                <w:szCs w:val="16"/>
              </w:rPr>
            </w:pPr>
            <w:del w:id="2492" w:author="Mike Banach" w:date="2022-04-19T14:09:00Z">
              <w:r w:rsidDel="00DD6A35">
                <w:rPr>
                  <w:bCs/>
                  <w:sz w:val="16"/>
                  <w:szCs w:val="16"/>
                </w:rPr>
                <w:delText>Population name(s) used by local biologists.</w:delText>
              </w:r>
            </w:del>
          </w:p>
        </w:tc>
        <w:tc>
          <w:tcPr>
            <w:tcW w:w="950" w:type="dxa"/>
            <w:tcMar>
              <w:left w:w="29" w:type="dxa"/>
              <w:right w:w="29" w:type="dxa"/>
            </w:tcMar>
          </w:tcPr>
          <w:p w14:paraId="3C132480" w14:textId="568B45F3" w:rsidR="000C7C8D" w:rsidRPr="00B53E29" w:rsidRDefault="000C7C8D" w:rsidP="000C7C8D">
            <w:pPr>
              <w:snapToGrid w:val="0"/>
              <w:jc w:val="center"/>
              <w:rPr>
                <w:bCs/>
                <w:sz w:val="16"/>
                <w:szCs w:val="16"/>
              </w:rPr>
            </w:pPr>
            <w:del w:id="2493" w:author="Mike Banach" w:date="2022-04-19T14:09:00Z">
              <w:r w:rsidRPr="00B53E29" w:rsidDel="00DD6A35">
                <w:rPr>
                  <w:bCs/>
                  <w:sz w:val="16"/>
                  <w:szCs w:val="16"/>
                </w:rPr>
                <w:delText>Text 255</w:delText>
              </w:r>
            </w:del>
          </w:p>
        </w:tc>
        <w:tc>
          <w:tcPr>
            <w:tcW w:w="8213" w:type="dxa"/>
            <w:gridSpan w:val="6"/>
          </w:tcPr>
          <w:p w14:paraId="456C0C9B" w14:textId="5768477C" w:rsidR="000C7C8D" w:rsidRDefault="000C7C8D" w:rsidP="000C7C8D">
            <w:pPr>
              <w:snapToGrid w:val="0"/>
              <w:rPr>
                <w:sz w:val="16"/>
                <w:szCs w:val="16"/>
              </w:rPr>
            </w:pPr>
            <w:del w:id="2494" w:author="Mike Banach" w:date="2022-04-19T14:09:00Z">
              <w:r w:rsidDel="00DD6A35">
                <w:rPr>
                  <w:sz w:val="16"/>
                  <w:szCs w:val="16"/>
                </w:rPr>
                <w:delText>O</w:delText>
              </w:r>
              <w:r w:rsidRPr="00074E2E" w:rsidDel="00DD6A35">
                <w:rPr>
                  <w:sz w:val="16"/>
                  <w:szCs w:val="16"/>
                </w:rPr>
                <w:delText>ften t</w:delText>
              </w:r>
              <w:r w:rsidDel="00DD6A35">
                <w:rPr>
                  <w:sz w:val="16"/>
                  <w:szCs w:val="16"/>
                </w:rPr>
                <w:delText>his</w:delText>
              </w:r>
              <w:r w:rsidRPr="00074E2E" w:rsidDel="00DD6A35">
                <w:rPr>
                  <w:sz w:val="16"/>
                  <w:szCs w:val="16"/>
                </w:rPr>
                <w:delText xml:space="preserve"> is simply the name of the population</w:delText>
              </w:r>
              <w:r w:rsidDel="00DD6A35">
                <w:rPr>
                  <w:sz w:val="16"/>
                  <w:szCs w:val="16"/>
                </w:rPr>
                <w:delText>(s)</w:delText>
              </w:r>
              <w:r w:rsidRPr="00074E2E" w:rsidDel="00DD6A35">
                <w:rPr>
                  <w:sz w:val="16"/>
                  <w:szCs w:val="16"/>
                </w:rPr>
                <w:delText xml:space="preserve"> as written on the original time series spreadsheets</w:delText>
              </w:r>
              <w:r w:rsidDel="00DD6A35">
                <w:rPr>
                  <w:sz w:val="16"/>
                  <w:szCs w:val="16"/>
                </w:rPr>
                <w:delText>.</w:delText>
              </w:r>
            </w:del>
          </w:p>
        </w:tc>
      </w:tr>
      <w:tr w:rsidR="00DD6A35" w:rsidRPr="00B51678" w14:paraId="1D9FA01F" w14:textId="77777777" w:rsidTr="001E63E3">
        <w:trPr>
          <w:cantSplit/>
          <w:ins w:id="2495" w:author="Mike Banach" w:date="2022-04-19T14:09:00Z"/>
        </w:trPr>
        <w:tc>
          <w:tcPr>
            <w:tcW w:w="1728" w:type="dxa"/>
            <w:gridSpan w:val="2"/>
            <w:tcMar>
              <w:left w:w="29" w:type="dxa"/>
              <w:right w:w="29" w:type="dxa"/>
            </w:tcMar>
          </w:tcPr>
          <w:p w14:paraId="320FA387" w14:textId="545F572B" w:rsidR="00DD6A35" w:rsidDel="00DD6A35" w:rsidRDefault="00DD6A35" w:rsidP="00DD6A35">
            <w:pPr>
              <w:snapToGrid w:val="0"/>
              <w:rPr>
                <w:ins w:id="2496" w:author="Mike Banach" w:date="2022-04-19T14:09:00Z"/>
                <w:bCs/>
                <w:sz w:val="16"/>
                <w:szCs w:val="16"/>
              </w:rPr>
            </w:pPr>
            <w:ins w:id="2497" w:author="Mike Banach" w:date="2022-04-19T14:09:00Z">
              <w:r w:rsidRPr="0064263C">
                <w:rPr>
                  <w:bCs/>
                  <w:sz w:val="16"/>
                  <w:szCs w:val="16"/>
                </w:rPr>
                <w:t>PopulationName</w:t>
              </w:r>
            </w:ins>
          </w:p>
        </w:tc>
        <w:tc>
          <w:tcPr>
            <w:tcW w:w="3600" w:type="dxa"/>
            <w:tcMar>
              <w:left w:w="29" w:type="dxa"/>
              <w:right w:w="29" w:type="dxa"/>
            </w:tcMar>
          </w:tcPr>
          <w:p w14:paraId="1D014956" w14:textId="6C06C9DE" w:rsidR="00DD6A35" w:rsidDel="00DD6A35" w:rsidRDefault="00DD6A35" w:rsidP="00DD6A35">
            <w:pPr>
              <w:snapToGrid w:val="0"/>
              <w:rPr>
                <w:ins w:id="2498" w:author="Mike Banach" w:date="2022-04-19T14:09:00Z"/>
                <w:bCs/>
                <w:sz w:val="16"/>
                <w:szCs w:val="16"/>
              </w:rPr>
            </w:pPr>
            <w:ins w:id="2499" w:author="Mike Banach" w:date="2022-04-19T14:09:00Z">
              <w:r>
                <w:rPr>
                  <w:bCs/>
                  <w:sz w:val="16"/>
                  <w:szCs w:val="16"/>
                </w:rPr>
                <w:t>Name of the population</w:t>
              </w:r>
            </w:ins>
            <w:ins w:id="2500" w:author="Mike Banach" w:date="2022-06-10T11:50:00Z">
              <w:r w:rsidR="009842CC">
                <w:rPr>
                  <w:bCs/>
                  <w:sz w:val="16"/>
                  <w:szCs w:val="16"/>
                </w:rPr>
                <w:t xml:space="preserve"> (or superpopulation)</w:t>
              </w:r>
            </w:ins>
            <w:ins w:id="2501" w:author="Mike Banach" w:date="2022-04-19T14:09:00Z">
              <w:r>
                <w:rPr>
                  <w:bCs/>
                  <w:sz w:val="16"/>
                  <w:szCs w:val="16"/>
                </w:rPr>
                <w:t>.</w:t>
              </w:r>
            </w:ins>
          </w:p>
        </w:tc>
        <w:tc>
          <w:tcPr>
            <w:tcW w:w="950" w:type="dxa"/>
            <w:tcMar>
              <w:left w:w="29" w:type="dxa"/>
              <w:right w:w="29" w:type="dxa"/>
            </w:tcMar>
          </w:tcPr>
          <w:p w14:paraId="5567332B" w14:textId="2CF625D0" w:rsidR="00DD6A35" w:rsidRPr="00B53E29" w:rsidDel="00DD6A35" w:rsidRDefault="00DD6A35" w:rsidP="00DD6A35">
            <w:pPr>
              <w:snapToGrid w:val="0"/>
              <w:jc w:val="center"/>
              <w:rPr>
                <w:ins w:id="2502" w:author="Mike Banach" w:date="2022-04-19T14:09:00Z"/>
                <w:bCs/>
                <w:sz w:val="16"/>
                <w:szCs w:val="16"/>
              </w:rPr>
            </w:pPr>
            <w:ins w:id="2503" w:author="Mike Banach" w:date="2022-04-19T14:09:00Z">
              <w:r>
                <w:rPr>
                  <w:bCs/>
                  <w:sz w:val="16"/>
                  <w:szCs w:val="16"/>
                </w:rPr>
                <w:t>Text 1</w:t>
              </w:r>
            </w:ins>
            <w:ins w:id="2504" w:author="Mike Banach" w:date="2022-07-15T15:15:00Z">
              <w:r w:rsidR="001127F2">
                <w:rPr>
                  <w:bCs/>
                  <w:sz w:val="16"/>
                  <w:szCs w:val="16"/>
                </w:rPr>
                <w:t>0</w:t>
              </w:r>
            </w:ins>
            <w:ins w:id="2505" w:author="Mike Banach" w:date="2022-04-19T14:09:00Z">
              <w:r>
                <w:rPr>
                  <w:bCs/>
                  <w:sz w:val="16"/>
                  <w:szCs w:val="16"/>
                </w:rPr>
                <w:t>0</w:t>
              </w:r>
            </w:ins>
          </w:p>
        </w:tc>
        <w:tc>
          <w:tcPr>
            <w:tcW w:w="8213" w:type="dxa"/>
            <w:gridSpan w:val="6"/>
          </w:tcPr>
          <w:p w14:paraId="3E302C6C" w14:textId="3989E004" w:rsidR="00DD6A35" w:rsidRDefault="00DD6A35" w:rsidP="00DD6A35">
            <w:pPr>
              <w:snapToGrid w:val="0"/>
              <w:rPr>
                <w:ins w:id="2506" w:author="Mike Banach" w:date="2022-04-22T11:39:00Z"/>
                <w:sz w:val="16"/>
                <w:szCs w:val="16"/>
              </w:rPr>
            </w:pPr>
            <w:ins w:id="2507" w:author="Mike Banach" w:date="2022-04-19T14:09:00Z">
              <w:r>
                <w:rPr>
                  <w:sz w:val="16"/>
                  <w:szCs w:val="16"/>
                </w:rPr>
                <w:t>Follow the formula for names already in use for other populations</w:t>
              </w:r>
            </w:ins>
            <w:ins w:id="2508" w:author="Mike Banach" w:date="2022-06-10T11:48:00Z">
              <w:r w:rsidR="009305EF">
                <w:rPr>
                  <w:sz w:val="16"/>
                  <w:szCs w:val="16"/>
                </w:rPr>
                <w:t>/superpopulations</w:t>
              </w:r>
            </w:ins>
            <w:ins w:id="2509" w:author="Mike Banach" w:date="2022-04-19T14:09:00Z">
              <w:r>
                <w:rPr>
                  <w:sz w:val="16"/>
                  <w:szCs w:val="16"/>
                </w:rPr>
                <w:t>.</w:t>
              </w:r>
            </w:ins>
          </w:p>
          <w:p w14:paraId="7322EB09" w14:textId="51ACC0DD" w:rsidR="00421F6D" w:rsidDel="00DD6A35" w:rsidRDefault="00421F6D" w:rsidP="00DD6A35">
            <w:pPr>
              <w:snapToGrid w:val="0"/>
              <w:rPr>
                <w:ins w:id="2510" w:author="Mike Banach" w:date="2022-04-19T14:09:00Z"/>
                <w:sz w:val="16"/>
                <w:szCs w:val="16"/>
              </w:rPr>
            </w:pPr>
            <w:ins w:id="2511" w:author="Mike Banach" w:date="2022-04-22T11:39:00Z">
              <w:r>
                <w:rPr>
                  <w:sz w:val="16"/>
                  <w:szCs w:val="16"/>
                </w:rPr>
                <w:fldChar w:fldCharType="begin"/>
              </w:r>
              <w:r>
                <w:rPr>
                  <w:sz w:val="16"/>
                  <w:szCs w:val="16"/>
                </w:rPr>
                <w:instrText xml:space="preserve"> HYPERLINK "https://www.streamnet.org/cap/current-hli/current-pop/" </w:instrText>
              </w:r>
              <w:r>
                <w:rPr>
                  <w:sz w:val="16"/>
                  <w:szCs w:val="16"/>
                </w:rPr>
                <w:fldChar w:fldCharType="separate"/>
              </w:r>
              <w:r w:rsidRPr="00421F6D">
                <w:rPr>
                  <w:rStyle w:val="Hyperlink"/>
                  <w:sz w:val="16"/>
                  <w:szCs w:val="16"/>
                </w:rPr>
                <w:t>https://www.streamnet.org/cap/current-hli/current-pop/</w:t>
              </w:r>
              <w:r>
                <w:rPr>
                  <w:sz w:val="16"/>
                  <w:szCs w:val="16"/>
                </w:rPr>
                <w:fldChar w:fldCharType="end"/>
              </w:r>
            </w:ins>
          </w:p>
        </w:tc>
      </w:tr>
      <w:tr w:rsidR="0044433B" w:rsidRPr="00B51678" w14:paraId="40C04ED5" w14:textId="77777777" w:rsidTr="001E63E3">
        <w:trPr>
          <w:cantSplit/>
        </w:trPr>
        <w:tc>
          <w:tcPr>
            <w:tcW w:w="1728" w:type="dxa"/>
            <w:gridSpan w:val="2"/>
            <w:tcMar>
              <w:left w:w="29" w:type="dxa"/>
              <w:right w:w="29" w:type="dxa"/>
            </w:tcMar>
          </w:tcPr>
          <w:p w14:paraId="0AC92B26" w14:textId="77777777" w:rsidR="0044433B" w:rsidRPr="00AE2D9E" w:rsidRDefault="0044433B" w:rsidP="0044433B">
            <w:pPr>
              <w:snapToGrid w:val="0"/>
              <w:rPr>
                <w:bCs/>
                <w:color w:val="FF0000"/>
                <w:sz w:val="16"/>
                <w:szCs w:val="16"/>
              </w:rPr>
            </w:pPr>
            <w:r w:rsidRPr="00AE2D9E">
              <w:rPr>
                <w:b/>
                <w:bCs/>
                <w:color w:val="FF0000"/>
                <w:sz w:val="16"/>
                <w:szCs w:val="16"/>
              </w:rPr>
              <w:t>ContactAgency</w:t>
            </w:r>
          </w:p>
        </w:tc>
        <w:tc>
          <w:tcPr>
            <w:tcW w:w="3600" w:type="dxa"/>
            <w:tcMar>
              <w:left w:w="29" w:type="dxa"/>
              <w:right w:w="29" w:type="dxa"/>
            </w:tcMar>
          </w:tcPr>
          <w:p w14:paraId="6288F6B7" w14:textId="77777777" w:rsidR="0044433B" w:rsidRDefault="0044433B" w:rsidP="0044433B">
            <w:pPr>
              <w:snapToGrid w:val="0"/>
              <w:rPr>
                <w:bCs/>
                <w:sz w:val="16"/>
                <w:szCs w:val="16"/>
              </w:rPr>
            </w:pPr>
            <w:r>
              <w:rPr>
                <w:bCs/>
                <w:sz w:val="16"/>
                <w:szCs w:val="16"/>
              </w:rPr>
              <w:t>Agency, tribe, or other entity that requested this population be added to the list.</w:t>
            </w:r>
          </w:p>
        </w:tc>
        <w:tc>
          <w:tcPr>
            <w:tcW w:w="950" w:type="dxa"/>
            <w:tcMar>
              <w:left w:w="29" w:type="dxa"/>
              <w:right w:w="29" w:type="dxa"/>
            </w:tcMar>
          </w:tcPr>
          <w:p w14:paraId="3B6DC73D" w14:textId="77777777" w:rsidR="0044433B" w:rsidRPr="00AE2D9E" w:rsidRDefault="0044433B" w:rsidP="0044433B">
            <w:pPr>
              <w:snapToGrid w:val="0"/>
              <w:jc w:val="center"/>
              <w:rPr>
                <w:b/>
                <w:bCs/>
                <w:color w:val="FF0000"/>
                <w:sz w:val="16"/>
                <w:szCs w:val="16"/>
              </w:rPr>
            </w:pPr>
            <w:r w:rsidRPr="00AE2D9E">
              <w:rPr>
                <w:b/>
                <w:bCs/>
                <w:color w:val="FF0000"/>
                <w:sz w:val="16"/>
                <w:szCs w:val="16"/>
              </w:rPr>
              <w:t>Text 255</w:t>
            </w:r>
          </w:p>
        </w:tc>
        <w:tc>
          <w:tcPr>
            <w:tcW w:w="4502" w:type="dxa"/>
            <w:gridSpan w:val="3"/>
          </w:tcPr>
          <w:p w14:paraId="7D813331" w14:textId="77777777" w:rsidR="0044433B" w:rsidRDefault="0044433B" w:rsidP="0044433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6095DC4E" w14:textId="77777777" w:rsidR="0044433B" w:rsidRDefault="0044433B" w:rsidP="0044433B">
            <w:pPr>
              <w:snapToGrid w:val="0"/>
              <w:rPr>
                <w:sz w:val="16"/>
                <w:szCs w:val="16"/>
              </w:rPr>
            </w:pPr>
          </w:p>
          <w:p w14:paraId="70317FC3" w14:textId="77777777" w:rsidR="0044433B" w:rsidRDefault="0044433B" w:rsidP="000A286A">
            <w:pPr>
              <w:numPr>
                <w:ilvl w:val="0"/>
                <w:numId w:val="16"/>
              </w:numPr>
              <w:snapToGrid w:val="0"/>
              <w:ind w:left="173" w:hanging="144"/>
              <w:rPr>
                <w:sz w:val="16"/>
                <w:szCs w:val="16"/>
              </w:rPr>
            </w:pPr>
            <w:r w:rsidRPr="00BF2C3A">
              <w:rPr>
                <w:sz w:val="16"/>
                <w:szCs w:val="16"/>
              </w:rPr>
              <w:t>Columbia River Inter-Tribal Fish Commission</w:t>
            </w:r>
          </w:p>
          <w:p w14:paraId="35FF5D77" w14:textId="77777777" w:rsidR="0044433B" w:rsidRDefault="0044433B"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20B1815D" w14:textId="77777777" w:rsidR="0044433B" w:rsidRDefault="0044433B" w:rsidP="000A286A">
            <w:pPr>
              <w:numPr>
                <w:ilvl w:val="0"/>
                <w:numId w:val="16"/>
              </w:numPr>
              <w:snapToGrid w:val="0"/>
              <w:ind w:left="173" w:hanging="144"/>
              <w:rPr>
                <w:sz w:val="16"/>
                <w:szCs w:val="16"/>
              </w:rPr>
            </w:pPr>
            <w:r w:rsidRPr="00BF2C3A">
              <w:rPr>
                <w:sz w:val="16"/>
                <w:szCs w:val="16"/>
              </w:rPr>
              <w:t>Confederated Tribes and Bands of the Yakama Nation</w:t>
            </w:r>
          </w:p>
          <w:p w14:paraId="54BC8C2C" w14:textId="77777777" w:rsidR="0044433B" w:rsidRDefault="0044433B" w:rsidP="000A286A">
            <w:pPr>
              <w:numPr>
                <w:ilvl w:val="0"/>
                <w:numId w:val="16"/>
              </w:numPr>
              <w:snapToGrid w:val="0"/>
              <w:ind w:left="173" w:hanging="144"/>
              <w:rPr>
                <w:sz w:val="16"/>
                <w:szCs w:val="16"/>
              </w:rPr>
            </w:pPr>
            <w:r w:rsidRPr="00BF2C3A">
              <w:rPr>
                <w:sz w:val="16"/>
                <w:szCs w:val="16"/>
              </w:rPr>
              <w:t>Confederated Tribes of the Umatilla Indian Reservation</w:t>
            </w:r>
          </w:p>
          <w:p w14:paraId="605A6772" w14:textId="77777777" w:rsidR="0044433B" w:rsidRPr="009A4EC7" w:rsidRDefault="0044433B"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3738" w:type="dxa"/>
            <w:gridSpan w:val="3"/>
          </w:tcPr>
          <w:p w14:paraId="073F7D19" w14:textId="77777777" w:rsidR="0044433B" w:rsidRDefault="0044433B" w:rsidP="000A286A">
            <w:pPr>
              <w:numPr>
                <w:ilvl w:val="0"/>
                <w:numId w:val="16"/>
              </w:numPr>
              <w:snapToGrid w:val="0"/>
              <w:ind w:left="173" w:hanging="144"/>
              <w:rPr>
                <w:sz w:val="16"/>
                <w:szCs w:val="16"/>
              </w:rPr>
            </w:pPr>
            <w:r w:rsidRPr="00C0012B">
              <w:rPr>
                <w:sz w:val="16"/>
                <w:szCs w:val="16"/>
              </w:rPr>
              <w:t>Fish Passage Center</w:t>
            </w:r>
          </w:p>
          <w:p w14:paraId="29AEE526" w14:textId="77777777" w:rsidR="0044433B" w:rsidRDefault="0044433B" w:rsidP="000A286A">
            <w:pPr>
              <w:numPr>
                <w:ilvl w:val="0"/>
                <w:numId w:val="16"/>
              </w:numPr>
              <w:snapToGrid w:val="0"/>
              <w:ind w:left="173" w:hanging="144"/>
              <w:rPr>
                <w:sz w:val="16"/>
                <w:szCs w:val="16"/>
              </w:rPr>
            </w:pPr>
            <w:r w:rsidRPr="00BF2C3A">
              <w:rPr>
                <w:sz w:val="16"/>
                <w:szCs w:val="16"/>
              </w:rPr>
              <w:t>Idaho Department of Fish and Game</w:t>
            </w:r>
          </w:p>
          <w:p w14:paraId="3599BE11" w14:textId="77777777" w:rsidR="0044433B" w:rsidRDefault="0044433B" w:rsidP="000A286A">
            <w:pPr>
              <w:numPr>
                <w:ilvl w:val="0"/>
                <w:numId w:val="16"/>
              </w:numPr>
              <w:snapToGrid w:val="0"/>
              <w:ind w:left="173" w:hanging="144"/>
              <w:rPr>
                <w:sz w:val="16"/>
                <w:szCs w:val="16"/>
              </w:rPr>
            </w:pPr>
            <w:r w:rsidRPr="00BF2C3A">
              <w:rPr>
                <w:sz w:val="16"/>
                <w:szCs w:val="16"/>
              </w:rPr>
              <w:t>Nez Perce Tribe</w:t>
            </w:r>
          </w:p>
          <w:p w14:paraId="661D7527" w14:textId="77777777" w:rsidR="0044433B" w:rsidRDefault="0044433B" w:rsidP="000A286A">
            <w:pPr>
              <w:numPr>
                <w:ilvl w:val="0"/>
                <w:numId w:val="16"/>
              </w:numPr>
              <w:snapToGrid w:val="0"/>
              <w:ind w:left="173" w:hanging="144"/>
              <w:rPr>
                <w:sz w:val="16"/>
                <w:szCs w:val="16"/>
              </w:rPr>
            </w:pPr>
            <w:r w:rsidRPr="00C0012B">
              <w:rPr>
                <w:sz w:val="16"/>
                <w:szCs w:val="16"/>
              </w:rPr>
              <w:t>Northwest Indian Fisheries Commission</w:t>
            </w:r>
          </w:p>
          <w:p w14:paraId="1324575A" w14:textId="77777777" w:rsidR="0044433B" w:rsidRDefault="0044433B" w:rsidP="000A286A">
            <w:pPr>
              <w:numPr>
                <w:ilvl w:val="0"/>
                <w:numId w:val="16"/>
              </w:numPr>
              <w:snapToGrid w:val="0"/>
              <w:ind w:left="173" w:hanging="144"/>
              <w:rPr>
                <w:sz w:val="16"/>
                <w:szCs w:val="16"/>
              </w:rPr>
            </w:pPr>
            <w:r w:rsidRPr="00BF2C3A">
              <w:rPr>
                <w:sz w:val="16"/>
                <w:szCs w:val="16"/>
              </w:rPr>
              <w:t>Oregon Department of Fish and Wildlife</w:t>
            </w:r>
          </w:p>
          <w:p w14:paraId="7437C6AC" w14:textId="77777777" w:rsidR="0044433B" w:rsidRDefault="0044433B" w:rsidP="000A286A">
            <w:pPr>
              <w:numPr>
                <w:ilvl w:val="0"/>
                <w:numId w:val="16"/>
              </w:numPr>
              <w:snapToGrid w:val="0"/>
              <w:ind w:left="173" w:hanging="144"/>
              <w:rPr>
                <w:sz w:val="16"/>
                <w:szCs w:val="16"/>
              </w:rPr>
            </w:pPr>
            <w:r w:rsidRPr="004C1264">
              <w:rPr>
                <w:sz w:val="16"/>
                <w:szCs w:val="16"/>
              </w:rPr>
              <w:t>Quantitative Consultants, Inc.</w:t>
            </w:r>
          </w:p>
          <w:p w14:paraId="1ACDB06B" w14:textId="77777777" w:rsidR="0044433B" w:rsidRDefault="0044433B"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5FF5BD21" w14:textId="77777777" w:rsidR="0044433B" w:rsidRPr="00C0012B" w:rsidRDefault="0044433B" w:rsidP="000A286A">
            <w:pPr>
              <w:numPr>
                <w:ilvl w:val="0"/>
                <w:numId w:val="16"/>
              </w:numPr>
              <w:snapToGrid w:val="0"/>
              <w:ind w:left="173" w:hanging="144"/>
              <w:rPr>
                <w:bCs/>
                <w:sz w:val="16"/>
                <w:szCs w:val="16"/>
              </w:rPr>
            </w:pPr>
            <w:r w:rsidRPr="00BF2C3A">
              <w:rPr>
                <w:sz w:val="16"/>
                <w:szCs w:val="16"/>
              </w:rPr>
              <w:t>Spokane Tribe of Indians</w:t>
            </w:r>
          </w:p>
          <w:p w14:paraId="71658708" w14:textId="77777777" w:rsidR="0044433B" w:rsidRPr="006642D6" w:rsidRDefault="0044433B" w:rsidP="000A286A">
            <w:pPr>
              <w:numPr>
                <w:ilvl w:val="0"/>
                <w:numId w:val="16"/>
              </w:numPr>
              <w:snapToGrid w:val="0"/>
              <w:ind w:left="173" w:hanging="144"/>
              <w:rPr>
                <w:bCs/>
                <w:sz w:val="16"/>
                <w:szCs w:val="16"/>
              </w:rPr>
            </w:pPr>
            <w:r w:rsidRPr="00C0012B">
              <w:rPr>
                <w:bCs/>
                <w:sz w:val="16"/>
                <w:szCs w:val="16"/>
              </w:rPr>
              <w:t>U.S. Fish and Wildlife Service</w:t>
            </w:r>
          </w:p>
          <w:p w14:paraId="5EFA3B42" w14:textId="77777777" w:rsidR="0044433B" w:rsidRDefault="0044433B" w:rsidP="000A286A">
            <w:pPr>
              <w:numPr>
                <w:ilvl w:val="0"/>
                <w:numId w:val="16"/>
              </w:numPr>
              <w:snapToGrid w:val="0"/>
              <w:ind w:left="173" w:hanging="144"/>
              <w:rPr>
                <w:sz w:val="16"/>
                <w:szCs w:val="16"/>
              </w:rPr>
            </w:pPr>
            <w:r w:rsidRPr="00BF2C3A">
              <w:rPr>
                <w:sz w:val="16"/>
                <w:szCs w:val="16"/>
              </w:rPr>
              <w:t>Washington Department of Fish and Wildlife</w:t>
            </w:r>
          </w:p>
        </w:tc>
      </w:tr>
      <w:tr w:rsidR="000C7C8D" w:rsidRPr="00B51678" w14:paraId="5C979604" w14:textId="77777777" w:rsidTr="001E63E3">
        <w:trPr>
          <w:cantSplit/>
        </w:trPr>
        <w:tc>
          <w:tcPr>
            <w:tcW w:w="1728" w:type="dxa"/>
            <w:gridSpan w:val="2"/>
            <w:tcMar>
              <w:left w:w="29" w:type="dxa"/>
              <w:right w:w="29" w:type="dxa"/>
            </w:tcMar>
          </w:tcPr>
          <w:p w14:paraId="2C9D24E3" w14:textId="77777777" w:rsidR="000C7C8D" w:rsidRPr="008C5BC0" w:rsidRDefault="000C7C8D" w:rsidP="000C7C8D">
            <w:pPr>
              <w:snapToGrid w:val="0"/>
              <w:rPr>
                <w:bCs/>
                <w:sz w:val="16"/>
                <w:szCs w:val="16"/>
              </w:rPr>
            </w:pPr>
            <w:r w:rsidRPr="008C5BC0">
              <w:rPr>
                <w:bCs/>
                <w:sz w:val="16"/>
                <w:szCs w:val="16"/>
              </w:rPr>
              <w:t>RecordNote</w:t>
            </w:r>
          </w:p>
        </w:tc>
        <w:tc>
          <w:tcPr>
            <w:tcW w:w="3600" w:type="dxa"/>
            <w:tcMar>
              <w:left w:w="29" w:type="dxa"/>
              <w:right w:w="29" w:type="dxa"/>
            </w:tcMar>
          </w:tcPr>
          <w:p w14:paraId="239CD456" w14:textId="77777777" w:rsidR="000C7C8D" w:rsidRDefault="000C7C8D" w:rsidP="000C7C8D">
            <w:pPr>
              <w:snapToGrid w:val="0"/>
              <w:rPr>
                <w:bCs/>
                <w:sz w:val="16"/>
                <w:szCs w:val="16"/>
              </w:rPr>
            </w:pPr>
            <w:r>
              <w:rPr>
                <w:bCs/>
                <w:sz w:val="16"/>
                <w:szCs w:val="16"/>
              </w:rPr>
              <w:t>Information about the record.</w:t>
            </w:r>
          </w:p>
        </w:tc>
        <w:tc>
          <w:tcPr>
            <w:tcW w:w="950" w:type="dxa"/>
            <w:tcMar>
              <w:left w:w="29" w:type="dxa"/>
              <w:right w:w="29" w:type="dxa"/>
            </w:tcMar>
          </w:tcPr>
          <w:p w14:paraId="528A9FBD" w14:textId="77777777" w:rsidR="000C7C8D" w:rsidRPr="008C5BC0" w:rsidRDefault="000C7C8D" w:rsidP="000C7C8D">
            <w:pPr>
              <w:snapToGrid w:val="0"/>
              <w:jc w:val="center"/>
              <w:rPr>
                <w:bCs/>
                <w:sz w:val="16"/>
                <w:szCs w:val="16"/>
              </w:rPr>
            </w:pPr>
            <w:r w:rsidRPr="008C5BC0">
              <w:rPr>
                <w:bCs/>
                <w:sz w:val="16"/>
                <w:szCs w:val="16"/>
              </w:rPr>
              <w:t>Text 255</w:t>
            </w:r>
          </w:p>
        </w:tc>
        <w:tc>
          <w:tcPr>
            <w:tcW w:w="8213" w:type="dxa"/>
            <w:gridSpan w:val="6"/>
          </w:tcPr>
          <w:p w14:paraId="2B1EEDDA" w14:textId="77777777" w:rsidR="000C7C8D" w:rsidRDefault="00267AE0" w:rsidP="000C7C8D">
            <w:pPr>
              <w:snapToGrid w:val="0"/>
              <w:rPr>
                <w:sz w:val="16"/>
                <w:szCs w:val="16"/>
              </w:rPr>
            </w:pPr>
            <w:ins w:id="2512" w:author="Mike Banach" w:date="2021-09-23T15:53:00Z">
              <w:r>
                <w:rPr>
                  <w:sz w:val="16"/>
                  <w:szCs w:val="16"/>
                </w:rPr>
                <w:t xml:space="preserve">For superpopulations, describe why it exists </w:t>
              </w:r>
            </w:ins>
            <w:ins w:id="2513" w:author="Mike Banach" w:date="2021-09-23T15:54:00Z">
              <w:r w:rsidR="009A377D">
                <w:rPr>
                  <w:sz w:val="16"/>
                  <w:szCs w:val="16"/>
                </w:rPr>
                <w:t>–</w:t>
              </w:r>
            </w:ins>
            <w:ins w:id="2514" w:author="Mike Banach" w:date="2021-09-23T15:53:00Z">
              <w:r>
                <w:rPr>
                  <w:sz w:val="16"/>
                  <w:szCs w:val="16"/>
                </w:rPr>
                <w:t xml:space="preserve"> </w:t>
              </w:r>
            </w:ins>
            <w:ins w:id="2515" w:author="Mike Banach" w:date="2021-09-23T15:54:00Z">
              <w:r w:rsidR="009A377D">
                <w:rPr>
                  <w:sz w:val="16"/>
                  <w:szCs w:val="16"/>
                </w:rPr>
                <w:t xml:space="preserve">why the </w:t>
              </w:r>
            </w:ins>
            <w:ins w:id="2516" w:author="Mike Banach" w:date="2021-09-23T15:55:00Z">
              <w:r w:rsidR="009A377D">
                <w:rPr>
                  <w:sz w:val="16"/>
                  <w:szCs w:val="16"/>
                </w:rPr>
                <w:t xml:space="preserve">specific </w:t>
              </w:r>
            </w:ins>
            <w:ins w:id="2517" w:author="Mike Banach" w:date="2021-09-23T15:54:00Z">
              <w:r w:rsidR="009A377D">
                <w:rPr>
                  <w:sz w:val="16"/>
                  <w:szCs w:val="16"/>
                </w:rPr>
                <w:t>list of component populations</w:t>
              </w:r>
            </w:ins>
            <w:ins w:id="2518" w:author="Mike Banach" w:date="2021-09-23T15:55:00Z">
              <w:r w:rsidR="009A377D">
                <w:rPr>
                  <w:sz w:val="16"/>
                  <w:szCs w:val="16"/>
                </w:rPr>
                <w:t xml:space="preserve"> was selected;</w:t>
              </w:r>
            </w:ins>
            <w:ins w:id="2519" w:author="Mike Banach" w:date="2021-09-23T15:54:00Z">
              <w:r w:rsidR="009A377D">
                <w:rPr>
                  <w:sz w:val="16"/>
                  <w:szCs w:val="16"/>
                </w:rPr>
                <w:t xml:space="preserve"> </w:t>
              </w:r>
            </w:ins>
            <w:ins w:id="2520" w:author="Mike Banach" w:date="2021-09-23T15:55:00Z">
              <w:r w:rsidR="009A377D">
                <w:rPr>
                  <w:sz w:val="16"/>
                  <w:szCs w:val="16"/>
                </w:rPr>
                <w:t>the superpopulation'</w:t>
              </w:r>
            </w:ins>
            <w:ins w:id="2521" w:author="Mike Banach" w:date="2021-09-23T15:53:00Z">
              <w:r>
                <w:rPr>
                  <w:sz w:val="16"/>
                  <w:szCs w:val="16"/>
                </w:rPr>
                <w:t>s original purpose</w:t>
              </w:r>
            </w:ins>
            <w:ins w:id="2522" w:author="Mike Banach" w:date="2021-09-23T15:55:00Z">
              <w:r w:rsidR="009A377D">
                <w:rPr>
                  <w:sz w:val="16"/>
                  <w:szCs w:val="16"/>
                </w:rPr>
                <w:t>;</w:t>
              </w:r>
            </w:ins>
            <w:ins w:id="2523" w:author="Mike Banach" w:date="2021-09-23T15:54:00Z">
              <w:r w:rsidR="009A377D">
                <w:rPr>
                  <w:sz w:val="16"/>
                  <w:szCs w:val="16"/>
                </w:rPr>
                <w:t xml:space="preserve"> and which data types are expected t</w:t>
              </w:r>
            </w:ins>
            <w:ins w:id="2524" w:author="Mike Banach" w:date="2021-09-23T15:55:00Z">
              <w:r w:rsidR="009A377D">
                <w:rPr>
                  <w:sz w:val="16"/>
                  <w:szCs w:val="16"/>
                </w:rPr>
                <w:t>o use the superpopulation.</w:t>
              </w:r>
            </w:ins>
          </w:p>
        </w:tc>
      </w:tr>
      <w:tr w:rsidR="007A5D23" w:rsidRPr="00B51678" w14:paraId="5E2AC837" w14:textId="77777777" w:rsidTr="001E63E3">
        <w:trPr>
          <w:cantSplit/>
        </w:trPr>
        <w:tc>
          <w:tcPr>
            <w:tcW w:w="1728" w:type="dxa"/>
            <w:gridSpan w:val="2"/>
            <w:tcMar>
              <w:left w:w="29" w:type="dxa"/>
              <w:right w:w="29" w:type="dxa"/>
            </w:tcMar>
          </w:tcPr>
          <w:p w14:paraId="3E62FEC8" w14:textId="77777777" w:rsidR="007A5D23" w:rsidRPr="00D61BBF" w:rsidRDefault="007A5D23" w:rsidP="007A5D23">
            <w:pPr>
              <w:snapToGrid w:val="0"/>
              <w:rPr>
                <w:b/>
                <w:bCs/>
                <w:color w:val="FF0000"/>
                <w:sz w:val="16"/>
                <w:szCs w:val="16"/>
                <w:rPrChange w:id="2525" w:author="Mike Banach" w:date="2023-01-19T11:06:00Z">
                  <w:rPr>
                    <w:bCs/>
                    <w:sz w:val="16"/>
                    <w:szCs w:val="16"/>
                  </w:rPr>
                </w:rPrChange>
              </w:rPr>
            </w:pPr>
            <w:r w:rsidRPr="00D61BBF">
              <w:rPr>
                <w:b/>
                <w:bCs/>
                <w:color w:val="FF0000"/>
                <w:sz w:val="16"/>
                <w:rPrChange w:id="2526" w:author="Mike Banach" w:date="2023-01-19T11:06:00Z">
                  <w:rPr>
                    <w:bCs/>
                    <w:sz w:val="16"/>
                  </w:rPr>
                </w:rPrChange>
              </w:rPr>
              <w:t>UpdDate</w:t>
            </w:r>
          </w:p>
        </w:tc>
        <w:tc>
          <w:tcPr>
            <w:tcW w:w="3600" w:type="dxa"/>
            <w:tcMar>
              <w:left w:w="29" w:type="dxa"/>
              <w:right w:w="29" w:type="dxa"/>
            </w:tcMar>
          </w:tcPr>
          <w:p w14:paraId="76D504A3" w14:textId="77777777" w:rsidR="007A5D23" w:rsidRDefault="007A5D23" w:rsidP="007A5D23">
            <w:pPr>
              <w:snapToGrid w:val="0"/>
              <w:rPr>
                <w:bCs/>
                <w:sz w:val="16"/>
                <w:szCs w:val="16"/>
              </w:rPr>
            </w:pPr>
            <w:r>
              <w:rPr>
                <w:sz w:val="16"/>
              </w:rPr>
              <w:t>The date and time that the record was created or updated.  For data obtained in electronic format from another source it can reflect the date and time of data capture or of conversion to Coordinated Assessment/StreamNet standards.</w:t>
            </w:r>
          </w:p>
        </w:tc>
        <w:tc>
          <w:tcPr>
            <w:tcW w:w="950" w:type="dxa"/>
            <w:tcMar>
              <w:left w:w="29" w:type="dxa"/>
              <w:right w:w="29" w:type="dxa"/>
            </w:tcMar>
          </w:tcPr>
          <w:p w14:paraId="651FD414" w14:textId="77777777" w:rsidR="007A5D23" w:rsidRPr="00D61BBF" w:rsidRDefault="007A5D23" w:rsidP="007A5D23">
            <w:pPr>
              <w:snapToGrid w:val="0"/>
              <w:jc w:val="center"/>
              <w:rPr>
                <w:b/>
                <w:bCs/>
                <w:color w:val="FF0000"/>
                <w:sz w:val="16"/>
                <w:szCs w:val="16"/>
                <w:rPrChange w:id="2527" w:author="Mike Banach" w:date="2023-01-19T11:06:00Z">
                  <w:rPr>
                    <w:bCs/>
                    <w:sz w:val="16"/>
                    <w:szCs w:val="16"/>
                  </w:rPr>
                </w:rPrChange>
              </w:rPr>
            </w:pPr>
            <w:r w:rsidRPr="00D61BBF">
              <w:rPr>
                <w:b/>
                <w:bCs/>
                <w:color w:val="FF0000"/>
                <w:sz w:val="16"/>
                <w:rPrChange w:id="2528" w:author="Mike Banach" w:date="2023-01-19T11:06:00Z">
                  <w:rPr>
                    <w:bCs/>
                    <w:sz w:val="16"/>
                  </w:rPr>
                </w:rPrChange>
              </w:rPr>
              <w:t>Datetime</w:t>
            </w:r>
          </w:p>
        </w:tc>
        <w:tc>
          <w:tcPr>
            <w:tcW w:w="8213" w:type="dxa"/>
            <w:gridSpan w:val="6"/>
          </w:tcPr>
          <w:p w14:paraId="1117EEA4" w14:textId="77777777" w:rsidR="007A5D23" w:rsidRDefault="007A5D23" w:rsidP="007A5D23">
            <w:pPr>
              <w:snapToGrid w:val="0"/>
              <w:rPr>
                <w:sz w:val="16"/>
                <w:szCs w:val="16"/>
              </w:rPr>
            </w:pPr>
            <w:r>
              <w:rPr>
                <w:sz w:val="16"/>
              </w:rPr>
              <w:t>This can be the time a record was created, or the last time it was edited.  This field tells the end user when the record was last modified at the source organization.</w:t>
            </w:r>
          </w:p>
        </w:tc>
      </w:tr>
    </w:tbl>
    <w:p w14:paraId="2A4FE07D" w14:textId="77777777" w:rsidR="006C106B" w:rsidRDefault="006C106B" w:rsidP="004030C9">
      <w:pPr>
        <w:rPr>
          <w:szCs w:val="24"/>
        </w:rPr>
      </w:pPr>
    </w:p>
    <w:p w14:paraId="5563F493" w14:textId="77777777" w:rsidR="006C106B" w:rsidRDefault="00EF5B2D" w:rsidP="006C106B">
      <w:pPr>
        <w:rPr>
          <w:snapToGrid w:val="0"/>
        </w:rPr>
      </w:pPr>
      <w:r>
        <w:rPr>
          <w:snapToGrid w:val="0"/>
        </w:rPr>
        <w:br w:type="page"/>
      </w:r>
    </w:p>
    <w:p w14:paraId="76AA8B15" w14:textId="6C261DF8" w:rsidR="006C106B" w:rsidRDefault="00B53F89" w:rsidP="006C106B">
      <w:pPr>
        <w:pStyle w:val="Heading3"/>
      </w:pPr>
      <w:bookmarkStart w:id="2529" w:name="_Toc166846928"/>
      <w:r>
        <w:lastRenderedPageBreak/>
        <w:t>Table</w:t>
      </w:r>
      <w:r w:rsidR="006C106B">
        <w:t xml:space="preserve"> </w:t>
      </w:r>
      <w:del w:id="2530" w:author="Mike Banach" w:date="2022-06-10T09:52:00Z">
        <w:r w:rsidR="006C106B" w:rsidDel="00CC63B8">
          <w:delText>E</w:delText>
        </w:r>
      </w:del>
      <w:ins w:id="2531" w:author="Mike Banach" w:date="2022-06-10T09:52:00Z">
        <w:r w:rsidR="00CC63B8">
          <w:t>C</w:t>
        </w:r>
      </w:ins>
      <w:r w:rsidR="006C106B">
        <w:t xml:space="preserve">2.  </w:t>
      </w:r>
      <w:proofErr w:type="spellStart"/>
      <w:r w:rsidR="006C106B">
        <w:t>SuperPopulation</w:t>
      </w:r>
      <w:r w:rsidR="00081975">
        <w:t>s</w:t>
      </w:r>
      <w:proofErr w:type="spellEnd"/>
      <w:r w:rsidR="006C106B">
        <w:t xml:space="preserve"> Table</w:t>
      </w:r>
      <w:bookmarkEnd w:id="2529"/>
    </w:p>
    <w:p w14:paraId="07A6A31D" w14:textId="1DC3C94B" w:rsidR="006C106B" w:rsidRDefault="006C106B" w:rsidP="008B7BD0">
      <w:pPr>
        <w:keepNext/>
        <w:tabs>
          <w:tab w:val="right" w:pos="14310"/>
        </w:tabs>
        <w:rPr>
          <w:szCs w:val="24"/>
        </w:rPr>
      </w:pPr>
      <w:r>
        <w:t xml:space="preserve">This table </w:t>
      </w:r>
      <w:r w:rsidR="00533F5C">
        <w:t xml:space="preserve">lists the individual component populations which, when combined, define a superpopulation.  The records with the same SuperPopID all belong to the same </w:t>
      </w:r>
      <w:r>
        <w:t>super</w:t>
      </w:r>
      <w:r w:rsidR="00533F5C">
        <w:t>p</w:t>
      </w:r>
      <w:r>
        <w:t>opulation.</w:t>
      </w:r>
      <w:r w:rsidR="00A61B07">
        <w:t xml:space="preserve">  Both the SuperPopID and the PopID of each component population must already </w:t>
      </w:r>
      <w:r w:rsidR="00BC7BAE">
        <w:t>exist</w:t>
      </w:r>
      <w:r w:rsidR="00C21480">
        <w:t xml:space="preserve"> with an "ID" value</w:t>
      </w:r>
      <w:r w:rsidR="00BC7BAE">
        <w:t xml:space="preserve"> </w:t>
      </w:r>
      <w:r w:rsidR="00A61B07">
        <w:t>in the Populations table before this table can be filled.</w:t>
      </w:r>
      <w:r w:rsidR="008B7BD0">
        <w:tab/>
      </w:r>
      <w:hyperlink w:anchor="Table_of_Contents" w:history="1">
        <w:r w:rsidR="008B7BD0" w:rsidRPr="008208C0">
          <w:rPr>
            <w:rStyle w:val="Hyperlink"/>
            <w:sz w:val="12"/>
          </w:rPr>
          <w:t>(Back to Table of Contents.)</w:t>
        </w:r>
      </w:hyperlink>
    </w:p>
    <w:tbl>
      <w:tblPr>
        <w:tblW w:w="146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4" w:type="dxa"/>
          <w:left w:w="29" w:type="dxa"/>
          <w:bottom w:w="29" w:type="dxa"/>
          <w:right w:w="29" w:type="dxa"/>
        </w:tblCellMar>
        <w:tblLook w:val="0000" w:firstRow="0" w:lastRow="0" w:firstColumn="0" w:lastColumn="0" w:noHBand="0" w:noVBand="0"/>
      </w:tblPr>
      <w:tblGrid>
        <w:gridCol w:w="1738"/>
        <w:gridCol w:w="3619"/>
        <w:gridCol w:w="955"/>
        <w:gridCol w:w="4699"/>
        <w:gridCol w:w="3677"/>
      </w:tblGrid>
      <w:tr w:rsidR="006C106B" w:rsidRPr="00B51678" w14:paraId="7044F758" w14:textId="77777777" w:rsidTr="00FD0A47">
        <w:trPr>
          <w:cantSplit/>
          <w:tblHeader/>
        </w:trPr>
        <w:tc>
          <w:tcPr>
            <w:tcW w:w="1729" w:type="dxa"/>
            <w:shd w:val="pct10" w:color="auto" w:fill="auto"/>
          </w:tcPr>
          <w:p w14:paraId="1ECC3407" w14:textId="77777777" w:rsidR="006C106B" w:rsidRPr="007B4862" w:rsidRDefault="006C106B" w:rsidP="00291F13">
            <w:pPr>
              <w:keepNext/>
              <w:keepLines/>
              <w:jc w:val="center"/>
              <w:rPr>
                <w:b/>
                <w:sz w:val="16"/>
                <w:szCs w:val="16"/>
              </w:rPr>
            </w:pPr>
            <w:r w:rsidRPr="007B4862">
              <w:rPr>
                <w:b/>
                <w:sz w:val="16"/>
                <w:szCs w:val="16"/>
              </w:rPr>
              <w:t>Field Name</w:t>
            </w:r>
          </w:p>
        </w:tc>
        <w:tc>
          <w:tcPr>
            <w:tcW w:w="3600" w:type="dxa"/>
            <w:shd w:val="pct10" w:color="auto" w:fill="auto"/>
          </w:tcPr>
          <w:p w14:paraId="1AF4B5A1" w14:textId="77777777" w:rsidR="006C106B" w:rsidRPr="007B4862" w:rsidRDefault="006C106B" w:rsidP="00AC4F88">
            <w:pPr>
              <w:keepNext/>
              <w:keepLines/>
              <w:jc w:val="center"/>
              <w:rPr>
                <w:b/>
                <w:sz w:val="16"/>
                <w:szCs w:val="16"/>
              </w:rPr>
            </w:pPr>
            <w:r w:rsidRPr="007B4862">
              <w:rPr>
                <w:b/>
                <w:sz w:val="16"/>
                <w:szCs w:val="16"/>
              </w:rPr>
              <w:t>Field Description</w:t>
            </w:r>
          </w:p>
        </w:tc>
        <w:tc>
          <w:tcPr>
            <w:tcW w:w="950" w:type="dxa"/>
            <w:shd w:val="pct10" w:color="auto" w:fill="auto"/>
          </w:tcPr>
          <w:p w14:paraId="38E8A719" w14:textId="77777777" w:rsidR="006C106B" w:rsidRPr="007B4862" w:rsidRDefault="006C106B" w:rsidP="00291F13">
            <w:pPr>
              <w:keepNext/>
              <w:keepLines/>
              <w:jc w:val="center"/>
              <w:rPr>
                <w:b/>
                <w:sz w:val="16"/>
                <w:szCs w:val="16"/>
              </w:rPr>
            </w:pPr>
            <w:r w:rsidRPr="007B4862">
              <w:rPr>
                <w:b/>
                <w:sz w:val="16"/>
                <w:szCs w:val="16"/>
              </w:rPr>
              <w:t>Data Type</w:t>
            </w:r>
          </w:p>
        </w:tc>
        <w:tc>
          <w:tcPr>
            <w:tcW w:w="8295" w:type="dxa"/>
            <w:gridSpan w:val="2"/>
            <w:shd w:val="pct10" w:color="auto" w:fill="auto"/>
          </w:tcPr>
          <w:p w14:paraId="505F3A1B" w14:textId="7B0DF259" w:rsidR="006C106B" w:rsidRPr="007B4862" w:rsidRDefault="006C106B" w:rsidP="00291F13">
            <w:pPr>
              <w:keepNext/>
              <w:keepLines/>
              <w:jc w:val="center"/>
              <w:rPr>
                <w:b/>
                <w:sz w:val="16"/>
                <w:szCs w:val="16"/>
              </w:rPr>
            </w:pPr>
            <w:r w:rsidRPr="007B4862">
              <w:rPr>
                <w:b/>
                <w:sz w:val="16"/>
                <w:szCs w:val="16"/>
              </w:rPr>
              <w:t>Codes/Conventions</w:t>
            </w:r>
            <w:r>
              <w:rPr>
                <w:b/>
                <w:sz w:val="16"/>
                <w:szCs w:val="16"/>
              </w:rPr>
              <w:t xml:space="preserve"> for </w:t>
            </w:r>
            <w:proofErr w:type="spellStart"/>
            <w:r w:rsidR="00C06FD0">
              <w:rPr>
                <w:b/>
                <w:sz w:val="16"/>
                <w:szCs w:val="16"/>
              </w:rPr>
              <w:t>Super</w:t>
            </w:r>
            <w:r>
              <w:rPr>
                <w:b/>
                <w:sz w:val="16"/>
                <w:szCs w:val="16"/>
              </w:rPr>
              <w:t>Populations</w:t>
            </w:r>
            <w:proofErr w:type="spellEnd"/>
            <w:r>
              <w:rPr>
                <w:b/>
                <w:sz w:val="16"/>
                <w:szCs w:val="16"/>
              </w:rPr>
              <w:t xml:space="preserve"> Table</w:t>
            </w:r>
          </w:p>
        </w:tc>
      </w:tr>
      <w:tr w:rsidR="006C106B" w:rsidRPr="00B51678" w14:paraId="50E6B677" w14:textId="77777777" w:rsidTr="00FD0A47">
        <w:trPr>
          <w:cantSplit/>
          <w:trHeight w:val="255"/>
        </w:trPr>
        <w:tc>
          <w:tcPr>
            <w:tcW w:w="1729" w:type="dxa"/>
            <w:tcMar>
              <w:left w:w="29" w:type="dxa"/>
              <w:right w:w="29" w:type="dxa"/>
            </w:tcMar>
          </w:tcPr>
          <w:p w14:paraId="20D1ED7F" w14:textId="611731B2" w:rsidR="006C106B" w:rsidRPr="00827329" w:rsidDel="0063127F" w:rsidRDefault="003C52A1" w:rsidP="00291F13">
            <w:pPr>
              <w:snapToGrid w:val="0"/>
              <w:rPr>
                <w:b/>
                <w:bCs/>
                <w:i/>
                <w:color w:val="FF0000"/>
                <w:sz w:val="16"/>
                <w:szCs w:val="16"/>
                <w:u w:val="single"/>
              </w:rPr>
            </w:pPr>
            <w:r>
              <w:rPr>
                <w:b/>
                <w:bCs/>
                <w:color w:val="FF0000"/>
                <w:sz w:val="16"/>
                <w:szCs w:val="16"/>
                <w:u w:val="single"/>
              </w:rPr>
              <w:t>Super</w:t>
            </w:r>
            <w:r w:rsidR="006C106B" w:rsidRPr="00827329">
              <w:rPr>
                <w:b/>
                <w:bCs/>
                <w:color w:val="FF0000"/>
                <w:sz w:val="16"/>
                <w:szCs w:val="16"/>
                <w:u w:val="single"/>
              </w:rPr>
              <w:t>PopID</w:t>
            </w:r>
          </w:p>
        </w:tc>
        <w:tc>
          <w:tcPr>
            <w:tcW w:w="3600" w:type="dxa"/>
            <w:tcMar>
              <w:left w:w="29" w:type="dxa"/>
              <w:right w:w="29" w:type="dxa"/>
            </w:tcMar>
          </w:tcPr>
          <w:p w14:paraId="3090E4CC" w14:textId="77777777" w:rsidR="006C106B" w:rsidDel="0063127F" w:rsidRDefault="006C106B" w:rsidP="005D17E1">
            <w:pPr>
              <w:rPr>
                <w:sz w:val="16"/>
                <w:szCs w:val="16"/>
              </w:rPr>
            </w:pPr>
            <w:r>
              <w:rPr>
                <w:bCs/>
                <w:sz w:val="16"/>
                <w:szCs w:val="16"/>
              </w:rPr>
              <w:t>StreamNet-defined code for the</w:t>
            </w:r>
            <w:r w:rsidRPr="0014384A">
              <w:rPr>
                <w:bCs/>
                <w:sz w:val="16"/>
                <w:szCs w:val="16"/>
              </w:rPr>
              <w:t xml:space="preserve"> </w:t>
            </w:r>
            <w:r w:rsidR="005D17E1">
              <w:rPr>
                <w:bCs/>
                <w:sz w:val="16"/>
                <w:szCs w:val="16"/>
              </w:rPr>
              <w:t>s</w:t>
            </w:r>
            <w:r>
              <w:rPr>
                <w:bCs/>
                <w:sz w:val="16"/>
                <w:szCs w:val="16"/>
              </w:rPr>
              <w:t>uper</w:t>
            </w:r>
            <w:r w:rsidR="005D17E1">
              <w:rPr>
                <w:bCs/>
                <w:sz w:val="16"/>
                <w:szCs w:val="16"/>
              </w:rPr>
              <w:t>p</w:t>
            </w:r>
            <w:r>
              <w:rPr>
                <w:bCs/>
                <w:sz w:val="16"/>
                <w:szCs w:val="16"/>
              </w:rPr>
              <w:t>opulation.</w:t>
            </w:r>
          </w:p>
        </w:tc>
        <w:tc>
          <w:tcPr>
            <w:tcW w:w="950" w:type="dxa"/>
            <w:tcMar>
              <w:left w:w="29" w:type="dxa"/>
              <w:right w:w="29" w:type="dxa"/>
            </w:tcMar>
          </w:tcPr>
          <w:p w14:paraId="41A640C6" w14:textId="77777777" w:rsidR="006C106B" w:rsidRPr="00827329" w:rsidRDefault="006C106B" w:rsidP="00291F13">
            <w:pPr>
              <w:jc w:val="center"/>
              <w:rPr>
                <w:b/>
                <w:bCs/>
                <w:color w:val="FF0000"/>
                <w:sz w:val="16"/>
                <w:szCs w:val="16"/>
              </w:rPr>
            </w:pPr>
            <w:r w:rsidRPr="00827329">
              <w:rPr>
                <w:b/>
                <w:bCs/>
                <w:color w:val="FF0000"/>
                <w:sz w:val="16"/>
                <w:szCs w:val="16"/>
              </w:rPr>
              <w:t>Integer</w:t>
            </w:r>
          </w:p>
        </w:tc>
        <w:tc>
          <w:tcPr>
            <w:tcW w:w="8295" w:type="dxa"/>
            <w:gridSpan w:val="2"/>
          </w:tcPr>
          <w:p w14:paraId="22E398EA" w14:textId="77777777" w:rsidR="006C106B" w:rsidRDefault="00740A1E" w:rsidP="00BE1AE6">
            <w:pPr>
              <w:snapToGrid w:val="0"/>
              <w:rPr>
                <w:ins w:id="2532" w:author="Mike Banach" w:date="2022-04-20T10:11:00Z"/>
                <w:sz w:val="16"/>
                <w:szCs w:val="16"/>
              </w:rPr>
            </w:pPr>
            <w:r>
              <w:rPr>
                <w:sz w:val="16"/>
                <w:szCs w:val="16"/>
              </w:rPr>
              <w:t>Foreign key to th</w:t>
            </w:r>
            <w:r w:rsidR="008206C7">
              <w:rPr>
                <w:sz w:val="16"/>
                <w:szCs w:val="16"/>
              </w:rPr>
              <w:t>e Populations table</w:t>
            </w:r>
            <w:r w:rsidR="005A75CD">
              <w:rPr>
                <w:sz w:val="16"/>
                <w:szCs w:val="16"/>
              </w:rPr>
              <w:t>'s ID field</w:t>
            </w:r>
            <w:r w:rsidR="008206C7">
              <w:rPr>
                <w:sz w:val="16"/>
                <w:szCs w:val="16"/>
              </w:rPr>
              <w:t>.</w:t>
            </w:r>
          </w:p>
          <w:p w14:paraId="220FBD87" w14:textId="0BC0D6F7" w:rsidR="00ED5BE4" w:rsidRDefault="00ED5BE4" w:rsidP="00BE1AE6">
            <w:pPr>
              <w:snapToGrid w:val="0"/>
              <w:rPr>
                <w:sz w:val="16"/>
                <w:szCs w:val="16"/>
              </w:rPr>
            </w:pPr>
            <w:ins w:id="2533" w:author="Mike Banach" w:date="2022-04-20T10:11:00Z">
              <w:r>
                <w:rPr>
                  <w:sz w:val="16"/>
                  <w:szCs w:val="16"/>
                </w:rPr>
                <w:t>This value must already exist in the Populations table before being used here.</w:t>
              </w:r>
            </w:ins>
          </w:p>
        </w:tc>
      </w:tr>
      <w:tr w:rsidR="00D26878" w:rsidRPr="00B51678" w14:paraId="287BD77F" w14:textId="77777777" w:rsidTr="00FD0A47">
        <w:trPr>
          <w:cantSplit/>
          <w:trHeight w:val="255"/>
        </w:trPr>
        <w:tc>
          <w:tcPr>
            <w:tcW w:w="1729" w:type="dxa"/>
            <w:tcMar>
              <w:left w:w="29" w:type="dxa"/>
              <w:right w:w="29" w:type="dxa"/>
            </w:tcMar>
          </w:tcPr>
          <w:p w14:paraId="3DF2C594" w14:textId="77777777" w:rsidR="00D26878" w:rsidRPr="00D63D7B" w:rsidRDefault="00D26878" w:rsidP="00D26878">
            <w:pPr>
              <w:snapToGrid w:val="0"/>
              <w:rPr>
                <w:b/>
                <w:bCs/>
                <w:color w:val="FF0000"/>
                <w:sz w:val="16"/>
                <w:szCs w:val="16"/>
              </w:rPr>
            </w:pPr>
            <w:r w:rsidRPr="00D63D7B">
              <w:rPr>
                <w:b/>
                <w:bCs/>
                <w:color w:val="FF0000"/>
                <w:sz w:val="16"/>
                <w:szCs w:val="16"/>
                <w:u w:val="single"/>
              </w:rPr>
              <w:t>PopID</w:t>
            </w:r>
          </w:p>
        </w:tc>
        <w:tc>
          <w:tcPr>
            <w:tcW w:w="3600" w:type="dxa"/>
            <w:tcMar>
              <w:left w:w="29" w:type="dxa"/>
              <w:right w:w="29" w:type="dxa"/>
            </w:tcMar>
          </w:tcPr>
          <w:p w14:paraId="25928A25" w14:textId="77777777" w:rsidR="00D26878" w:rsidRPr="00EB010A" w:rsidRDefault="00D26878" w:rsidP="00740A1E">
            <w:pPr>
              <w:rPr>
                <w:sz w:val="16"/>
                <w:szCs w:val="16"/>
              </w:rPr>
            </w:pPr>
            <w:r>
              <w:rPr>
                <w:bCs/>
                <w:sz w:val="16"/>
                <w:szCs w:val="16"/>
              </w:rPr>
              <w:t xml:space="preserve">StreamNet-defined code for </w:t>
            </w:r>
            <w:r w:rsidR="00740A1E">
              <w:rPr>
                <w:bCs/>
                <w:sz w:val="16"/>
                <w:szCs w:val="16"/>
              </w:rPr>
              <w:t>a</w:t>
            </w:r>
            <w:r w:rsidRPr="0014384A">
              <w:rPr>
                <w:bCs/>
                <w:sz w:val="16"/>
                <w:szCs w:val="16"/>
              </w:rPr>
              <w:t xml:space="preserve"> </w:t>
            </w:r>
            <w:r w:rsidR="00CD7A9B">
              <w:rPr>
                <w:bCs/>
                <w:sz w:val="16"/>
                <w:szCs w:val="16"/>
              </w:rPr>
              <w:t xml:space="preserve">component </w:t>
            </w:r>
            <w:r w:rsidRPr="005A1633">
              <w:rPr>
                <w:bCs/>
                <w:sz w:val="16"/>
                <w:szCs w:val="16"/>
              </w:rPr>
              <w:t>population</w:t>
            </w:r>
            <w:r>
              <w:rPr>
                <w:bCs/>
                <w:sz w:val="16"/>
                <w:szCs w:val="16"/>
              </w:rPr>
              <w:t>.</w:t>
            </w:r>
          </w:p>
        </w:tc>
        <w:tc>
          <w:tcPr>
            <w:tcW w:w="950" w:type="dxa"/>
            <w:tcMar>
              <w:left w:w="29" w:type="dxa"/>
              <w:right w:w="29" w:type="dxa"/>
            </w:tcMar>
          </w:tcPr>
          <w:p w14:paraId="01CA7CF2" w14:textId="77777777" w:rsidR="00D26878" w:rsidRPr="00D63D7B" w:rsidRDefault="00D26878" w:rsidP="00D26878">
            <w:pPr>
              <w:jc w:val="center"/>
              <w:rPr>
                <w:b/>
                <w:bCs/>
                <w:color w:val="FF0000"/>
                <w:sz w:val="16"/>
                <w:szCs w:val="16"/>
              </w:rPr>
            </w:pPr>
            <w:r w:rsidRPr="00D63D7B">
              <w:rPr>
                <w:b/>
                <w:bCs/>
                <w:color w:val="FF0000"/>
                <w:sz w:val="16"/>
                <w:szCs w:val="16"/>
              </w:rPr>
              <w:t>Integer</w:t>
            </w:r>
          </w:p>
        </w:tc>
        <w:tc>
          <w:tcPr>
            <w:tcW w:w="8295" w:type="dxa"/>
            <w:gridSpan w:val="2"/>
          </w:tcPr>
          <w:p w14:paraId="45A7FB6B" w14:textId="77777777" w:rsidR="00ED5BE4" w:rsidRDefault="008206C7" w:rsidP="00ED5BE4">
            <w:pPr>
              <w:snapToGrid w:val="0"/>
              <w:rPr>
                <w:ins w:id="2534" w:author="Mike Banach" w:date="2022-04-20T10:12:00Z"/>
                <w:sz w:val="16"/>
                <w:szCs w:val="16"/>
              </w:rPr>
            </w:pPr>
            <w:r>
              <w:rPr>
                <w:sz w:val="16"/>
                <w:szCs w:val="16"/>
              </w:rPr>
              <w:t>Foreign key to the Populations table</w:t>
            </w:r>
            <w:r w:rsidR="005A75CD">
              <w:rPr>
                <w:sz w:val="16"/>
                <w:szCs w:val="16"/>
              </w:rPr>
              <w:t>'s ID field</w:t>
            </w:r>
            <w:r>
              <w:rPr>
                <w:sz w:val="16"/>
                <w:szCs w:val="16"/>
              </w:rPr>
              <w:t>.</w:t>
            </w:r>
          </w:p>
          <w:p w14:paraId="5027F8AD" w14:textId="5865163E" w:rsidR="00D26878" w:rsidRDefault="00ED5BE4" w:rsidP="00ED5BE4">
            <w:pPr>
              <w:snapToGrid w:val="0"/>
              <w:rPr>
                <w:sz w:val="16"/>
                <w:szCs w:val="16"/>
              </w:rPr>
            </w:pPr>
            <w:ins w:id="2535" w:author="Mike Banach" w:date="2022-04-20T10:12:00Z">
              <w:r>
                <w:rPr>
                  <w:sz w:val="16"/>
                  <w:szCs w:val="16"/>
                </w:rPr>
                <w:t>This value must already exist in the Populations table before being used here.</w:t>
              </w:r>
            </w:ins>
          </w:p>
        </w:tc>
      </w:tr>
      <w:tr w:rsidR="00BE0BD8" w:rsidRPr="00B51678" w14:paraId="61D358A4" w14:textId="77777777" w:rsidTr="00FD0A47">
        <w:trPr>
          <w:cantSplit/>
          <w:trHeight w:val="255"/>
        </w:trPr>
        <w:tc>
          <w:tcPr>
            <w:tcW w:w="1729" w:type="dxa"/>
            <w:tcMar>
              <w:left w:w="29" w:type="dxa"/>
              <w:right w:w="29" w:type="dxa"/>
            </w:tcMar>
          </w:tcPr>
          <w:p w14:paraId="3206FB07" w14:textId="77777777" w:rsidR="00BE0BD8" w:rsidRPr="001A5950" w:rsidRDefault="00BE0BD8" w:rsidP="00BE0BD8">
            <w:pPr>
              <w:snapToGrid w:val="0"/>
              <w:rPr>
                <w:b/>
                <w:bCs/>
                <w:color w:val="FF0000"/>
                <w:sz w:val="16"/>
                <w:szCs w:val="16"/>
                <w:u w:val="single"/>
              </w:rPr>
            </w:pPr>
            <w:r w:rsidRPr="0074095C">
              <w:rPr>
                <w:b/>
                <w:bCs/>
                <w:color w:val="FF0000"/>
                <w:sz w:val="16"/>
                <w:szCs w:val="16"/>
              </w:rPr>
              <w:t>PopFit</w:t>
            </w:r>
          </w:p>
        </w:tc>
        <w:tc>
          <w:tcPr>
            <w:tcW w:w="3600" w:type="dxa"/>
            <w:tcMar>
              <w:left w:w="29" w:type="dxa"/>
              <w:right w:w="29" w:type="dxa"/>
            </w:tcMar>
          </w:tcPr>
          <w:p w14:paraId="50D917DB" w14:textId="77777777" w:rsidR="00BE0BD8" w:rsidRDefault="00BE0BD8" w:rsidP="001A5950">
            <w:pPr>
              <w:rPr>
                <w:bCs/>
                <w:sz w:val="16"/>
                <w:szCs w:val="16"/>
              </w:rPr>
            </w:pPr>
            <w:r>
              <w:rPr>
                <w:bCs/>
                <w:sz w:val="16"/>
                <w:szCs w:val="16"/>
              </w:rPr>
              <w:t>Categorization of how well the geographic extent of the</w:t>
            </w:r>
            <w:r w:rsidR="00CD7A9B">
              <w:rPr>
                <w:bCs/>
                <w:sz w:val="16"/>
                <w:szCs w:val="16"/>
              </w:rPr>
              <w:t xml:space="preserve"> data </w:t>
            </w:r>
            <w:r>
              <w:rPr>
                <w:bCs/>
                <w:sz w:val="16"/>
                <w:szCs w:val="16"/>
              </w:rPr>
              <w:t xml:space="preserve">corresponds to the geographic definition of the </w:t>
            </w:r>
            <w:r w:rsidR="00CD7A9B">
              <w:rPr>
                <w:bCs/>
                <w:sz w:val="16"/>
                <w:szCs w:val="16"/>
              </w:rPr>
              <w:t xml:space="preserve">component </w:t>
            </w:r>
            <w:r>
              <w:rPr>
                <w:bCs/>
                <w:sz w:val="16"/>
                <w:szCs w:val="16"/>
              </w:rPr>
              <w:t>population.</w:t>
            </w:r>
          </w:p>
        </w:tc>
        <w:tc>
          <w:tcPr>
            <w:tcW w:w="950" w:type="dxa"/>
            <w:tcMar>
              <w:left w:w="29" w:type="dxa"/>
              <w:right w:w="29" w:type="dxa"/>
            </w:tcMar>
          </w:tcPr>
          <w:p w14:paraId="3374FE02" w14:textId="77777777" w:rsidR="00BE0BD8" w:rsidRPr="001A5950" w:rsidRDefault="00BE0BD8" w:rsidP="00BE0BD8">
            <w:pPr>
              <w:jc w:val="center"/>
              <w:rPr>
                <w:b/>
                <w:bCs/>
                <w:color w:val="FF0000"/>
                <w:sz w:val="16"/>
                <w:szCs w:val="16"/>
              </w:rPr>
            </w:pPr>
            <w:r w:rsidRPr="0074095C">
              <w:rPr>
                <w:b/>
                <w:bCs/>
                <w:color w:val="FF0000"/>
                <w:sz w:val="16"/>
                <w:szCs w:val="16"/>
              </w:rPr>
              <w:t>Text 8</w:t>
            </w:r>
          </w:p>
        </w:tc>
        <w:tc>
          <w:tcPr>
            <w:tcW w:w="8295" w:type="dxa"/>
            <w:gridSpan w:val="2"/>
          </w:tcPr>
          <w:p w14:paraId="2A415736" w14:textId="77777777" w:rsidR="00BE0BD8" w:rsidRDefault="001113DC" w:rsidP="00BE0BD8">
            <w:pPr>
              <w:snapToGrid w:val="0"/>
              <w:rPr>
                <w:sz w:val="16"/>
                <w:szCs w:val="16"/>
              </w:rPr>
            </w:pPr>
            <w:r w:rsidRPr="001113DC">
              <w:rPr>
                <w:sz w:val="16"/>
                <w:szCs w:val="16"/>
                <w:u w:val="single"/>
              </w:rPr>
              <w:t>Acceptable values</w:t>
            </w:r>
            <w:r w:rsidR="00BE0BD8">
              <w:rPr>
                <w:sz w:val="16"/>
                <w:szCs w:val="16"/>
              </w:rPr>
              <w:t>:</w:t>
            </w:r>
            <w:r w:rsidR="00612FB6">
              <w:rPr>
                <w:sz w:val="16"/>
                <w:szCs w:val="16"/>
              </w:rPr>
              <w:t xml:space="preserve">   [</w:t>
            </w:r>
            <w:r w:rsidR="00BE0BD8" w:rsidRPr="00C73E14">
              <w:rPr>
                <w:i/>
                <w:sz w:val="16"/>
                <w:szCs w:val="16"/>
              </w:rPr>
              <w:t>Do not include comments in brackets.</w:t>
            </w:r>
            <w:r w:rsidR="00BE0BD8">
              <w:rPr>
                <w:sz w:val="16"/>
                <w:szCs w:val="16"/>
              </w:rPr>
              <w:t>]</w:t>
            </w:r>
          </w:p>
          <w:p w14:paraId="27BB8D35" w14:textId="77777777" w:rsidR="00BE0BD8" w:rsidRDefault="00BE0BD8" w:rsidP="00CD79A8">
            <w:pPr>
              <w:numPr>
                <w:ilvl w:val="0"/>
                <w:numId w:val="3"/>
              </w:numPr>
              <w:snapToGrid w:val="0"/>
              <w:ind w:left="173" w:hanging="144"/>
              <w:rPr>
                <w:sz w:val="16"/>
                <w:szCs w:val="16"/>
              </w:rPr>
            </w:pPr>
            <w:r>
              <w:rPr>
                <w:sz w:val="16"/>
                <w:szCs w:val="16"/>
              </w:rPr>
              <w:t>Same   [</w:t>
            </w:r>
            <w:r>
              <w:rPr>
                <w:i/>
                <w:sz w:val="16"/>
                <w:szCs w:val="16"/>
              </w:rPr>
              <w:t>R</w:t>
            </w:r>
            <w:r w:rsidRPr="00BB7859">
              <w:rPr>
                <w:i/>
                <w:sz w:val="16"/>
                <w:szCs w:val="16"/>
              </w:rPr>
              <w:t xml:space="preserve">epresents </w:t>
            </w:r>
            <w:r>
              <w:rPr>
                <w:i/>
                <w:sz w:val="16"/>
                <w:szCs w:val="16"/>
              </w:rPr>
              <w:t>one</w:t>
            </w:r>
            <w:r w:rsidRPr="00BB7859">
              <w:rPr>
                <w:i/>
                <w:sz w:val="16"/>
                <w:szCs w:val="16"/>
              </w:rPr>
              <w:t xml:space="preserve"> entire population</w:t>
            </w:r>
            <w:r>
              <w:rPr>
                <w:i/>
                <w:sz w:val="16"/>
                <w:szCs w:val="16"/>
              </w:rPr>
              <w:t>, the whole population, and nothing but the population</w:t>
            </w:r>
            <w:r w:rsidRPr="00BB7859">
              <w:rPr>
                <w:i/>
                <w:sz w:val="16"/>
                <w:szCs w:val="16"/>
              </w:rPr>
              <w:t>.</w:t>
            </w:r>
            <w:r w:rsidRPr="00F93F7D">
              <w:rPr>
                <w:sz w:val="16"/>
                <w:szCs w:val="16"/>
              </w:rPr>
              <w:t>]</w:t>
            </w:r>
          </w:p>
          <w:p w14:paraId="6124F4E1" w14:textId="77777777" w:rsidR="00BE0BD8" w:rsidRDefault="00BE0BD8" w:rsidP="00CD79A8">
            <w:pPr>
              <w:numPr>
                <w:ilvl w:val="0"/>
                <w:numId w:val="3"/>
              </w:numPr>
              <w:snapToGrid w:val="0"/>
              <w:ind w:left="173" w:hanging="144"/>
              <w:rPr>
                <w:sz w:val="16"/>
                <w:szCs w:val="16"/>
              </w:rPr>
            </w:pPr>
            <w:r>
              <w:rPr>
                <w:sz w:val="16"/>
                <w:szCs w:val="16"/>
              </w:rPr>
              <w:t>Portion   [</w:t>
            </w:r>
            <w:r>
              <w:rPr>
                <w:i/>
                <w:sz w:val="16"/>
                <w:szCs w:val="16"/>
              </w:rPr>
              <w:t>R</w:t>
            </w:r>
            <w:r w:rsidRPr="00BB7859">
              <w:rPr>
                <w:i/>
                <w:sz w:val="16"/>
                <w:szCs w:val="16"/>
              </w:rPr>
              <w:t xml:space="preserve">epresents a portion of </w:t>
            </w:r>
            <w:r>
              <w:rPr>
                <w:i/>
                <w:sz w:val="16"/>
                <w:szCs w:val="16"/>
              </w:rPr>
              <w:t>one</w:t>
            </w:r>
            <w:r w:rsidRPr="00BB7859">
              <w:rPr>
                <w:i/>
                <w:sz w:val="16"/>
                <w:szCs w:val="16"/>
              </w:rPr>
              <w:t xml:space="preserve"> population.</w:t>
            </w:r>
            <w:r>
              <w:rPr>
                <w:i/>
                <w:sz w:val="16"/>
                <w:szCs w:val="16"/>
              </w:rPr>
              <w:t xml:space="preserve"> </w:t>
            </w:r>
            <w:r w:rsidRPr="00BB7859">
              <w:rPr>
                <w:i/>
                <w:sz w:val="16"/>
                <w:szCs w:val="16"/>
              </w:rPr>
              <w:t xml:space="preserve"> (Describe in </w:t>
            </w:r>
            <w:r>
              <w:rPr>
                <w:i/>
                <w:sz w:val="16"/>
                <w:szCs w:val="16"/>
              </w:rPr>
              <w:t>P</w:t>
            </w:r>
            <w:r w:rsidRPr="00BB7859">
              <w:rPr>
                <w:i/>
                <w:sz w:val="16"/>
                <w:szCs w:val="16"/>
              </w:rPr>
              <w:t>opFitNotes field.</w:t>
            </w:r>
            <w:r>
              <w:rPr>
                <w:i/>
                <w:sz w:val="16"/>
                <w:szCs w:val="16"/>
              </w:rPr>
              <w:t>)</w:t>
            </w:r>
            <w:r w:rsidRPr="00F93F7D">
              <w:rPr>
                <w:sz w:val="16"/>
                <w:szCs w:val="16"/>
              </w:rPr>
              <w:t>]</w:t>
            </w:r>
          </w:p>
        </w:tc>
      </w:tr>
      <w:tr w:rsidR="00CD7A9B" w:rsidRPr="00B51678" w14:paraId="1CCECC23" w14:textId="77777777" w:rsidTr="00FD0A47">
        <w:trPr>
          <w:cantSplit/>
          <w:trHeight w:val="255"/>
        </w:trPr>
        <w:tc>
          <w:tcPr>
            <w:tcW w:w="1729" w:type="dxa"/>
            <w:tcMar>
              <w:left w:w="29" w:type="dxa"/>
              <w:right w:w="29" w:type="dxa"/>
            </w:tcMar>
          </w:tcPr>
          <w:p w14:paraId="03FC83EB" w14:textId="77777777" w:rsidR="00CD7A9B" w:rsidRPr="001A5950" w:rsidRDefault="00CD7A9B" w:rsidP="00CD7A9B">
            <w:pPr>
              <w:snapToGrid w:val="0"/>
              <w:rPr>
                <w:b/>
                <w:bCs/>
                <w:color w:val="FF0000"/>
                <w:sz w:val="16"/>
                <w:szCs w:val="16"/>
              </w:rPr>
            </w:pPr>
            <w:r w:rsidRPr="005A1633">
              <w:rPr>
                <w:b/>
                <w:bCs/>
                <w:i/>
                <w:color w:val="FF0000"/>
                <w:sz w:val="16"/>
                <w:szCs w:val="16"/>
              </w:rPr>
              <w:t>PopFitNotes</w:t>
            </w:r>
          </w:p>
        </w:tc>
        <w:tc>
          <w:tcPr>
            <w:tcW w:w="3600" w:type="dxa"/>
            <w:tcMar>
              <w:left w:w="29" w:type="dxa"/>
              <w:right w:w="29" w:type="dxa"/>
            </w:tcMar>
          </w:tcPr>
          <w:p w14:paraId="095D76E9" w14:textId="77777777" w:rsidR="00CD7A9B" w:rsidRDefault="00CD7A9B" w:rsidP="0074095C">
            <w:pPr>
              <w:rPr>
                <w:bCs/>
                <w:sz w:val="16"/>
                <w:szCs w:val="16"/>
              </w:rPr>
            </w:pPr>
            <w:r>
              <w:rPr>
                <w:bCs/>
                <w:sz w:val="16"/>
                <w:szCs w:val="16"/>
              </w:rPr>
              <w:t>Text description of</w:t>
            </w:r>
            <w:r w:rsidR="00AC26B8">
              <w:rPr>
                <w:bCs/>
                <w:sz w:val="16"/>
                <w:szCs w:val="16"/>
              </w:rPr>
              <w:t xml:space="preserve"> why only part of </w:t>
            </w:r>
            <w:r>
              <w:rPr>
                <w:bCs/>
                <w:sz w:val="16"/>
                <w:szCs w:val="16"/>
              </w:rPr>
              <w:t>the</w:t>
            </w:r>
            <w:r w:rsidR="00AC26B8">
              <w:rPr>
                <w:bCs/>
                <w:sz w:val="16"/>
                <w:szCs w:val="16"/>
              </w:rPr>
              <w:t xml:space="preserve"> component</w:t>
            </w:r>
            <w:r>
              <w:rPr>
                <w:bCs/>
                <w:sz w:val="16"/>
                <w:szCs w:val="16"/>
              </w:rPr>
              <w:t xml:space="preserve"> population</w:t>
            </w:r>
            <w:r w:rsidR="00AC26B8">
              <w:rPr>
                <w:bCs/>
                <w:sz w:val="16"/>
                <w:szCs w:val="16"/>
              </w:rPr>
              <w:t xml:space="preserve"> is included in the superpopulation</w:t>
            </w:r>
            <w:r>
              <w:rPr>
                <w:bCs/>
                <w:sz w:val="16"/>
                <w:szCs w:val="16"/>
              </w:rPr>
              <w:t>.</w:t>
            </w:r>
          </w:p>
        </w:tc>
        <w:tc>
          <w:tcPr>
            <w:tcW w:w="950" w:type="dxa"/>
            <w:tcMar>
              <w:left w:w="29" w:type="dxa"/>
              <w:right w:w="29" w:type="dxa"/>
            </w:tcMar>
          </w:tcPr>
          <w:p w14:paraId="61A78662" w14:textId="5870F29A" w:rsidR="00CD7A9B" w:rsidRPr="001A5950" w:rsidRDefault="00CD7A9B" w:rsidP="00CD7A9B">
            <w:pPr>
              <w:jc w:val="center"/>
              <w:rPr>
                <w:b/>
                <w:bCs/>
                <w:color w:val="FF0000"/>
                <w:sz w:val="16"/>
                <w:szCs w:val="16"/>
              </w:rPr>
            </w:pPr>
            <w:del w:id="2536" w:author="Mike Banach" w:date="2023-11-20T15:40:00Z">
              <w:r w:rsidRPr="005A1633" w:rsidDel="00541CEF">
                <w:rPr>
                  <w:b/>
                  <w:bCs/>
                  <w:i/>
                  <w:color w:val="FF0000"/>
                  <w:sz w:val="16"/>
                  <w:szCs w:val="16"/>
                </w:rPr>
                <w:delText>Memo</w:delText>
              </w:r>
            </w:del>
            <w:ins w:id="2537" w:author="Mike Banach" w:date="2023-11-20T15:40:00Z">
              <w:r w:rsidR="00541CEF">
                <w:rPr>
                  <w:b/>
                  <w:bCs/>
                  <w:i/>
                  <w:color w:val="FF0000"/>
                  <w:sz w:val="16"/>
                  <w:szCs w:val="16"/>
                </w:rPr>
                <w:t>Text ∞</w:t>
              </w:r>
            </w:ins>
          </w:p>
        </w:tc>
        <w:tc>
          <w:tcPr>
            <w:tcW w:w="8295" w:type="dxa"/>
            <w:gridSpan w:val="2"/>
          </w:tcPr>
          <w:p w14:paraId="72DB5137" w14:textId="77777777" w:rsidR="00CD7A9B" w:rsidRDefault="00CD7A9B" w:rsidP="00CD7A9B">
            <w:pPr>
              <w:snapToGrid w:val="0"/>
              <w:rPr>
                <w:sz w:val="16"/>
                <w:szCs w:val="16"/>
              </w:rPr>
            </w:pPr>
            <w:r w:rsidRPr="00DD66FB">
              <w:rPr>
                <w:color w:val="FF0000"/>
                <w:sz w:val="16"/>
                <w:szCs w:val="16"/>
              </w:rPr>
              <w:t>This field is required if the PopFit field is "Portion".</w:t>
            </w:r>
          </w:p>
          <w:p w14:paraId="62C78F3C" w14:textId="77777777" w:rsidR="00CD7A9B" w:rsidRDefault="00CD7A9B" w:rsidP="0074095C">
            <w:pPr>
              <w:snapToGrid w:val="0"/>
              <w:rPr>
                <w:sz w:val="16"/>
                <w:szCs w:val="16"/>
              </w:rPr>
            </w:pPr>
            <w:r>
              <w:rPr>
                <w:sz w:val="16"/>
                <w:szCs w:val="16"/>
              </w:rPr>
              <w:t xml:space="preserve">If the PopFit field is "Portion" describe the lack of correspondence between the </w:t>
            </w:r>
            <w:r w:rsidR="002E6CA7">
              <w:rPr>
                <w:sz w:val="16"/>
                <w:szCs w:val="16"/>
              </w:rPr>
              <w:t>whole</w:t>
            </w:r>
            <w:r>
              <w:rPr>
                <w:sz w:val="16"/>
                <w:szCs w:val="16"/>
              </w:rPr>
              <w:t xml:space="preserve"> </w:t>
            </w:r>
            <w:r w:rsidR="002E6CA7">
              <w:rPr>
                <w:sz w:val="16"/>
                <w:szCs w:val="16"/>
              </w:rPr>
              <w:t xml:space="preserve">component </w:t>
            </w:r>
            <w:r>
              <w:rPr>
                <w:sz w:val="16"/>
                <w:szCs w:val="16"/>
              </w:rPr>
              <w:t xml:space="preserve">population </w:t>
            </w:r>
            <w:r w:rsidR="009B6E9A">
              <w:rPr>
                <w:sz w:val="16"/>
                <w:szCs w:val="16"/>
              </w:rPr>
              <w:t xml:space="preserve">and </w:t>
            </w:r>
            <w:r w:rsidR="0085242C">
              <w:rPr>
                <w:sz w:val="16"/>
                <w:szCs w:val="16"/>
              </w:rPr>
              <w:t>that part of</w:t>
            </w:r>
            <w:r w:rsidR="002E6CA7">
              <w:rPr>
                <w:sz w:val="16"/>
                <w:szCs w:val="16"/>
              </w:rPr>
              <w:t xml:space="preserve"> it </w:t>
            </w:r>
            <w:r w:rsidR="0085242C">
              <w:rPr>
                <w:sz w:val="16"/>
                <w:szCs w:val="16"/>
              </w:rPr>
              <w:t>that is part of the superpopulation</w:t>
            </w:r>
            <w:r>
              <w:rPr>
                <w:sz w:val="16"/>
                <w:szCs w:val="16"/>
              </w:rPr>
              <w:t>.</w:t>
            </w:r>
          </w:p>
        </w:tc>
      </w:tr>
      <w:tr w:rsidR="0044433B" w:rsidRPr="00B51678" w14:paraId="0C5E35F6" w14:textId="77777777" w:rsidTr="00FD0A47">
        <w:trPr>
          <w:cantSplit/>
        </w:trPr>
        <w:tc>
          <w:tcPr>
            <w:tcW w:w="1729" w:type="dxa"/>
            <w:tcMar>
              <w:left w:w="29" w:type="dxa"/>
              <w:right w:w="29" w:type="dxa"/>
            </w:tcMar>
          </w:tcPr>
          <w:p w14:paraId="447A1E4D" w14:textId="77777777" w:rsidR="0044433B" w:rsidRPr="00AE2D9E" w:rsidRDefault="0044433B" w:rsidP="0044433B">
            <w:pPr>
              <w:snapToGrid w:val="0"/>
              <w:rPr>
                <w:bCs/>
                <w:color w:val="FF0000"/>
                <w:sz w:val="16"/>
                <w:szCs w:val="16"/>
              </w:rPr>
            </w:pPr>
            <w:r w:rsidRPr="00AE2D9E">
              <w:rPr>
                <w:b/>
                <w:bCs/>
                <w:color w:val="FF0000"/>
                <w:sz w:val="16"/>
                <w:szCs w:val="16"/>
              </w:rPr>
              <w:t>ContactAgency</w:t>
            </w:r>
          </w:p>
        </w:tc>
        <w:tc>
          <w:tcPr>
            <w:tcW w:w="3600" w:type="dxa"/>
            <w:tcMar>
              <w:left w:w="29" w:type="dxa"/>
              <w:right w:w="29" w:type="dxa"/>
            </w:tcMar>
          </w:tcPr>
          <w:p w14:paraId="1BE943AC" w14:textId="77777777" w:rsidR="0044433B" w:rsidRDefault="0044433B" w:rsidP="0044433B">
            <w:pPr>
              <w:snapToGrid w:val="0"/>
              <w:rPr>
                <w:bCs/>
                <w:sz w:val="16"/>
                <w:szCs w:val="16"/>
              </w:rPr>
            </w:pPr>
            <w:r>
              <w:rPr>
                <w:bCs/>
                <w:sz w:val="16"/>
                <w:szCs w:val="16"/>
              </w:rPr>
              <w:t>Agency, tribe, or other entity that requested this population be added to the list.</w:t>
            </w:r>
          </w:p>
        </w:tc>
        <w:tc>
          <w:tcPr>
            <w:tcW w:w="950" w:type="dxa"/>
            <w:tcMar>
              <w:left w:w="29" w:type="dxa"/>
              <w:right w:w="29" w:type="dxa"/>
            </w:tcMar>
          </w:tcPr>
          <w:p w14:paraId="5ED5CCD6" w14:textId="77777777" w:rsidR="0044433B" w:rsidRPr="00AE2D9E" w:rsidRDefault="0044433B" w:rsidP="0044433B">
            <w:pPr>
              <w:snapToGrid w:val="0"/>
              <w:jc w:val="center"/>
              <w:rPr>
                <w:b/>
                <w:bCs/>
                <w:color w:val="FF0000"/>
                <w:sz w:val="16"/>
                <w:szCs w:val="16"/>
              </w:rPr>
            </w:pPr>
            <w:r w:rsidRPr="00AE2D9E">
              <w:rPr>
                <w:b/>
                <w:bCs/>
                <w:color w:val="FF0000"/>
                <w:sz w:val="16"/>
                <w:szCs w:val="16"/>
              </w:rPr>
              <w:t>Text 255</w:t>
            </w:r>
          </w:p>
        </w:tc>
        <w:tc>
          <w:tcPr>
            <w:tcW w:w="4674" w:type="dxa"/>
          </w:tcPr>
          <w:p w14:paraId="4B202627" w14:textId="77777777" w:rsidR="0044433B" w:rsidRDefault="0044433B" w:rsidP="0044433B">
            <w:pPr>
              <w:snapToGrid w:val="0"/>
              <w:rPr>
                <w:sz w:val="16"/>
                <w:szCs w:val="16"/>
              </w:rPr>
            </w:pPr>
            <w:r>
              <w:rPr>
                <w:sz w:val="16"/>
                <w:szCs w:val="16"/>
              </w:rPr>
              <w:t>Entries in this field must precisely match a name in the StreamNet agency list.  Here are the ones most likely needed.  If yours is not found here, contact your agency StreamNet representative, or call PSMFC's StreamNet staff at 503-595-3100.</w:t>
            </w:r>
          </w:p>
          <w:p w14:paraId="2B647C0A" w14:textId="77777777" w:rsidR="0044433B" w:rsidRDefault="0044433B" w:rsidP="0044433B">
            <w:pPr>
              <w:snapToGrid w:val="0"/>
              <w:rPr>
                <w:sz w:val="16"/>
                <w:szCs w:val="16"/>
              </w:rPr>
            </w:pPr>
          </w:p>
          <w:p w14:paraId="48F74541" w14:textId="77777777" w:rsidR="0044433B" w:rsidRDefault="0044433B" w:rsidP="000A286A">
            <w:pPr>
              <w:numPr>
                <w:ilvl w:val="0"/>
                <w:numId w:val="16"/>
              </w:numPr>
              <w:snapToGrid w:val="0"/>
              <w:ind w:left="173" w:hanging="144"/>
              <w:rPr>
                <w:sz w:val="16"/>
                <w:szCs w:val="16"/>
              </w:rPr>
            </w:pPr>
            <w:r w:rsidRPr="00BF2C3A">
              <w:rPr>
                <w:sz w:val="16"/>
                <w:szCs w:val="16"/>
              </w:rPr>
              <w:t>Columbia River Inter-Tribal Fish Commission</w:t>
            </w:r>
          </w:p>
          <w:p w14:paraId="51289C3D" w14:textId="77777777" w:rsidR="0044433B" w:rsidRDefault="0044433B" w:rsidP="000A286A">
            <w:pPr>
              <w:numPr>
                <w:ilvl w:val="0"/>
                <w:numId w:val="16"/>
              </w:numPr>
              <w:snapToGrid w:val="0"/>
              <w:ind w:left="173" w:hanging="144"/>
              <w:rPr>
                <w:sz w:val="16"/>
                <w:szCs w:val="16"/>
              </w:rPr>
            </w:pPr>
            <w:r w:rsidRPr="00BF2C3A">
              <w:rPr>
                <w:sz w:val="16"/>
                <w:szCs w:val="16"/>
              </w:rPr>
              <w:t>Confederated Tribes</w:t>
            </w:r>
            <w:r w:rsidR="00560852">
              <w:rPr>
                <w:sz w:val="16"/>
                <w:szCs w:val="16"/>
              </w:rPr>
              <w:t xml:space="preserve"> of the Colville Reservation</w:t>
            </w:r>
          </w:p>
          <w:p w14:paraId="1DFEB0E5" w14:textId="77777777" w:rsidR="0044433B" w:rsidRDefault="0044433B" w:rsidP="000A286A">
            <w:pPr>
              <w:numPr>
                <w:ilvl w:val="0"/>
                <w:numId w:val="16"/>
              </w:numPr>
              <w:snapToGrid w:val="0"/>
              <w:ind w:left="173" w:hanging="144"/>
              <w:rPr>
                <w:sz w:val="16"/>
                <w:szCs w:val="16"/>
              </w:rPr>
            </w:pPr>
            <w:r w:rsidRPr="00BF2C3A">
              <w:rPr>
                <w:sz w:val="16"/>
                <w:szCs w:val="16"/>
              </w:rPr>
              <w:t>Confederated Tribes and Bands of the Yakama Nation</w:t>
            </w:r>
          </w:p>
          <w:p w14:paraId="4ED507C6" w14:textId="77777777" w:rsidR="0044433B" w:rsidRDefault="0044433B" w:rsidP="000A286A">
            <w:pPr>
              <w:numPr>
                <w:ilvl w:val="0"/>
                <w:numId w:val="16"/>
              </w:numPr>
              <w:snapToGrid w:val="0"/>
              <w:ind w:left="173" w:hanging="144"/>
              <w:rPr>
                <w:sz w:val="16"/>
                <w:szCs w:val="16"/>
              </w:rPr>
            </w:pPr>
            <w:r w:rsidRPr="00BF2C3A">
              <w:rPr>
                <w:sz w:val="16"/>
                <w:szCs w:val="16"/>
              </w:rPr>
              <w:t>Confederated Tribes of the Umatilla Indian Reservation</w:t>
            </w:r>
          </w:p>
          <w:p w14:paraId="5D9814D0" w14:textId="77777777" w:rsidR="0044433B" w:rsidRPr="009A4EC7" w:rsidRDefault="0044433B" w:rsidP="000A286A">
            <w:pPr>
              <w:numPr>
                <w:ilvl w:val="0"/>
                <w:numId w:val="16"/>
              </w:numPr>
              <w:snapToGrid w:val="0"/>
              <w:ind w:left="173" w:hanging="144"/>
              <w:rPr>
                <w:sz w:val="16"/>
                <w:szCs w:val="16"/>
              </w:rPr>
            </w:pPr>
            <w:r w:rsidRPr="00BF2C3A">
              <w:rPr>
                <w:sz w:val="16"/>
                <w:szCs w:val="16"/>
              </w:rPr>
              <w:t>Confederated Tribes of the Warm Springs Reservation of Oregon</w:t>
            </w:r>
          </w:p>
        </w:tc>
        <w:tc>
          <w:tcPr>
            <w:tcW w:w="3657" w:type="dxa"/>
          </w:tcPr>
          <w:p w14:paraId="2E636042" w14:textId="77777777" w:rsidR="0044433B" w:rsidRDefault="0044433B" w:rsidP="000A286A">
            <w:pPr>
              <w:numPr>
                <w:ilvl w:val="0"/>
                <w:numId w:val="16"/>
              </w:numPr>
              <w:snapToGrid w:val="0"/>
              <w:ind w:left="173" w:hanging="144"/>
              <w:rPr>
                <w:sz w:val="16"/>
                <w:szCs w:val="16"/>
              </w:rPr>
            </w:pPr>
            <w:r w:rsidRPr="00C0012B">
              <w:rPr>
                <w:sz w:val="16"/>
                <w:szCs w:val="16"/>
              </w:rPr>
              <w:t>Fish Passage Center</w:t>
            </w:r>
          </w:p>
          <w:p w14:paraId="35707EA5" w14:textId="77777777" w:rsidR="0044433B" w:rsidRDefault="0044433B" w:rsidP="000A286A">
            <w:pPr>
              <w:numPr>
                <w:ilvl w:val="0"/>
                <w:numId w:val="16"/>
              </w:numPr>
              <w:snapToGrid w:val="0"/>
              <w:ind w:left="173" w:hanging="144"/>
              <w:rPr>
                <w:sz w:val="16"/>
                <w:szCs w:val="16"/>
              </w:rPr>
            </w:pPr>
            <w:r w:rsidRPr="00BF2C3A">
              <w:rPr>
                <w:sz w:val="16"/>
                <w:szCs w:val="16"/>
              </w:rPr>
              <w:t>Idaho Department of Fish and Game</w:t>
            </w:r>
          </w:p>
          <w:p w14:paraId="37B76266" w14:textId="77777777" w:rsidR="0044433B" w:rsidRDefault="0044433B" w:rsidP="000A286A">
            <w:pPr>
              <w:numPr>
                <w:ilvl w:val="0"/>
                <w:numId w:val="16"/>
              </w:numPr>
              <w:snapToGrid w:val="0"/>
              <w:ind w:left="173" w:hanging="144"/>
              <w:rPr>
                <w:sz w:val="16"/>
                <w:szCs w:val="16"/>
              </w:rPr>
            </w:pPr>
            <w:r w:rsidRPr="00BF2C3A">
              <w:rPr>
                <w:sz w:val="16"/>
                <w:szCs w:val="16"/>
              </w:rPr>
              <w:t>Nez Perce Tribe</w:t>
            </w:r>
          </w:p>
          <w:p w14:paraId="1146B075" w14:textId="77777777" w:rsidR="0044433B" w:rsidRDefault="0044433B" w:rsidP="000A286A">
            <w:pPr>
              <w:numPr>
                <w:ilvl w:val="0"/>
                <w:numId w:val="16"/>
              </w:numPr>
              <w:snapToGrid w:val="0"/>
              <w:ind w:left="173" w:hanging="144"/>
              <w:rPr>
                <w:sz w:val="16"/>
                <w:szCs w:val="16"/>
              </w:rPr>
            </w:pPr>
            <w:r w:rsidRPr="00C0012B">
              <w:rPr>
                <w:sz w:val="16"/>
                <w:szCs w:val="16"/>
              </w:rPr>
              <w:t>Northwest Indian Fisheries Commission</w:t>
            </w:r>
          </w:p>
          <w:p w14:paraId="5FEC4454" w14:textId="77777777" w:rsidR="0044433B" w:rsidRDefault="0044433B" w:rsidP="000A286A">
            <w:pPr>
              <w:numPr>
                <w:ilvl w:val="0"/>
                <w:numId w:val="16"/>
              </w:numPr>
              <w:snapToGrid w:val="0"/>
              <w:ind w:left="173" w:hanging="144"/>
              <w:rPr>
                <w:sz w:val="16"/>
                <w:szCs w:val="16"/>
              </w:rPr>
            </w:pPr>
            <w:r w:rsidRPr="00BF2C3A">
              <w:rPr>
                <w:sz w:val="16"/>
                <w:szCs w:val="16"/>
              </w:rPr>
              <w:t>Oregon Department of Fish and Wildlife</w:t>
            </w:r>
          </w:p>
          <w:p w14:paraId="060643D4" w14:textId="77777777" w:rsidR="0044433B" w:rsidRDefault="0044433B" w:rsidP="000A286A">
            <w:pPr>
              <w:numPr>
                <w:ilvl w:val="0"/>
                <w:numId w:val="16"/>
              </w:numPr>
              <w:snapToGrid w:val="0"/>
              <w:ind w:left="173" w:hanging="144"/>
              <w:rPr>
                <w:sz w:val="16"/>
                <w:szCs w:val="16"/>
              </w:rPr>
            </w:pPr>
            <w:r w:rsidRPr="004C1264">
              <w:rPr>
                <w:sz w:val="16"/>
                <w:szCs w:val="16"/>
              </w:rPr>
              <w:t>Quantitative Consultants, Inc.</w:t>
            </w:r>
          </w:p>
          <w:p w14:paraId="3964D26A" w14:textId="77777777" w:rsidR="0044433B" w:rsidRDefault="0044433B" w:rsidP="000A286A">
            <w:pPr>
              <w:numPr>
                <w:ilvl w:val="0"/>
                <w:numId w:val="16"/>
              </w:numPr>
              <w:snapToGrid w:val="0"/>
              <w:ind w:left="173" w:hanging="144"/>
              <w:rPr>
                <w:sz w:val="16"/>
                <w:szCs w:val="16"/>
              </w:rPr>
            </w:pPr>
            <w:r w:rsidRPr="00C0012B">
              <w:rPr>
                <w:sz w:val="16"/>
                <w:szCs w:val="16"/>
              </w:rPr>
              <w:t>Shoshone-Ba</w:t>
            </w:r>
            <w:r>
              <w:rPr>
                <w:sz w:val="16"/>
                <w:szCs w:val="16"/>
              </w:rPr>
              <w:t>nnock Tribes</w:t>
            </w:r>
          </w:p>
          <w:p w14:paraId="6BE90166" w14:textId="77777777" w:rsidR="0044433B" w:rsidRPr="00C0012B" w:rsidRDefault="0044433B" w:rsidP="000A286A">
            <w:pPr>
              <w:numPr>
                <w:ilvl w:val="0"/>
                <w:numId w:val="16"/>
              </w:numPr>
              <w:snapToGrid w:val="0"/>
              <w:ind w:left="173" w:hanging="144"/>
              <w:rPr>
                <w:bCs/>
                <w:sz w:val="16"/>
                <w:szCs w:val="16"/>
              </w:rPr>
            </w:pPr>
            <w:r w:rsidRPr="00BF2C3A">
              <w:rPr>
                <w:sz w:val="16"/>
                <w:szCs w:val="16"/>
              </w:rPr>
              <w:t>Spokane Tribe of Indians</w:t>
            </w:r>
          </w:p>
          <w:p w14:paraId="64E79E8A" w14:textId="77777777" w:rsidR="0044433B" w:rsidRPr="006642D6" w:rsidRDefault="0044433B" w:rsidP="000A286A">
            <w:pPr>
              <w:numPr>
                <w:ilvl w:val="0"/>
                <w:numId w:val="16"/>
              </w:numPr>
              <w:snapToGrid w:val="0"/>
              <w:ind w:left="173" w:hanging="144"/>
              <w:rPr>
                <w:bCs/>
                <w:sz w:val="16"/>
                <w:szCs w:val="16"/>
              </w:rPr>
            </w:pPr>
            <w:r w:rsidRPr="00C0012B">
              <w:rPr>
                <w:bCs/>
                <w:sz w:val="16"/>
                <w:szCs w:val="16"/>
              </w:rPr>
              <w:t>U.S. Fish and Wildlife Service</w:t>
            </w:r>
          </w:p>
          <w:p w14:paraId="24B9F0F9" w14:textId="77777777" w:rsidR="0044433B" w:rsidRDefault="0044433B" w:rsidP="000A286A">
            <w:pPr>
              <w:numPr>
                <w:ilvl w:val="0"/>
                <w:numId w:val="16"/>
              </w:numPr>
              <w:snapToGrid w:val="0"/>
              <w:ind w:left="173" w:hanging="144"/>
              <w:rPr>
                <w:sz w:val="16"/>
                <w:szCs w:val="16"/>
              </w:rPr>
            </w:pPr>
            <w:r w:rsidRPr="00BF2C3A">
              <w:rPr>
                <w:sz w:val="16"/>
                <w:szCs w:val="16"/>
              </w:rPr>
              <w:t>Washington Department of Fish and Wildlife</w:t>
            </w:r>
          </w:p>
        </w:tc>
      </w:tr>
      <w:tr w:rsidR="002F234D" w:rsidRPr="00B51678" w14:paraId="1CF09BBE" w14:textId="77777777" w:rsidTr="00FD0A47">
        <w:trPr>
          <w:cantSplit/>
        </w:trPr>
        <w:tc>
          <w:tcPr>
            <w:tcW w:w="1729" w:type="dxa"/>
            <w:tcMar>
              <w:left w:w="29" w:type="dxa"/>
              <w:right w:w="29" w:type="dxa"/>
            </w:tcMar>
          </w:tcPr>
          <w:p w14:paraId="1548C602" w14:textId="77777777" w:rsidR="002F234D" w:rsidRPr="00D61BBF" w:rsidRDefault="002F234D" w:rsidP="007A5D23">
            <w:pPr>
              <w:snapToGrid w:val="0"/>
              <w:rPr>
                <w:b/>
                <w:bCs/>
                <w:color w:val="FF0000"/>
                <w:sz w:val="16"/>
                <w:szCs w:val="16"/>
              </w:rPr>
            </w:pPr>
            <w:r w:rsidRPr="00D61BBF">
              <w:rPr>
                <w:b/>
                <w:bCs/>
                <w:color w:val="FF0000"/>
                <w:sz w:val="16"/>
                <w:rPrChange w:id="2538" w:author="Mike Banach" w:date="2023-01-19T11:03:00Z">
                  <w:rPr>
                    <w:bCs/>
                    <w:sz w:val="16"/>
                  </w:rPr>
                </w:rPrChange>
              </w:rPr>
              <w:t>UpdDate</w:t>
            </w:r>
          </w:p>
        </w:tc>
        <w:tc>
          <w:tcPr>
            <w:tcW w:w="3600" w:type="dxa"/>
            <w:tcMar>
              <w:left w:w="29" w:type="dxa"/>
              <w:right w:w="29" w:type="dxa"/>
            </w:tcMar>
          </w:tcPr>
          <w:p w14:paraId="23E0F193" w14:textId="77777777" w:rsidR="002F234D" w:rsidRDefault="002F234D" w:rsidP="007A5D23">
            <w:pPr>
              <w:snapToGrid w:val="0"/>
              <w:rPr>
                <w:bCs/>
                <w:sz w:val="16"/>
                <w:szCs w:val="16"/>
              </w:rPr>
            </w:pPr>
            <w:r>
              <w:rPr>
                <w:sz w:val="16"/>
              </w:rPr>
              <w:t>The date and time that the record was created or updated.  For data obtained in electronic format from another source it can reflect the date and time of data capture or of conversion to Coordinated Assessment/StreamNet standards.</w:t>
            </w:r>
          </w:p>
        </w:tc>
        <w:tc>
          <w:tcPr>
            <w:tcW w:w="950" w:type="dxa"/>
            <w:tcMar>
              <w:left w:w="29" w:type="dxa"/>
              <w:right w:w="29" w:type="dxa"/>
            </w:tcMar>
          </w:tcPr>
          <w:p w14:paraId="07A06CBF" w14:textId="77777777" w:rsidR="002F234D" w:rsidRPr="00D61BBF" w:rsidRDefault="002F234D" w:rsidP="007A5D23">
            <w:pPr>
              <w:snapToGrid w:val="0"/>
              <w:jc w:val="center"/>
              <w:rPr>
                <w:b/>
                <w:bCs/>
                <w:color w:val="FF0000"/>
                <w:sz w:val="16"/>
                <w:szCs w:val="16"/>
              </w:rPr>
            </w:pPr>
            <w:r w:rsidRPr="00D61BBF">
              <w:rPr>
                <w:b/>
                <w:bCs/>
                <w:color w:val="FF0000"/>
                <w:sz w:val="16"/>
                <w:rPrChange w:id="2539" w:author="Mike Banach" w:date="2023-01-19T11:04:00Z">
                  <w:rPr>
                    <w:bCs/>
                    <w:sz w:val="16"/>
                  </w:rPr>
                </w:rPrChange>
              </w:rPr>
              <w:t>Datetime</w:t>
            </w:r>
          </w:p>
        </w:tc>
        <w:tc>
          <w:tcPr>
            <w:tcW w:w="8295" w:type="dxa"/>
            <w:gridSpan w:val="2"/>
          </w:tcPr>
          <w:p w14:paraId="307894C8" w14:textId="77777777" w:rsidR="002F234D" w:rsidRPr="00C0012B" w:rsidRDefault="002F234D" w:rsidP="007A5D23">
            <w:pPr>
              <w:snapToGrid w:val="0"/>
              <w:rPr>
                <w:sz w:val="16"/>
                <w:szCs w:val="16"/>
              </w:rPr>
            </w:pPr>
            <w:r>
              <w:rPr>
                <w:sz w:val="16"/>
              </w:rPr>
              <w:t>This can be the time a record was created, or the last time it was edited.  This field tells the end user when the record was last modified at the source organization.</w:t>
            </w:r>
          </w:p>
        </w:tc>
      </w:tr>
    </w:tbl>
    <w:p w14:paraId="55938EC1" w14:textId="77777777" w:rsidR="006C106B" w:rsidRDefault="006C106B" w:rsidP="004030C9">
      <w:pPr>
        <w:rPr>
          <w:szCs w:val="24"/>
        </w:rPr>
      </w:pPr>
    </w:p>
    <w:p w14:paraId="18D86DF0" w14:textId="77777777" w:rsidR="00BF005B" w:rsidRDefault="00BF005B" w:rsidP="00EF371B">
      <w:pPr>
        <w:sectPr w:rsidR="00BF005B" w:rsidSect="00067191">
          <w:type w:val="continuous"/>
          <w:pgSz w:w="15840" w:h="12240" w:orient="landscape" w:code="1"/>
          <w:pgMar w:top="1440" w:right="720" w:bottom="1440" w:left="720" w:header="0" w:footer="720" w:gutter="0"/>
          <w:paperSrc w:first="21582" w:other="21582"/>
          <w:cols w:space="720"/>
        </w:sectPr>
      </w:pPr>
      <w:bookmarkStart w:id="2540" w:name="_Appendix_D._"/>
      <w:bookmarkEnd w:id="2540"/>
    </w:p>
    <w:p w14:paraId="41FE5246" w14:textId="41B4C252" w:rsidR="00591B03" w:rsidRDefault="00303ABF" w:rsidP="00591B03">
      <w:pPr>
        <w:pStyle w:val="Heading2"/>
        <w:rPr>
          <w:szCs w:val="24"/>
        </w:rPr>
      </w:pPr>
      <w:bookmarkStart w:id="2541" w:name="_Appendix_E._"/>
      <w:bookmarkStart w:id="2542" w:name="_Appendix_F._"/>
      <w:bookmarkStart w:id="2543" w:name="_Appendix_DF._"/>
      <w:bookmarkEnd w:id="2541"/>
      <w:bookmarkEnd w:id="2542"/>
      <w:bookmarkEnd w:id="2543"/>
      <w:r>
        <w:br w:type="page"/>
      </w:r>
      <w:bookmarkStart w:id="2544" w:name="_Toc166846929"/>
      <w:r w:rsidR="00591B03">
        <w:lastRenderedPageBreak/>
        <w:t xml:space="preserve">Appendix </w:t>
      </w:r>
      <w:ins w:id="2545" w:author="Mike Banach" w:date="2022-06-10T10:19:00Z">
        <w:r w:rsidR="005E726B">
          <w:t>D</w:t>
        </w:r>
      </w:ins>
      <w:del w:id="2546" w:author="Mike Banach" w:date="2022-06-10T10:18:00Z">
        <w:r w:rsidR="00591B03" w:rsidDel="005E726B">
          <w:delText>F</w:delText>
        </w:r>
      </w:del>
      <w:r w:rsidR="00591B03">
        <w:t xml:space="preserve">.  </w:t>
      </w:r>
      <w:r w:rsidR="00591B03" w:rsidRPr="00591B03">
        <w:t>NOSA/Escapement Decision Tree</w:t>
      </w:r>
      <w:bookmarkEnd w:id="2544"/>
    </w:p>
    <w:p w14:paraId="54A72936" w14:textId="77777777" w:rsidR="00591B03" w:rsidRDefault="002E0347" w:rsidP="00591B03">
      <w:pPr>
        <w:keepNext/>
        <w:rPr>
          <w:szCs w:val="24"/>
        </w:rPr>
      </w:pPr>
      <w:hyperlink w:anchor="Table_of_Contents" w:history="1">
        <w:r w:rsidR="00591B03" w:rsidRPr="008208C0">
          <w:rPr>
            <w:rStyle w:val="Hyperlink"/>
            <w:sz w:val="12"/>
          </w:rPr>
          <w:t>(Back to Table of Contents.)</w:t>
        </w:r>
      </w:hyperlink>
    </w:p>
    <w:p w14:paraId="2BE4D808" w14:textId="6CCB2788" w:rsidR="00591B03" w:rsidRDefault="002A73AE" w:rsidP="00591B03">
      <w:pPr>
        <w:keepNext/>
        <w:rPr>
          <w:ins w:id="2547" w:author="Mike Banach" w:date="2022-04-20T16:15:00Z"/>
          <w:szCs w:val="24"/>
        </w:rPr>
      </w:pPr>
      <w:ins w:id="2548" w:author="Mike Banach" w:date="2022-04-20T16:11:00Z">
        <w:r>
          <w:rPr>
            <w:szCs w:val="24"/>
          </w:rPr>
          <w:t>Line colors:  Blue=Go to next d</w:t>
        </w:r>
      </w:ins>
      <w:ins w:id="2549" w:author="Mike Banach" w:date="2022-04-20T16:12:00Z">
        <w:r>
          <w:rPr>
            <w:szCs w:val="24"/>
          </w:rPr>
          <w:t>ecision point; Green=</w:t>
        </w:r>
      </w:ins>
      <w:ins w:id="2550" w:author="Mike Banach" w:date="2022-04-20T16:13:00Z">
        <w:r>
          <w:rPr>
            <w:szCs w:val="24"/>
          </w:rPr>
          <w:t>An escapement estimate is called for; Yellow=A NOSA estimate is called for.</w:t>
        </w:r>
      </w:ins>
    </w:p>
    <w:p w14:paraId="48B87F0C" w14:textId="77777777" w:rsidR="002A73AE" w:rsidRDefault="002A73AE" w:rsidP="00591B03">
      <w:pPr>
        <w:keepNext/>
        <w:rPr>
          <w:szCs w:val="24"/>
        </w:rPr>
      </w:pPr>
    </w:p>
    <w:p w14:paraId="05407577" w14:textId="5ABCD743" w:rsidR="00591B03" w:rsidRDefault="00EB52F1" w:rsidP="00B10B9A">
      <w:pPr>
        <w:keepNext/>
        <w:jc w:val="center"/>
        <w:rPr>
          <w:szCs w:val="24"/>
        </w:rPr>
      </w:pPr>
      <w:r>
        <w:rPr>
          <w:noProof/>
          <w:szCs w:val="24"/>
        </w:rPr>
        <w:drawing>
          <wp:inline distT="0" distB="0" distL="0" distR="0" wp14:anchorId="5A9A416D" wp14:editId="6294D7A3">
            <wp:extent cx="6849950" cy="5286375"/>
            <wp:effectExtent l="0" t="0" r="0" b="0"/>
            <wp:docPr id="1" name="Picture 1" descr="NOSAvsEscap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SAvsEscapemen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852815" cy="5288586"/>
                    </a:xfrm>
                    <a:prstGeom prst="rect">
                      <a:avLst/>
                    </a:prstGeom>
                    <a:noFill/>
                    <a:ln>
                      <a:noFill/>
                    </a:ln>
                  </pic:spPr>
                </pic:pic>
              </a:graphicData>
            </a:graphic>
          </wp:inline>
        </w:drawing>
      </w:r>
    </w:p>
    <w:p w14:paraId="14E6FF72" w14:textId="71D5A301" w:rsidR="00984D77" w:rsidRDefault="00984D77" w:rsidP="00984D77">
      <w:pPr>
        <w:rPr>
          <w:ins w:id="2551" w:author="Mike Banach" w:date="2021-11-05T09:38:00Z"/>
        </w:rPr>
      </w:pPr>
    </w:p>
    <w:p w14:paraId="7CE26824" w14:textId="417596CE" w:rsidR="00984D77" w:rsidRDefault="00984D77" w:rsidP="00352967">
      <w:pPr>
        <w:pStyle w:val="Heading2"/>
        <w:rPr>
          <w:ins w:id="2552" w:author="Mike Banach" w:date="2021-11-05T09:38:00Z"/>
          <w:szCs w:val="24"/>
        </w:rPr>
      </w:pPr>
      <w:bookmarkStart w:id="2553" w:name="_Appendix_G._"/>
      <w:bookmarkStart w:id="2554" w:name="_Toc166846930"/>
      <w:bookmarkEnd w:id="2553"/>
      <w:ins w:id="2555" w:author="Mike Banach" w:date="2021-11-05T09:38:00Z">
        <w:r>
          <w:t xml:space="preserve">Appendix </w:t>
        </w:r>
      </w:ins>
      <w:ins w:id="2556" w:author="Mike Banach" w:date="2022-06-10T10:19:00Z">
        <w:r w:rsidR="00432669">
          <w:t>E</w:t>
        </w:r>
      </w:ins>
      <w:ins w:id="2557" w:author="Mike Banach" w:date="2021-11-05T09:38:00Z">
        <w:r>
          <w:t xml:space="preserve">.  </w:t>
        </w:r>
      </w:ins>
      <w:ins w:id="2558" w:author="Mike Banach" w:date="2021-11-05T09:40:00Z">
        <w:r w:rsidR="00352967">
          <w:t>An Explanation of the Term "Smolt Equivalents"</w:t>
        </w:r>
      </w:ins>
      <w:ins w:id="2559" w:author="Mike Banach" w:date="2021-11-05T09:41:00Z">
        <w:r w:rsidR="00352967">
          <w:t xml:space="preserve"> </w:t>
        </w:r>
      </w:ins>
      <w:ins w:id="2560" w:author="Mike Banach" w:date="2021-11-05T09:40:00Z">
        <w:r w:rsidR="00352967">
          <w:t>As Used By the Coordinated Assessments Partnership</w:t>
        </w:r>
      </w:ins>
      <w:bookmarkEnd w:id="2554"/>
    </w:p>
    <w:p w14:paraId="14C221F8" w14:textId="77777777" w:rsidR="00984D77" w:rsidRDefault="00424AB4" w:rsidP="00984D77">
      <w:pPr>
        <w:keepNext/>
        <w:rPr>
          <w:ins w:id="2561" w:author="Mike Banach" w:date="2021-11-05T09:38:00Z"/>
          <w:szCs w:val="24"/>
        </w:rPr>
      </w:pPr>
      <w:ins w:id="2562" w:author="Mike Banach" w:date="2021-11-05T11:03:00Z">
        <w:r>
          <w:rPr>
            <w:sz w:val="12"/>
          </w:rPr>
          <w:t>(</w:t>
        </w:r>
      </w:ins>
      <w:ins w:id="2563" w:author="Mike Banach" w:date="2021-11-05T11:05:00Z">
        <w:r w:rsidR="00760F7A">
          <w:rPr>
            <w:sz w:val="12"/>
          </w:rPr>
          <w:fldChar w:fldCharType="begin"/>
        </w:r>
        <w:r w:rsidR="00760F7A">
          <w:rPr>
            <w:sz w:val="12"/>
          </w:rPr>
          <w:instrText xml:space="preserve"> HYPERLINK  \l "_A4.1.__JuvenileOutmigrants" </w:instrText>
        </w:r>
        <w:r w:rsidR="00760F7A">
          <w:rPr>
            <w:sz w:val="12"/>
          </w:rPr>
          <w:fldChar w:fldCharType="separate"/>
        </w:r>
        <w:r w:rsidRPr="00760F7A">
          <w:rPr>
            <w:rStyle w:val="Hyperlink"/>
            <w:sz w:val="12"/>
          </w:rPr>
          <w:t>Back to JuvenileOutmigrants table</w:t>
        </w:r>
        <w:r w:rsidR="00760F7A">
          <w:rPr>
            <w:sz w:val="12"/>
          </w:rPr>
          <w:fldChar w:fldCharType="end"/>
        </w:r>
      </w:ins>
      <w:ins w:id="2564" w:author="Mike Banach" w:date="2021-11-05T11:03:00Z">
        <w:r>
          <w:rPr>
            <w:sz w:val="12"/>
          </w:rPr>
          <w:t xml:space="preserve">) </w:t>
        </w:r>
      </w:ins>
      <w:ins w:id="2565" w:author="Mike Banach" w:date="2021-11-05T11:04:00Z">
        <w:r>
          <w:rPr>
            <w:sz w:val="12"/>
          </w:rPr>
          <w:t xml:space="preserve"> </w:t>
        </w:r>
      </w:ins>
      <w:ins w:id="2566" w:author="Mike Banach" w:date="2021-11-05T11:03:00Z">
        <w:r>
          <w:rPr>
            <w:sz w:val="12"/>
          </w:rPr>
          <w:t>(</w:t>
        </w:r>
      </w:ins>
      <w:ins w:id="2567" w:author="Mike Banach" w:date="2021-11-05T11:05:00Z">
        <w:r w:rsidR="00760F7A">
          <w:rPr>
            <w:sz w:val="12"/>
          </w:rPr>
          <w:fldChar w:fldCharType="begin"/>
        </w:r>
        <w:r w:rsidR="00760F7A">
          <w:rPr>
            <w:sz w:val="12"/>
          </w:rPr>
          <w:instrText xml:space="preserve"> HYPERLINK  \l "_A5.__JuvenileOutmigrantsDetail" </w:instrText>
        </w:r>
        <w:r w:rsidR="00760F7A">
          <w:rPr>
            <w:sz w:val="12"/>
          </w:rPr>
          <w:fldChar w:fldCharType="separate"/>
        </w:r>
        <w:r w:rsidRPr="00760F7A">
          <w:rPr>
            <w:rStyle w:val="Hyperlink"/>
            <w:sz w:val="12"/>
          </w:rPr>
          <w:t>Back to JuvenileOutmigrantsDetail table</w:t>
        </w:r>
        <w:r w:rsidR="00760F7A">
          <w:rPr>
            <w:sz w:val="12"/>
          </w:rPr>
          <w:fldChar w:fldCharType="end"/>
        </w:r>
      </w:ins>
      <w:ins w:id="2568" w:author="Mike Banach" w:date="2021-11-05T11:03:00Z">
        <w:r>
          <w:rPr>
            <w:sz w:val="12"/>
          </w:rPr>
          <w:t xml:space="preserve">) </w:t>
        </w:r>
      </w:ins>
      <w:ins w:id="2569" w:author="Mike Banach" w:date="2021-11-05T11:04:00Z">
        <w:r>
          <w:rPr>
            <w:sz w:val="12"/>
          </w:rPr>
          <w:t xml:space="preserve"> </w:t>
        </w:r>
      </w:ins>
      <w:ins w:id="2570" w:author="Mike Banach" w:date="2021-11-05T09:38:00Z">
        <w:r w:rsidR="00984D77" w:rsidRPr="008208C0">
          <w:rPr>
            <w:sz w:val="12"/>
          </w:rPr>
          <w:fldChar w:fldCharType="begin"/>
        </w:r>
        <w:r w:rsidR="00984D77" w:rsidRPr="008208C0">
          <w:rPr>
            <w:sz w:val="12"/>
          </w:rPr>
          <w:instrText xml:space="preserve"> HYPERLINK  \l "Table_of_Contents" </w:instrText>
        </w:r>
        <w:r w:rsidR="00984D77" w:rsidRPr="008208C0">
          <w:rPr>
            <w:sz w:val="12"/>
          </w:rPr>
          <w:fldChar w:fldCharType="separate"/>
        </w:r>
        <w:r w:rsidR="00984D77" w:rsidRPr="008208C0">
          <w:rPr>
            <w:rStyle w:val="Hyperlink"/>
            <w:sz w:val="12"/>
          </w:rPr>
          <w:t>(Back to Table of Contents.)</w:t>
        </w:r>
        <w:r w:rsidR="00984D77" w:rsidRPr="008208C0">
          <w:rPr>
            <w:sz w:val="12"/>
          </w:rPr>
          <w:fldChar w:fldCharType="end"/>
        </w:r>
      </w:ins>
    </w:p>
    <w:p w14:paraId="769DE85A" w14:textId="77777777" w:rsidR="00984D77" w:rsidRDefault="00984D77" w:rsidP="00984D77">
      <w:pPr>
        <w:keepNext/>
        <w:rPr>
          <w:ins w:id="2571" w:author="Mike Banach" w:date="2021-11-05T09:40:00Z"/>
          <w:szCs w:val="24"/>
        </w:rPr>
      </w:pPr>
    </w:p>
    <w:p w14:paraId="22E7CCEB" w14:textId="77777777" w:rsidR="00DE7FF8" w:rsidRPr="006E0BC4" w:rsidRDefault="00DE7FF8" w:rsidP="00DE7FF8">
      <w:pPr>
        <w:rPr>
          <w:ins w:id="2572" w:author="Mike Banach" w:date="2021-11-05T09:42:00Z"/>
        </w:rPr>
      </w:pPr>
      <w:ins w:id="2573" w:author="Mike Banach" w:date="2021-11-05T09:42:00Z">
        <w:r w:rsidRPr="006E0BC4">
          <w:t>"Smolt equivalents", a term used in the JuvenileOutmigrants table, is a concept used to standardize outmigrant numbers from one or more locations and/or juvenile life stages to a single location at the smolt life stage.</w:t>
        </w:r>
      </w:ins>
    </w:p>
    <w:p w14:paraId="31AD0F8A" w14:textId="77777777" w:rsidR="00DE7FF8" w:rsidRPr="006E0BC4" w:rsidRDefault="00DE7FF8" w:rsidP="00DE7FF8">
      <w:pPr>
        <w:rPr>
          <w:ins w:id="2574" w:author="Mike Banach" w:date="2021-11-05T09:42:00Z"/>
        </w:rPr>
      </w:pPr>
    </w:p>
    <w:p w14:paraId="5739F580" w14:textId="77777777" w:rsidR="00DE7FF8" w:rsidRPr="006E0BC4" w:rsidRDefault="00DE7FF8" w:rsidP="00DE7FF8">
      <w:pPr>
        <w:rPr>
          <w:ins w:id="2575" w:author="Mike Banach" w:date="2021-11-05T09:42:00Z"/>
        </w:rPr>
      </w:pPr>
      <w:ins w:id="2576" w:author="Mike Banach" w:date="2021-11-05T09:42:00Z">
        <w:r w:rsidRPr="006E0BC4">
          <w:t>The simplest example is an estimate made within a population's boundaries for just the smolts at one trap.  Umatilla River steelhead juvenile monitoring at Threemile Falls Dam is an example – emigrant numbers are estimated using a trap at the juvenile bypass facility on the dam.  In this case all emigrants passing the trap are considered smolts due to the migration timing, location of the trap, and physical evaluation of juveniles for smolt characteristics at the juvenile bypass facility.  No special “smolt equivalent” estimation is performed because the emigrants are all considered smolts.</w:t>
        </w:r>
      </w:ins>
    </w:p>
    <w:p w14:paraId="658C1D91" w14:textId="77777777" w:rsidR="00DE7FF8" w:rsidRPr="006E0BC4" w:rsidRDefault="00DE7FF8" w:rsidP="00DE7FF8">
      <w:pPr>
        <w:rPr>
          <w:ins w:id="2577" w:author="Mike Banach" w:date="2021-11-05T09:42:00Z"/>
        </w:rPr>
      </w:pPr>
    </w:p>
    <w:p w14:paraId="4B573D5C" w14:textId="77777777" w:rsidR="00DE7FF8" w:rsidRPr="006E0BC4" w:rsidRDefault="00DE7FF8" w:rsidP="00DE7FF8">
      <w:pPr>
        <w:rPr>
          <w:ins w:id="2578" w:author="Mike Banach" w:date="2021-11-05T09:42:00Z"/>
        </w:rPr>
      </w:pPr>
      <w:ins w:id="2579" w:author="Mike Banach" w:date="2021-11-05T09:42:00Z">
        <w:r w:rsidRPr="006E0BC4">
          <w:t>A more complex example</w:t>
        </w:r>
        <w:r>
          <w:t>, where the "smolt equivalent" concept becomes useful,</w:t>
        </w:r>
        <w:r w:rsidRPr="006E0BC4">
          <w:t xml:space="preserve"> is</w:t>
        </w:r>
        <w:r>
          <w:t xml:space="preserve"> sampling fish</w:t>
        </w:r>
        <w:r w:rsidRPr="006E0BC4">
          <w:t xml:space="preserve"> within </w:t>
        </w:r>
        <w:r>
          <w:t xml:space="preserve">a </w:t>
        </w:r>
        <w:r w:rsidRPr="006E0BC4">
          <w:t>population but generat</w:t>
        </w:r>
        <w:r>
          <w:t>ing</w:t>
        </w:r>
        <w:r w:rsidRPr="006E0BC4">
          <w:t xml:space="preserve"> a</w:t>
        </w:r>
        <w:r>
          <w:t xml:space="preserve"> smolt numbers</w:t>
        </w:r>
        <w:r w:rsidRPr="006E0BC4">
          <w:t xml:space="preserve"> estimate </w:t>
        </w:r>
        <w:r>
          <w:t>downstream</w:t>
        </w:r>
        <w:r w:rsidRPr="006E0BC4">
          <w:t xml:space="preserve"> of the </w:t>
        </w:r>
        <w:r>
          <w:t>sampling site</w:t>
        </w:r>
        <w:r w:rsidRPr="006E0BC4">
          <w:t>.  IDFG estimates the number of Chinook salmon smolts each year from the South Fork Salmon River (SFSR) in central Idaho.  If all these fish overwintered in the SFSR and smolted during a brief springtime period, then IDFG could estimate the number of smolts on their way downstream in the spring and provide a juvenile outmigrant estimate for the population as they leave the SFSR</w:t>
        </w:r>
        <w:r>
          <w:t>, as is done for the Umatilla River steelhead</w:t>
        </w:r>
        <w:r w:rsidRPr="006E0BC4">
          <w:t>.</w:t>
        </w:r>
        <w:r>
          <w:t xml:space="preserve">  </w:t>
        </w:r>
        <w:r w:rsidRPr="006E0BC4">
          <w:t>But the majority of Chinook salmon leave the SFSR during the summer and fall as parr, rather than as smolts the following spring.  Because of this protracted migration period, if IDFG is to produce a complete estimate of the number of juvenile outmigrants then they must capture parr</w:t>
        </w:r>
        <w:r>
          <w:t xml:space="preserve"> on their way downstream</w:t>
        </w:r>
        <w:r w:rsidRPr="006E0BC4">
          <w:t xml:space="preserve"> in the summer and fall, as well as smolts during the following spring.  This reality of field sampling dictated by the life history of the fish introduces a new need:  because mortality is a continuous process, IDFG cannot simply add the number of summer parr + fall parr + spring smolts.  Rather, an end point must be defined, and a survival rate to that end point must be applied to each of these groups if their numbers are to be added.  If we define the end point as the smolt stage, then:</w:t>
        </w:r>
      </w:ins>
    </w:p>
    <w:p w14:paraId="6CD9CBA9" w14:textId="77777777" w:rsidR="00DE7FF8" w:rsidRPr="006E0BC4" w:rsidRDefault="00DE7FF8" w:rsidP="00DE7FF8">
      <w:pPr>
        <w:rPr>
          <w:ins w:id="2580" w:author="Mike Banach" w:date="2021-11-05T09:42:00Z"/>
        </w:rPr>
      </w:pPr>
    </w:p>
    <w:p w14:paraId="7A66F90B" w14:textId="77777777" w:rsidR="00DE7FF8" w:rsidRPr="006E0BC4" w:rsidRDefault="00DE7FF8" w:rsidP="00C74875">
      <w:pPr>
        <w:keepNext/>
        <w:ind w:left="900"/>
        <w:rPr>
          <w:ins w:id="2581" w:author="Mike Banach" w:date="2021-11-05T09:42:00Z"/>
        </w:rPr>
      </w:pPr>
      <w:ins w:id="2582" w:author="Mike Banach" w:date="2021-11-05T09:42:00Z">
        <w:r w:rsidRPr="006E0BC4">
          <w:t xml:space="preserve"> (Summer parr) * (Summer parr survival rate to smolt stage)</w:t>
        </w:r>
      </w:ins>
    </w:p>
    <w:p w14:paraId="5B6D1581" w14:textId="77777777" w:rsidR="00DE7FF8" w:rsidRPr="006E0BC4" w:rsidRDefault="00DE7FF8" w:rsidP="00C74875">
      <w:pPr>
        <w:keepNext/>
        <w:ind w:left="720"/>
        <w:rPr>
          <w:ins w:id="2583" w:author="Mike Banach" w:date="2021-11-05T09:42:00Z"/>
        </w:rPr>
      </w:pPr>
      <w:ins w:id="2584" w:author="Mike Banach" w:date="2021-11-05T09:42:00Z">
        <w:r w:rsidRPr="006E0BC4">
          <w:t>+  (Fall parr) * (Fall parr survival rate to smolt stage)</w:t>
        </w:r>
      </w:ins>
    </w:p>
    <w:p w14:paraId="02DECF1B" w14:textId="77777777" w:rsidR="00DE7FF8" w:rsidRPr="006E0BC4" w:rsidRDefault="00DE7FF8" w:rsidP="00C74875">
      <w:pPr>
        <w:keepNext/>
        <w:ind w:left="720"/>
        <w:rPr>
          <w:ins w:id="2585" w:author="Mike Banach" w:date="2021-11-05T09:42:00Z"/>
        </w:rPr>
      </w:pPr>
      <w:ins w:id="2586" w:author="Mike Banach" w:date="2021-11-05T09:42:00Z">
        <w:r w:rsidRPr="006E0BC4">
          <w:t xml:space="preserve">+  (Spring smolts) * 1.0 </w:t>
        </w:r>
      </w:ins>
      <w:ins w:id="2587" w:author="Mike Banach" w:date="2021-11-05T10:14:00Z">
        <w:r w:rsidR="00612FB6">
          <w:t xml:space="preserve"> </w:t>
        </w:r>
      </w:ins>
      <w:ins w:id="2588" w:author="Mike Banach" w:date="2021-11-05T09:42:00Z">
        <w:r w:rsidRPr="006E0BC4">
          <w:t xml:space="preserve"> </w:t>
        </w:r>
        <w:r>
          <w:t>[Because they are already smolts, survival to smolt stage is 100%.]</w:t>
        </w:r>
      </w:ins>
    </w:p>
    <w:p w14:paraId="38BBFF19" w14:textId="77777777" w:rsidR="00DE7FF8" w:rsidRPr="006E0BC4" w:rsidRDefault="00DE7FF8" w:rsidP="00DE7FF8">
      <w:pPr>
        <w:ind w:left="720"/>
        <w:rPr>
          <w:ins w:id="2589" w:author="Mike Banach" w:date="2021-11-05T09:42:00Z"/>
        </w:rPr>
      </w:pPr>
      <w:ins w:id="2590" w:author="Mike Banach" w:date="2021-11-05T09:42:00Z">
        <w:r w:rsidRPr="006E0BC4">
          <w:t>=  Final smolt estimate</w:t>
        </w:r>
      </w:ins>
    </w:p>
    <w:p w14:paraId="1F363615" w14:textId="77777777" w:rsidR="00DE7FF8" w:rsidRPr="006E0BC4" w:rsidRDefault="00DE7FF8" w:rsidP="00DE7FF8">
      <w:pPr>
        <w:rPr>
          <w:ins w:id="2591" w:author="Mike Banach" w:date="2021-11-05T09:42:00Z"/>
        </w:rPr>
      </w:pPr>
    </w:p>
    <w:p w14:paraId="7DC57F7E" w14:textId="77777777" w:rsidR="00DE7FF8" w:rsidRPr="006E0BC4" w:rsidRDefault="00DE7FF8" w:rsidP="00AA5B45">
      <w:pPr>
        <w:keepNext/>
        <w:rPr>
          <w:ins w:id="2592" w:author="Mike Banach" w:date="2021-11-05T09:42:00Z"/>
        </w:rPr>
      </w:pPr>
      <w:ins w:id="2593" w:author="Mike Banach" w:date="2021-11-05T09:42:00Z">
        <w:r w:rsidRPr="006E0BC4">
          <w:lastRenderedPageBreak/>
          <w:t>The "Final smolt estimate" in the equation above is the "Smolt equivalents", and the data may look like this:</w:t>
        </w:r>
      </w:ins>
    </w:p>
    <w:p w14:paraId="1CB90A00" w14:textId="77777777" w:rsidR="00DE7FF8" w:rsidRPr="006E0BC4" w:rsidRDefault="00DE7FF8" w:rsidP="00AA5B45">
      <w:pPr>
        <w:keepNext/>
        <w:rPr>
          <w:ins w:id="2594" w:author="Mike Banach" w:date="2021-11-05T09:42:00Z"/>
        </w:rPr>
      </w:pPr>
    </w:p>
    <w:p w14:paraId="01C153FB" w14:textId="77777777" w:rsidR="00DE7FF8" w:rsidRPr="006E0BC4" w:rsidRDefault="00DE7FF8" w:rsidP="003A0231">
      <w:pPr>
        <w:keepNext/>
        <w:ind w:left="720"/>
        <w:rPr>
          <w:ins w:id="2595" w:author="Mike Banach" w:date="2021-11-05T09:42:00Z"/>
        </w:rPr>
      </w:pPr>
      <w:ins w:id="2596" w:author="Mike Banach" w:date="2021-11-05T09:42:00Z">
        <w:r w:rsidRPr="006E0BC4">
          <w:t xml:space="preserve">   100,000 * 0.2</w:t>
        </w:r>
      </w:ins>
    </w:p>
    <w:p w14:paraId="70BF7D93" w14:textId="77777777" w:rsidR="00DE7FF8" w:rsidRPr="006E0BC4" w:rsidRDefault="00DE7FF8" w:rsidP="00424AB4">
      <w:pPr>
        <w:keepNext/>
        <w:ind w:left="720"/>
        <w:rPr>
          <w:ins w:id="2597" w:author="Mike Banach" w:date="2021-11-05T09:42:00Z"/>
        </w:rPr>
      </w:pPr>
      <w:ins w:id="2598" w:author="Mike Banach" w:date="2021-11-05T09:42:00Z">
        <w:r w:rsidRPr="006E0BC4">
          <w:t>+ 200,000 * 0.34</w:t>
        </w:r>
      </w:ins>
    </w:p>
    <w:p w14:paraId="7D4175D9" w14:textId="77777777" w:rsidR="00DE7FF8" w:rsidRPr="006E0BC4" w:rsidRDefault="00DE7FF8" w:rsidP="00424AB4">
      <w:pPr>
        <w:keepNext/>
        <w:ind w:left="720"/>
        <w:rPr>
          <w:ins w:id="2599" w:author="Mike Banach" w:date="2021-11-05T09:42:00Z"/>
        </w:rPr>
      </w:pPr>
      <w:ins w:id="2600" w:author="Mike Banach" w:date="2021-11-05T09:42:00Z">
        <w:r w:rsidRPr="006E0BC4">
          <w:t xml:space="preserve">+ 10,000 * </w:t>
        </w:r>
        <w:r>
          <w:t>1.</w:t>
        </w:r>
        <w:r w:rsidRPr="006E0BC4">
          <w:t>0</w:t>
        </w:r>
      </w:ins>
    </w:p>
    <w:p w14:paraId="535309EE" w14:textId="77777777" w:rsidR="00DE7FF8" w:rsidRPr="006E0BC4" w:rsidRDefault="00DE7FF8" w:rsidP="00DE7FF8">
      <w:pPr>
        <w:ind w:left="720"/>
        <w:rPr>
          <w:ins w:id="2601" w:author="Mike Banach" w:date="2021-11-05T09:42:00Z"/>
        </w:rPr>
      </w:pPr>
      <w:ins w:id="2602" w:author="Mike Banach" w:date="2021-11-05T09:42:00Z">
        <w:r w:rsidRPr="006E0BC4">
          <w:t>= 9</w:t>
        </w:r>
        <w:r>
          <w:t>8</w:t>
        </w:r>
        <w:r w:rsidRPr="006E0BC4">
          <w:t>,000 smolt equivalents</w:t>
        </w:r>
      </w:ins>
    </w:p>
    <w:p w14:paraId="33B0D24B" w14:textId="77777777" w:rsidR="00DE7FF8" w:rsidRPr="006E0BC4" w:rsidRDefault="00DE7FF8" w:rsidP="00DE7FF8">
      <w:pPr>
        <w:rPr>
          <w:ins w:id="2603" w:author="Mike Banach" w:date="2021-11-05T09:42:00Z"/>
        </w:rPr>
      </w:pPr>
    </w:p>
    <w:p w14:paraId="21805121" w14:textId="77777777" w:rsidR="00DE7FF8" w:rsidRPr="006E0BC4" w:rsidRDefault="00DE7FF8" w:rsidP="00DE7FF8">
      <w:pPr>
        <w:rPr>
          <w:ins w:id="2604" w:author="Mike Banach" w:date="2021-11-05T09:42:00Z"/>
        </w:rPr>
      </w:pPr>
      <w:ins w:id="2605" w:author="Mike Banach" w:date="2021-11-05T09:42:00Z">
        <w:r w:rsidRPr="006E0BC4">
          <w:t>The word "equivalents" is used because the 100,000 summer parr, due to their 20% survival rate to the smolt stage, are equivalent to only 20,000 smolts – a 5:1 ratio.  Similarly, it takes roughly 3 fall parr to yield one smolt.  Smolts, on the other hand, are already smolts and thus are not discounted.</w:t>
        </w:r>
      </w:ins>
    </w:p>
    <w:p w14:paraId="52B51636" w14:textId="77777777" w:rsidR="00DE7FF8" w:rsidRPr="006E0BC4" w:rsidRDefault="00DE7FF8" w:rsidP="00DE7FF8">
      <w:pPr>
        <w:rPr>
          <w:ins w:id="2606" w:author="Mike Banach" w:date="2021-11-05T09:42:00Z"/>
        </w:rPr>
      </w:pPr>
    </w:p>
    <w:p w14:paraId="0821EA71" w14:textId="148732F4" w:rsidR="00984D77" w:rsidRDefault="00DE7FF8" w:rsidP="00DE7FF8">
      <w:pPr>
        <w:keepNext/>
        <w:rPr>
          <w:ins w:id="2607" w:author="Mike Banach" w:date="2021-11-05T09:47:00Z"/>
        </w:rPr>
      </w:pPr>
      <w:ins w:id="2608" w:author="Mike Banach" w:date="2021-11-05T09:42:00Z">
        <w:r w:rsidRPr="006E0BC4">
          <w:t xml:space="preserve">The example above is a simplification.  In reality, IDFG sets the end point for this population as </w:t>
        </w:r>
      </w:ins>
      <w:ins w:id="2609" w:author="Mike Banach" w:date="2021-11-05T10:52:00Z">
        <w:r w:rsidR="00BD395B">
          <w:t>"</w:t>
        </w:r>
      </w:ins>
      <w:ins w:id="2610" w:author="Mike Banach" w:date="2021-11-05T09:42:00Z">
        <w:r w:rsidRPr="006E0BC4">
          <w:t>smolts at Lower Granite Dam</w:t>
        </w:r>
      </w:ins>
      <w:ins w:id="2611" w:author="Mike Banach" w:date="2021-11-05T10:52:00Z">
        <w:r w:rsidR="00BD395B">
          <w:t>"</w:t>
        </w:r>
      </w:ins>
      <w:ins w:id="2612" w:author="Mike Banach" w:date="2021-11-05T09:42:00Z">
        <w:r w:rsidRPr="006E0BC4">
          <w:t xml:space="preserve"> because that is where tagged fish are detected.  </w:t>
        </w:r>
        <w:r>
          <w:t>(</w:t>
        </w:r>
        <w:r w:rsidRPr="006E0BC4">
          <w:t xml:space="preserve">ODFW has a similar </w:t>
        </w:r>
        <w:r>
          <w:fldChar w:fldCharType="begin"/>
        </w:r>
      </w:ins>
      <w:ins w:id="2613" w:author="Mike Banach" w:date="2024-04-25T17:16:00Z">
        <w:r w:rsidR="00402CA1">
          <w:instrText xml:space="preserve">HYPERLINK "https://nrimp.dfw.state.or.us/DataClearinghouse/default.aspx?p=202&amp;XMLname=42818.xml" \h </w:instrText>
        </w:r>
      </w:ins>
      <w:ins w:id="2614" w:author="Mike Banach" w:date="2021-11-05T09:42:00Z">
        <w:r>
          <w:fldChar w:fldCharType="separate"/>
        </w:r>
        <w:r w:rsidRPr="006E0BC4">
          <w:rPr>
            <w:rStyle w:val="Hyperlink"/>
            <w:u w:val="single"/>
          </w:rPr>
          <w:t>method</w:t>
        </w:r>
        <w:r>
          <w:rPr>
            <w:rStyle w:val="Hyperlink"/>
            <w:u w:val="single"/>
          </w:rPr>
          <w:fldChar w:fldCharType="end"/>
        </w:r>
        <w:r w:rsidRPr="006E0BC4">
          <w:t xml:space="preserve"> for estimating Grande Ronde River population estimates to Lower Granite.</w:t>
        </w:r>
        <w:r>
          <w:t>)</w:t>
        </w:r>
        <w:r w:rsidRPr="006E0BC4">
          <w:t xml:space="preserve">  They therefore need to estimate the number of fish in each group (summer parr, fall parr, and spring smolts, based on trap data) and the survival rate of each group to Lower Granite (based on PIT tag data).  Here are </w:t>
        </w:r>
      </w:ins>
      <w:ins w:id="2615" w:author="Mike Banach" w:date="2021-11-05T10:53:00Z">
        <w:r w:rsidR="005A5460">
          <w:t>IDFG's</w:t>
        </w:r>
      </w:ins>
      <w:ins w:id="2616" w:author="Mike Banach" w:date="2021-11-05T09:42:00Z">
        <w:r w:rsidRPr="006E0BC4">
          <w:t xml:space="preserve"> actual data for outmigration year 2018.  The value in the lower right (48,198) is the estimated smolt equivalents for that outmigration year.</w:t>
        </w:r>
      </w:ins>
    </w:p>
    <w:p w14:paraId="182B95D8" w14:textId="77777777" w:rsidR="00A34E79" w:rsidRDefault="00A34E79" w:rsidP="00DE7FF8">
      <w:pPr>
        <w:keepNext/>
        <w:rPr>
          <w:ins w:id="2617" w:author="Mike Banach" w:date="2021-11-05T09:47:00Z"/>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29" w:type="dxa"/>
          <w:bottom w:w="29" w:type="dxa"/>
          <w:right w:w="29" w:type="dxa"/>
        </w:tblCellMar>
        <w:tblLook w:val="04A0" w:firstRow="1" w:lastRow="0" w:firstColumn="1" w:lastColumn="0" w:noHBand="0" w:noVBand="1"/>
      </w:tblPr>
      <w:tblGrid>
        <w:gridCol w:w="1917"/>
        <w:gridCol w:w="3263"/>
        <w:gridCol w:w="2043"/>
        <w:gridCol w:w="2957"/>
      </w:tblGrid>
      <w:tr w:rsidR="00A34E79" w:rsidRPr="00D63704" w14:paraId="770D3052" w14:textId="77777777" w:rsidTr="00FD0A47">
        <w:trPr>
          <w:cantSplit/>
          <w:ins w:id="2618" w:author="Mike Banach" w:date="2021-11-05T09:47:00Z"/>
        </w:trPr>
        <w:tc>
          <w:tcPr>
            <w:tcW w:w="1917" w:type="dxa"/>
            <w:shd w:val="clear" w:color="auto" w:fill="auto"/>
          </w:tcPr>
          <w:p w14:paraId="5B203A10" w14:textId="77777777" w:rsidR="00A34E79" w:rsidRPr="00D63704" w:rsidRDefault="00A34E79" w:rsidP="00D63704">
            <w:pPr>
              <w:keepNext/>
              <w:rPr>
                <w:ins w:id="2619" w:author="Mike Banach" w:date="2021-11-05T09:47:00Z"/>
                <w:b/>
                <w:szCs w:val="24"/>
              </w:rPr>
            </w:pPr>
            <w:ins w:id="2620" w:author="Mike Banach" w:date="2021-11-05T09:48:00Z">
              <w:r w:rsidRPr="00D63704">
                <w:rPr>
                  <w:b/>
                </w:rPr>
                <w:t>Capture season</w:t>
              </w:r>
            </w:ins>
          </w:p>
        </w:tc>
        <w:tc>
          <w:tcPr>
            <w:tcW w:w="3263" w:type="dxa"/>
            <w:shd w:val="clear" w:color="auto" w:fill="auto"/>
          </w:tcPr>
          <w:p w14:paraId="7E60534C" w14:textId="77777777" w:rsidR="00A34E79" w:rsidRPr="00D63704" w:rsidRDefault="00A34E79" w:rsidP="00D63704">
            <w:pPr>
              <w:keepNext/>
              <w:jc w:val="right"/>
              <w:rPr>
                <w:ins w:id="2621" w:author="Mike Banach" w:date="2021-11-05T09:47:00Z"/>
                <w:b/>
                <w:szCs w:val="24"/>
              </w:rPr>
            </w:pPr>
            <w:ins w:id="2622" w:author="Mike Banach" w:date="2021-11-05T09:48:00Z">
              <w:r w:rsidRPr="00D63704">
                <w:rPr>
                  <w:b/>
                </w:rPr>
                <w:t>Emigrant abundance at trap</w:t>
              </w:r>
            </w:ins>
          </w:p>
        </w:tc>
        <w:tc>
          <w:tcPr>
            <w:tcW w:w="2043" w:type="dxa"/>
            <w:shd w:val="clear" w:color="auto" w:fill="auto"/>
          </w:tcPr>
          <w:p w14:paraId="5068827E" w14:textId="77777777" w:rsidR="00A34E79" w:rsidRPr="00D63704" w:rsidRDefault="00A34E79" w:rsidP="00D63704">
            <w:pPr>
              <w:keepNext/>
              <w:jc w:val="right"/>
              <w:rPr>
                <w:ins w:id="2623" w:author="Mike Banach" w:date="2021-11-05T09:47:00Z"/>
                <w:b/>
                <w:szCs w:val="24"/>
              </w:rPr>
            </w:pPr>
            <w:ins w:id="2624" w:author="Mike Banach" w:date="2021-11-05T09:48:00Z">
              <w:r w:rsidRPr="00D63704">
                <w:rPr>
                  <w:b/>
                </w:rPr>
                <w:t>Survival to LGR</w:t>
              </w:r>
            </w:ins>
          </w:p>
        </w:tc>
        <w:tc>
          <w:tcPr>
            <w:tcW w:w="2957" w:type="dxa"/>
            <w:shd w:val="clear" w:color="auto" w:fill="auto"/>
          </w:tcPr>
          <w:p w14:paraId="54630D97" w14:textId="77777777" w:rsidR="00A34E79" w:rsidRPr="00D63704" w:rsidRDefault="00A34E79" w:rsidP="00D63704">
            <w:pPr>
              <w:keepNext/>
              <w:jc w:val="right"/>
              <w:rPr>
                <w:ins w:id="2625" w:author="Mike Banach" w:date="2021-11-05T09:47:00Z"/>
                <w:b/>
                <w:szCs w:val="24"/>
              </w:rPr>
            </w:pPr>
            <w:ins w:id="2626" w:author="Mike Banach" w:date="2021-11-05T09:48:00Z">
              <w:r w:rsidRPr="00D63704">
                <w:rPr>
                  <w:b/>
                </w:rPr>
                <w:t>Smolt abundance at LGR</w:t>
              </w:r>
            </w:ins>
          </w:p>
        </w:tc>
      </w:tr>
      <w:tr w:rsidR="00A34E79" w:rsidRPr="00D63704" w14:paraId="64DA1634" w14:textId="77777777" w:rsidTr="00FD0A47">
        <w:trPr>
          <w:cantSplit/>
          <w:ins w:id="2627" w:author="Mike Banach" w:date="2021-11-05T09:47:00Z"/>
        </w:trPr>
        <w:tc>
          <w:tcPr>
            <w:tcW w:w="1917" w:type="dxa"/>
            <w:shd w:val="clear" w:color="auto" w:fill="auto"/>
          </w:tcPr>
          <w:p w14:paraId="5003AB28" w14:textId="77777777" w:rsidR="00A34E79" w:rsidRPr="00D63704" w:rsidRDefault="00A34E79" w:rsidP="00D63704">
            <w:pPr>
              <w:keepNext/>
              <w:rPr>
                <w:ins w:id="2628" w:author="Mike Banach" w:date="2021-11-05T09:47:00Z"/>
                <w:szCs w:val="24"/>
              </w:rPr>
            </w:pPr>
            <w:ins w:id="2629" w:author="Mike Banach" w:date="2021-11-05T09:48:00Z">
              <w:r w:rsidRPr="007436DE">
                <w:t>Summer 2017</w:t>
              </w:r>
            </w:ins>
          </w:p>
        </w:tc>
        <w:tc>
          <w:tcPr>
            <w:tcW w:w="3263" w:type="dxa"/>
            <w:shd w:val="clear" w:color="auto" w:fill="auto"/>
          </w:tcPr>
          <w:p w14:paraId="37C9F0A1" w14:textId="77777777" w:rsidR="00A34E79" w:rsidRPr="00D63704" w:rsidRDefault="00A34E79" w:rsidP="00D63704">
            <w:pPr>
              <w:keepNext/>
              <w:jc w:val="right"/>
              <w:rPr>
                <w:ins w:id="2630" w:author="Mike Banach" w:date="2021-11-05T09:47:00Z"/>
                <w:szCs w:val="24"/>
              </w:rPr>
            </w:pPr>
            <w:ins w:id="2631" w:author="Mike Banach" w:date="2021-11-05T09:48:00Z">
              <w:r w:rsidRPr="007436DE">
                <w:t>55,935</w:t>
              </w:r>
            </w:ins>
          </w:p>
        </w:tc>
        <w:tc>
          <w:tcPr>
            <w:tcW w:w="2043" w:type="dxa"/>
            <w:shd w:val="clear" w:color="auto" w:fill="auto"/>
          </w:tcPr>
          <w:p w14:paraId="592114D2" w14:textId="77777777" w:rsidR="00A34E79" w:rsidRPr="00D63704" w:rsidRDefault="00A34E79" w:rsidP="00D63704">
            <w:pPr>
              <w:keepNext/>
              <w:jc w:val="right"/>
              <w:rPr>
                <w:ins w:id="2632" w:author="Mike Banach" w:date="2021-11-05T09:47:00Z"/>
                <w:szCs w:val="24"/>
              </w:rPr>
            </w:pPr>
            <w:ins w:id="2633" w:author="Mike Banach" w:date="2021-11-05T09:48:00Z">
              <w:r w:rsidRPr="007436DE">
                <w:t>0.23</w:t>
              </w:r>
            </w:ins>
          </w:p>
        </w:tc>
        <w:tc>
          <w:tcPr>
            <w:tcW w:w="2957" w:type="dxa"/>
            <w:shd w:val="clear" w:color="auto" w:fill="auto"/>
          </w:tcPr>
          <w:p w14:paraId="6528AF4D" w14:textId="77777777" w:rsidR="00A34E79" w:rsidRPr="00D63704" w:rsidRDefault="00A34E79" w:rsidP="00D63704">
            <w:pPr>
              <w:keepNext/>
              <w:jc w:val="right"/>
              <w:rPr>
                <w:ins w:id="2634" w:author="Mike Banach" w:date="2021-11-05T09:47:00Z"/>
                <w:szCs w:val="24"/>
              </w:rPr>
            </w:pPr>
            <w:ins w:id="2635" w:author="Mike Banach" w:date="2021-11-05T09:48:00Z">
              <w:r w:rsidRPr="007436DE">
                <w:t>12,865</w:t>
              </w:r>
            </w:ins>
          </w:p>
        </w:tc>
      </w:tr>
      <w:tr w:rsidR="00A34E79" w:rsidRPr="00D63704" w14:paraId="5D25B55D" w14:textId="77777777" w:rsidTr="00FD0A47">
        <w:trPr>
          <w:cantSplit/>
          <w:ins w:id="2636" w:author="Mike Banach" w:date="2021-11-05T09:47:00Z"/>
        </w:trPr>
        <w:tc>
          <w:tcPr>
            <w:tcW w:w="1917" w:type="dxa"/>
            <w:shd w:val="clear" w:color="auto" w:fill="auto"/>
          </w:tcPr>
          <w:p w14:paraId="1D92C50D" w14:textId="77777777" w:rsidR="00A34E79" w:rsidRPr="00D63704" w:rsidRDefault="00A34E79" w:rsidP="00D63704">
            <w:pPr>
              <w:keepNext/>
              <w:rPr>
                <w:ins w:id="2637" w:author="Mike Banach" w:date="2021-11-05T09:47:00Z"/>
                <w:szCs w:val="24"/>
              </w:rPr>
            </w:pPr>
            <w:ins w:id="2638" w:author="Mike Banach" w:date="2021-11-05T09:48:00Z">
              <w:r w:rsidRPr="007436DE">
                <w:t>Fall 2017</w:t>
              </w:r>
            </w:ins>
          </w:p>
        </w:tc>
        <w:tc>
          <w:tcPr>
            <w:tcW w:w="3263" w:type="dxa"/>
            <w:shd w:val="clear" w:color="auto" w:fill="auto"/>
          </w:tcPr>
          <w:p w14:paraId="229E3660" w14:textId="77777777" w:rsidR="00A34E79" w:rsidRPr="00D63704" w:rsidRDefault="00A34E79" w:rsidP="00D63704">
            <w:pPr>
              <w:keepNext/>
              <w:jc w:val="right"/>
              <w:rPr>
                <w:ins w:id="2639" w:author="Mike Banach" w:date="2021-11-05T09:47:00Z"/>
                <w:szCs w:val="24"/>
              </w:rPr>
            </w:pPr>
            <w:ins w:id="2640" w:author="Mike Banach" w:date="2021-11-05T09:48:00Z">
              <w:r w:rsidRPr="007436DE">
                <w:t>117,507</w:t>
              </w:r>
            </w:ins>
          </w:p>
        </w:tc>
        <w:tc>
          <w:tcPr>
            <w:tcW w:w="2043" w:type="dxa"/>
            <w:shd w:val="clear" w:color="auto" w:fill="auto"/>
          </w:tcPr>
          <w:p w14:paraId="2A98D2A0" w14:textId="77777777" w:rsidR="00A34E79" w:rsidRPr="00D63704" w:rsidRDefault="00A34E79" w:rsidP="00D63704">
            <w:pPr>
              <w:keepNext/>
              <w:jc w:val="right"/>
              <w:rPr>
                <w:ins w:id="2641" w:author="Mike Banach" w:date="2021-11-05T09:47:00Z"/>
                <w:szCs w:val="24"/>
              </w:rPr>
            </w:pPr>
            <w:ins w:id="2642" w:author="Mike Banach" w:date="2021-11-05T09:48:00Z">
              <w:r w:rsidRPr="007436DE">
                <w:t>0.28</w:t>
              </w:r>
            </w:ins>
          </w:p>
        </w:tc>
        <w:tc>
          <w:tcPr>
            <w:tcW w:w="2957" w:type="dxa"/>
            <w:shd w:val="clear" w:color="auto" w:fill="auto"/>
          </w:tcPr>
          <w:p w14:paraId="43D4FE1F" w14:textId="77777777" w:rsidR="00A34E79" w:rsidRPr="00D63704" w:rsidRDefault="00A34E79" w:rsidP="00D63704">
            <w:pPr>
              <w:keepNext/>
              <w:jc w:val="right"/>
              <w:rPr>
                <w:ins w:id="2643" w:author="Mike Banach" w:date="2021-11-05T09:47:00Z"/>
                <w:szCs w:val="24"/>
              </w:rPr>
            </w:pPr>
            <w:ins w:id="2644" w:author="Mike Banach" w:date="2021-11-05T09:48:00Z">
              <w:r w:rsidRPr="007436DE">
                <w:t>32,902</w:t>
              </w:r>
            </w:ins>
          </w:p>
        </w:tc>
      </w:tr>
      <w:tr w:rsidR="00A34E79" w:rsidRPr="00D63704" w14:paraId="03E16378" w14:textId="77777777" w:rsidTr="00FD0A47">
        <w:trPr>
          <w:cantSplit/>
          <w:ins w:id="2645" w:author="Mike Banach" w:date="2021-11-05T09:47:00Z"/>
        </w:trPr>
        <w:tc>
          <w:tcPr>
            <w:tcW w:w="1917" w:type="dxa"/>
            <w:shd w:val="clear" w:color="auto" w:fill="auto"/>
          </w:tcPr>
          <w:p w14:paraId="0AABA347" w14:textId="77777777" w:rsidR="00A34E79" w:rsidRPr="00D63704" w:rsidRDefault="00A34E79" w:rsidP="00D63704">
            <w:pPr>
              <w:keepNext/>
              <w:rPr>
                <w:ins w:id="2646" w:author="Mike Banach" w:date="2021-11-05T09:47:00Z"/>
                <w:szCs w:val="24"/>
              </w:rPr>
            </w:pPr>
            <w:ins w:id="2647" w:author="Mike Banach" w:date="2021-11-05T09:48:00Z">
              <w:r w:rsidRPr="007436DE">
                <w:t>Spring 2018</w:t>
              </w:r>
            </w:ins>
          </w:p>
        </w:tc>
        <w:tc>
          <w:tcPr>
            <w:tcW w:w="3263" w:type="dxa"/>
            <w:shd w:val="clear" w:color="auto" w:fill="auto"/>
          </w:tcPr>
          <w:p w14:paraId="75A3A33F" w14:textId="77777777" w:rsidR="00A34E79" w:rsidRPr="00D63704" w:rsidRDefault="00A34E79" w:rsidP="00D63704">
            <w:pPr>
              <w:keepNext/>
              <w:jc w:val="right"/>
              <w:rPr>
                <w:ins w:id="2648" w:author="Mike Banach" w:date="2021-11-05T09:47:00Z"/>
                <w:szCs w:val="24"/>
              </w:rPr>
            </w:pPr>
            <w:ins w:id="2649" w:author="Mike Banach" w:date="2021-11-05T09:48:00Z">
              <w:r w:rsidRPr="007436DE">
                <w:t>5,403</w:t>
              </w:r>
            </w:ins>
          </w:p>
        </w:tc>
        <w:tc>
          <w:tcPr>
            <w:tcW w:w="2043" w:type="dxa"/>
            <w:shd w:val="clear" w:color="auto" w:fill="auto"/>
          </w:tcPr>
          <w:p w14:paraId="21BA9A87" w14:textId="77777777" w:rsidR="00A34E79" w:rsidRPr="00D63704" w:rsidRDefault="00A34E79" w:rsidP="00D63704">
            <w:pPr>
              <w:keepNext/>
              <w:jc w:val="right"/>
              <w:rPr>
                <w:ins w:id="2650" w:author="Mike Banach" w:date="2021-11-05T09:47:00Z"/>
                <w:szCs w:val="24"/>
              </w:rPr>
            </w:pPr>
            <w:ins w:id="2651" w:author="Mike Banach" w:date="2021-11-05T09:48:00Z">
              <w:r w:rsidRPr="007436DE">
                <w:t>0.45</w:t>
              </w:r>
            </w:ins>
          </w:p>
        </w:tc>
        <w:tc>
          <w:tcPr>
            <w:tcW w:w="2957" w:type="dxa"/>
            <w:shd w:val="clear" w:color="auto" w:fill="auto"/>
          </w:tcPr>
          <w:p w14:paraId="0EC70397" w14:textId="77777777" w:rsidR="00A34E79" w:rsidRPr="00D63704" w:rsidRDefault="00A34E79" w:rsidP="00D63704">
            <w:pPr>
              <w:keepNext/>
              <w:jc w:val="right"/>
              <w:rPr>
                <w:ins w:id="2652" w:author="Mike Banach" w:date="2021-11-05T09:47:00Z"/>
                <w:szCs w:val="24"/>
              </w:rPr>
            </w:pPr>
            <w:ins w:id="2653" w:author="Mike Banach" w:date="2021-11-05T09:48:00Z">
              <w:r w:rsidRPr="007436DE">
                <w:t>2,431</w:t>
              </w:r>
            </w:ins>
          </w:p>
        </w:tc>
      </w:tr>
      <w:tr w:rsidR="00A34E79" w:rsidRPr="00D63704" w14:paraId="56B34D85" w14:textId="77777777" w:rsidTr="00FD0A47">
        <w:trPr>
          <w:cantSplit/>
          <w:ins w:id="2654" w:author="Mike Banach" w:date="2021-11-05T09:47:00Z"/>
        </w:trPr>
        <w:tc>
          <w:tcPr>
            <w:tcW w:w="1917" w:type="dxa"/>
            <w:shd w:val="clear" w:color="auto" w:fill="auto"/>
          </w:tcPr>
          <w:p w14:paraId="78B19B20" w14:textId="77777777" w:rsidR="00A34E79" w:rsidRPr="00D63704" w:rsidRDefault="00A34E79" w:rsidP="00D63704">
            <w:pPr>
              <w:keepNext/>
              <w:jc w:val="right"/>
              <w:rPr>
                <w:ins w:id="2655" w:author="Mike Banach" w:date="2021-11-05T09:47:00Z"/>
                <w:b/>
                <w:szCs w:val="24"/>
              </w:rPr>
            </w:pPr>
            <w:ins w:id="2656" w:author="Mike Banach" w:date="2021-11-05T09:48:00Z">
              <w:r w:rsidRPr="00D63704">
                <w:rPr>
                  <w:b/>
                </w:rPr>
                <w:t>TOTAL</w:t>
              </w:r>
            </w:ins>
          </w:p>
        </w:tc>
        <w:tc>
          <w:tcPr>
            <w:tcW w:w="3263" w:type="dxa"/>
            <w:shd w:val="clear" w:color="auto" w:fill="auto"/>
          </w:tcPr>
          <w:p w14:paraId="50992517" w14:textId="77777777" w:rsidR="00A34E79" w:rsidRPr="00D63704" w:rsidRDefault="00A34E79" w:rsidP="00D63704">
            <w:pPr>
              <w:keepNext/>
              <w:jc w:val="right"/>
              <w:rPr>
                <w:ins w:id="2657" w:author="Mike Banach" w:date="2021-11-05T09:47:00Z"/>
                <w:b/>
                <w:szCs w:val="24"/>
              </w:rPr>
            </w:pPr>
            <w:ins w:id="2658" w:author="Mike Banach" w:date="2021-11-05T09:48:00Z">
              <w:r w:rsidRPr="00D63704">
                <w:rPr>
                  <w:b/>
                </w:rPr>
                <w:t>178,845</w:t>
              </w:r>
            </w:ins>
          </w:p>
        </w:tc>
        <w:tc>
          <w:tcPr>
            <w:tcW w:w="2043" w:type="dxa"/>
            <w:shd w:val="clear" w:color="auto" w:fill="auto"/>
          </w:tcPr>
          <w:p w14:paraId="1E30D6F9" w14:textId="77777777" w:rsidR="00A34E79" w:rsidRPr="00D63704" w:rsidRDefault="00A34E79" w:rsidP="00D63704">
            <w:pPr>
              <w:keepNext/>
              <w:jc w:val="right"/>
              <w:rPr>
                <w:ins w:id="2659" w:author="Mike Banach" w:date="2021-11-05T09:47:00Z"/>
                <w:b/>
                <w:szCs w:val="24"/>
              </w:rPr>
            </w:pPr>
          </w:p>
        </w:tc>
        <w:tc>
          <w:tcPr>
            <w:tcW w:w="2957" w:type="dxa"/>
            <w:shd w:val="clear" w:color="auto" w:fill="auto"/>
          </w:tcPr>
          <w:p w14:paraId="52B3CC59" w14:textId="77777777" w:rsidR="00A34E79" w:rsidRPr="00D63704" w:rsidRDefault="00A34E79" w:rsidP="00D63704">
            <w:pPr>
              <w:keepNext/>
              <w:jc w:val="right"/>
              <w:rPr>
                <w:ins w:id="2660" w:author="Mike Banach" w:date="2021-11-05T09:47:00Z"/>
                <w:b/>
                <w:szCs w:val="24"/>
              </w:rPr>
            </w:pPr>
            <w:ins w:id="2661" w:author="Mike Banach" w:date="2021-11-05T09:48:00Z">
              <w:r w:rsidRPr="00D63704">
                <w:rPr>
                  <w:b/>
                </w:rPr>
                <w:t>48,198</w:t>
              </w:r>
            </w:ins>
          </w:p>
        </w:tc>
      </w:tr>
    </w:tbl>
    <w:p w14:paraId="37B1C354" w14:textId="77777777" w:rsidR="00A34E79" w:rsidRDefault="00A34E79" w:rsidP="00DE7FF8">
      <w:pPr>
        <w:keepNext/>
        <w:rPr>
          <w:ins w:id="2662" w:author="Mike Banach" w:date="2021-11-05T09:47:00Z"/>
          <w:szCs w:val="24"/>
        </w:rPr>
      </w:pPr>
    </w:p>
    <w:p w14:paraId="399F4974" w14:textId="77777777" w:rsidR="00A34E79" w:rsidRDefault="00EC44FE" w:rsidP="00DE7FF8">
      <w:pPr>
        <w:keepNext/>
        <w:rPr>
          <w:ins w:id="2663" w:author="Mike Banach" w:date="2021-11-05T10:54:00Z"/>
          <w:szCs w:val="24"/>
        </w:rPr>
      </w:pPr>
      <w:ins w:id="2664" w:author="Mike Banach" w:date="2021-11-05T09:52:00Z">
        <w:r w:rsidRPr="00EC44FE">
          <w:rPr>
            <w:szCs w:val="24"/>
          </w:rPr>
          <w:t>While calculations can be more complicated for other sampling situations, or species such as steelhead with more variable life histories, the basic "smolt equivalent" concept is the same:  accounting for survival rates to the smolt stage at a specific location.</w:t>
        </w:r>
      </w:ins>
    </w:p>
    <w:p w14:paraId="2ED1BC1C" w14:textId="77777777" w:rsidR="00A26850" w:rsidRDefault="00A26850" w:rsidP="00DE7FF8">
      <w:pPr>
        <w:keepNext/>
        <w:rPr>
          <w:ins w:id="2665" w:author="Mike Banach" w:date="2021-11-05T09:47:00Z"/>
          <w:szCs w:val="24"/>
        </w:rPr>
      </w:pPr>
    </w:p>
    <w:p w14:paraId="3F2A5743" w14:textId="77777777" w:rsidR="00A34E79" w:rsidRDefault="006A0FD3" w:rsidP="00DE7FF8">
      <w:pPr>
        <w:keepNext/>
        <w:rPr>
          <w:ins w:id="2666" w:author="Mike Banach" w:date="2021-12-28T10:32:00Z"/>
          <w:szCs w:val="24"/>
        </w:rPr>
      </w:pPr>
      <w:ins w:id="2667" w:author="Mike Banach" w:date="2021-11-05T10:57:00Z">
        <w:r>
          <w:rPr>
            <w:szCs w:val="24"/>
          </w:rPr>
          <w:t xml:space="preserve">In this example, 48,198 is the HLI for this year.  </w:t>
        </w:r>
      </w:ins>
      <w:ins w:id="2668" w:author="Mike Banach" w:date="2021-11-05T10:55:00Z">
        <w:r>
          <w:rPr>
            <w:szCs w:val="24"/>
          </w:rPr>
          <w:t>The "metrics"</w:t>
        </w:r>
      </w:ins>
      <w:ins w:id="2669" w:author="Mike Banach" w:date="2021-11-05T10:58:00Z">
        <w:r>
          <w:rPr>
            <w:szCs w:val="24"/>
          </w:rPr>
          <w:t xml:space="preserve"> used to calculate that HLI value </w:t>
        </w:r>
      </w:ins>
      <w:ins w:id="2670" w:author="Mike Banach" w:date="2021-11-05T10:56:00Z">
        <w:r>
          <w:rPr>
            <w:szCs w:val="24"/>
          </w:rPr>
          <w:t xml:space="preserve">are the </w:t>
        </w:r>
      </w:ins>
      <w:ins w:id="2671" w:author="Mike Banach" w:date="2021-11-05T10:58:00Z">
        <w:r>
          <w:rPr>
            <w:szCs w:val="24"/>
          </w:rPr>
          <w:t>individual abundance measures and the survival rates.  T</w:t>
        </w:r>
      </w:ins>
      <w:ins w:id="2672" w:author="Mike Banach" w:date="2021-11-05T10:59:00Z">
        <w:r w:rsidR="003C534E">
          <w:rPr>
            <w:szCs w:val="24"/>
          </w:rPr>
          <w:t>o share t</w:t>
        </w:r>
      </w:ins>
      <w:ins w:id="2673" w:author="Mike Banach" w:date="2021-11-05T10:58:00Z">
        <w:r>
          <w:rPr>
            <w:szCs w:val="24"/>
          </w:rPr>
          <w:t>hese metrics</w:t>
        </w:r>
      </w:ins>
      <w:ins w:id="2674" w:author="Mike Banach" w:date="2021-11-05T10:59:00Z">
        <w:r>
          <w:rPr>
            <w:szCs w:val="24"/>
          </w:rPr>
          <w:t>, if desired, us</w:t>
        </w:r>
        <w:r w:rsidR="003C534E">
          <w:rPr>
            <w:szCs w:val="24"/>
          </w:rPr>
          <w:t>e</w:t>
        </w:r>
        <w:r>
          <w:rPr>
            <w:szCs w:val="24"/>
          </w:rPr>
          <w:t xml:space="preserve"> the</w:t>
        </w:r>
      </w:ins>
      <w:ins w:id="2675" w:author="Mike Banach" w:date="2021-11-05T10:58:00Z">
        <w:r>
          <w:rPr>
            <w:szCs w:val="24"/>
          </w:rPr>
          <w:t xml:space="preserve"> </w:t>
        </w:r>
      </w:ins>
      <w:ins w:id="2676" w:author="Mike Banach" w:date="2021-11-05T11:00:00Z">
        <w:r w:rsidR="003A0231">
          <w:rPr>
            <w:szCs w:val="24"/>
          </w:rPr>
          <w:fldChar w:fldCharType="begin"/>
        </w:r>
        <w:r w:rsidR="003A0231">
          <w:rPr>
            <w:szCs w:val="24"/>
          </w:rPr>
          <w:instrText xml:space="preserve"> HYPERLINK  \l "_A4.2.__JuvenileOutmigrantsDetail" </w:instrText>
        </w:r>
        <w:r w:rsidR="003A0231">
          <w:rPr>
            <w:szCs w:val="24"/>
          </w:rPr>
          <w:fldChar w:fldCharType="separate"/>
        </w:r>
        <w:r w:rsidRPr="003A0231">
          <w:rPr>
            <w:rStyle w:val="Hyperlink"/>
            <w:szCs w:val="24"/>
          </w:rPr>
          <w:t>JuvenileOutmigrantsDetail table</w:t>
        </w:r>
        <w:r w:rsidR="003A0231">
          <w:rPr>
            <w:szCs w:val="24"/>
          </w:rPr>
          <w:fldChar w:fldCharType="end"/>
        </w:r>
      </w:ins>
      <w:ins w:id="2677" w:author="Mike Banach" w:date="2021-11-05T10:59:00Z">
        <w:r>
          <w:rPr>
            <w:szCs w:val="24"/>
          </w:rPr>
          <w:t>.</w:t>
        </w:r>
      </w:ins>
    </w:p>
    <w:p w14:paraId="56627E0E" w14:textId="77777777" w:rsidR="00481EBE" w:rsidRDefault="00481EBE" w:rsidP="00DE7FF8">
      <w:pPr>
        <w:keepNext/>
        <w:rPr>
          <w:ins w:id="2678" w:author="Mike Banach" w:date="2021-12-28T10:32:00Z"/>
          <w:szCs w:val="24"/>
        </w:rPr>
      </w:pPr>
    </w:p>
    <w:p w14:paraId="1B8ABB53" w14:textId="77777777" w:rsidR="00481EBE" w:rsidRDefault="00481EBE" w:rsidP="00DE7FF8">
      <w:pPr>
        <w:keepNext/>
        <w:rPr>
          <w:ins w:id="2679" w:author="Mike Banach" w:date="2021-11-05T09:38:00Z"/>
          <w:szCs w:val="24"/>
        </w:rPr>
      </w:pPr>
      <w:ins w:id="2680" w:author="Mike Banach" w:date="2021-12-28T10:32:00Z">
        <w:r>
          <w:rPr>
            <w:szCs w:val="24"/>
          </w:rPr>
          <w:t xml:space="preserve">One final note:  Many trapping operations </w:t>
        </w:r>
        <w:r w:rsidR="00C5766F">
          <w:rPr>
            <w:szCs w:val="24"/>
          </w:rPr>
          <w:t>capture</w:t>
        </w:r>
        <w:r>
          <w:rPr>
            <w:szCs w:val="24"/>
          </w:rPr>
          <w:t xml:space="preserve"> </w:t>
        </w:r>
        <w:r w:rsidR="00C5766F">
          <w:rPr>
            <w:szCs w:val="24"/>
          </w:rPr>
          <w:t xml:space="preserve">"transitional" or "presmolt" fish that are not </w:t>
        </w:r>
      </w:ins>
      <w:ins w:id="2681" w:author="Mike Banach" w:date="2021-12-28T10:33:00Z">
        <w:r w:rsidR="00C5766F">
          <w:rPr>
            <w:szCs w:val="24"/>
          </w:rPr>
          <w:t>quite</w:t>
        </w:r>
      </w:ins>
      <w:ins w:id="2682" w:author="Mike Banach" w:date="2021-12-28T10:32:00Z">
        <w:r w:rsidR="00C5766F">
          <w:rPr>
            <w:szCs w:val="24"/>
          </w:rPr>
          <w:t xml:space="preserve"> fully </w:t>
        </w:r>
      </w:ins>
      <w:ins w:id="2683" w:author="Mike Banach" w:date="2021-12-28T10:33:00Z">
        <w:r w:rsidR="00C5766F">
          <w:rPr>
            <w:szCs w:val="24"/>
          </w:rPr>
          <w:t>smolted</w:t>
        </w:r>
      </w:ins>
      <w:ins w:id="2684" w:author="Mike Banach" w:date="2021-12-28T10:37:00Z">
        <w:r w:rsidR="00C5766F">
          <w:rPr>
            <w:szCs w:val="24"/>
          </w:rPr>
          <w:t xml:space="preserve">, but the researchers </w:t>
        </w:r>
      </w:ins>
      <w:ins w:id="2685" w:author="Mike Banach" w:date="2021-12-28T10:34:00Z">
        <w:r w:rsidR="00C5766F">
          <w:rPr>
            <w:szCs w:val="24"/>
          </w:rPr>
          <w:t>include them in the number of smolts</w:t>
        </w:r>
      </w:ins>
      <w:ins w:id="2686" w:author="Mike Banach" w:date="2021-12-28T10:37:00Z">
        <w:r w:rsidR="00C5766F">
          <w:rPr>
            <w:szCs w:val="24"/>
          </w:rPr>
          <w:t xml:space="preserve">.  In such cases </w:t>
        </w:r>
      </w:ins>
      <w:ins w:id="2687" w:author="Mike Banach" w:date="2021-12-28T10:38:00Z">
        <w:r w:rsidR="00C5766F">
          <w:rPr>
            <w:szCs w:val="24"/>
          </w:rPr>
          <w:t xml:space="preserve">you would include that information in the methods, but there is no need to try to slice and dice </w:t>
        </w:r>
      </w:ins>
      <w:ins w:id="2688" w:author="Mike Banach" w:date="2021-12-28T10:39:00Z">
        <w:r w:rsidR="00C5766F">
          <w:rPr>
            <w:szCs w:val="24"/>
          </w:rPr>
          <w:t>life</w:t>
        </w:r>
      </w:ins>
      <w:ins w:id="2689" w:author="Mike Banach" w:date="2021-12-28T10:38:00Z">
        <w:r w:rsidR="00C5766F">
          <w:rPr>
            <w:szCs w:val="24"/>
          </w:rPr>
          <w:t xml:space="preserve"> stages </w:t>
        </w:r>
      </w:ins>
      <w:ins w:id="2690" w:author="Mike Banach" w:date="2021-12-28T10:41:00Z">
        <w:r w:rsidR="00C01C51">
          <w:rPr>
            <w:szCs w:val="24"/>
          </w:rPr>
          <w:t>more finely than</w:t>
        </w:r>
      </w:ins>
      <w:ins w:id="2691" w:author="Mike Banach" w:date="2021-12-28T10:38:00Z">
        <w:r w:rsidR="00C5766F">
          <w:rPr>
            <w:szCs w:val="24"/>
          </w:rPr>
          <w:t xml:space="preserve"> how you </w:t>
        </w:r>
      </w:ins>
      <w:ins w:id="2692" w:author="Mike Banach" w:date="2021-12-28T10:39:00Z">
        <w:r w:rsidR="00C5766F">
          <w:rPr>
            <w:szCs w:val="24"/>
          </w:rPr>
          <w:t>already analyze your data.</w:t>
        </w:r>
      </w:ins>
    </w:p>
    <w:p w14:paraId="344129A2" w14:textId="060AD3A6" w:rsidR="004F60CE" w:rsidRDefault="00591B03">
      <w:pPr>
        <w:pStyle w:val="Heading2"/>
        <w:pPrChange w:id="2693" w:author="Mike Banach" w:date="2021-11-05T09:39:00Z">
          <w:pPr/>
        </w:pPrChange>
      </w:pPr>
      <w:r>
        <w:br w:type="page"/>
      </w:r>
      <w:bookmarkStart w:id="2694" w:name="_Toc166846931"/>
      <w:r w:rsidR="002C77CA">
        <w:lastRenderedPageBreak/>
        <w:t xml:space="preserve">Appendix </w:t>
      </w:r>
      <w:ins w:id="2695" w:author="Mike Banach" w:date="2022-06-10T10:20:00Z">
        <w:r w:rsidR="00432669">
          <w:t>F</w:t>
        </w:r>
      </w:ins>
      <w:del w:id="2696" w:author="Mike Banach" w:date="2021-11-05T09:33:00Z">
        <w:r w:rsidDel="00984D77">
          <w:delText>G</w:delText>
        </w:r>
      </w:del>
      <w:r w:rsidR="002C77CA">
        <w:t xml:space="preserve">.  </w:t>
      </w:r>
      <w:ins w:id="2697" w:author="Mike Banach" w:date="2024-04-11T15:01:00Z">
        <w:r w:rsidR="00BF5B52" w:rsidRPr="00BF5B52">
          <w:t>Data Types Used in the Data Tables</w:t>
        </w:r>
      </w:ins>
      <w:del w:id="2698" w:author="Mike Banach" w:date="2024-04-11T15:01:00Z">
        <w:r w:rsidR="002C77CA" w:rsidDel="00BF5B52">
          <w:delText>MS-Access</w:delText>
        </w:r>
        <w:r w:rsidR="00BC3D94" w:rsidDel="00BF5B52">
          <w:delText xml:space="preserve"> 20</w:delText>
        </w:r>
        <w:r w:rsidR="009B051E" w:rsidDel="00BF5B52">
          <w:delText>1</w:delText>
        </w:r>
        <w:r w:rsidR="00BC3D94" w:rsidDel="00BF5B52">
          <w:delText>0</w:delText>
        </w:r>
        <w:r w:rsidR="009B051E" w:rsidDel="00BF5B52">
          <w:delText xml:space="preserve"> Data Types</w:delText>
        </w:r>
      </w:del>
      <w:bookmarkEnd w:id="2694"/>
    </w:p>
    <w:p w14:paraId="42E6F475" w14:textId="77777777" w:rsidR="002C77CA" w:rsidRDefault="002E0347">
      <w:hyperlink w:anchor="Table_of_Contents" w:history="1">
        <w:r w:rsidR="006C5BBD" w:rsidRPr="008208C0">
          <w:rPr>
            <w:rStyle w:val="Hyperlink"/>
            <w:sz w:val="12"/>
          </w:rPr>
          <w:t>(Back to Table of Contents.)</w:t>
        </w:r>
      </w:hyperlink>
    </w:p>
    <w:tbl>
      <w:tblPr>
        <w:tblW w:w="14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9" w:type="dxa"/>
          <w:right w:w="29" w:type="dxa"/>
        </w:tblCellMar>
        <w:tblLook w:val="04A0" w:firstRow="1" w:lastRow="0" w:firstColumn="1" w:lastColumn="0" w:noHBand="0" w:noVBand="1"/>
      </w:tblPr>
      <w:tblGrid>
        <w:gridCol w:w="1537"/>
        <w:gridCol w:w="1397"/>
        <w:gridCol w:w="1630"/>
        <w:gridCol w:w="1527"/>
        <w:gridCol w:w="3728"/>
        <w:gridCol w:w="3407"/>
        <w:gridCol w:w="1174"/>
      </w:tblGrid>
      <w:tr w:rsidR="008A2676" w14:paraId="74353B3D" w14:textId="77777777" w:rsidTr="00F703CA">
        <w:trPr>
          <w:cantSplit/>
        </w:trPr>
        <w:tc>
          <w:tcPr>
            <w:tcW w:w="0" w:type="auto"/>
            <w:shd w:val="clear" w:color="auto" w:fill="D9D9D9"/>
            <w:vAlign w:val="center"/>
          </w:tcPr>
          <w:p w14:paraId="0D378EFF" w14:textId="6DF6CB2B" w:rsidR="008A2676" w:rsidRPr="00D00A90" w:rsidDel="00BB00D7" w:rsidRDefault="008A2676" w:rsidP="00C25F5D">
            <w:pPr>
              <w:jc w:val="center"/>
              <w:rPr>
                <w:del w:id="2699" w:author="Mike Banach" w:date="2023-11-20T15:34:00Z"/>
                <w:sz w:val="16"/>
                <w:szCs w:val="16"/>
              </w:rPr>
            </w:pPr>
          </w:p>
          <w:p w14:paraId="2775916C" w14:textId="6BB8F22F" w:rsidR="008A2676" w:rsidRPr="00D21E17" w:rsidDel="00BB00D7" w:rsidRDefault="008A2676" w:rsidP="00C25F5D">
            <w:pPr>
              <w:jc w:val="center"/>
              <w:rPr>
                <w:del w:id="2700" w:author="Mike Banach" w:date="2023-11-20T15:34:00Z"/>
                <w:b/>
                <w:sz w:val="16"/>
                <w:szCs w:val="16"/>
              </w:rPr>
            </w:pPr>
            <w:del w:id="2701" w:author="Mike Banach" w:date="2023-11-20T15:34:00Z">
              <w:r w:rsidRPr="00D21E17" w:rsidDel="00BB00D7">
                <w:rPr>
                  <w:b/>
                  <w:sz w:val="16"/>
                  <w:szCs w:val="16"/>
                </w:rPr>
                <w:delText>MS-Access 2010 Data Type</w:delText>
              </w:r>
            </w:del>
          </w:p>
          <w:p w14:paraId="6458AC55" w14:textId="77777777" w:rsidR="008A2676" w:rsidRPr="00D00A90" w:rsidRDefault="008A2676" w:rsidP="00C25F5D">
            <w:pPr>
              <w:jc w:val="center"/>
              <w:rPr>
                <w:sz w:val="16"/>
                <w:szCs w:val="16"/>
              </w:rPr>
            </w:pPr>
          </w:p>
        </w:tc>
        <w:tc>
          <w:tcPr>
            <w:tcW w:w="0" w:type="auto"/>
            <w:gridSpan w:val="2"/>
            <w:shd w:val="clear" w:color="auto" w:fill="D9D9D9"/>
            <w:vAlign w:val="center"/>
          </w:tcPr>
          <w:p w14:paraId="38D81963" w14:textId="59AA1BBB" w:rsidR="008A2676" w:rsidRPr="00D21E17" w:rsidRDefault="008A2676" w:rsidP="00C25F5D">
            <w:pPr>
              <w:jc w:val="center"/>
              <w:rPr>
                <w:b/>
                <w:sz w:val="16"/>
                <w:szCs w:val="16"/>
              </w:rPr>
            </w:pPr>
            <w:del w:id="2702" w:author="Mike Banach" w:date="2023-11-20T15:34:00Z">
              <w:r w:rsidRPr="00D21E17" w:rsidDel="00BB00D7">
                <w:rPr>
                  <w:b/>
                  <w:sz w:val="16"/>
                  <w:szCs w:val="16"/>
                </w:rPr>
                <w:delText>Purpose</w:delText>
              </w:r>
            </w:del>
          </w:p>
        </w:tc>
        <w:tc>
          <w:tcPr>
            <w:tcW w:w="0" w:type="auto"/>
            <w:gridSpan w:val="2"/>
            <w:shd w:val="clear" w:color="auto" w:fill="D9D9D9"/>
            <w:vAlign w:val="center"/>
          </w:tcPr>
          <w:p w14:paraId="5552C301" w14:textId="0BB92AC2" w:rsidR="008A2676" w:rsidRPr="00D21E17" w:rsidRDefault="008A2676" w:rsidP="00C25F5D">
            <w:pPr>
              <w:jc w:val="center"/>
              <w:rPr>
                <w:b/>
                <w:sz w:val="16"/>
                <w:szCs w:val="16"/>
              </w:rPr>
            </w:pPr>
            <w:del w:id="2703" w:author="Mike Banach" w:date="2023-11-20T15:34:00Z">
              <w:r w:rsidRPr="00D21E17" w:rsidDel="00BB00D7">
                <w:rPr>
                  <w:b/>
                  <w:sz w:val="16"/>
                  <w:szCs w:val="16"/>
                </w:rPr>
                <w:delText>Characteristics</w:delText>
              </w:r>
            </w:del>
          </w:p>
        </w:tc>
        <w:tc>
          <w:tcPr>
            <w:tcW w:w="0" w:type="auto"/>
            <w:gridSpan w:val="2"/>
            <w:shd w:val="clear" w:color="auto" w:fill="D9D9D9"/>
            <w:vAlign w:val="center"/>
          </w:tcPr>
          <w:p w14:paraId="630FE79C" w14:textId="4E897E25" w:rsidR="008A2676" w:rsidRPr="00D21E17" w:rsidRDefault="008A2676" w:rsidP="00C25F5D">
            <w:pPr>
              <w:jc w:val="center"/>
              <w:rPr>
                <w:b/>
                <w:sz w:val="16"/>
                <w:szCs w:val="16"/>
              </w:rPr>
            </w:pPr>
            <w:del w:id="2704" w:author="Mike Banach" w:date="2023-11-20T15:34:00Z">
              <w:r w:rsidRPr="00D21E17" w:rsidDel="00BB00D7">
                <w:rPr>
                  <w:b/>
                  <w:sz w:val="16"/>
                  <w:szCs w:val="16"/>
                </w:rPr>
                <w:delText>Storage Required Per Record</w:delText>
              </w:r>
            </w:del>
          </w:p>
        </w:tc>
      </w:tr>
      <w:tr w:rsidR="008A2676" w14:paraId="09D6FDF6" w14:textId="77777777" w:rsidTr="00F703CA">
        <w:trPr>
          <w:cantSplit/>
        </w:trPr>
        <w:tc>
          <w:tcPr>
            <w:tcW w:w="0" w:type="auto"/>
            <w:shd w:val="clear" w:color="auto" w:fill="auto"/>
            <w:vAlign w:val="center"/>
          </w:tcPr>
          <w:p w14:paraId="392E7EC2" w14:textId="0C92463D" w:rsidR="008A2676" w:rsidRPr="00D21E17" w:rsidDel="00BB00D7" w:rsidRDefault="008A2676" w:rsidP="00C25F5D">
            <w:pPr>
              <w:jc w:val="center"/>
              <w:rPr>
                <w:del w:id="2705" w:author="Mike Banach" w:date="2023-11-20T15:34:00Z"/>
                <w:sz w:val="16"/>
                <w:szCs w:val="16"/>
              </w:rPr>
            </w:pPr>
          </w:p>
          <w:p w14:paraId="47C1AC05" w14:textId="629D5944" w:rsidR="008A2676" w:rsidRPr="00D21E17" w:rsidDel="00BB00D7" w:rsidRDefault="008A2676" w:rsidP="00C25F5D">
            <w:pPr>
              <w:jc w:val="center"/>
              <w:rPr>
                <w:del w:id="2706" w:author="Mike Banach" w:date="2023-11-20T15:34:00Z"/>
                <w:sz w:val="16"/>
                <w:szCs w:val="16"/>
              </w:rPr>
            </w:pPr>
            <w:del w:id="2707" w:author="Mike Banach" w:date="2023-11-20T15:34:00Z">
              <w:r w:rsidRPr="00D21E17" w:rsidDel="00BB00D7">
                <w:rPr>
                  <w:sz w:val="16"/>
                  <w:szCs w:val="16"/>
                </w:rPr>
                <w:delText>Currency</w:delText>
              </w:r>
            </w:del>
          </w:p>
          <w:p w14:paraId="6BF129F5" w14:textId="77777777" w:rsidR="008A2676" w:rsidRPr="00D21E17" w:rsidRDefault="008A2676" w:rsidP="00C25F5D">
            <w:pPr>
              <w:jc w:val="center"/>
              <w:rPr>
                <w:sz w:val="16"/>
                <w:szCs w:val="16"/>
              </w:rPr>
            </w:pPr>
          </w:p>
        </w:tc>
        <w:tc>
          <w:tcPr>
            <w:tcW w:w="0" w:type="auto"/>
            <w:gridSpan w:val="2"/>
            <w:shd w:val="clear" w:color="auto" w:fill="auto"/>
            <w:vAlign w:val="center"/>
          </w:tcPr>
          <w:p w14:paraId="1DE39CA8" w14:textId="580EDA14" w:rsidR="003D30DD" w:rsidDel="00BB00D7" w:rsidRDefault="008A2676" w:rsidP="00C25F5D">
            <w:pPr>
              <w:jc w:val="center"/>
              <w:rPr>
                <w:del w:id="2708" w:author="Mike Banach" w:date="2023-11-20T15:34:00Z"/>
                <w:sz w:val="16"/>
                <w:szCs w:val="16"/>
              </w:rPr>
            </w:pPr>
            <w:del w:id="2709" w:author="Mike Banach" w:date="2023-11-20T15:34:00Z">
              <w:r w:rsidRPr="00D21E17" w:rsidDel="00BB00D7">
                <w:rPr>
                  <w:sz w:val="16"/>
                  <w:szCs w:val="16"/>
                </w:rPr>
                <w:delText>Numbers.</w:delText>
              </w:r>
            </w:del>
          </w:p>
          <w:p w14:paraId="3FFDAE3A" w14:textId="4CD117FE" w:rsidR="008A2676" w:rsidRPr="00D21E17" w:rsidRDefault="008A2676" w:rsidP="00C25F5D">
            <w:pPr>
              <w:jc w:val="center"/>
              <w:rPr>
                <w:sz w:val="16"/>
                <w:szCs w:val="16"/>
              </w:rPr>
            </w:pPr>
            <w:del w:id="2710" w:author="Mike Banach" w:date="2023-11-20T15:34:00Z">
              <w:r w:rsidRPr="00D21E17" w:rsidDel="00BB00D7">
                <w:rPr>
                  <w:sz w:val="16"/>
                  <w:szCs w:val="16"/>
                </w:rPr>
                <w:delText>Appropriate for numbers other than currency.</w:delText>
              </w:r>
            </w:del>
          </w:p>
        </w:tc>
        <w:tc>
          <w:tcPr>
            <w:tcW w:w="0" w:type="auto"/>
            <w:gridSpan w:val="2"/>
            <w:shd w:val="clear" w:color="auto" w:fill="auto"/>
            <w:vAlign w:val="center"/>
          </w:tcPr>
          <w:p w14:paraId="0211AEB5" w14:textId="165A8822" w:rsidR="008A2676" w:rsidRPr="00D21E17" w:rsidDel="00BB00D7" w:rsidRDefault="008A2676" w:rsidP="00C25F5D">
            <w:pPr>
              <w:jc w:val="center"/>
              <w:rPr>
                <w:del w:id="2711" w:author="Mike Banach" w:date="2023-11-20T15:34:00Z"/>
                <w:sz w:val="16"/>
                <w:szCs w:val="16"/>
              </w:rPr>
            </w:pPr>
            <w:del w:id="2712" w:author="Mike Banach" w:date="2023-11-20T15:34:00Z">
              <w:r w:rsidRPr="00D21E17" w:rsidDel="00BB00D7">
                <w:rPr>
                  <w:sz w:val="16"/>
                  <w:szCs w:val="16"/>
                </w:rPr>
                <w:delText>Zero to 15 digits to the left of</w:delText>
              </w:r>
            </w:del>
          </w:p>
          <w:p w14:paraId="7B67FBBD" w14:textId="066504B0" w:rsidR="008A2676" w:rsidRPr="00D21E17" w:rsidRDefault="008A2676" w:rsidP="00C25F5D">
            <w:pPr>
              <w:jc w:val="center"/>
              <w:rPr>
                <w:sz w:val="16"/>
                <w:szCs w:val="16"/>
              </w:rPr>
            </w:pPr>
            <w:del w:id="2713" w:author="Mike Banach" w:date="2023-11-20T15:34:00Z">
              <w:r w:rsidRPr="00D21E17" w:rsidDel="00BB00D7">
                <w:rPr>
                  <w:sz w:val="16"/>
                  <w:szCs w:val="16"/>
                </w:rPr>
                <w:delText xml:space="preserve">the decimal point and </w:delText>
              </w:r>
              <w:r w:rsidR="00147F39" w:rsidDel="00BB00D7">
                <w:rPr>
                  <w:sz w:val="16"/>
                  <w:szCs w:val="16"/>
                </w:rPr>
                <w:delText xml:space="preserve">zero to </w:delText>
              </w:r>
              <w:r w:rsidRPr="00D21E17" w:rsidDel="00BB00D7">
                <w:rPr>
                  <w:sz w:val="16"/>
                  <w:szCs w:val="16"/>
                </w:rPr>
                <w:delText>4 digits to the right.</w:delText>
              </w:r>
            </w:del>
          </w:p>
        </w:tc>
        <w:tc>
          <w:tcPr>
            <w:tcW w:w="0" w:type="auto"/>
            <w:gridSpan w:val="2"/>
            <w:shd w:val="clear" w:color="auto" w:fill="auto"/>
            <w:vAlign w:val="center"/>
          </w:tcPr>
          <w:p w14:paraId="5F318563" w14:textId="312FEB16" w:rsidR="008A2676" w:rsidRPr="00D21E17" w:rsidRDefault="008A2676" w:rsidP="00C25F5D">
            <w:pPr>
              <w:jc w:val="center"/>
              <w:rPr>
                <w:sz w:val="16"/>
                <w:szCs w:val="16"/>
              </w:rPr>
            </w:pPr>
            <w:del w:id="2714" w:author="Mike Banach" w:date="2023-11-20T15:34:00Z">
              <w:r w:rsidRPr="00D21E17" w:rsidDel="00BB00D7">
                <w:rPr>
                  <w:sz w:val="16"/>
                  <w:szCs w:val="16"/>
                </w:rPr>
                <w:delText>8 bytes</w:delText>
              </w:r>
            </w:del>
          </w:p>
        </w:tc>
      </w:tr>
      <w:tr w:rsidR="008A2676" w14:paraId="27DCBCC2" w14:textId="77777777" w:rsidTr="00F703CA">
        <w:trPr>
          <w:cantSplit/>
        </w:trPr>
        <w:tc>
          <w:tcPr>
            <w:tcW w:w="0" w:type="auto"/>
            <w:shd w:val="clear" w:color="auto" w:fill="auto"/>
            <w:vAlign w:val="center"/>
          </w:tcPr>
          <w:p w14:paraId="17D9756D" w14:textId="51C61982" w:rsidR="008A2676" w:rsidRPr="00D21E17" w:rsidDel="00BB00D7" w:rsidRDefault="008A2676" w:rsidP="00C25F5D">
            <w:pPr>
              <w:jc w:val="center"/>
              <w:rPr>
                <w:del w:id="2715" w:author="Mike Banach" w:date="2023-11-20T15:34:00Z"/>
                <w:sz w:val="16"/>
                <w:szCs w:val="16"/>
              </w:rPr>
            </w:pPr>
          </w:p>
          <w:p w14:paraId="0C7A8CC6" w14:textId="37CD65CC" w:rsidR="008A2676" w:rsidRPr="00D21E17" w:rsidDel="00BB00D7" w:rsidRDefault="008A2676" w:rsidP="00C25F5D">
            <w:pPr>
              <w:jc w:val="center"/>
              <w:rPr>
                <w:del w:id="2716" w:author="Mike Banach" w:date="2023-11-20T15:34:00Z"/>
                <w:sz w:val="16"/>
                <w:szCs w:val="16"/>
              </w:rPr>
            </w:pPr>
            <w:del w:id="2717" w:author="Mike Banach" w:date="2023-11-20T15:34:00Z">
              <w:r w:rsidRPr="00D21E17" w:rsidDel="00BB00D7">
                <w:rPr>
                  <w:sz w:val="16"/>
                  <w:szCs w:val="16"/>
                </w:rPr>
                <w:delText>Date/Time</w:delText>
              </w:r>
            </w:del>
          </w:p>
          <w:p w14:paraId="547747EB" w14:textId="77777777" w:rsidR="008A2676" w:rsidRPr="00D21E17" w:rsidRDefault="008A2676" w:rsidP="00C25F5D">
            <w:pPr>
              <w:jc w:val="center"/>
              <w:rPr>
                <w:sz w:val="16"/>
                <w:szCs w:val="16"/>
              </w:rPr>
            </w:pPr>
          </w:p>
        </w:tc>
        <w:tc>
          <w:tcPr>
            <w:tcW w:w="0" w:type="auto"/>
            <w:gridSpan w:val="2"/>
            <w:shd w:val="clear" w:color="auto" w:fill="auto"/>
            <w:vAlign w:val="center"/>
          </w:tcPr>
          <w:p w14:paraId="7F0EE0DA" w14:textId="56107E32" w:rsidR="008A2676" w:rsidRPr="00D21E17" w:rsidRDefault="008A2676" w:rsidP="00C25F5D">
            <w:pPr>
              <w:jc w:val="center"/>
              <w:rPr>
                <w:sz w:val="16"/>
                <w:szCs w:val="16"/>
              </w:rPr>
            </w:pPr>
            <w:del w:id="2718" w:author="Mike Banach" w:date="2023-11-20T15:34:00Z">
              <w:r w:rsidRPr="00D21E17" w:rsidDel="00BB00D7">
                <w:rPr>
                  <w:sz w:val="16"/>
                  <w:szCs w:val="16"/>
                </w:rPr>
                <w:delText>Date and time</w:delText>
              </w:r>
              <w:r w:rsidR="004F3998" w:rsidDel="00BB00D7">
                <w:rPr>
                  <w:sz w:val="16"/>
                  <w:szCs w:val="16"/>
                </w:rPr>
                <w:delText xml:space="preserve"> for the years 100 through 9999</w:delText>
              </w:r>
              <w:r w:rsidRPr="00D21E17" w:rsidDel="00BB00D7">
                <w:rPr>
                  <w:sz w:val="16"/>
                  <w:szCs w:val="16"/>
                </w:rPr>
                <w:delText>.</w:delText>
              </w:r>
            </w:del>
          </w:p>
        </w:tc>
        <w:tc>
          <w:tcPr>
            <w:tcW w:w="0" w:type="auto"/>
            <w:gridSpan w:val="2"/>
            <w:shd w:val="clear" w:color="auto" w:fill="auto"/>
            <w:vAlign w:val="center"/>
          </w:tcPr>
          <w:p w14:paraId="78D50D45" w14:textId="788B9A64" w:rsidR="008A2676" w:rsidRPr="00D21E17" w:rsidDel="00BB00D7" w:rsidRDefault="008A2676" w:rsidP="00C25F5D">
            <w:pPr>
              <w:jc w:val="center"/>
              <w:rPr>
                <w:del w:id="2719" w:author="Mike Banach" w:date="2023-11-20T15:34:00Z"/>
                <w:sz w:val="16"/>
                <w:szCs w:val="16"/>
              </w:rPr>
            </w:pPr>
            <w:del w:id="2720" w:author="Mike Banach" w:date="2023-11-20T15:34:00Z">
              <w:r w:rsidRPr="00D21E17" w:rsidDel="00BB00D7">
                <w:rPr>
                  <w:sz w:val="16"/>
                  <w:szCs w:val="16"/>
                </w:rPr>
                <w:delText xml:space="preserve">This data type stores date </w:delText>
              </w:r>
              <w:r w:rsidRPr="00D21E17" w:rsidDel="00BB00D7">
                <w:rPr>
                  <w:sz w:val="16"/>
                  <w:szCs w:val="16"/>
                  <w:u w:val="single"/>
                </w:rPr>
                <w:delText>AND</w:delText>
              </w:r>
              <w:r w:rsidRPr="00D21E17" w:rsidDel="00BB00D7">
                <w:rPr>
                  <w:sz w:val="16"/>
                  <w:szCs w:val="16"/>
                </w:rPr>
                <w:delText xml:space="preserve"> time -- it is not possible</w:delText>
              </w:r>
            </w:del>
          </w:p>
          <w:p w14:paraId="206AF67F" w14:textId="0F8C36B9" w:rsidR="004D2FB0" w:rsidDel="00BB00D7" w:rsidRDefault="008A2676" w:rsidP="00C25F5D">
            <w:pPr>
              <w:jc w:val="center"/>
              <w:rPr>
                <w:del w:id="2721" w:author="Mike Banach" w:date="2023-11-20T15:34:00Z"/>
                <w:sz w:val="16"/>
                <w:szCs w:val="16"/>
              </w:rPr>
            </w:pPr>
            <w:del w:id="2722" w:author="Mike Banach" w:date="2023-11-20T15:34:00Z">
              <w:r w:rsidRPr="00D21E17" w:rsidDel="00BB00D7">
                <w:rPr>
                  <w:sz w:val="16"/>
                  <w:szCs w:val="16"/>
                </w:rPr>
                <w:delText>to store one without the other.</w:delText>
              </w:r>
              <w:r w:rsidR="004D2FB0" w:rsidDel="00BB00D7">
                <w:rPr>
                  <w:sz w:val="16"/>
                  <w:szCs w:val="16"/>
                </w:rPr>
                <w:delText xml:space="preserve">  </w:delText>
              </w:r>
              <w:r w:rsidRPr="00D21E17" w:rsidDel="00BB00D7">
                <w:rPr>
                  <w:sz w:val="16"/>
                  <w:szCs w:val="16"/>
                </w:rPr>
                <w:delText>A date with no time is</w:delText>
              </w:r>
            </w:del>
          </w:p>
          <w:p w14:paraId="427F254D" w14:textId="2BCE7972" w:rsidR="004D2FB0" w:rsidDel="00BB00D7" w:rsidRDefault="008A2676" w:rsidP="00C25F5D">
            <w:pPr>
              <w:jc w:val="center"/>
              <w:rPr>
                <w:del w:id="2723" w:author="Mike Banach" w:date="2023-11-20T15:34:00Z"/>
                <w:sz w:val="16"/>
                <w:szCs w:val="16"/>
              </w:rPr>
            </w:pPr>
            <w:del w:id="2724" w:author="Mike Banach" w:date="2023-11-20T15:34:00Z">
              <w:r w:rsidRPr="00D21E17" w:rsidDel="00BB00D7">
                <w:rPr>
                  <w:sz w:val="16"/>
                  <w:szCs w:val="16"/>
                </w:rPr>
                <w:delText>interpreted as 00:00 in the morning.</w:delText>
              </w:r>
              <w:r w:rsidR="004D2FB0" w:rsidDel="00BB00D7">
                <w:rPr>
                  <w:sz w:val="16"/>
                  <w:szCs w:val="16"/>
                </w:rPr>
                <w:delText xml:space="preserve">  </w:delText>
              </w:r>
              <w:r w:rsidRPr="00D21E17" w:rsidDel="00BB00D7">
                <w:rPr>
                  <w:sz w:val="16"/>
                  <w:szCs w:val="16"/>
                </w:rPr>
                <w:delText>A time with no date</w:delText>
              </w:r>
            </w:del>
          </w:p>
          <w:p w14:paraId="22C6D989" w14:textId="46B3DE20" w:rsidR="004D2FB0" w:rsidDel="00BB00D7" w:rsidRDefault="008A2676" w:rsidP="00C25F5D">
            <w:pPr>
              <w:jc w:val="center"/>
              <w:rPr>
                <w:del w:id="2725" w:author="Mike Banach" w:date="2023-11-20T15:34:00Z"/>
                <w:sz w:val="16"/>
                <w:szCs w:val="16"/>
              </w:rPr>
            </w:pPr>
            <w:del w:id="2726" w:author="Mike Banach" w:date="2023-11-20T15:34:00Z">
              <w:r w:rsidRPr="00D21E17" w:rsidDel="00BB00D7">
                <w:rPr>
                  <w:sz w:val="16"/>
                  <w:szCs w:val="16"/>
                </w:rPr>
                <w:delText>is interpreted as 12/30/1899.</w:delText>
              </w:r>
              <w:r w:rsidR="004D2FB0" w:rsidDel="00BB00D7">
                <w:rPr>
                  <w:sz w:val="16"/>
                  <w:szCs w:val="16"/>
                </w:rPr>
                <w:delText xml:space="preserve">  </w:delText>
              </w:r>
              <w:r w:rsidRPr="00D21E17" w:rsidDel="00BB00D7">
                <w:rPr>
                  <w:sz w:val="16"/>
                  <w:szCs w:val="16"/>
                </w:rPr>
                <w:delText>Calculations among records</w:delText>
              </w:r>
            </w:del>
          </w:p>
          <w:p w14:paraId="41941916" w14:textId="268C0B12" w:rsidR="004D2FB0" w:rsidDel="00BB00D7" w:rsidRDefault="008A2676" w:rsidP="00C25F5D">
            <w:pPr>
              <w:jc w:val="center"/>
              <w:rPr>
                <w:del w:id="2727" w:author="Mike Banach" w:date="2023-11-20T15:34:00Z"/>
                <w:sz w:val="16"/>
                <w:szCs w:val="16"/>
              </w:rPr>
            </w:pPr>
            <w:del w:id="2728" w:author="Mike Banach" w:date="2023-11-20T15:34:00Z">
              <w:r w:rsidRPr="00D21E17" w:rsidDel="00BB00D7">
                <w:rPr>
                  <w:sz w:val="16"/>
                  <w:szCs w:val="16"/>
                </w:rPr>
                <w:delText>recognize and use these</w:delText>
              </w:r>
              <w:r w:rsidR="004D2FB0" w:rsidDel="00BB00D7">
                <w:rPr>
                  <w:sz w:val="16"/>
                  <w:szCs w:val="16"/>
                </w:rPr>
                <w:delText xml:space="preserve"> </w:delText>
              </w:r>
              <w:r w:rsidRPr="00D21E17" w:rsidDel="00BB00D7">
                <w:rPr>
                  <w:sz w:val="16"/>
                  <w:szCs w:val="16"/>
                </w:rPr>
                <w:delText>default values in calculations,</w:delText>
              </w:r>
            </w:del>
          </w:p>
          <w:p w14:paraId="6993434C" w14:textId="67A124EB" w:rsidR="008A2676" w:rsidRPr="00D21E17" w:rsidRDefault="008A2676" w:rsidP="004D2FB0">
            <w:pPr>
              <w:jc w:val="center"/>
              <w:rPr>
                <w:sz w:val="16"/>
                <w:szCs w:val="16"/>
              </w:rPr>
            </w:pPr>
            <w:del w:id="2729" w:author="Mike Banach" w:date="2023-11-20T15:34:00Z">
              <w:r w:rsidRPr="00D21E17" w:rsidDel="00BB00D7">
                <w:rPr>
                  <w:sz w:val="16"/>
                  <w:szCs w:val="16"/>
                </w:rPr>
                <w:delText>so must be accounted</w:delText>
              </w:r>
              <w:r w:rsidR="004D2FB0" w:rsidDel="00BB00D7">
                <w:rPr>
                  <w:sz w:val="16"/>
                  <w:szCs w:val="16"/>
                </w:rPr>
                <w:delText xml:space="preserve"> </w:delText>
              </w:r>
              <w:r w:rsidRPr="00D21E17" w:rsidDel="00BB00D7">
                <w:rPr>
                  <w:sz w:val="16"/>
                  <w:szCs w:val="16"/>
                </w:rPr>
                <w:delText>for when using the data.</w:delText>
              </w:r>
            </w:del>
          </w:p>
        </w:tc>
        <w:tc>
          <w:tcPr>
            <w:tcW w:w="0" w:type="auto"/>
            <w:gridSpan w:val="2"/>
            <w:shd w:val="clear" w:color="auto" w:fill="auto"/>
            <w:vAlign w:val="center"/>
          </w:tcPr>
          <w:p w14:paraId="5189A070" w14:textId="49766E01" w:rsidR="008A2676" w:rsidRPr="00D21E17" w:rsidRDefault="008A2676" w:rsidP="00C25F5D">
            <w:pPr>
              <w:jc w:val="center"/>
              <w:rPr>
                <w:sz w:val="16"/>
                <w:szCs w:val="16"/>
              </w:rPr>
            </w:pPr>
            <w:del w:id="2730" w:author="Mike Banach" w:date="2023-11-20T15:34:00Z">
              <w:r w:rsidRPr="00D21E17" w:rsidDel="00BB00D7">
                <w:rPr>
                  <w:sz w:val="16"/>
                  <w:szCs w:val="16"/>
                </w:rPr>
                <w:delText>8 bytes</w:delText>
              </w:r>
            </w:del>
          </w:p>
        </w:tc>
      </w:tr>
      <w:tr w:rsidR="008A2676" w14:paraId="3F59F7FD" w14:textId="77777777" w:rsidTr="00F703CA">
        <w:trPr>
          <w:cantSplit/>
        </w:trPr>
        <w:tc>
          <w:tcPr>
            <w:tcW w:w="0" w:type="auto"/>
            <w:shd w:val="clear" w:color="auto" w:fill="auto"/>
            <w:vAlign w:val="center"/>
          </w:tcPr>
          <w:p w14:paraId="5A4230AC" w14:textId="4CEFAFE1" w:rsidR="008A2676" w:rsidRPr="00D21E17" w:rsidDel="00BB00D7" w:rsidRDefault="008A2676" w:rsidP="00C25F5D">
            <w:pPr>
              <w:jc w:val="center"/>
              <w:rPr>
                <w:del w:id="2731" w:author="Mike Banach" w:date="2023-11-20T15:34:00Z"/>
                <w:sz w:val="16"/>
                <w:szCs w:val="16"/>
              </w:rPr>
            </w:pPr>
            <w:del w:id="2732" w:author="Mike Banach" w:date="2023-11-20T15:34:00Z">
              <w:r w:rsidRPr="00D21E17" w:rsidDel="00BB00D7">
                <w:rPr>
                  <w:sz w:val="16"/>
                  <w:szCs w:val="16"/>
                </w:rPr>
                <w:delText>Memo</w:delText>
              </w:r>
            </w:del>
          </w:p>
          <w:p w14:paraId="38521A4A" w14:textId="22903D77" w:rsidR="00574FAD" w:rsidRPr="00574FAD" w:rsidDel="00BB00D7" w:rsidRDefault="00574FAD" w:rsidP="00574FAD">
            <w:pPr>
              <w:jc w:val="center"/>
              <w:rPr>
                <w:del w:id="2733" w:author="Mike Banach" w:date="2023-11-20T15:34:00Z"/>
                <w:sz w:val="16"/>
                <w:szCs w:val="16"/>
              </w:rPr>
            </w:pPr>
            <w:del w:id="2734" w:author="Mike Banach" w:date="2023-11-20T15:34:00Z">
              <w:r w:rsidDel="00BB00D7">
                <w:rPr>
                  <w:sz w:val="16"/>
                  <w:szCs w:val="16"/>
                </w:rPr>
                <w:delText>Equivalent to SQL Se</w:delText>
              </w:r>
              <w:r w:rsidR="00642036" w:rsidDel="00BB00D7">
                <w:rPr>
                  <w:sz w:val="16"/>
                  <w:szCs w:val="16"/>
                </w:rPr>
                <w:delText>rver</w:delText>
              </w:r>
            </w:del>
          </w:p>
          <w:p w14:paraId="40C760A0" w14:textId="2524CB79" w:rsidR="008A2676" w:rsidRPr="00D21E17" w:rsidRDefault="00574FAD" w:rsidP="00574FAD">
            <w:pPr>
              <w:jc w:val="center"/>
              <w:rPr>
                <w:sz w:val="16"/>
                <w:szCs w:val="16"/>
              </w:rPr>
            </w:pPr>
            <w:del w:id="2735" w:author="Mike Banach" w:date="2023-11-20T15:34:00Z">
              <w:r w:rsidRPr="00574FAD" w:rsidDel="00BB00D7">
                <w:rPr>
                  <w:sz w:val="16"/>
                  <w:szCs w:val="16"/>
                </w:rPr>
                <w:delText>nvarchar(4000)</w:delText>
              </w:r>
              <w:r w:rsidDel="00BB00D7">
                <w:rPr>
                  <w:sz w:val="16"/>
                  <w:szCs w:val="16"/>
                </w:rPr>
                <w:delText xml:space="preserve"> field.</w:delText>
              </w:r>
            </w:del>
          </w:p>
        </w:tc>
        <w:tc>
          <w:tcPr>
            <w:tcW w:w="0" w:type="auto"/>
            <w:gridSpan w:val="2"/>
            <w:shd w:val="clear" w:color="auto" w:fill="auto"/>
            <w:vAlign w:val="center"/>
          </w:tcPr>
          <w:p w14:paraId="3BD2A880" w14:textId="59F2A6A3" w:rsidR="008A2676" w:rsidRPr="00D21E17" w:rsidRDefault="008A2676" w:rsidP="00A11EB2">
            <w:pPr>
              <w:jc w:val="center"/>
              <w:rPr>
                <w:sz w:val="16"/>
                <w:szCs w:val="16"/>
              </w:rPr>
            </w:pPr>
            <w:del w:id="2736" w:author="Mike Banach" w:date="2023-11-20T15:34:00Z">
              <w:r w:rsidRPr="00D21E17" w:rsidDel="00BB00D7">
                <w:rPr>
                  <w:sz w:val="16"/>
                  <w:szCs w:val="16"/>
                </w:rPr>
                <w:delText>Long text entries.</w:delText>
              </w:r>
            </w:del>
          </w:p>
        </w:tc>
        <w:tc>
          <w:tcPr>
            <w:tcW w:w="0" w:type="auto"/>
            <w:gridSpan w:val="2"/>
            <w:shd w:val="clear" w:color="auto" w:fill="auto"/>
            <w:vAlign w:val="center"/>
          </w:tcPr>
          <w:p w14:paraId="1B971031" w14:textId="5C879F2F" w:rsidR="008A2676" w:rsidRPr="00D21E17" w:rsidRDefault="008A2676" w:rsidP="00574FAD">
            <w:pPr>
              <w:jc w:val="center"/>
              <w:rPr>
                <w:sz w:val="16"/>
                <w:szCs w:val="16"/>
              </w:rPr>
            </w:pPr>
            <w:del w:id="2737" w:author="Mike Banach" w:date="2023-11-20T15:34:00Z">
              <w:r w:rsidRPr="00D21E17" w:rsidDel="00BB00D7">
                <w:rPr>
                  <w:sz w:val="16"/>
                  <w:szCs w:val="16"/>
                </w:rPr>
                <w:delText xml:space="preserve">Up to </w:delText>
              </w:r>
              <w:r w:rsidR="00574FAD" w:rsidDel="00BB00D7">
                <w:rPr>
                  <w:sz w:val="16"/>
                  <w:szCs w:val="16"/>
                </w:rPr>
                <w:delText>4,000</w:delText>
              </w:r>
              <w:r w:rsidRPr="00D21E17" w:rsidDel="00BB00D7">
                <w:rPr>
                  <w:sz w:val="16"/>
                  <w:szCs w:val="16"/>
                </w:rPr>
                <w:delText xml:space="preserve"> characters in length.</w:delText>
              </w:r>
            </w:del>
          </w:p>
        </w:tc>
        <w:tc>
          <w:tcPr>
            <w:tcW w:w="0" w:type="auto"/>
            <w:gridSpan w:val="2"/>
            <w:shd w:val="clear" w:color="auto" w:fill="auto"/>
            <w:vAlign w:val="center"/>
          </w:tcPr>
          <w:p w14:paraId="0D54EB8A" w14:textId="5DC70738" w:rsidR="008A2676" w:rsidRPr="00D21E17" w:rsidDel="00BB00D7" w:rsidRDefault="008A2676" w:rsidP="00C25F5D">
            <w:pPr>
              <w:jc w:val="center"/>
              <w:rPr>
                <w:del w:id="2738" w:author="Mike Banach" w:date="2023-11-20T15:34:00Z"/>
                <w:sz w:val="16"/>
                <w:szCs w:val="16"/>
              </w:rPr>
            </w:pPr>
            <w:del w:id="2739" w:author="Mike Banach" w:date="2023-11-20T15:34:00Z">
              <w:r w:rsidRPr="00D21E17" w:rsidDel="00BB00D7">
                <w:rPr>
                  <w:sz w:val="16"/>
                  <w:szCs w:val="16"/>
                </w:rPr>
                <w:delText>2 bytes / character for Unicode.</w:delText>
              </w:r>
            </w:del>
          </w:p>
          <w:p w14:paraId="0DDCC868" w14:textId="376CCD74" w:rsidR="008A2676" w:rsidRPr="00D21E17" w:rsidDel="00BB00D7" w:rsidRDefault="008A2676" w:rsidP="00C25F5D">
            <w:pPr>
              <w:jc w:val="center"/>
              <w:rPr>
                <w:del w:id="2740" w:author="Mike Banach" w:date="2023-11-20T15:34:00Z"/>
                <w:sz w:val="16"/>
                <w:szCs w:val="16"/>
              </w:rPr>
            </w:pPr>
            <w:del w:id="2741" w:author="Mike Banach" w:date="2023-11-20T15:34:00Z">
              <w:r w:rsidRPr="00D21E17" w:rsidDel="00BB00D7">
                <w:rPr>
                  <w:sz w:val="16"/>
                  <w:szCs w:val="16"/>
                </w:rPr>
                <w:delText>1 byte / character if Unicode compression enabled and</w:delText>
              </w:r>
            </w:del>
          </w:p>
          <w:p w14:paraId="6A00E4E4" w14:textId="3D84C98B" w:rsidR="008A2676" w:rsidRPr="00D21E17" w:rsidRDefault="008A2676" w:rsidP="00C25F5D">
            <w:pPr>
              <w:jc w:val="center"/>
              <w:rPr>
                <w:sz w:val="16"/>
                <w:szCs w:val="16"/>
              </w:rPr>
            </w:pPr>
            <w:del w:id="2742" w:author="Mike Banach" w:date="2023-11-20T15:34:00Z">
              <w:r w:rsidRPr="00D21E17" w:rsidDel="00BB00D7">
                <w:rPr>
                  <w:sz w:val="16"/>
                  <w:szCs w:val="16"/>
                </w:rPr>
                <w:delText>entry is under 4,096 characters.</w:delText>
              </w:r>
            </w:del>
          </w:p>
        </w:tc>
      </w:tr>
      <w:tr w:rsidR="00574FAD" w14:paraId="4BAB3B9E" w14:textId="77777777" w:rsidTr="00F703CA">
        <w:trPr>
          <w:cantSplit/>
        </w:trPr>
        <w:tc>
          <w:tcPr>
            <w:tcW w:w="0" w:type="auto"/>
            <w:shd w:val="clear" w:color="auto" w:fill="auto"/>
            <w:vAlign w:val="center"/>
          </w:tcPr>
          <w:p w14:paraId="798B73BB" w14:textId="52354269" w:rsidR="00574FAD" w:rsidDel="00BB00D7" w:rsidRDefault="00574FAD" w:rsidP="00C25F5D">
            <w:pPr>
              <w:jc w:val="center"/>
              <w:rPr>
                <w:del w:id="2743" w:author="Mike Banach" w:date="2023-11-20T15:34:00Z"/>
                <w:sz w:val="16"/>
                <w:szCs w:val="16"/>
              </w:rPr>
            </w:pPr>
            <w:del w:id="2744" w:author="Mike Banach" w:date="2023-11-20T15:34:00Z">
              <w:r w:rsidDel="00BB00D7">
                <w:rPr>
                  <w:sz w:val="16"/>
                  <w:szCs w:val="16"/>
                </w:rPr>
                <w:delText>Memo</w:delText>
              </w:r>
              <w:r w:rsidR="00A6646C" w:rsidDel="00BB00D7">
                <w:rPr>
                  <w:sz w:val="16"/>
                  <w:szCs w:val="16"/>
                </w:rPr>
                <w:delText>*</w:delText>
              </w:r>
            </w:del>
          </w:p>
          <w:p w14:paraId="75E3D06E" w14:textId="4DFE4B10" w:rsidR="00574FAD" w:rsidRPr="00574FAD" w:rsidDel="00BB00D7" w:rsidRDefault="00642036" w:rsidP="00574FAD">
            <w:pPr>
              <w:jc w:val="center"/>
              <w:rPr>
                <w:del w:id="2745" w:author="Mike Banach" w:date="2023-11-20T15:34:00Z"/>
                <w:sz w:val="16"/>
                <w:szCs w:val="16"/>
              </w:rPr>
            </w:pPr>
            <w:del w:id="2746" w:author="Mike Banach" w:date="2023-11-20T15:34:00Z">
              <w:r w:rsidDel="00BB00D7">
                <w:rPr>
                  <w:sz w:val="16"/>
                  <w:szCs w:val="16"/>
                </w:rPr>
                <w:delText>Equivalent to SQL Server</w:delText>
              </w:r>
            </w:del>
          </w:p>
          <w:p w14:paraId="3FC003C6" w14:textId="2276BD51" w:rsidR="00574FAD" w:rsidRPr="00D21E17" w:rsidRDefault="00574FAD" w:rsidP="00574FAD">
            <w:pPr>
              <w:jc w:val="center"/>
              <w:rPr>
                <w:sz w:val="16"/>
                <w:szCs w:val="16"/>
              </w:rPr>
            </w:pPr>
            <w:del w:id="2747" w:author="Mike Banach" w:date="2023-11-20T15:34:00Z">
              <w:r w:rsidDel="00BB00D7">
                <w:rPr>
                  <w:sz w:val="16"/>
                  <w:szCs w:val="16"/>
                </w:rPr>
                <w:delText>nvarchar(max</w:delText>
              </w:r>
              <w:r w:rsidRPr="00574FAD" w:rsidDel="00BB00D7">
                <w:rPr>
                  <w:sz w:val="16"/>
                  <w:szCs w:val="16"/>
                </w:rPr>
                <w:delText>)</w:delText>
              </w:r>
              <w:r w:rsidDel="00BB00D7">
                <w:rPr>
                  <w:sz w:val="16"/>
                  <w:szCs w:val="16"/>
                </w:rPr>
                <w:delText xml:space="preserve"> field.</w:delText>
              </w:r>
            </w:del>
          </w:p>
        </w:tc>
        <w:tc>
          <w:tcPr>
            <w:tcW w:w="0" w:type="auto"/>
            <w:gridSpan w:val="2"/>
            <w:shd w:val="clear" w:color="auto" w:fill="auto"/>
            <w:vAlign w:val="center"/>
          </w:tcPr>
          <w:p w14:paraId="445D877D" w14:textId="784860B3" w:rsidR="00574FAD" w:rsidRPr="00D21E17" w:rsidRDefault="00574FAD" w:rsidP="00C25F5D">
            <w:pPr>
              <w:jc w:val="center"/>
              <w:rPr>
                <w:sz w:val="16"/>
                <w:szCs w:val="16"/>
              </w:rPr>
            </w:pPr>
            <w:del w:id="2748" w:author="Mike Banach" w:date="2023-11-20T15:34:00Z">
              <w:r w:rsidDel="00BB00D7">
                <w:rPr>
                  <w:sz w:val="16"/>
                  <w:szCs w:val="16"/>
                </w:rPr>
                <w:delText>Long text entries.</w:delText>
              </w:r>
            </w:del>
          </w:p>
        </w:tc>
        <w:tc>
          <w:tcPr>
            <w:tcW w:w="0" w:type="auto"/>
            <w:gridSpan w:val="2"/>
            <w:shd w:val="clear" w:color="auto" w:fill="auto"/>
            <w:vAlign w:val="center"/>
          </w:tcPr>
          <w:p w14:paraId="5323A7F7" w14:textId="1426CB79" w:rsidR="00574FAD" w:rsidDel="00BB00D7" w:rsidRDefault="00574FAD" w:rsidP="00574FAD">
            <w:pPr>
              <w:jc w:val="center"/>
              <w:rPr>
                <w:del w:id="2749" w:author="Mike Banach" w:date="2023-11-20T15:34:00Z"/>
                <w:sz w:val="16"/>
                <w:szCs w:val="16"/>
              </w:rPr>
            </w:pPr>
            <w:del w:id="2750" w:author="Mike Banach" w:date="2023-11-20T15:34:00Z">
              <w:r w:rsidDel="00BB00D7">
                <w:rPr>
                  <w:sz w:val="16"/>
                  <w:szCs w:val="16"/>
                </w:rPr>
                <w:delText>Essentially unlimited len</w:delText>
              </w:r>
              <w:r w:rsidR="00036DD0" w:rsidDel="00BB00D7">
                <w:rPr>
                  <w:sz w:val="16"/>
                  <w:szCs w:val="16"/>
                </w:rPr>
                <w:delText>g</w:delText>
              </w:r>
              <w:r w:rsidDel="00BB00D7">
                <w:rPr>
                  <w:sz w:val="16"/>
                  <w:szCs w:val="16"/>
                </w:rPr>
                <w:delText>th.</w:delText>
              </w:r>
            </w:del>
          </w:p>
          <w:p w14:paraId="19EF9B9B" w14:textId="2F58AF43" w:rsidR="002C501F" w:rsidRPr="00D21E17" w:rsidRDefault="002C501F" w:rsidP="00574FAD">
            <w:pPr>
              <w:jc w:val="center"/>
              <w:rPr>
                <w:sz w:val="16"/>
                <w:szCs w:val="16"/>
              </w:rPr>
            </w:pPr>
            <w:del w:id="2751" w:author="Mike Banach" w:date="2023-11-20T15:34:00Z">
              <w:r w:rsidDel="00BB00D7">
                <w:rPr>
                  <w:sz w:val="16"/>
                  <w:szCs w:val="16"/>
                </w:rPr>
                <w:delText>Indicated with an asterisk in the tables above.</w:delText>
              </w:r>
            </w:del>
          </w:p>
        </w:tc>
        <w:tc>
          <w:tcPr>
            <w:tcW w:w="0" w:type="auto"/>
            <w:gridSpan w:val="2"/>
            <w:shd w:val="clear" w:color="auto" w:fill="auto"/>
            <w:vAlign w:val="center"/>
          </w:tcPr>
          <w:p w14:paraId="183139DD" w14:textId="0F9EADE9" w:rsidR="00626F39" w:rsidRPr="00626F39" w:rsidDel="00BB00D7" w:rsidRDefault="00626F39" w:rsidP="00626F39">
            <w:pPr>
              <w:jc w:val="center"/>
              <w:rPr>
                <w:del w:id="2752" w:author="Mike Banach" w:date="2023-11-20T15:34:00Z"/>
                <w:sz w:val="16"/>
                <w:szCs w:val="16"/>
              </w:rPr>
            </w:pPr>
            <w:del w:id="2753" w:author="Mike Banach" w:date="2023-11-20T15:34:00Z">
              <w:r w:rsidRPr="00626F39" w:rsidDel="00BB00D7">
                <w:rPr>
                  <w:sz w:val="16"/>
                  <w:szCs w:val="16"/>
                </w:rPr>
                <w:delText>2 bytes / character for Unicode.</w:delText>
              </w:r>
            </w:del>
          </w:p>
          <w:p w14:paraId="3385A1BC" w14:textId="55828C06" w:rsidR="00626F39" w:rsidRPr="00626F39" w:rsidDel="00BB00D7" w:rsidRDefault="00626F39" w:rsidP="00626F39">
            <w:pPr>
              <w:jc w:val="center"/>
              <w:rPr>
                <w:del w:id="2754" w:author="Mike Banach" w:date="2023-11-20T15:34:00Z"/>
                <w:sz w:val="16"/>
                <w:szCs w:val="16"/>
              </w:rPr>
            </w:pPr>
            <w:del w:id="2755" w:author="Mike Banach" w:date="2023-11-20T15:34:00Z">
              <w:r w:rsidRPr="00626F39" w:rsidDel="00BB00D7">
                <w:rPr>
                  <w:sz w:val="16"/>
                  <w:szCs w:val="16"/>
                </w:rPr>
                <w:delText>1 byte / character if Unicode compression enabled and</w:delText>
              </w:r>
            </w:del>
          </w:p>
          <w:p w14:paraId="289A89F5" w14:textId="75145EB5" w:rsidR="00574FAD" w:rsidRPr="00D21E17" w:rsidRDefault="00626F39" w:rsidP="00626F39">
            <w:pPr>
              <w:jc w:val="center"/>
              <w:rPr>
                <w:sz w:val="16"/>
                <w:szCs w:val="16"/>
              </w:rPr>
            </w:pPr>
            <w:del w:id="2756" w:author="Mike Banach" w:date="2023-11-20T15:34:00Z">
              <w:r w:rsidRPr="00626F39" w:rsidDel="00BB00D7">
                <w:rPr>
                  <w:sz w:val="16"/>
                  <w:szCs w:val="16"/>
                </w:rPr>
                <w:delText>entry is under 4,096 characters.</w:delText>
              </w:r>
            </w:del>
          </w:p>
        </w:tc>
      </w:tr>
      <w:tr w:rsidR="008A2676" w14:paraId="769830B6" w14:textId="77777777" w:rsidTr="00F703CA">
        <w:trPr>
          <w:cantSplit/>
        </w:trPr>
        <w:tc>
          <w:tcPr>
            <w:tcW w:w="0" w:type="auto"/>
            <w:shd w:val="clear" w:color="auto" w:fill="auto"/>
            <w:vAlign w:val="center"/>
          </w:tcPr>
          <w:p w14:paraId="031AFE69" w14:textId="4F8FB043" w:rsidR="008A2676" w:rsidRPr="00D21E17" w:rsidRDefault="008A2676" w:rsidP="00342F41">
            <w:pPr>
              <w:jc w:val="center"/>
              <w:rPr>
                <w:sz w:val="16"/>
                <w:szCs w:val="16"/>
              </w:rPr>
            </w:pPr>
            <w:del w:id="2757" w:author="Mike Banach" w:date="2023-11-20T15:34:00Z">
              <w:r w:rsidRPr="00D21E17" w:rsidDel="00BB00D7">
                <w:rPr>
                  <w:sz w:val="16"/>
                  <w:szCs w:val="16"/>
                </w:rPr>
                <w:delText>Number (Byte)</w:delText>
              </w:r>
            </w:del>
          </w:p>
        </w:tc>
        <w:tc>
          <w:tcPr>
            <w:tcW w:w="0" w:type="auto"/>
            <w:gridSpan w:val="2"/>
            <w:shd w:val="clear" w:color="auto" w:fill="auto"/>
            <w:vAlign w:val="center"/>
          </w:tcPr>
          <w:p w14:paraId="3D9EA5BC" w14:textId="4363325B" w:rsidR="008A2676" w:rsidRPr="00D21E17" w:rsidRDefault="008A2676" w:rsidP="00C25F5D">
            <w:pPr>
              <w:jc w:val="center"/>
              <w:rPr>
                <w:sz w:val="16"/>
                <w:szCs w:val="16"/>
              </w:rPr>
            </w:pPr>
            <w:del w:id="2758" w:author="Mike Banach" w:date="2023-11-20T15:34:00Z">
              <w:r w:rsidRPr="00D21E17" w:rsidDel="00BB00D7">
                <w:rPr>
                  <w:sz w:val="16"/>
                  <w:szCs w:val="16"/>
                </w:rPr>
                <w:delText>Whole numbers from 0 to 255.</w:delText>
              </w:r>
            </w:del>
          </w:p>
        </w:tc>
        <w:tc>
          <w:tcPr>
            <w:tcW w:w="0" w:type="auto"/>
            <w:gridSpan w:val="2"/>
            <w:shd w:val="clear" w:color="auto" w:fill="auto"/>
            <w:vAlign w:val="center"/>
          </w:tcPr>
          <w:p w14:paraId="0A4901DB" w14:textId="615A5475" w:rsidR="008A2676" w:rsidRPr="00D21E17" w:rsidDel="00BB00D7" w:rsidRDefault="008A2676" w:rsidP="00C25F5D">
            <w:pPr>
              <w:jc w:val="center"/>
              <w:rPr>
                <w:del w:id="2759" w:author="Mike Banach" w:date="2023-11-20T15:34:00Z"/>
                <w:sz w:val="16"/>
                <w:szCs w:val="16"/>
              </w:rPr>
            </w:pPr>
            <w:del w:id="2760" w:author="Mike Banach" w:date="2023-11-20T15:34:00Z">
              <w:r w:rsidRPr="00D21E17" w:rsidDel="00BB00D7">
                <w:rPr>
                  <w:sz w:val="16"/>
                  <w:szCs w:val="16"/>
                </w:rPr>
                <w:delText>Integers only:  no decimal places.</w:delText>
              </w:r>
            </w:del>
          </w:p>
          <w:p w14:paraId="2DD8EFE6" w14:textId="6166E4C5" w:rsidR="008A2676" w:rsidRPr="00D21E17" w:rsidRDefault="008A2676" w:rsidP="00C25F5D">
            <w:pPr>
              <w:jc w:val="center"/>
              <w:rPr>
                <w:sz w:val="16"/>
                <w:szCs w:val="16"/>
              </w:rPr>
            </w:pPr>
            <w:del w:id="2761" w:author="Mike Banach" w:date="2023-11-20T15:34:00Z">
              <w:r w:rsidRPr="00D21E17" w:rsidDel="00BB00D7">
                <w:rPr>
                  <w:sz w:val="16"/>
                  <w:szCs w:val="16"/>
                </w:rPr>
                <w:delText>No negative numbers.</w:delText>
              </w:r>
            </w:del>
          </w:p>
        </w:tc>
        <w:tc>
          <w:tcPr>
            <w:tcW w:w="0" w:type="auto"/>
            <w:gridSpan w:val="2"/>
            <w:shd w:val="clear" w:color="auto" w:fill="auto"/>
            <w:vAlign w:val="center"/>
          </w:tcPr>
          <w:p w14:paraId="76780D03" w14:textId="4049915C" w:rsidR="008A2676" w:rsidRPr="00D21E17" w:rsidRDefault="008A2676" w:rsidP="00C25F5D">
            <w:pPr>
              <w:jc w:val="center"/>
              <w:rPr>
                <w:sz w:val="16"/>
                <w:szCs w:val="16"/>
              </w:rPr>
            </w:pPr>
            <w:del w:id="2762" w:author="Mike Banach" w:date="2023-11-20T15:34:00Z">
              <w:r w:rsidRPr="00D21E17" w:rsidDel="00BB00D7">
                <w:rPr>
                  <w:sz w:val="16"/>
                  <w:szCs w:val="16"/>
                </w:rPr>
                <w:delText>1 byte</w:delText>
              </w:r>
            </w:del>
          </w:p>
        </w:tc>
      </w:tr>
      <w:tr w:rsidR="008A2676" w14:paraId="12CDF7AB" w14:textId="77777777" w:rsidTr="00F703CA">
        <w:trPr>
          <w:cantSplit/>
        </w:trPr>
        <w:tc>
          <w:tcPr>
            <w:tcW w:w="0" w:type="auto"/>
            <w:shd w:val="clear" w:color="auto" w:fill="auto"/>
            <w:vAlign w:val="center"/>
          </w:tcPr>
          <w:p w14:paraId="4791A370" w14:textId="073E5E50" w:rsidR="008A2676" w:rsidRPr="00D21E17" w:rsidDel="00BB00D7" w:rsidRDefault="008A2676" w:rsidP="00C25F5D">
            <w:pPr>
              <w:jc w:val="center"/>
              <w:rPr>
                <w:del w:id="2763" w:author="Mike Banach" w:date="2023-11-20T15:34:00Z"/>
                <w:sz w:val="16"/>
                <w:szCs w:val="16"/>
              </w:rPr>
            </w:pPr>
          </w:p>
          <w:p w14:paraId="3937DA20" w14:textId="7EB4DC28" w:rsidR="008A2676" w:rsidRPr="00D21E17" w:rsidDel="00BB00D7" w:rsidRDefault="008A2676" w:rsidP="00C25F5D">
            <w:pPr>
              <w:jc w:val="center"/>
              <w:rPr>
                <w:del w:id="2764" w:author="Mike Banach" w:date="2023-11-20T15:34:00Z"/>
                <w:sz w:val="16"/>
                <w:szCs w:val="16"/>
              </w:rPr>
            </w:pPr>
            <w:del w:id="2765" w:author="Mike Banach" w:date="2023-11-20T15:34:00Z">
              <w:r w:rsidRPr="00D21E17" w:rsidDel="00BB00D7">
                <w:rPr>
                  <w:sz w:val="16"/>
                  <w:szCs w:val="16"/>
                </w:rPr>
                <w:delText>Number (Decimal)</w:delText>
              </w:r>
            </w:del>
          </w:p>
          <w:p w14:paraId="2EB7E0AE" w14:textId="77777777" w:rsidR="008A2676" w:rsidRPr="00D21E17" w:rsidRDefault="008A2676" w:rsidP="00C25F5D">
            <w:pPr>
              <w:jc w:val="center"/>
              <w:rPr>
                <w:sz w:val="16"/>
                <w:szCs w:val="16"/>
              </w:rPr>
            </w:pPr>
          </w:p>
        </w:tc>
        <w:tc>
          <w:tcPr>
            <w:tcW w:w="0" w:type="auto"/>
            <w:gridSpan w:val="2"/>
            <w:shd w:val="clear" w:color="auto" w:fill="auto"/>
            <w:vAlign w:val="center"/>
          </w:tcPr>
          <w:p w14:paraId="5F3351FE" w14:textId="665C8A9C" w:rsidR="008A2676" w:rsidRPr="00D21E17" w:rsidRDefault="008A2676" w:rsidP="00C25F5D">
            <w:pPr>
              <w:jc w:val="center"/>
              <w:rPr>
                <w:sz w:val="16"/>
                <w:szCs w:val="16"/>
              </w:rPr>
            </w:pPr>
            <w:del w:id="2766" w:author="Mike Banach" w:date="2023-11-20T15:34:00Z">
              <w:r w:rsidRPr="00D21E17" w:rsidDel="00BB00D7">
                <w:rPr>
                  <w:sz w:val="16"/>
                  <w:szCs w:val="16"/>
                </w:rPr>
                <w:delText>Numbers from -9.999 X 10</w:delText>
              </w:r>
              <w:r w:rsidRPr="00D21E17" w:rsidDel="00BB00D7">
                <w:rPr>
                  <w:sz w:val="16"/>
                  <w:szCs w:val="16"/>
                  <w:vertAlign w:val="superscript"/>
                </w:rPr>
                <w:delText>27</w:delText>
              </w:r>
              <w:r w:rsidRPr="00D21E17" w:rsidDel="00BB00D7">
                <w:rPr>
                  <w:sz w:val="16"/>
                  <w:szCs w:val="16"/>
                </w:rPr>
                <w:delText xml:space="preserve"> to 9.999</w:delText>
              </w:r>
              <w:r w:rsidRPr="00D21E17" w:rsidDel="00BB00D7">
                <w:rPr>
                  <w:sz w:val="16"/>
                  <w:szCs w:val="16"/>
                  <w:vertAlign w:val="superscript"/>
                </w:rPr>
                <w:delText>27</w:delText>
              </w:r>
              <w:r w:rsidRPr="00D21E17" w:rsidDel="00BB00D7">
                <w:rPr>
                  <w:sz w:val="16"/>
                  <w:szCs w:val="16"/>
                </w:rPr>
                <w:delText>.</w:delText>
              </w:r>
            </w:del>
          </w:p>
        </w:tc>
        <w:tc>
          <w:tcPr>
            <w:tcW w:w="0" w:type="auto"/>
            <w:gridSpan w:val="2"/>
            <w:shd w:val="clear" w:color="auto" w:fill="auto"/>
            <w:vAlign w:val="center"/>
          </w:tcPr>
          <w:p w14:paraId="4EDD74DC" w14:textId="37D219CB" w:rsidR="008A2676" w:rsidRPr="00D21E17" w:rsidDel="00BB00D7" w:rsidRDefault="008A2676" w:rsidP="00C25F5D">
            <w:pPr>
              <w:jc w:val="center"/>
              <w:rPr>
                <w:del w:id="2767" w:author="Mike Banach" w:date="2023-11-20T15:34:00Z"/>
                <w:sz w:val="16"/>
                <w:szCs w:val="16"/>
              </w:rPr>
            </w:pPr>
            <w:del w:id="2768" w:author="Mike Banach" w:date="2023-11-20T15:34:00Z">
              <w:r w:rsidRPr="00D21E17" w:rsidDel="00BB00D7">
                <w:rPr>
                  <w:sz w:val="16"/>
                  <w:szCs w:val="16"/>
                </w:rPr>
                <w:delText>Decimal places and negative numbers allowed.</w:delText>
              </w:r>
            </w:del>
          </w:p>
          <w:p w14:paraId="20D8F1DE" w14:textId="7D0B4398" w:rsidR="008A2676" w:rsidRPr="00D21E17" w:rsidRDefault="008A2676" w:rsidP="00C25F5D">
            <w:pPr>
              <w:jc w:val="center"/>
              <w:rPr>
                <w:sz w:val="16"/>
                <w:szCs w:val="16"/>
              </w:rPr>
            </w:pPr>
            <w:del w:id="2769" w:author="Mike Banach" w:date="2023-11-20T15:34:00Z">
              <w:r w:rsidRPr="00D21E17" w:rsidDel="00BB00D7">
                <w:rPr>
                  <w:sz w:val="16"/>
                  <w:szCs w:val="16"/>
                </w:rPr>
                <w:delText>Up to 28 significant digits.</w:delText>
              </w:r>
            </w:del>
          </w:p>
        </w:tc>
        <w:tc>
          <w:tcPr>
            <w:tcW w:w="0" w:type="auto"/>
            <w:gridSpan w:val="2"/>
            <w:shd w:val="clear" w:color="auto" w:fill="auto"/>
            <w:vAlign w:val="center"/>
          </w:tcPr>
          <w:p w14:paraId="3DC3923D" w14:textId="5669E70F" w:rsidR="008A2676" w:rsidRPr="00D21E17" w:rsidRDefault="008A2676" w:rsidP="00C25F5D">
            <w:pPr>
              <w:jc w:val="center"/>
              <w:rPr>
                <w:sz w:val="16"/>
                <w:szCs w:val="16"/>
              </w:rPr>
            </w:pPr>
            <w:del w:id="2770" w:author="Mike Banach" w:date="2023-11-20T15:34:00Z">
              <w:r w:rsidRPr="00D21E17" w:rsidDel="00BB00D7">
                <w:rPr>
                  <w:sz w:val="16"/>
                  <w:szCs w:val="16"/>
                </w:rPr>
                <w:delText>12 bytes</w:delText>
              </w:r>
            </w:del>
          </w:p>
        </w:tc>
      </w:tr>
      <w:tr w:rsidR="008A2676" w14:paraId="0279C26C" w14:textId="77777777" w:rsidTr="00F703CA">
        <w:trPr>
          <w:cantSplit/>
        </w:trPr>
        <w:tc>
          <w:tcPr>
            <w:tcW w:w="0" w:type="auto"/>
            <w:shd w:val="clear" w:color="auto" w:fill="auto"/>
            <w:vAlign w:val="center"/>
          </w:tcPr>
          <w:p w14:paraId="02A315DE" w14:textId="39F15DCC" w:rsidR="008A2676" w:rsidRPr="00D21E17" w:rsidDel="00BB00D7" w:rsidRDefault="008A2676" w:rsidP="00C25F5D">
            <w:pPr>
              <w:jc w:val="center"/>
              <w:rPr>
                <w:del w:id="2771" w:author="Mike Banach" w:date="2023-11-20T15:34:00Z"/>
                <w:sz w:val="16"/>
                <w:szCs w:val="16"/>
              </w:rPr>
            </w:pPr>
          </w:p>
          <w:p w14:paraId="458AA8B6" w14:textId="7BA83ED6" w:rsidR="008A2676" w:rsidRPr="00D21E17" w:rsidDel="00BB00D7" w:rsidRDefault="008A2676" w:rsidP="00C25F5D">
            <w:pPr>
              <w:jc w:val="center"/>
              <w:rPr>
                <w:del w:id="2772" w:author="Mike Banach" w:date="2023-11-20T15:34:00Z"/>
                <w:sz w:val="16"/>
                <w:szCs w:val="16"/>
              </w:rPr>
            </w:pPr>
            <w:del w:id="2773" w:author="Mike Banach" w:date="2023-11-20T15:34:00Z">
              <w:r w:rsidRPr="00D21E17" w:rsidDel="00BB00D7">
                <w:rPr>
                  <w:sz w:val="16"/>
                  <w:szCs w:val="16"/>
                </w:rPr>
                <w:delText>Number (Integer)</w:delText>
              </w:r>
            </w:del>
          </w:p>
          <w:p w14:paraId="73771766" w14:textId="77777777" w:rsidR="008A2676" w:rsidRPr="00D21E17" w:rsidRDefault="008A2676" w:rsidP="00C25F5D">
            <w:pPr>
              <w:jc w:val="center"/>
              <w:rPr>
                <w:sz w:val="16"/>
                <w:szCs w:val="16"/>
              </w:rPr>
            </w:pPr>
          </w:p>
        </w:tc>
        <w:tc>
          <w:tcPr>
            <w:tcW w:w="0" w:type="auto"/>
            <w:gridSpan w:val="2"/>
            <w:shd w:val="clear" w:color="auto" w:fill="auto"/>
            <w:vAlign w:val="center"/>
          </w:tcPr>
          <w:p w14:paraId="3AC98743" w14:textId="5A6D9B72" w:rsidR="008A2676" w:rsidRPr="00D21E17" w:rsidRDefault="008A2676" w:rsidP="00C25F5D">
            <w:pPr>
              <w:jc w:val="center"/>
              <w:rPr>
                <w:sz w:val="16"/>
                <w:szCs w:val="16"/>
              </w:rPr>
            </w:pPr>
            <w:del w:id="2774" w:author="Mike Banach" w:date="2023-11-20T15:34:00Z">
              <w:r w:rsidRPr="00D21E17" w:rsidDel="00BB00D7">
                <w:rPr>
                  <w:sz w:val="16"/>
                  <w:szCs w:val="16"/>
                </w:rPr>
                <w:delText>Whole numbers from -32,768 to 32,767.</w:delText>
              </w:r>
            </w:del>
          </w:p>
        </w:tc>
        <w:tc>
          <w:tcPr>
            <w:tcW w:w="0" w:type="auto"/>
            <w:gridSpan w:val="2"/>
            <w:shd w:val="clear" w:color="auto" w:fill="auto"/>
            <w:vAlign w:val="center"/>
          </w:tcPr>
          <w:p w14:paraId="6056DBB2" w14:textId="65CBE719" w:rsidR="008A2676" w:rsidRPr="00D21E17" w:rsidRDefault="008A2676" w:rsidP="00C25F5D">
            <w:pPr>
              <w:jc w:val="center"/>
              <w:rPr>
                <w:sz w:val="16"/>
                <w:szCs w:val="16"/>
              </w:rPr>
            </w:pPr>
            <w:del w:id="2775" w:author="Mike Banach" w:date="2023-11-20T15:34:00Z">
              <w:r w:rsidRPr="00D21E17" w:rsidDel="00BB00D7">
                <w:rPr>
                  <w:sz w:val="16"/>
                  <w:szCs w:val="16"/>
                </w:rPr>
                <w:delText>Integers only:  no decimal places.</w:delText>
              </w:r>
            </w:del>
          </w:p>
        </w:tc>
        <w:tc>
          <w:tcPr>
            <w:tcW w:w="0" w:type="auto"/>
            <w:gridSpan w:val="2"/>
            <w:shd w:val="clear" w:color="auto" w:fill="auto"/>
            <w:vAlign w:val="center"/>
          </w:tcPr>
          <w:p w14:paraId="7F372B01" w14:textId="7B6ED41A" w:rsidR="008A2676" w:rsidRPr="00D21E17" w:rsidRDefault="008A2676" w:rsidP="00C25F5D">
            <w:pPr>
              <w:jc w:val="center"/>
              <w:rPr>
                <w:sz w:val="16"/>
                <w:szCs w:val="16"/>
              </w:rPr>
            </w:pPr>
            <w:del w:id="2776" w:author="Mike Banach" w:date="2023-11-20T15:34:00Z">
              <w:r w:rsidRPr="00D21E17" w:rsidDel="00BB00D7">
                <w:rPr>
                  <w:sz w:val="16"/>
                  <w:szCs w:val="16"/>
                </w:rPr>
                <w:delText>2 bytes</w:delText>
              </w:r>
            </w:del>
          </w:p>
        </w:tc>
      </w:tr>
      <w:tr w:rsidR="008A2676" w14:paraId="182F924F" w14:textId="77777777" w:rsidTr="00F703CA">
        <w:trPr>
          <w:cantSplit/>
        </w:trPr>
        <w:tc>
          <w:tcPr>
            <w:tcW w:w="0" w:type="auto"/>
            <w:shd w:val="clear" w:color="auto" w:fill="auto"/>
            <w:vAlign w:val="center"/>
          </w:tcPr>
          <w:p w14:paraId="142462DB" w14:textId="6C2C5A3C" w:rsidR="008A2676" w:rsidRPr="00D21E17" w:rsidDel="00BB00D7" w:rsidRDefault="008A2676" w:rsidP="00C25F5D">
            <w:pPr>
              <w:jc w:val="center"/>
              <w:rPr>
                <w:del w:id="2777" w:author="Mike Banach" w:date="2023-11-20T15:34:00Z"/>
                <w:sz w:val="16"/>
                <w:szCs w:val="16"/>
              </w:rPr>
            </w:pPr>
          </w:p>
          <w:p w14:paraId="52F13930" w14:textId="7C8EB05F" w:rsidR="008A2676" w:rsidRPr="00D21E17" w:rsidDel="00BB00D7" w:rsidRDefault="008A2676" w:rsidP="00C25F5D">
            <w:pPr>
              <w:jc w:val="center"/>
              <w:rPr>
                <w:del w:id="2778" w:author="Mike Banach" w:date="2023-11-20T15:34:00Z"/>
                <w:sz w:val="16"/>
                <w:szCs w:val="16"/>
              </w:rPr>
            </w:pPr>
            <w:del w:id="2779" w:author="Mike Banach" w:date="2023-11-20T15:34:00Z">
              <w:r w:rsidRPr="00D21E17" w:rsidDel="00BB00D7">
                <w:rPr>
                  <w:sz w:val="16"/>
                  <w:szCs w:val="16"/>
                </w:rPr>
                <w:delText>Number (Long Integer)</w:delText>
              </w:r>
            </w:del>
          </w:p>
          <w:p w14:paraId="0B2BB7D0" w14:textId="77777777" w:rsidR="008A2676" w:rsidRPr="00D21E17" w:rsidRDefault="008A2676" w:rsidP="00C25F5D">
            <w:pPr>
              <w:jc w:val="center"/>
              <w:rPr>
                <w:sz w:val="16"/>
                <w:szCs w:val="16"/>
              </w:rPr>
            </w:pPr>
          </w:p>
        </w:tc>
        <w:tc>
          <w:tcPr>
            <w:tcW w:w="0" w:type="auto"/>
            <w:gridSpan w:val="2"/>
            <w:shd w:val="clear" w:color="auto" w:fill="auto"/>
            <w:vAlign w:val="center"/>
          </w:tcPr>
          <w:p w14:paraId="27376415" w14:textId="657C36DA" w:rsidR="008A2676" w:rsidRPr="00D21E17" w:rsidDel="00BB00D7" w:rsidRDefault="008A2676" w:rsidP="00C25F5D">
            <w:pPr>
              <w:jc w:val="center"/>
              <w:rPr>
                <w:del w:id="2780" w:author="Mike Banach" w:date="2023-11-20T15:34:00Z"/>
                <w:sz w:val="16"/>
                <w:szCs w:val="16"/>
              </w:rPr>
            </w:pPr>
            <w:del w:id="2781" w:author="Mike Banach" w:date="2023-11-20T15:34:00Z">
              <w:r w:rsidRPr="00D21E17" w:rsidDel="00BB00D7">
                <w:rPr>
                  <w:sz w:val="16"/>
                  <w:szCs w:val="16"/>
                </w:rPr>
                <w:delText>Whole numbers</w:delText>
              </w:r>
            </w:del>
          </w:p>
          <w:p w14:paraId="130731FA" w14:textId="69513A09" w:rsidR="008A2676" w:rsidRPr="00D21E17" w:rsidRDefault="008A2676" w:rsidP="00C25F5D">
            <w:pPr>
              <w:jc w:val="center"/>
              <w:rPr>
                <w:sz w:val="16"/>
                <w:szCs w:val="16"/>
              </w:rPr>
            </w:pPr>
            <w:del w:id="2782" w:author="Mike Banach" w:date="2023-11-20T15:34:00Z">
              <w:r w:rsidRPr="00D21E17" w:rsidDel="00BB00D7">
                <w:rPr>
                  <w:sz w:val="16"/>
                  <w:szCs w:val="16"/>
                </w:rPr>
                <w:delText>–2,147,483,648 to 2,147,483,647.</w:delText>
              </w:r>
            </w:del>
          </w:p>
        </w:tc>
        <w:tc>
          <w:tcPr>
            <w:tcW w:w="0" w:type="auto"/>
            <w:gridSpan w:val="2"/>
            <w:shd w:val="clear" w:color="auto" w:fill="auto"/>
            <w:vAlign w:val="center"/>
          </w:tcPr>
          <w:p w14:paraId="16150E14" w14:textId="38992063" w:rsidR="008A2676" w:rsidRPr="00D21E17" w:rsidRDefault="008A2676" w:rsidP="00C25F5D">
            <w:pPr>
              <w:jc w:val="center"/>
              <w:rPr>
                <w:sz w:val="16"/>
                <w:szCs w:val="16"/>
              </w:rPr>
            </w:pPr>
            <w:del w:id="2783" w:author="Mike Banach" w:date="2023-11-20T15:34:00Z">
              <w:r w:rsidRPr="00D21E17" w:rsidDel="00BB00D7">
                <w:rPr>
                  <w:sz w:val="16"/>
                  <w:szCs w:val="16"/>
                </w:rPr>
                <w:delText>Integers only:  no decimal places.</w:delText>
              </w:r>
            </w:del>
          </w:p>
        </w:tc>
        <w:tc>
          <w:tcPr>
            <w:tcW w:w="0" w:type="auto"/>
            <w:gridSpan w:val="2"/>
            <w:shd w:val="clear" w:color="auto" w:fill="auto"/>
            <w:vAlign w:val="center"/>
          </w:tcPr>
          <w:p w14:paraId="40C9C8F7" w14:textId="007F8EE2" w:rsidR="008A2676" w:rsidRPr="00D21E17" w:rsidRDefault="008A2676" w:rsidP="00C25F5D">
            <w:pPr>
              <w:jc w:val="center"/>
              <w:rPr>
                <w:sz w:val="16"/>
                <w:szCs w:val="16"/>
              </w:rPr>
            </w:pPr>
            <w:del w:id="2784" w:author="Mike Banach" w:date="2023-11-20T15:34:00Z">
              <w:r w:rsidRPr="00D21E17" w:rsidDel="00BB00D7">
                <w:rPr>
                  <w:sz w:val="16"/>
                  <w:szCs w:val="16"/>
                </w:rPr>
                <w:delText>4 bytes</w:delText>
              </w:r>
            </w:del>
          </w:p>
        </w:tc>
      </w:tr>
      <w:tr w:rsidR="008A2676" w14:paraId="5079D1C8" w14:textId="77777777" w:rsidTr="00F703CA">
        <w:trPr>
          <w:cantSplit/>
        </w:trPr>
        <w:tc>
          <w:tcPr>
            <w:tcW w:w="0" w:type="auto"/>
            <w:shd w:val="clear" w:color="auto" w:fill="auto"/>
            <w:vAlign w:val="center"/>
          </w:tcPr>
          <w:p w14:paraId="740CADB9" w14:textId="577175CA" w:rsidR="008A2676" w:rsidRPr="00D21E17" w:rsidDel="00BB00D7" w:rsidRDefault="008A2676" w:rsidP="00C25F5D">
            <w:pPr>
              <w:jc w:val="center"/>
              <w:rPr>
                <w:del w:id="2785" w:author="Mike Banach" w:date="2023-11-20T15:34:00Z"/>
                <w:sz w:val="16"/>
                <w:szCs w:val="16"/>
              </w:rPr>
            </w:pPr>
          </w:p>
          <w:p w14:paraId="257187EC" w14:textId="36C09DFA" w:rsidR="008A2676" w:rsidRPr="00D21E17" w:rsidDel="00BB00D7" w:rsidRDefault="008A2676" w:rsidP="00C25F5D">
            <w:pPr>
              <w:jc w:val="center"/>
              <w:rPr>
                <w:del w:id="2786" w:author="Mike Banach" w:date="2023-11-20T15:34:00Z"/>
                <w:sz w:val="16"/>
                <w:szCs w:val="16"/>
              </w:rPr>
            </w:pPr>
            <w:del w:id="2787" w:author="Mike Banach" w:date="2023-11-20T15:34:00Z">
              <w:r w:rsidRPr="00D21E17" w:rsidDel="00BB00D7">
                <w:rPr>
                  <w:sz w:val="16"/>
                  <w:szCs w:val="16"/>
                </w:rPr>
                <w:delText>Number (Single)</w:delText>
              </w:r>
            </w:del>
          </w:p>
          <w:p w14:paraId="0F782A00" w14:textId="77777777" w:rsidR="008A2676" w:rsidRPr="00D21E17" w:rsidRDefault="008A2676" w:rsidP="00C25F5D">
            <w:pPr>
              <w:jc w:val="center"/>
              <w:rPr>
                <w:sz w:val="16"/>
                <w:szCs w:val="16"/>
              </w:rPr>
            </w:pPr>
          </w:p>
        </w:tc>
        <w:tc>
          <w:tcPr>
            <w:tcW w:w="0" w:type="auto"/>
            <w:gridSpan w:val="2"/>
            <w:shd w:val="clear" w:color="auto" w:fill="auto"/>
            <w:vAlign w:val="center"/>
          </w:tcPr>
          <w:p w14:paraId="0FEFFD7F" w14:textId="5EF71C7C" w:rsidR="008A2676" w:rsidRPr="00D21E17" w:rsidDel="00BB00D7" w:rsidRDefault="008A2676" w:rsidP="00C25F5D">
            <w:pPr>
              <w:jc w:val="center"/>
              <w:rPr>
                <w:del w:id="2788" w:author="Mike Banach" w:date="2023-11-20T15:34:00Z"/>
                <w:sz w:val="16"/>
                <w:szCs w:val="16"/>
              </w:rPr>
            </w:pPr>
            <w:del w:id="2789" w:author="Mike Banach" w:date="2023-11-20T15:34:00Z">
              <w:r w:rsidRPr="00D21E17" w:rsidDel="00BB00D7">
                <w:rPr>
                  <w:sz w:val="16"/>
                  <w:szCs w:val="16"/>
                </w:rPr>
                <w:delText>Floating point numbers</w:delText>
              </w:r>
            </w:del>
          </w:p>
          <w:p w14:paraId="04DCAD29" w14:textId="5A6E604E" w:rsidR="008A2676" w:rsidRPr="00D21E17" w:rsidRDefault="008A2676" w:rsidP="00C25F5D">
            <w:pPr>
              <w:jc w:val="center"/>
              <w:rPr>
                <w:sz w:val="16"/>
                <w:szCs w:val="16"/>
              </w:rPr>
            </w:pPr>
            <w:del w:id="2790" w:author="Mike Banach" w:date="2023-11-20T15:34:00Z">
              <w:r w:rsidRPr="00D21E17" w:rsidDel="00BB00D7">
                <w:rPr>
                  <w:sz w:val="16"/>
                  <w:szCs w:val="16"/>
                </w:rPr>
                <w:delText>–3.402823 X 10</w:delText>
              </w:r>
              <w:r w:rsidRPr="00D21E17" w:rsidDel="00BB00D7">
                <w:rPr>
                  <w:sz w:val="16"/>
                  <w:szCs w:val="16"/>
                  <w:vertAlign w:val="superscript"/>
                </w:rPr>
                <w:delText>38</w:delText>
              </w:r>
              <w:r w:rsidRPr="00D21E17" w:rsidDel="00BB00D7">
                <w:rPr>
                  <w:sz w:val="16"/>
                  <w:szCs w:val="16"/>
                </w:rPr>
                <w:delText xml:space="preserve"> to 3.402823 X 10</w:delText>
              </w:r>
              <w:r w:rsidRPr="00D21E17" w:rsidDel="00BB00D7">
                <w:rPr>
                  <w:sz w:val="16"/>
                  <w:szCs w:val="16"/>
                  <w:vertAlign w:val="superscript"/>
                </w:rPr>
                <w:delText>38</w:delText>
              </w:r>
              <w:r w:rsidRPr="00D21E17" w:rsidDel="00BB00D7">
                <w:rPr>
                  <w:sz w:val="16"/>
                  <w:szCs w:val="16"/>
                </w:rPr>
                <w:delText>.</w:delText>
              </w:r>
            </w:del>
          </w:p>
        </w:tc>
        <w:tc>
          <w:tcPr>
            <w:tcW w:w="0" w:type="auto"/>
            <w:gridSpan w:val="2"/>
            <w:shd w:val="clear" w:color="auto" w:fill="auto"/>
            <w:vAlign w:val="center"/>
          </w:tcPr>
          <w:p w14:paraId="20EB9DF7" w14:textId="712CCE66" w:rsidR="008A2676" w:rsidRPr="00D21E17" w:rsidRDefault="008A2676" w:rsidP="00C25F5D">
            <w:pPr>
              <w:jc w:val="center"/>
              <w:rPr>
                <w:sz w:val="16"/>
                <w:szCs w:val="16"/>
              </w:rPr>
            </w:pPr>
            <w:del w:id="2791" w:author="Mike Banach" w:date="2023-11-20T15:34:00Z">
              <w:r w:rsidRPr="00D21E17" w:rsidDel="00BB00D7">
                <w:rPr>
                  <w:sz w:val="16"/>
                  <w:szCs w:val="16"/>
                </w:rPr>
                <w:delText>Up to 7 significant digits.</w:delText>
              </w:r>
            </w:del>
          </w:p>
        </w:tc>
        <w:tc>
          <w:tcPr>
            <w:tcW w:w="0" w:type="auto"/>
            <w:gridSpan w:val="2"/>
            <w:shd w:val="clear" w:color="auto" w:fill="auto"/>
            <w:vAlign w:val="center"/>
          </w:tcPr>
          <w:p w14:paraId="0A17DCAF" w14:textId="09112107" w:rsidR="008A2676" w:rsidRPr="00D21E17" w:rsidRDefault="008A2676" w:rsidP="00C25F5D">
            <w:pPr>
              <w:jc w:val="center"/>
              <w:rPr>
                <w:sz w:val="16"/>
                <w:szCs w:val="16"/>
              </w:rPr>
            </w:pPr>
            <w:del w:id="2792" w:author="Mike Banach" w:date="2023-11-20T15:34:00Z">
              <w:r w:rsidRPr="00D21E17" w:rsidDel="00BB00D7">
                <w:rPr>
                  <w:sz w:val="16"/>
                  <w:szCs w:val="16"/>
                </w:rPr>
                <w:delText>4 bytes</w:delText>
              </w:r>
            </w:del>
          </w:p>
        </w:tc>
      </w:tr>
      <w:tr w:rsidR="008A2676" w14:paraId="27212B36" w14:textId="77777777" w:rsidTr="00F703CA">
        <w:trPr>
          <w:cantSplit/>
        </w:trPr>
        <w:tc>
          <w:tcPr>
            <w:tcW w:w="0" w:type="auto"/>
            <w:shd w:val="clear" w:color="auto" w:fill="auto"/>
            <w:vAlign w:val="center"/>
          </w:tcPr>
          <w:p w14:paraId="6C71C5F0" w14:textId="53BF723F" w:rsidR="008A2676" w:rsidRPr="00D21E17" w:rsidDel="00BB00D7" w:rsidRDefault="008A2676" w:rsidP="00C25F5D">
            <w:pPr>
              <w:jc w:val="center"/>
              <w:rPr>
                <w:del w:id="2793" w:author="Mike Banach" w:date="2023-11-20T15:34:00Z"/>
                <w:sz w:val="16"/>
                <w:szCs w:val="16"/>
              </w:rPr>
            </w:pPr>
          </w:p>
          <w:p w14:paraId="63C371AF" w14:textId="728EAF07" w:rsidR="008A2676" w:rsidRPr="00D21E17" w:rsidDel="00BB00D7" w:rsidRDefault="008A2676" w:rsidP="00C25F5D">
            <w:pPr>
              <w:jc w:val="center"/>
              <w:rPr>
                <w:del w:id="2794" w:author="Mike Banach" w:date="2023-11-20T15:34:00Z"/>
                <w:sz w:val="16"/>
                <w:szCs w:val="16"/>
              </w:rPr>
            </w:pPr>
            <w:del w:id="2795" w:author="Mike Banach" w:date="2023-11-20T15:34:00Z">
              <w:r w:rsidRPr="00D21E17" w:rsidDel="00BB00D7">
                <w:rPr>
                  <w:sz w:val="16"/>
                  <w:szCs w:val="16"/>
                </w:rPr>
                <w:delText>Number (Double)</w:delText>
              </w:r>
            </w:del>
          </w:p>
          <w:p w14:paraId="5BED3D2F" w14:textId="77777777" w:rsidR="008A2676" w:rsidRPr="00D21E17" w:rsidRDefault="008A2676" w:rsidP="00C25F5D">
            <w:pPr>
              <w:jc w:val="center"/>
              <w:rPr>
                <w:sz w:val="16"/>
                <w:szCs w:val="16"/>
              </w:rPr>
            </w:pPr>
          </w:p>
        </w:tc>
        <w:tc>
          <w:tcPr>
            <w:tcW w:w="0" w:type="auto"/>
            <w:gridSpan w:val="2"/>
            <w:shd w:val="clear" w:color="auto" w:fill="auto"/>
            <w:vAlign w:val="center"/>
          </w:tcPr>
          <w:p w14:paraId="37512285" w14:textId="3D267EA2" w:rsidR="008A2676" w:rsidRPr="00D21E17" w:rsidDel="00BB00D7" w:rsidRDefault="008A2676" w:rsidP="00C25F5D">
            <w:pPr>
              <w:jc w:val="center"/>
              <w:rPr>
                <w:del w:id="2796" w:author="Mike Banach" w:date="2023-11-20T15:34:00Z"/>
                <w:sz w:val="16"/>
                <w:szCs w:val="16"/>
              </w:rPr>
            </w:pPr>
            <w:del w:id="2797" w:author="Mike Banach" w:date="2023-11-20T15:34:00Z">
              <w:r w:rsidRPr="00D21E17" w:rsidDel="00BB00D7">
                <w:rPr>
                  <w:sz w:val="16"/>
                  <w:szCs w:val="16"/>
                </w:rPr>
                <w:delText>Floating point numbers</w:delText>
              </w:r>
            </w:del>
          </w:p>
          <w:p w14:paraId="3EA6181E" w14:textId="244DB257" w:rsidR="008A2676" w:rsidRPr="00D21E17" w:rsidRDefault="008A2676" w:rsidP="00C25F5D">
            <w:pPr>
              <w:jc w:val="center"/>
              <w:rPr>
                <w:sz w:val="16"/>
                <w:szCs w:val="16"/>
              </w:rPr>
            </w:pPr>
            <w:del w:id="2798" w:author="Mike Banach" w:date="2023-11-20T15:34:00Z">
              <w:r w:rsidRPr="00D21E17" w:rsidDel="00BB00D7">
                <w:rPr>
                  <w:sz w:val="16"/>
                  <w:szCs w:val="16"/>
                </w:rPr>
                <w:delText>–1.79769313486231 X 10</w:delText>
              </w:r>
              <w:r w:rsidRPr="00D21E17" w:rsidDel="00BB00D7">
                <w:rPr>
                  <w:sz w:val="16"/>
                  <w:szCs w:val="16"/>
                  <w:vertAlign w:val="superscript"/>
                </w:rPr>
                <w:delText>308</w:delText>
              </w:r>
              <w:r w:rsidRPr="00D21E17" w:rsidDel="00BB00D7">
                <w:rPr>
                  <w:sz w:val="16"/>
                  <w:szCs w:val="16"/>
                </w:rPr>
                <w:delText xml:space="preserve"> to 1.79769313486231 X 10</w:delText>
              </w:r>
              <w:r w:rsidRPr="00D21E17" w:rsidDel="00BB00D7">
                <w:rPr>
                  <w:sz w:val="16"/>
                  <w:szCs w:val="16"/>
                  <w:vertAlign w:val="superscript"/>
                </w:rPr>
                <w:delText>308</w:delText>
              </w:r>
              <w:r w:rsidRPr="00D21E17" w:rsidDel="00BB00D7">
                <w:rPr>
                  <w:sz w:val="16"/>
                  <w:szCs w:val="16"/>
                </w:rPr>
                <w:delText>.</w:delText>
              </w:r>
            </w:del>
          </w:p>
        </w:tc>
        <w:tc>
          <w:tcPr>
            <w:tcW w:w="0" w:type="auto"/>
            <w:gridSpan w:val="2"/>
            <w:shd w:val="clear" w:color="auto" w:fill="auto"/>
            <w:vAlign w:val="center"/>
          </w:tcPr>
          <w:p w14:paraId="04F7FB89" w14:textId="44A305E8" w:rsidR="008A2676" w:rsidRPr="00D21E17" w:rsidRDefault="008A2676" w:rsidP="00C25F5D">
            <w:pPr>
              <w:jc w:val="center"/>
              <w:rPr>
                <w:sz w:val="16"/>
                <w:szCs w:val="16"/>
              </w:rPr>
            </w:pPr>
            <w:del w:id="2799" w:author="Mike Banach" w:date="2023-11-20T15:34:00Z">
              <w:r w:rsidRPr="00D21E17" w:rsidDel="00BB00D7">
                <w:rPr>
                  <w:sz w:val="16"/>
                  <w:szCs w:val="16"/>
                </w:rPr>
                <w:delText>Up to 15 significant digits.</w:delText>
              </w:r>
            </w:del>
          </w:p>
        </w:tc>
        <w:tc>
          <w:tcPr>
            <w:tcW w:w="0" w:type="auto"/>
            <w:gridSpan w:val="2"/>
            <w:shd w:val="clear" w:color="auto" w:fill="auto"/>
            <w:vAlign w:val="center"/>
          </w:tcPr>
          <w:p w14:paraId="387978EF" w14:textId="16794043" w:rsidR="008A2676" w:rsidRPr="00D21E17" w:rsidRDefault="008A2676" w:rsidP="00C25F5D">
            <w:pPr>
              <w:jc w:val="center"/>
              <w:rPr>
                <w:sz w:val="16"/>
                <w:szCs w:val="16"/>
              </w:rPr>
            </w:pPr>
            <w:del w:id="2800" w:author="Mike Banach" w:date="2023-11-20T15:34:00Z">
              <w:r w:rsidRPr="00D21E17" w:rsidDel="00BB00D7">
                <w:rPr>
                  <w:sz w:val="16"/>
                  <w:szCs w:val="16"/>
                </w:rPr>
                <w:delText>8 bytes</w:delText>
              </w:r>
            </w:del>
          </w:p>
        </w:tc>
      </w:tr>
      <w:tr w:rsidR="008A2676" w14:paraId="78A26225" w14:textId="77777777" w:rsidTr="00F703CA">
        <w:trPr>
          <w:cantSplit/>
        </w:trPr>
        <w:tc>
          <w:tcPr>
            <w:tcW w:w="0" w:type="auto"/>
            <w:shd w:val="clear" w:color="auto" w:fill="auto"/>
            <w:vAlign w:val="center"/>
          </w:tcPr>
          <w:p w14:paraId="3E838DE9" w14:textId="50DAA0B7" w:rsidR="004D2FB0" w:rsidDel="00BB00D7" w:rsidRDefault="004D2FB0" w:rsidP="00342F41">
            <w:pPr>
              <w:jc w:val="center"/>
              <w:rPr>
                <w:del w:id="2801" w:author="Mike Banach" w:date="2023-11-20T15:34:00Z"/>
                <w:sz w:val="16"/>
                <w:szCs w:val="16"/>
              </w:rPr>
            </w:pPr>
          </w:p>
          <w:p w14:paraId="57E7EE92" w14:textId="388F9652" w:rsidR="00342F41" w:rsidDel="00BB00D7" w:rsidRDefault="008A2676" w:rsidP="00342F41">
            <w:pPr>
              <w:jc w:val="center"/>
              <w:rPr>
                <w:del w:id="2802" w:author="Mike Banach" w:date="2023-11-20T15:34:00Z"/>
                <w:sz w:val="16"/>
                <w:szCs w:val="16"/>
              </w:rPr>
            </w:pPr>
            <w:del w:id="2803" w:author="Mike Banach" w:date="2023-11-20T15:34:00Z">
              <w:r w:rsidRPr="00D21E17" w:rsidDel="00BB00D7">
                <w:rPr>
                  <w:sz w:val="16"/>
                  <w:szCs w:val="16"/>
                </w:rPr>
                <w:delText>ReplicationID</w:delText>
              </w:r>
            </w:del>
          </w:p>
          <w:p w14:paraId="77B84974" w14:textId="77777777" w:rsidR="00342F41" w:rsidRPr="00D21E17" w:rsidRDefault="00342F41" w:rsidP="00342F41">
            <w:pPr>
              <w:rPr>
                <w:sz w:val="16"/>
                <w:szCs w:val="16"/>
              </w:rPr>
            </w:pPr>
          </w:p>
        </w:tc>
        <w:tc>
          <w:tcPr>
            <w:tcW w:w="0" w:type="auto"/>
            <w:gridSpan w:val="2"/>
            <w:shd w:val="clear" w:color="auto" w:fill="auto"/>
            <w:vAlign w:val="center"/>
          </w:tcPr>
          <w:p w14:paraId="73E6CEFD" w14:textId="5A999449" w:rsidR="008A2676" w:rsidRPr="00D21E17" w:rsidRDefault="008A2676" w:rsidP="00C25F5D">
            <w:pPr>
              <w:jc w:val="center"/>
              <w:rPr>
                <w:sz w:val="16"/>
                <w:szCs w:val="16"/>
              </w:rPr>
            </w:pPr>
            <w:del w:id="2804" w:author="Mike Banach" w:date="2023-11-20T15:34:00Z">
              <w:r w:rsidRPr="00D21E17" w:rsidDel="00BB00D7">
                <w:rPr>
                  <w:sz w:val="16"/>
                  <w:szCs w:val="16"/>
                </w:rPr>
                <w:delText>Globally unique identifier (GUID).</w:delText>
              </w:r>
            </w:del>
          </w:p>
        </w:tc>
        <w:tc>
          <w:tcPr>
            <w:tcW w:w="0" w:type="auto"/>
            <w:gridSpan w:val="2"/>
            <w:shd w:val="clear" w:color="auto" w:fill="auto"/>
            <w:vAlign w:val="center"/>
          </w:tcPr>
          <w:p w14:paraId="789FB6D1" w14:textId="5F2C555F" w:rsidR="008A2676" w:rsidRPr="00D21E17" w:rsidRDefault="008A2676" w:rsidP="00C25F5D">
            <w:pPr>
              <w:jc w:val="center"/>
              <w:rPr>
                <w:sz w:val="16"/>
                <w:szCs w:val="16"/>
              </w:rPr>
            </w:pPr>
            <w:del w:id="2805" w:author="Mike Banach" w:date="2023-11-20T15:34:00Z">
              <w:r w:rsidRPr="00D21E17" w:rsidDel="00BB00D7">
                <w:rPr>
                  <w:sz w:val="16"/>
                  <w:szCs w:val="16"/>
                </w:rPr>
                <w:delText>Creates a (presumably) unique value to identify a record.</w:delText>
              </w:r>
            </w:del>
          </w:p>
        </w:tc>
        <w:tc>
          <w:tcPr>
            <w:tcW w:w="0" w:type="auto"/>
            <w:gridSpan w:val="2"/>
            <w:shd w:val="clear" w:color="auto" w:fill="auto"/>
            <w:vAlign w:val="center"/>
          </w:tcPr>
          <w:p w14:paraId="22357A52" w14:textId="66DD9F12" w:rsidR="008A2676" w:rsidRPr="00D21E17" w:rsidRDefault="008A2676" w:rsidP="00C25F5D">
            <w:pPr>
              <w:jc w:val="center"/>
              <w:rPr>
                <w:sz w:val="16"/>
                <w:szCs w:val="16"/>
              </w:rPr>
            </w:pPr>
            <w:del w:id="2806" w:author="Mike Banach" w:date="2023-11-20T15:34:00Z">
              <w:r w:rsidRPr="00D21E17" w:rsidDel="00BB00D7">
                <w:rPr>
                  <w:sz w:val="16"/>
                  <w:szCs w:val="16"/>
                </w:rPr>
                <w:delText>16 bytes</w:delText>
              </w:r>
            </w:del>
          </w:p>
        </w:tc>
      </w:tr>
      <w:tr w:rsidR="008A2676" w14:paraId="5C18C2DE" w14:textId="77777777" w:rsidTr="00F703CA">
        <w:trPr>
          <w:cantSplit/>
        </w:trPr>
        <w:tc>
          <w:tcPr>
            <w:tcW w:w="0" w:type="auto"/>
            <w:shd w:val="clear" w:color="auto" w:fill="auto"/>
            <w:vAlign w:val="center"/>
          </w:tcPr>
          <w:p w14:paraId="089C14CA" w14:textId="77B1B123" w:rsidR="008A2676" w:rsidRPr="00D21E17" w:rsidDel="00BB00D7" w:rsidRDefault="008A2676" w:rsidP="00C25F5D">
            <w:pPr>
              <w:jc w:val="center"/>
              <w:rPr>
                <w:del w:id="2807" w:author="Mike Banach" w:date="2023-11-20T15:34:00Z"/>
                <w:sz w:val="16"/>
                <w:szCs w:val="16"/>
              </w:rPr>
            </w:pPr>
          </w:p>
          <w:p w14:paraId="66D639DC" w14:textId="76E58805" w:rsidR="008A2676" w:rsidRPr="00D21E17" w:rsidDel="00BB00D7" w:rsidRDefault="008A2676" w:rsidP="00C25F5D">
            <w:pPr>
              <w:jc w:val="center"/>
              <w:rPr>
                <w:del w:id="2808" w:author="Mike Banach" w:date="2023-11-20T15:34:00Z"/>
                <w:sz w:val="16"/>
                <w:szCs w:val="16"/>
              </w:rPr>
            </w:pPr>
            <w:del w:id="2809" w:author="Mike Banach" w:date="2023-11-20T15:34:00Z">
              <w:r w:rsidRPr="00D21E17" w:rsidDel="00BB00D7">
                <w:rPr>
                  <w:sz w:val="16"/>
                  <w:szCs w:val="16"/>
                </w:rPr>
                <w:delText>Text</w:delText>
              </w:r>
            </w:del>
          </w:p>
          <w:p w14:paraId="43769AC4" w14:textId="77777777" w:rsidR="008A2676" w:rsidRPr="00D21E17" w:rsidRDefault="008A2676" w:rsidP="00C25F5D">
            <w:pPr>
              <w:jc w:val="center"/>
              <w:rPr>
                <w:sz w:val="16"/>
                <w:szCs w:val="16"/>
              </w:rPr>
            </w:pPr>
          </w:p>
        </w:tc>
        <w:tc>
          <w:tcPr>
            <w:tcW w:w="0" w:type="auto"/>
            <w:gridSpan w:val="2"/>
            <w:shd w:val="clear" w:color="auto" w:fill="auto"/>
            <w:vAlign w:val="center"/>
          </w:tcPr>
          <w:p w14:paraId="381C35FC" w14:textId="39EABEB6" w:rsidR="008A2676" w:rsidRPr="00D21E17" w:rsidDel="00BB00D7" w:rsidRDefault="008A2676" w:rsidP="00C25F5D">
            <w:pPr>
              <w:jc w:val="center"/>
              <w:rPr>
                <w:del w:id="2810" w:author="Mike Banach" w:date="2023-11-20T15:34:00Z"/>
                <w:sz w:val="16"/>
                <w:szCs w:val="16"/>
              </w:rPr>
            </w:pPr>
            <w:del w:id="2811" w:author="Mike Banach" w:date="2023-11-20T15:34:00Z">
              <w:r w:rsidRPr="00D21E17" w:rsidDel="00BB00D7">
                <w:rPr>
                  <w:sz w:val="16"/>
                  <w:szCs w:val="16"/>
                </w:rPr>
                <w:delText>Text.</w:delText>
              </w:r>
            </w:del>
          </w:p>
          <w:p w14:paraId="2D4FC3CA" w14:textId="7DA32AE6" w:rsidR="008A2676" w:rsidRPr="00D21E17" w:rsidRDefault="008A2676" w:rsidP="00C25F5D">
            <w:pPr>
              <w:jc w:val="center"/>
              <w:rPr>
                <w:sz w:val="16"/>
                <w:szCs w:val="16"/>
              </w:rPr>
            </w:pPr>
            <w:del w:id="2812" w:author="Mike Banach" w:date="2023-11-20T15:34:00Z">
              <w:r w:rsidRPr="00D21E17" w:rsidDel="00BB00D7">
                <w:rPr>
                  <w:sz w:val="16"/>
                  <w:szCs w:val="16"/>
                </w:rPr>
                <w:delText>(Including numbers not used in calculations.)</w:delText>
              </w:r>
            </w:del>
          </w:p>
        </w:tc>
        <w:tc>
          <w:tcPr>
            <w:tcW w:w="0" w:type="auto"/>
            <w:gridSpan w:val="2"/>
            <w:shd w:val="clear" w:color="auto" w:fill="auto"/>
            <w:vAlign w:val="center"/>
          </w:tcPr>
          <w:p w14:paraId="6816DB8C" w14:textId="3C1BF538" w:rsidR="008A2676" w:rsidRPr="00D21E17" w:rsidDel="00BB00D7" w:rsidRDefault="008A2676" w:rsidP="00C25F5D">
            <w:pPr>
              <w:jc w:val="center"/>
              <w:rPr>
                <w:del w:id="2813" w:author="Mike Banach" w:date="2023-11-20T15:34:00Z"/>
                <w:sz w:val="16"/>
                <w:szCs w:val="16"/>
              </w:rPr>
            </w:pPr>
            <w:del w:id="2814" w:author="Mike Banach" w:date="2023-11-20T15:34:00Z">
              <w:r w:rsidRPr="00D21E17" w:rsidDel="00BB00D7">
                <w:rPr>
                  <w:sz w:val="16"/>
                  <w:szCs w:val="16"/>
                </w:rPr>
                <w:delText>Up to 255 characters in length.</w:delText>
              </w:r>
            </w:del>
          </w:p>
          <w:p w14:paraId="4FF1686B" w14:textId="179B3FC9" w:rsidR="008A2676" w:rsidRPr="00D21E17" w:rsidRDefault="008A2676" w:rsidP="00C25F5D">
            <w:pPr>
              <w:jc w:val="center"/>
              <w:rPr>
                <w:sz w:val="16"/>
                <w:szCs w:val="16"/>
              </w:rPr>
            </w:pPr>
            <w:del w:id="2815" w:author="Mike Banach" w:date="2023-11-20T15:34:00Z">
              <w:r w:rsidRPr="00D21E17" w:rsidDel="00BB00D7">
                <w:rPr>
                  <w:sz w:val="16"/>
                  <w:szCs w:val="16"/>
                </w:rPr>
                <w:delText>Maximum allowed length can be shorter than 255.</w:delText>
              </w:r>
            </w:del>
          </w:p>
        </w:tc>
        <w:tc>
          <w:tcPr>
            <w:tcW w:w="0" w:type="auto"/>
            <w:gridSpan w:val="2"/>
            <w:shd w:val="clear" w:color="auto" w:fill="auto"/>
            <w:vAlign w:val="center"/>
          </w:tcPr>
          <w:p w14:paraId="7B3FB38C" w14:textId="037D68F5" w:rsidR="008A2676" w:rsidRPr="00D21E17" w:rsidDel="00BB00D7" w:rsidRDefault="008A2676" w:rsidP="00C25F5D">
            <w:pPr>
              <w:jc w:val="center"/>
              <w:rPr>
                <w:del w:id="2816" w:author="Mike Banach" w:date="2023-11-20T15:34:00Z"/>
                <w:sz w:val="16"/>
                <w:szCs w:val="16"/>
              </w:rPr>
            </w:pPr>
            <w:del w:id="2817" w:author="Mike Banach" w:date="2023-11-20T15:34:00Z">
              <w:r w:rsidRPr="00D21E17" w:rsidDel="00BB00D7">
                <w:rPr>
                  <w:sz w:val="16"/>
                  <w:szCs w:val="16"/>
                </w:rPr>
                <w:delText>2 bytes / character for Unicode.</w:delText>
              </w:r>
            </w:del>
          </w:p>
          <w:p w14:paraId="55D80A87" w14:textId="7D302C2F" w:rsidR="008A2676" w:rsidRPr="00D21E17" w:rsidRDefault="008A2676" w:rsidP="00C25F5D">
            <w:pPr>
              <w:jc w:val="center"/>
              <w:rPr>
                <w:sz w:val="16"/>
                <w:szCs w:val="16"/>
              </w:rPr>
            </w:pPr>
            <w:del w:id="2818" w:author="Mike Banach" w:date="2023-11-20T15:34:00Z">
              <w:r w:rsidRPr="00D21E17" w:rsidDel="00BB00D7">
                <w:rPr>
                  <w:sz w:val="16"/>
                  <w:szCs w:val="16"/>
                </w:rPr>
                <w:delText>1 byte / character if Unicode compression enabled.</w:delText>
              </w:r>
            </w:del>
          </w:p>
        </w:tc>
      </w:tr>
      <w:tr w:rsidR="008A2676" w14:paraId="3CA67484" w14:textId="77777777" w:rsidTr="00F703CA">
        <w:trPr>
          <w:cantSplit/>
        </w:trPr>
        <w:tc>
          <w:tcPr>
            <w:tcW w:w="0" w:type="auto"/>
            <w:shd w:val="clear" w:color="auto" w:fill="auto"/>
            <w:vAlign w:val="center"/>
          </w:tcPr>
          <w:p w14:paraId="3CF8B915" w14:textId="4F6ECACF" w:rsidR="008A2676" w:rsidRPr="00D21E17" w:rsidDel="00BB00D7" w:rsidRDefault="008A2676" w:rsidP="00C25F5D">
            <w:pPr>
              <w:jc w:val="center"/>
              <w:rPr>
                <w:del w:id="2819" w:author="Mike Banach" w:date="2023-11-20T15:34:00Z"/>
                <w:sz w:val="16"/>
                <w:szCs w:val="16"/>
              </w:rPr>
            </w:pPr>
          </w:p>
          <w:p w14:paraId="2CE12CD4" w14:textId="6867386B" w:rsidR="008A2676" w:rsidRPr="00D21E17" w:rsidDel="00BB00D7" w:rsidRDefault="008A2676" w:rsidP="00C25F5D">
            <w:pPr>
              <w:jc w:val="center"/>
              <w:rPr>
                <w:del w:id="2820" w:author="Mike Banach" w:date="2023-11-20T15:34:00Z"/>
                <w:sz w:val="16"/>
                <w:szCs w:val="16"/>
              </w:rPr>
            </w:pPr>
            <w:del w:id="2821" w:author="Mike Banach" w:date="2023-11-20T15:34:00Z">
              <w:r w:rsidRPr="00D21E17" w:rsidDel="00BB00D7">
                <w:rPr>
                  <w:sz w:val="16"/>
                  <w:szCs w:val="16"/>
                </w:rPr>
                <w:delText>Yes/No</w:delText>
              </w:r>
            </w:del>
          </w:p>
          <w:p w14:paraId="55817E75" w14:textId="77777777" w:rsidR="008A2676" w:rsidRPr="00D21E17" w:rsidRDefault="008A2676" w:rsidP="00C25F5D">
            <w:pPr>
              <w:jc w:val="center"/>
              <w:rPr>
                <w:sz w:val="16"/>
                <w:szCs w:val="16"/>
              </w:rPr>
            </w:pPr>
          </w:p>
        </w:tc>
        <w:tc>
          <w:tcPr>
            <w:tcW w:w="0" w:type="auto"/>
            <w:gridSpan w:val="2"/>
            <w:shd w:val="clear" w:color="auto" w:fill="auto"/>
            <w:vAlign w:val="center"/>
          </w:tcPr>
          <w:p w14:paraId="63DD263E" w14:textId="0DD3B471" w:rsidR="008A2676" w:rsidRPr="00D21E17" w:rsidDel="00BB00D7" w:rsidRDefault="008A2676" w:rsidP="00C25F5D">
            <w:pPr>
              <w:jc w:val="center"/>
              <w:rPr>
                <w:del w:id="2822" w:author="Mike Banach" w:date="2023-11-20T15:34:00Z"/>
                <w:sz w:val="16"/>
                <w:szCs w:val="16"/>
              </w:rPr>
            </w:pPr>
            <w:del w:id="2823" w:author="Mike Banach" w:date="2023-11-20T15:34:00Z">
              <w:r w:rsidRPr="00D21E17" w:rsidDel="00BB00D7">
                <w:rPr>
                  <w:sz w:val="16"/>
                  <w:szCs w:val="16"/>
                </w:rPr>
                <w:delText>Storage of values that can have only one of two values.</w:delText>
              </w:r>
            </w:del>
          </w:p>
          <w:p w14:paraId="36110D43" w14:textId="0DBE0FBF" w:rsidR="008A2676" w:rsidRPr="00D21E17" w:rsidRDefault="008A2676" w:rsidP="00C25F5D">
            <w:pPr>
              <w:jc w:val="center"/>
              <w:rPr>
                <w:sz w:val="16"/>
                <w:szCs w:val="16"/>
              </w:rPr>
            </w:pPr>
            <w:del w:id="2824" w:author="Mike Banach" w:date="2023-11-20T15:34:00Z">
              <w:r w:rsidRPr="00D21E17" w:rsidDel="00BB00D7">
                <w:rPr>
                  <w:sz w:val="16"/>
                  <w:szCs w:val="16"/>
                </w:rPr>
                <w:delText>Yes/No; On/Off; True/False.</w:delText>
              </w:r>
            </w:del>
          </w:p>
        </w:tc>
        <w:tc>
          <w:tcPr>
            <w:tcW w:w="0" w:type="auto"/>
            <w:gridSpan w:val="2"/>
            <w:shd w:val="clear" w:color="auto" w:fill="auto"/>
            <w:vAlign w:val="center"/>
          </w:tcPr>
          <w:p w14:paraId="47369D07" w14:textId="3D664504" w:rsidR="008A2676" w:rsidRPr="00D21E17" w:rsidDel="00BB00D7" w:rsidRDefault="008A2676" w:rsidP="00C25F5D">
            <w:pPr>
              <w:jc w:val="center"/>
              <w:rPr>
                <w:del w:id="2825" w:author="Mike Banach" w:date="2023-11-20T15:34:00Z"/>
                <w:sz w:val="16"/>
                <w:szCs w:val="16"/>
              </w:rPr>
            </w:pPr>
            <w:del w:id="2826" w:author="Mike Banach" w:date="2023-11-20T15:34:00Z">
              <w:r w:rsidRPr="00D21E17" w:rsidDel="00BB00D7">
                <w:rPr>
                  <w:sz w:val="16"/>
                  <w:szCs w:val="16"/>
                </w:rPr>
                <w:delText>Cannot be null.  Must be one of the 2 values.</w:delText>
              </w:r>
            </w:del>
          </w:p>
          <w:p w14:paraId="1532FFA5" w14:textId="17728E69" w:rsidR="008A2676" w:rsidRPr="00D21E17" w:rsidDel="00BB00D7" w:rsidRDefault="008A2676" w:rsidP="00C25F5D">
            <w:pPr>
              <w:jc w:val="center"/>
              <w:rPr>
                <w:del w:id="2827" w:author="Mike Banach" w:date="2023-11-20T15:34:00Z"/>
                <w:sz w:val="16"/>
                <w:szCs w:val="16"/>
              </w:rPr>
            </w:pPr>
            <w:del w:id="2828" w:author="Mike Banach" w:date="2023-11-20T15:34:00Z">
              <w:r w:rsidRPr="00D21E17" w:rsidDel="00BB00D7">
                <w:rPr>
                  <w:sz w:val="16"/>
                  <w:szCs w:val="16"/>
                </w:rPr>
                <w:delText>It is not possible to indicate such things as</w:delText>
              </w:r>
            </w:del>
          </w:p>
          <w:p w14:paraId="60861835" w14:textId="1C80A201" w:rsidR="008A2676" w:rsidRPr="00D21E17" w:rsidRDefault="008A2676" w:rsidP="00C25F5D">
            <w:pPr>
              <w:jc w:val="center"/>
              <w:rPr>
                <w:sz w:val="16"/>
                <w:szCs w:val="16"/>
              </w:rPr>
            </w:pPr>
            <w:del w:id="2829" w:author="Mike Banach" w:date="2023-11-20T15:34:00Z">
              <w:r w:rsidRPr="00D21E17" w:rsidDel="00BB00D7">
                <w:rPr>
                  <w:sz w:val="16"/>
                  <w:szCs w:val="16"/>
                </w:rPr>
                <w:delText>"Not applicable" or "Unknown".</w:delText>
              </w:r>
            </w:del>
          </w:p>
        </w:tc>
        <w:tc>
          <w:tcPr>
            <w:tcW w:w="0" w:type="auto"/>
            <w:gridSpan w:val="2"/>
            <w:shd w:val="clear" w:color="auto" w:fill="auto"/>
            <w:vAlign w:val="center"/>
          </w:tcPr>
          <w:p w14:paraId="135B9D19" w14:textId="5EA00ED7" w:rsidR="008A2676" w:rsidRPr="00D21E17" w:rsidRDefault="008A2676" w:rsidP="00C25F5D">
            <w:pPr>
              <w:jc w:val="center"/>
              <w:rPr>
                <w:sz w:val="16"/>
                <w:szCs w:val="16"/>
              </w:rPr>
            </w:pPr>
            <w:del w:id="2830" w:author="Mike Banach" w:date="2023-11-20T15:34:00Z">
              <w:r w:rsidRPr="00D21E17" w:rsidDel="00BB00D7">
                <w:rPr>
                  <w:sz w:val="16"/>
                  <w:szCs w:val="16"/>
                </w:rPr>
                <w:delText>1 bit</w:delText>
              </w:r>
            </w:del>
          </w:p>
        </w:tc>
      </w:tr>
      <w:tr w:rsidR="00F703CA" w:rsidRPr="00B40196" w14:paraId="1FFC36D2" w14:textId="77777777" w:rsidTr="00F703CA">
        <w:tblPrEx>
          <w:tblCellMar>
            <w:left w:w="108" w:type="dxa"/>
            <w:right w:w="108" w:type="dxa"/>
          </w:tblCellMar>
        </w:tblPrEx>
        <w:trPr>
          <w:gridAfter w:val="1"/>
          <w:cantSplit/>
          <w:ins w:id="2831" w:author="Mike Banach" w:date="2023-11-20T15:34:00Z"/>
        </w:trPr>
        <w:tc>
          <w:tcPr>
            <w:tcW w:w="0" w:type="auto"/>
            <w:gridSpan w:val="2"/>
            <w:shd w:val="clear" w:color="auto" w:fill="D9D9D9"/>
            <w:vAlign w:val="center"/>
          </w:tcPr>
          <w:p w14:paraId="6E7A3A39" w14:textId="77777777" w:rsidR="00F703CA" w:rsidRPr="00B40196" w:rsidRDefault="00F703CA" w:rsidP="0017770E">
            <w:pPr>
              <w:jc w:val="center"/>
              <w:rPr>
                <w:ins w:id="2832" w:author="Mike Banach" w:date="2023-11-20T15:34:00Z"/>
                <w:szCs w:val="24"/>
              </w:rPr>
            </w:pPr>
          </w:p>
          <w:p w14:paraId="6218975D" w14:textId="77777777" w:rsidR="00F703CA" w:rsidRPr="00B40196" w:rsidRDefault="00F703CA" w:rsidP="0017770E">
            <w:pPr>
              <w:jc w:val="center"/>
              <w:rPr>
                <w:ins w:id="2833" w:author="Mike Banach" w:date="2023-11-20T15:34:00Z"/>
                <w:b/>
                <w:szCs w:val="24"/>
              </w:rPr>
            </w:pPr>
            <w:ins w:id="2834" w:author="Mike Banach" w:date="2023-11-20T15:34:00Z">
              <w:r w:rsidRPr="00B40196">
                <w:rPr>
                  <w:b/>
                  <w:szCs w:val="24"/>
                </w:rPr>
                <w:t>Data Type</w:t>
              </w:r>
              <w:r w:rsidRPr="00CF1CDD">
                <w:rPr>
                  <w:b/>
                  <w:szCs w:val="24"/>
                  <w:vertAlign w:val="superscript"/>
                </w:rPr>
                <w:t>1</w:t>
              </w:r>
            </w:ins>
          </w:p>
          <w:p w14:paraId="6473B1F6" w14:textId="77777777" w:rsidR="00F703CA" w:rsidRPr="00B40196" w:rsidRDefault="00F703CA" w:rsidP="0017770E">
            <w:pPr>
              <w:jc w:val="center"/>
              <w:rPr>
                <w:ins w:id="2835" w:author="Mike Banach" w:date="2023-11-20T15:34:00Z"/>
                <w:szCs w:val="24"/>
              </w:rPr>
            </w:pPr>
          </w:p>
        </w:tc>
        <w:tc>
          <w:tcPr>
            <w:tcW w:w="0" w:type="auto"/>
            <w:gridSpan w:val="2"/>
            <w:shd w:val="clear" w:color="auto" w:fill="D9D9D9"/>
            <w:vAlign w:val="center"/>
          </w:tcPr>
          <w:p w14:paraId="457F08C7" w14:textId="77777777" w:rsidR="00F703CA" w:rsidRPr="00B40196" w:rsidRDefault="00F703CA" w:rsidP="0017770E">
            <w:pPr>
              <w:jc w:val="center"/>
              <w:rPr>
                <w:ins w:id="2836" w:author="Mike Banach" w:date="2023-11-20T15:34:00Z"/>
                <w:b/>
                <w:szCs w:val="24"/>
              </w:rPr>
            </w:pPr>
            <w:ins w:id="2837" w:author="Mike Banach" w:date="2023-11-20T15:34:00Z">
              <w:r w:rsidRPr="00B40196">
                <w:rPr>
                  <w:b/>
                  <w:szCs w:val="24"/>
                </w:rPr>
                <w:t>Purpose</w:t>
              </w:r>
            </w:ins>
          </w:p>
        </w:tc>
        <w:tc>
          <w:tcPr>
            <w:tcW w:w="0" w:type="auto"/>
            <w:gridSpan w:val="2"/>
            <w:shd w:val="clear" w:color="auto" w:fill="D9D9D9"/>
            <w:vAlign w:val="center"/>
          </w:tcPr>
          <w:p w14:paraId="35808F0A" w14:textId="77777777" w:rsidR="00F703CA" w:rsidRPr="00B40196" w:rsidRDefault="00F703CA" w:rsidP="0017770E">
            <w:pPr>
              <w:jc w:val="center"/>
              <w:rPr>
                <w:ins w:id="2838" w:author="Mike Banach" w:date="2023-11-20T15:34:00Z"/>
                <w:b/>
                <w:szCs w:val="24"/>
              </w:rPr>
            </w:pPr>
            <w:ins w:id="2839" w:author="Mike Banach" w:date="2023-11-20T15:34:00Z">
              <w:r w:rsidRPr="00B40196">
                <w:rPr>
                  <w:b/>
                  <w:szCs w:val="24"/>
                </w:rPr>
                <w:t>Characteristics</w:t>
              </w:r>
            </w:ins>
          </w:p>
        </w:tc>
      </w:tr>
      <w:tr w:rsidR="00F703CA" w:rsidRPr="00B40196" w14:paraId="7E08E36C" w14:textId="77777777" w:rsidTr="00F703CA">
        <w:tblPrEx>
          <w:tblCellMar>
            <w:left w:w="108" w:type="dxa"/>
            <w:right w:w="108" w:type="dxa"/>
          </w:tblCellMar>
        </w:tblPrEx>
        <w:trPr>
          <w:gridAfter w:val="1"/>
          <w:cantSplit/>
          <w:ins w:id="2840" w:author="Mike Banach" w:date="2023-11-20T15:34:00Z"/>
        </w:trPr>
        <w:tc>
          <w:tcPr>
            <w:tcW w:w="0" w:type="auto"/>
            <w:gridSpan w:val="2"/>
            <w:shd w:val="clear" w:color="auto" w:fill="auto"/>
            <w:vAlign w:val="center"/>
          </w:tcPr>
          <w:p w14:paraId="29CFD501" w14:textId="77777777" w:rsidR="00F703CA" w:rsidRPr="00B40196" w:rsidRDefault="00F703CA" w:rsidP="0017770E">
            <w:pPr>
              <w:jc w:val="center"/>
              <w:rPr>
                <w:ins w:id="2841" w:author="Mike Banach" w:date="2023-11-20T15:34:00Z"/>
                <w:szCs w:val="24"/>
              </w:rPr>
            </w:pPr>
          </w:p>
          <w:p w14:paraId="252B627A" w14:textId="77777777" w:rsidR="00F703CA" w:rsidRPr="00B40196" w:rsidRDefault="00F703CA" w:rsidP="0017770E">
            <w:pPr>
              <w:jc w:val="center"/>
              <w:rPr>
                <w:ins w:id="2842" w:author="Mike Banach" w:date="2023-11-20T15:34:00Z"/>
                <w:szCs w:val="24"/>
              </w:rPr>
            </w:pPr>
            <w:ins w:id="2843" w:author="Mike Banach" w:date="2023-11-20T15:34:00Z">
              <w:r w:rsidRPr="00B40196">
                <w:rPr>
                  <w:szCs w:val="24"/>
                </w:rPr>
                <w:t>Date</w:t>
              </w:r>
            </w:ins>
          </w:p>
          <w:p w14:paraId="0C6DB75E" w14:textId="77777777" w:rsidR="00F703CA" w:rsidRPr="00B40196" w:rsidRDefault="00F703CA" w:rsidP="0017770E">
            <w:pPr>
              <w:jc w:val="center"/>
              <w:rPr>
                <w:ins w:id="2844" w:author="Mike Banach" w:date="2023-11-20T15:34:00Z"/>
                <w:szCs w:val="24"/>
              </w:rPr>
            </w:pPr>
          </w:p>
        </w:tc>
        <w:tc>
          <w:tcPr>
            <w:tcW w:w="0" w:type="auto"/>
            <w:gridSpan w:val="2"/>
            <w:shd w:val="clear" w:color="auto" w:fill="auto"/>
            <w:vAlign w:val="center"/>
          </w:tcPr>
          <w:p w14:paraId="68204AD7" w14:textId="77777777" w:rsidR="00F703CA" w:rsidRPr="00B40196" w:rsidRDefault="00F703CA" w:rsidP="0017770E">
            <w:pPr>
              <w:jc w:val="center"/>
              <w:rPr>
                <w:ins w:id="2845" w:author="Mike Banach" w:date="2023-11-20T15:34:00Z"/>
                <w:szCs w:val="24"/>
              </w:rPr>
            </w:pPr>
            <w:ins w:id="2846" w:author="Mike Banach" w:date="2023-11-20T15:34:00Z">
              <w:r w:rsidRPr="00B40196">
                <w:rPr>
                  <w:szCs w:val="24"/>
                </w:rPr>
                <w:t>Date</w:t>
              </w:r>
              <w:r>
                <w:rPr>
                  <w:szCs w:val="24"/>
                </w:rPr>
                <w:t>s</w:t>
              </w:r>
            </w:ins>
          </w:p>
        </w:tc>
        <w:tc>
          <w:tcPr>
            <w:tcW w:w="0" w:type="auto"/>
            <w:gridSpan w:val="2"/>
            <w:shd w:val="clear" w:color="auto" w:fill="auto"/>
            <w:vAlign w:val="center"/>
          </w:tcPr>
          <w:p w14:paraId="39E41510" w14:textId="77777777" w:rsidR="00F703CA" w:rsidRPr="00B40196" w:rsidRDefault="00F703CA" w:rsidP="0017770E">
            <w:pPr>
              <w:jc w:val="center"/>
              <w:rPr>
                <w:ins w:id="2847" w:author="Mike Banach" w:date="2023-11-20T15:34:00Z"/>
                <w:szCs w:val="24"/>
              </w:rPr>
            </w:pPr>
          </w:p>
        </w:tc>
      </w:tr>
      <w:tr w:rsidR="00F703CA" w:rsidRPr="00B40196" w14:paraId="1F6524B5" w14:textId="77777777" w:rsidTr="00F703CA">
        <w:tblPrEx>
          <w:tblCellMar>
            <w:left w:w="108" w:type="dxa"/>
            <w:right w:w="108" w:type="dxa"/>
          </w:tblCellMar>
        </w:tblPrEx>
        <w:trPr>
          <w:gridAfter w:val="1"/>
          <w:cantSplit/>
          <w:ins w:id="2848" w:author="Mike Banach" w:date="2023-11-20T15:34:00Z"/>
        </w:trPr>
        <w:tc>
          <w:tcPr>
            <w:tcW w:w="0" w:type="auto"/>
            <w:gridSpan w:val="2"/>
            <w:shd w:val="clear" w:color="auto" w:fill="auto"/>
            <w:vAlign w:val="center"/>
          </w:tcPr>
          <w:p w14:paraId="3609938E" w14:textId="77777777" w:rsidR="00F703CA" w:rsidRPr="00B40196" w:rsidRDefault="00F703CA" w:rsidP="0017770E">
            <w:pPr>
              <w:jc w:val="center"/>
              <w:rPr>
                <w:ins w:id="2849" w:author="Mike Banach" w:date="2023-11-20T15:34:00Z"/>
                <w:szCs w:val="24"/>
              </w:rPr>
            </w:pPr>
          </w:p>
          <w:p w14:paraId="286E8907" w14:textId="77777777" w:rsidR="00F703CA" w:rsidRPr="00B40196" w:rsidRDefault="00F703CA" w:rsidP="0017770E">
            <w:pPr>
              <w:jc w:val="center"/>
              <w:rPr>
                <w:ins w:id="2850" w:author="Mike Banach" w:date="2023-11-20T15:34:00Z"/>
                <w:szCs w:val="24"/>
              </w:rPr>
            </w:pPr>
            <w:ins w:id="2851" w:author="Mike Banach" w:date="2023-11-20T15:34:00Z">
              <w:r w:rsidRPr="00B40196">
                <w:rPr>
                  <w:szCs w:val="24"/>
                </w:rPr>
                <w:t>DateTime</w:t>
              </w:r>
            </w:ins>
          </w:p>
          <w:p w14:paraId="338B8E3C" w14:textId="77777777" w:rsidR="00F703CA" w:rsidRPr="00B40196" w:rsidRDefault="00F703CA" w:rsidP="0017770E">
            <w:pPr>
              <w:jc w:val="center"/>
              <w:rPr>
                <w:ins w:id="2852" w:author="Mike Banach" w:date="2023-11-20T15:34:00Z"/>
                <w:szCs w:val="24"/>
              </w:rPr>
            </w:pPr>
          </w:p>
        </w:tc>
        <w:tc>
          <w:tcPr>
            <w:tcW w:w="0" w:type="auto"/>
            <w:gridSpan w:val="2"/>
            <w:shd w:val="clear" w:color="auto" w:fill="auto"/>
            <w:vAlign w:val="center"/>
          </w:tcPr>
          <w:p w14:paraId="0BDC7296" w14:textId="77777777" w:rsidR="00F703CA" w:rsidRPr="00B40196" w:rsidRDefault="00F703CA" w:rsidP="0017770E">
            <w:pPr>
              <w:jc w:val="center"/>
              <w:rPr>
                <w:ins w:id="2853" w:author="Mike Banach" w:date="2023-11-20T15:34:00Z"/>
                <w:szCs w:val="24"/>
              </w:rPr>
            </w:pPr>
            <w:ins w:id="2854" w:author="Mike Banach" w:date="2023-11-20T15:34:00Z">
              <w:r w:rsidRPr="00B40196">
                <w:rPr>
                  <w:szCs w:val="24"/>
                </w:rPr>
                <w:t>Date</w:t>
              </w:r>
              <w:r>
                <w:rPr>
                  <w:szCs w:val="24"/>
                </w:rPr>
                <w:t>s</w:t>
              </w:r>
              <w:r w:rsidRPr="00B40196">
                <w:rPr>
                  <w:szCs w:val="24"/>
                </w:rPr>
                <w:t xml:space="preserve"> and time</w:t>
              </w:r>
            </w:ins>
          </w:p>
        </w:tc>
        <w:tc>
          <w:tcPr>
            <w:tcW w:w="0" w:type="auto"/>
            <w:gridSpan w:val="2"/>
            <w:shd w:val="clear" w:color="auto" w:fill="auto"/>
            <w:vAlign w:val="center"/>
          </w:tcPr>
          <w:p w14:paraId="4C9C45A3" w14:textId="1C4B27FD" w:rsidR="00F703CA" w:rsidRPr="00B40196" w:rsidRDefault="00F703CA" w:rsidP="0017770E">
            <w:pPr>
              <w:jc w:val="center"/>
              <w:rPr>
                <w:ins w:id="2855" w:author="Mike Banach" w:date="2023-11-20T15:34:00Z"/>
                <w:szCs w:val="24"/>
              </w:rPr>
            </w:pPr>
            <w:ins w:id="2856" w:author="Mike Banach" w:date="2023-11-20T15:34:00Z">
              <w:r w:rsidRPr="00B40196">
                <w:rPr>
                  <w:szCs w:val="24"/>
                </w:rPr>
                <w:t xml:space="preserve">This data type stores date </w:t>
              </w:r>
              <w:r w:rsidRPr="00B40196">
                <w:rPr>
                  <w:szCs w:val="24"/>
                  <w:u w:val="single"/>
                </w:rPr>
                <w:t>and</w:t>
              </w:r>
              <w:r w:rsidRPr="00B40196">
                <w:rPr>
                  <w:szCs w:val="24"/>
                </w:rPr>
                <w:t xml:space="preserve"> time -- it is not possible</w:t>
              </w:r>
            </w:ins>
            <w:ins w:id="2857" w:author="Mike Banach" w:date="2023-11-20T16:03:00Z">
              <w:r w:rsidR="0017770E">
                <w:rPr>
                  <w:szCs w:val="24"/>
                </w:rPr>
                <w:t xml:space="preserve"> </w:t>
              </w:r>
            </w:ins>
            <w:ins w:id="2858" w:author="Mike Banach" w:date="2023-11-20T15:34:00Z">
              <w:r w:rsidRPr="00B40196">
                <w:rPr>
                  <w:szCs w:val="24"/>
                </w:rPr>
                <w:t>to store one without the other.  A date with no time is usually</w:t>
              </w:r>
            </w:ins>
          </w:p>
          <w:p w14:paraId="2228652B" w14:textId="77777777" w:rsidR="00F703CA" w:rsidRPr="00B40196" w:rsidRDefault="00F703CA" w:rsidP="0017770E">
            <w:pPr>
              <w:jc w:val="center"/>
              <w:rPr>
                <w:ins w:id="2859" w:author="Mike Banach" w:date="2023-11-20T15:34:00Z"/>
                <w:szCs w:val="24"/>
              </w:rPr>
            </w:pPr>
            <w:ins w:id="2860" w:author="Mike Banach" w:date="2023-11-20T15:34:00Z">
              <w:r w:rsidRPr="00B40196">
                <w:rPr>
                  <w:szCs w:val="24"/>
                </w:rPr>
                <w:t>interpreted as 00:00 in the morning.  A time with no date</w:t>
              </w:r>
            </w:ins>
          </w:p>
          <w:p w14:paraId="02BDEC21" w14:textId="77777777" w:rsidR="00F703CA" w:rsidRPr="00B40196" w:rsidRDefault="00F703CA" w:rsidP="0017770E">
            <w:pPr>
              <w:jc w:val="center"/>
              <w:rPr>
                <w:ins w:id="2861" w:author="Mike Banach" w:date="2023-11-20T15:34:00Z"/>
                <w:szCs w:val="24"/>
              </w:rPr>
            </w:pPr>
            <w:ins w:id="2862" w:author="Mike Banach" w:date="2023-11-20T15:34:00Z">
              <w:r w:rsidRPr="00B40196">
                <w:rPr>
                  <w:szCs w:val="24"/>
                </w:rPr>
                <w:t>may be interpreted differently by different software packages.</w:t>
              </w:r>
            </w:ins>
          </w:p>
          <w:p w14:paraId="4B1868BB" w14:textId="77777777" w:rsidR="00F703CA" w:rsidRPr="00B40196" w:rsidRDefault="00F703CA" w:rsidP="0017770E">
            <w:pPr>
              <w:jc w:val="center"/>
              <w:rPr>
                <w:ins w:id="2863" w:author="Mike Banach" w:date="2023-11-20T15:34:00Z"/>
                <w:szCs w:val="24"/>
              </w:rPr>
            </w:pPr>
            <w:ins w:id="2864" w:author="Mike Banach" w:date="2023-11-20T15:34:00Z">
              <w:r w:rsidRPr="00B40196">
                <w:rPr>
                  <w:szCs w:val="24"/>
                </w:rPr>
                <w:t>Calculations recognize and use these default values,</w:t>
              </w:r>
            </w:ins>
          </w:p>
          <w:p w14:paraId="0276B75D" w14:textId="77777777" w:rsidR="00F703CA" w:rsidRPr="00B40196" w:rsidRDefault="00F703CA" w:rsidP="0017770E">
            <w:pPr>
              <w:jc w:val="center"/>
              <w:rPr>
                <w:ins w:id="2865" w:author="Mike Banach" w:date="2023-11-20T15:34:00Z"/>
                <w:szCs w:val="24"/>
              </w:rPr>
            </w:pPr>
            <w:ins w:id="2866" w:author="Mike Banach" w:date="2023-11-20T15:34:00Z">
              <w:r w:rsidRPr="00B40196">
                <w:rPr>
                  <w:szCs w:val="24"/>
                </w:rPr>
                <w:t>so must be accounted for when using the data.</w:t>
              </w:r>
            </w:ins>
          </w:p>
        </w:tc>
      </w:tr>
      <w:tr w:rsidR="00F703CA" w:rsidRPr="00B40196" w14:paraId="0639F3AC" w14:textId="77777777" w:rsidTr="00F703CA">
        <w:tblPrEx>
          <w:tblCellMar>
            <w:left w:w="108" w:type="dxa"/>
            <w:right w:w="108" w:type="dxa"/>
          </w:tblCellMar>
        </w:tblPrEx>
        <w:trPr>
          <w:gridAfter w:val="1"/>
          <w:cantSplit/>
          <w:ins w:id="2867" w:author="Mike Banach" w:date="2023-11-20T15:34:00Z"/>
        </w:trPr>
        <w:tc>
          <w:tcPr>
            <w:tcW w:w="0" w:type="auto"/>
            <w:gridSpan w:val="2"/>
            <w:shd w:val="clear" w:color="auto" w:fill="auto"/>
            <w:vAlign w:val="center"/>
          </w:tcPr>
          <w:p w14:paraId="063DF6E5" w14:textId="77777777" w:rsidR="00F703CA" w:rsidRPr="00B40196" w:rsidRDefault="00F703CA" w:rsidP="0017770E">
            <w:pPr>
              <w:jc w:val="center"/>
              <w:rPr>
                <w:ins w:id="2868" w:author="Mike Banach" w:date="2023-11-20T15:34:00Z"/>
                <w:szCs w:val="24"/>
              </w:rPr>
            </w:pPr>
          </w:p>
          <w:p w14:paraId="12357015" w14:textId="77777777" w:rsidR="00F703CA" w:rsidRPr="00B40196" w:rsidRDefault="00F703CA" w:rsidP="0017770E">
            <w:pPr>
              <w:jc w:val="center"/>
              <w:rPr>
                <w:ins w:id="2869" w:author="Mike Banach" w:date="2023-11-20T15:34:00Z"/>
                <w:szCs w:val="24"/>
              </w:rPr>
            </w:pPr>
            <w:ins w:id="2870" w:author="Mike Banach" w:date="2023-11-20T15:34:00Z">
              <w:r w:rsidRPr="00B40196">
                <w:rPr>
                  <w:szCs w:val="24"/>
                </w:rPr>
                <w:t>GUID</w:t>
              </w:r>
            </w:ins>
          </w:p>
          <w:p w14:paraId="271994A5" w14:textId="77777777" w:rsidR="00F703CA" w:rsidRPr="00B40196" w:rsidRDefault="00F703CA" w:rsidP="0017770E">
            <w:pPr>
              <w:jc w:val="center"/>
              <w:rPr>
                <w:ins w:id="2871" w:author="Mike Banach" w:date="2023-11-20T15:34:00Z"/>
                <w:szCs w:val="24"/>
              </w:rPr>
            </w:pPr>
            <w:ins w:id="2872" w:author="Mike Banach" w:date="2023-11-20T15:34:00Z">
              <w:r w:rsidRPr="00B40196">
                <w:rPr>
                  <w:szCs w:val="24"/>
                </w:rPr>
                <w:t>(globally unique identifier)</w:t>
              </w:r>
            </w:ins>
          </w:p>
          <w:p w14:paraId="1B684E91" w14:textId="77777777" w:rsidR="00F703CA" w:rsidRPr="00B40196" w:rsidRDefault="00F703CA" w:rsidP="0017770E">
            <w:pPr>
              <w:jc w:val="center"/>
              <w:rPr>
                <w:ins w:id="2873" w:author="Mike Banach" w:date="2023-11-20T15:34:00Z"/>
                <w:szCs w:val="24"/>
              </w:rPr>
            </w:pPr>
          </w:p>
        </w:tc>
        <w:tc>
          <w:tcPr>
            <w:tcW w:w="0" w:type="auto"/>
            <w:gridSpan w:val="2"/>
            <w:shd w:val="clear" w:color="auto" w:fill="auto"/>
            <w:vAlign w:val="center"/>
          </w:tcPr>
          <w:p w14:paraId="0B9AD53D" w14:textId="77777777" w:rsidR="00F703CA" w:rsidRPr="00B40196" w:rsidRDefault="00F703CA" w:rsidP="0017770E">
            <w:pPr>
              <w:jc w:val="center"/>
              <w:rPr>
                <w:ins w:id="2874" w:author="Mike Banach" w:date="2023-11-20T15:34:00Z"/>
                <w:szCs w:val="24"/>
              </w:rPr>
            </w:pPr>
            <w:ins w:id="2875" w:author="Mike Banach" w:date="2023-11-20T15:34:00Z">
              <w:r w:rsidRPr="00B40196">
                <w:rPr>
                  <w:szCs w:val="24"/>
                </w:rPr>
                <w:t>Unique value</w:t>
              </w:r>
              <w:r>
                <w:rPr>
                  <w:szCs w:val="24"/>
                </w:rPr>
                <w:t>s</w:t>
              </w:r>
              <w:r w:rsidRPr="00B40196">
                <w:rPr>
                  <w:szCs w:val="24"/>
                </w:rPr>
                <w:t xml:space="preserve"> to identify a record</w:t>
              </w:r>
            </w:ins>
          </w:p>
        </w:tc>
        <w:tc>
          <w:tcPr>
            <w:tcW w:w="0" w:type="auto"/>
            <w:gridSpan w:val="2"/>
            <w:shd w:val="clear" w:color="auto" w:fill="auto"/>
            <w:vAlign w:val="center"/>
          </w:tcPr>
          <w:p w14:paraId="4DF3405A" w14:textId="77777777" w:rsidR="00F703CA" w:rsidRDefault="00F703CA" w:rsidP="0017770E">
            <w:pPr>
              <w:jc w:val="center"/>
              <w:rPr>
                <w:ins w:id="2876" w:author="Mike Banach" w:date="2023-11-20T15:34:00Z"/>
                <w:szCs w:val="24"/>
              </w:rPr>
            </w:pPr>
            <w:ins w:id="2877" w:author="Mike Banach" w:date="2023-11-20T15:34:00Z">
              <w:r w:rsidRPr="00B40196">
                <w:rPr>
                  <w:szCs w:val="24"/>
                </w:rPr>
                <w:t xml:space="preserve">A text string </w:t>
              </w:r>
              <w:r>
                <w:rPr>
                  <w:szCs w:val="24"/>
                </w:rPr>
                <w:t xml:space="preserve">of </w:t>
              </w:r>
              <w:r w:rsidRPr="00B40196">
                <w:rPr>
                  <w:szCs w:val="24"/>
                </w:rPr>
                <w:t xml:space="preserve">exactly </w:t>
              </w:r>
              <w:r>
                <w:rPr>
                  <w:szCs w:val="24"/>
                </w:rPr>
                <w:t xml:space="preserve">36 hexadecimal </w:t>
              </w:r>
              <w:r w:rsidRPr="00B40196">
                <w:rPr>
                  <w:szCs w:val="24"/>
                </w:rPr>
                <w:t>characters</w:t>
              </w:r>
            </w:ins>
          </w:p>
          <w:p w14:paraId="07F8A992" w14:textId="77777777" w:rsidR="00F703CA" w:rsidRDefault="00F703CA" w:rsidP="0017770E">
            <w:pPr>
              <w:jc w:val="center"/>
              <w:rPr>
                <w:ins w:id="2878" w:author="Mike Banach" w:date="2023-11-20T15:34:00Z"/>
                <w:szCs w:val="24"/>
              </w:rPr>
            </w:pPr>
            <w:ins w:id="2879" w:author="Mike Banach" w:date="2023-11-20T15:34:00Z">
              <w:r w:rsidRPr="003E2E0A">
                <w:rPr>
                  <w:szCs w:val="24"/>
                </w:rPr>
                <w:t>displayed</w:t>
              </w:r>
              <w:r>
                <w:rPr>
                  <w:szCs w:val="24"/>
                </w:rPr>
                <w:t xml:space="preserve"> </w:t>
              </w:r>
              <w:r w:rsidRPr="003E2E0A">
                <w:rPr>
                  <w:szCs w:val="24"/>
                </w:rPr>
                <w:t xml:space="preserve">in five groups separated by </w:t>
              </w:r>
              <w:r>
                <w:rPr>
                  <w:szCs w:val="24"/>
                </w:rPr>
                <w:t xml:space="preserve">four </w:t>
              </w:r>
              <w:r w:rsidRPr="003E2E0A">
                <w:rPr>
                  <w:szCs w:val="24"/>
                </w:rPr>
                <w:t>hyphens,</w:t>
              </w:r>
            </w:ins>
          </w:p>
          <w:p w14:paraId="698DF697" w14:textId="77777777" w:rsidR="00F703CA" w:rsidRPr="00B40196" w:rsidRDefault="00F703CA" w:rsidP="0017770E">
            <w:pPr>
              <w:jc w:val="center"/>
              <w:rPr>
                <w:ins w:id="2880" w:author="Mike Banach" w:date="2023-11-20T15:34:00Z"/>
                <w:szCs w:val="24"/>
              </w:rPr>
            </w:pPr>
            <w:ins w:id="2881" w:author="Mike Banach" w:date="2023-11-20T15:34:00Z">
              <w:r w:rsidRPr="003E2E0A">
                <w:rPr>
                  <w:szCs w:val="24"/>
                </w:rPr>
                <w:t>in the form 8-4-4-4-12</w:t>
              </w:r>
              <w:r w:rsidRPr="00B40196">
                <w:rPr>
                  <w:szCs w:val="24"/>
                </w:rPr>
                <w:t>.</w:t>
              </w:r>
            </w:ins>
          </w:p>
        </w:tc>
      </w:tr>
      <w:tr w:rsidR="00F703CA" w:rsidRPr="00B40196" w14:paraId="4C7E5983" w14:textId="77777777" w:rsidTr="00F703CA">
        <w:tblPrEx>
          <w:tblCellMar>
            <w:left w:w="108" w:type="dxa"/>
            <w:right w:w="108" w:type="dxa"/>
          </w:tblCellMar>
        </w:tblPrEx>
        <w:trPr>
          <w:gridAfter w:val="1"/>
          <w:cantSplit/>
          <w:ins w:id="2882" w:author="Mike Banach" w:date="2023-11-20T15:34:00Z"/>
        </w:trPr>
        <w:tc>
          <w:tcPr>
            <w:tcW w:w="0" w:type="auto"/>
            <w:gridSpan w:val="2"/>
            <w:shd w:val="clear" w:color="auto" w:fill="auto"/>
            <w:vAlign w:val="center"/>
          </w:tcPr>
          <w:p w14:paraId="7845C7C7" w14:textId="77777777" w:rsidR="00F703CA" w:rsidRPr="00B40196" w:rsidRDefault="00F703CA" w:rsidP="0017770E">
            <w:pPr>
              <w:jc w:val="center"/>
              <w:rPr>
                <w:ins w:id="2883" w:author="Mike Banach" w:date="2023-11-20T15:34:00Z"/>
                <w:szCs w:val="24"/>
              </w:rPr>
            </w:pPr>
          </w:p>
          <w:p w14:paraId="280E0346" w14:textId="77777777" w:rsidR="00F703CA" w:rsidRPr="00B40196" w:rsidRDefault="00F703CA" w:rsidP="0017770E">
            <w:pPr>
              <w:jc w:val="center"/>
              <w:rPr>
                <w:ins w:id="2884" w:author="Mike Banach" w:date="2023-11-20T15:34:00Z"/>
                <w:szCs w:val="24"/>
              </w:rPr>
            </w:pPr>
            <w:ins w:id="2885" w:author="Mike Banach" w:date="2023-11-20T15:34:00Z">
              <w:r w:rsidRPr="00B40196">
                <w:rPr>
                  <w:szCs w:val="24"/>
                </w:rPr>
                <w:t>Integer</w:t>
              </w:r>
            </w:ins>
          </w:p>
          <w:p w14:paraId="3CA05026" w14:textId="77777777" w:rsidR="00F703CA" w:rsidRPr="00B40196" w:rsidRDefault="00F703CA" w:rsidP="0017770E">
            <w:pPr>
              <w:jc w:val="center"/>
              <w:rPr>
                <w:ins w:id="2886" w:author="Mike Banach" w:date="2023-11-20T15:34:00Z"/>
                <w:szCs w:val="24"/>
              </w:rPr>
            </w:pPr>
          </w:p>
        </w:tc>
        <w:tc>
          <w:tcPr>
            <w:tcW w:w="0" w:type="auto"/>
            <w:gridSpan w:val="2"/>
            <w:shd w:val="clear" w:color="auto" w:fill="auto"/>
            <w:vAlign w:val="center"/>
          </w:tcPr>
          <w:p w14:paraId="6D2F92BA" w14:textId="77777777" w:rsidR="00F703CA" w:rsidRPr="00B40196" w:rsidRDefault="00F703CA" w:rsidP="0017770E">
            <w:pPr>
              <w:jc w:val="center"/>
              <w:rPr>
                <w:ins w:id="2887" w:author="Mike Banach" w:date="2023-11-20T15:34:00Z"/>
                <w:szCs w:val="24"/>
              </w:rPr>
            </w:pPr>
            <w:ins w:id="2888" w:author="Mike Banach" w:date="2023-11-20T15:34:00Z">
              <w:r w:rsidRPr="00B40196">
                <w:rPr>
                  <w:szCs w:val="24"/>
                </w:rPr>
                <w:t>Whole numbers, both positive and negative</w:t>
              </w:r>
            </w:ins>
          </w:p>
        </w:tc>
        <w:tc>
          <w:tcPr>
            <w:tcW w:w="0" w:type="auto"/>
            <w:gridSpan w:val="2"/>
            <w:shd w:val="clear" w:color="auto" w:fill="auto"/>
            <w:vAlign w:val="center"/>
          </w:tcPr>
          <w:p w14:paraId="551CCA01" w14:textId="77777777" w:rsidR="00F703CA" w:rsidRPr="00B40196" w:rsidRDefault="00F703CA" w:rsidP="0017770E">
            <w:pPr>
              <w:jc w:val="center"/>
              <w:rPr>
                <w:ins w:id="2889" w:author="Mike Banach" w:date="2023-11-20T15:34:00Z"/>
                <w:szCs w:val="24"/>
              </w:rPr>
            </w:pPr>
            <w:ins w:id="2890" w:author="Mike Banach" w:date="2023-11-20T15:34:00Z">
              <w:r w:rsidRPr="00B40196">
                <w:rPr>
                  <w:szCs w:val="24"/>
                </w:rPr>
                <w:t>Integers only:  no decimal places.</w:t>
              </w:r>
            </w:ins>
          </w:p>
        </w:tc>
      </w:tr>
      <w:tr w:rsidR="00F703CA" w:rsidRPr="00B40196" w14:paraId="4C67584A" w14:textId="77777777" w:rsidTr="00F703CA">
        <w:tblPrEx>
          <w:tblCellMar>
            <w:left w:w="108" w:type="dxa"/>
            <w:right w:w="108" w:type="dxa"/>
          </w:tblCellMar>
        </w:tblPrEx>
        <w:trPr>
          <w:gridAfter w:val="1"/>
          <w:cantSplit/>
          <w:ins w:id="2891" w:author="Mike Banach" w:date="2023-11-20T15:34:00Z"/>
        </w:trPr>
        <w:tc>
          <w:tcPr>
            <w:tcW w:w="0" w:type="auto"/>
            <w:gridSpan w:val="2"/>
            <w:shd w:val="clear" w:color="auto" w:fill="auto"/>
            <w:vAlign w:val="center"/>
          </w:tcPr>
          <w:p w14:paraId="263CC591" w14:textId="77777777" w:rsidR="00F703CA" w:rsidRPr="00B40196" w:rsidRDefault="00F703CA" w:rsidP="0017770E">
            <w:pPr>
              <w:jc w:val="center"/>
              <w:rPr>
                <w:ins w:id="2892" w:author="Mike Banach" w:date="2023-11-20T15:34:00Z"/>
                <w:szCs w:val="24"/>
              </w:rPr>
            </w:pPr>
          </w:p>
          <w:p w14:paraId="04741064" w14:textId="77777777" w:rsidR="00F703CA" w:rsidRPr="00B40196" w:rsidRDefault="00F703CA" w:rsidP="0017770E">
            <w:pPr>
              <w:jc w:val="center"/>
              <w:rPr>
                <w:ins w:id="2893" w:author="Mike Banach" w:date="2023-11-20T15:34:00Z"/>
                <w:szCs w:val="24"/>
              </w:rPr>
            </w:pPr>
            <w:ins w:id="2894" w:author="Mike Banach" w:date="2023-11-20T15:34:00Z">
              <w:r w:rsidRPr="00B40196">
                <w:rPr>
                  <w:szCs w:val="24"/>
                </w:rPr>
                <w:t>Real</w:t>
              </w:r>
              <w:r>
                <w:rPr>
                  <w:szCs w:val="24"/>
                  <w:vertAlign w:val="superscript"/>
                </w:rPr>
                <w:t>2</w:t>
              </w:r>
            </w:ins>
          </w:p>
          <w:p w14:paraId="73A56F18" w14:textId="77777777" w:rsidR="00F703CA" w:rsidRPr="00B40196" w:rsidRDefault="00F703CA" w:rsidP="0017770E">
            <w:pPr>
              <w:jc w:val="center"/>
              <w:rPr>
                <w:ins w:id="2895" w:author="Mike Banach" w:date="2023-11-20T15:34:00Z"/>
                <w:szCs w:val="24"/>
              </w:rPr>
            </w:pPr>
          </w:p>
        </w:tc>
        <w:tc>
          <w:tcPr>
            <w:tcW w:w="0" w:type="auto"/>
            <w:gridSpan w:val="2"/>
            <w:shd w:val="clear" w:color="auto" w:fill="auto"/>
            <w:vAlign w:val="center"/>
          </w:tcPr>
          <w:p w14:paraId="2CA3D059" w14:textId="77777777" w:rsidR="00F703CA" w:rsidRPr="00B40196" w:rsidRDefault="00F703CA" w:rsidP="0017770E">
            <w:pPr>
              <w:jc w:val="center"/>
              <w:rPr>
                <w:ins w:id="2896" w:author="Mike Banach" w:date="2023-11-20T15:34:00Z"/>
                <w:szCs w:val="24"/>
              </w:rPr>
            </w:pPr>
            <w:ins w:id="2897" w:author="Mike Banach" w:date="2023-11-20T15:34:00Z">
              <w:r>
                <w:rPr>
                  <w:szCs w:val="24"/>
                </w:rPr>
                <w:t>N</w:t>
              </w:r>
              <w:r w:rsidRPr="00B40196">
                <w:rPr>
                  <w:szCs w:val="24"/>
                </w:rPr>
                <w:t>umbers</w:t>
              </w:r>
              <w:r>
                <w:rPr>
                  <w:szCs w:val="24"/>
                </w:rPr>
                <w:t xml:space="preserve"> with decimals</w:t>
              </w:r>
            </w:ins>
          </w:p>
        </w:tc>
        <w:tc>
          <w:tcPr>
            <w:tcW w:w="0" w:type="auto"/>
            <w:gridSpan w:val="2"/>
            <w:shd w:val="clear" w:color="auto" w:fill="auto"/>
            <w:vAlign w:val="center"/>
          </w:tcPr>
          <w:p w14:paraId="237CBE13" w14:textId="77777777" w:rsidR="00F703CA" w:rsidRPr="00B40196" w:rsidRDefault="00F703CA" w:rsidP="0017770E">
            <w:pPr>
              <w:jc w:val="center"/>
              <w:rPr>
                <w:ins w:id="2898" w:author="Mike Banach" w:date="2023-11-20T15:34:00Z"/>
                <w:szCs w:val="24"/>
              </w:rPr>
            </w:pPr>
            <w:ins w:id="2899" w:author="Mike Banach" w:date="2023-11-20T15:34:00Z">
              <w:r w:rsidRPr="00B40196">
                <w:rPr>
                  <w:szCs w:val="24"/>
                </w:rPr>
                <w:t>While "real" numbers in mathematics</w:t>
              </w:r>
            </w:ins>
          </w:p>
          <w:p w14:paraId="0394AD48" w14:textId="77777777" w:rsidR="00F703CA" w:rsidRPr="00B40196" w:rsidRDefault="00F703CA" w:rsidP="0017770E">
            <w:pPr>
              <w:jc w:val="center"/>
              <w:rPr>
                <w:ins w:id="2900" w:author="Mike Banach" w:date="2023-11-20T15:34:00Z"/>
                <w:szCs w:val="24"/>
              </w:rPr>
            </w:pPr>
            <w:ins w:id="2901" w:author="Mike Banach" w:date="2023-11-20T15:34:00Z">
              <w:r w:rsidRPr="00B40196">
                <w:rPr>
                  <w:szCs w:val="24"/>
                </w:rPr>
                <w:t>include irrational numbers such as pi, e,</w:t>
              </w:r>
            </w:ins>
          </w:p>
          <w:p w14:paraId="79C8567B" w14:textId="77777777" w:rsidR="00F703CA" w:rsidRPr="00B40196" w:rsidRDefault="00F703CA" w:rsidP="0017770E">
            <w:pPr>
              <w:jc w:val="center"/>
              <w:rPr>
                <w:ins w:id="2902" w:author="Mike Banach" w:date="2023-11-20T15:34:00Z"/>
                <w:szCs w:val="24"/>
              </w:rPr>
            </w:pPr>
            <w:ins w:id="2903" w:author="Mike Banach" w:date="2023-11-20T15:34:00Z">
              <w:r w:rsidRPr="00B40196">
                <w:rPr>
                  <w:szCs w:val="24"/>
                </w:rPr>
                <w:t>and square roots, for our needs "real numbers"</w:t>
              </w:r>
            </w:ins>
          </w:p>
          <w:p w14:paraId="15AA96C9" w14:textId="77777777" w:rsidR="00F703CA" w:rsidRPr="00B40196" w:rsidRDefault="00F703CA" w:rsidP="0017770E">
            <w:pPr>
              <w:jc w:val="center"/>
              <w:rPr>
                <w:ins w:id="2904" w:author="Mike Banach" w:date="2023-11-20T15:34:00Z"/>
                <w:szCs w:val="24"/>
              </w:rPr>
            </w:pPr>
            <w:ins w:id="2905" w:author="Mike Banach" w:date="2023-11-20T15:34:00Z">
              <w:r w:rsidRPr="00B40196">
                <w:rPr>
                  <w:szCs w:val="24"/>
                </w:rPr>
                <w:t>include only the rational numbers.</w:t>
              </w:r>
            </w:ins>
          </w:p>
        </w:tc>
      </w:tr>
      <w:tr w:rsidR="00F703CA" w:rsidRPr="00B40196" w14:paraId="52F1B34D" w14:textId="77777777" w:rsidTr="00F703CA">
        <w:tblPrEx>
          <w:tblCellMar>
            <w:left w:w="108" w:type="dxa"/>
            <w:right w:w="108" w:type="dxa"/>
          </w:tblCellMar>
        </w:tblPrEx>
        <w:trPr>
          <w:gridAfter w:val="1"/>
          <w:cantSplit/>
          <w:ins w:id="2906" w:author="Mike Banach" w:date="2023-11-20T15:34:00Z"/>
        </w:trPr>
        <w:tc>
          <w:tcPr>
            <w:tcW w:w="0" w:type="auto"/>
            <w:gridSpan w:val="2"/>
            <w:shd w:val="clear" w:color="auto" w:fill="auto"/>
            <w:vAlign w:val="center"/>
          </w:tcPr>
          <w:p w14:paraId="33B2DC5C" w14:textId="77777777" w:rsidR="00F703CA" w:rsidRPr="00B40196" w:rsidRDefault="00F703CA" w:rsidP="0017770E">
            <w:pPr>
              <w:jc w:val="center"/>
              <w:rPr>
                <w:ins w:id="2907" w:author="Mike Banach" w:date="2023-11-20T15:34:00Z"/>
                <w:szCs w:val="24"/>
              </w:rPr>
            </w:pPr>
          </w:p>
          <w:p w14:paraId="6FBC8837" w14:textId="77777777" w:rsidR="00F703CA" w:rsidRPr="00B40196" w:rsidRDefault="00F703CA" w:rsidP="0017770E">
            <w:pPr>
              <w:jc w:val="center"/>
              <w:rPr>
                <w:ins w:id="2908" w:author="Mike Banach" w:date="2023-11-20T15:34:00Z"/>
                <w:szCs w:val="24"/>
              </w:rPr>
            </w:pPr>
            <w:ins w:id="2909" w:author="Mike Banach" w:date="2023-11-20T15:34:00Z">
              <w:r w:rsidRPr="00B40196">
                <w:rPr>
                  <w:szCs w:val="24"/>
                </w:rPr>
                <w:t>Text</w:t>
              </w:r>
            </w:ins>
          </w:p>
          <w:p w14:paraId="2EC29B2B" w14:textId="77777777" w:rsidR="00F703CA" w:rsidRPr="00B40196" w:rsidRDefault="00F703CA" w:rsidP="0017770E">
            <w:pPr>
              <w:jc w:val="center"/>
              <w:rPr>
                <w:ins w:id="2910" w:author="Mike Banach" w:date="2023-11-20T15:34:00Z"/>
                <w:szCs w:val="24"/>
              </w:rPr>
            </w:pPr>
          </w:p>
        </w:tc>
        <w:tc>
          <w:tcPr>
            <w:tcW w:w="0" w:type="auto"/>
            <w:gridSpan w:val="2"/>
            <w:shd w:val="clear" w:color="auto" w:fill="auto"/>
            <w:vAlign w:val="center"/>
          </w:tcPr>
          <w:p w14:paraId="7AC79DC1" w14:textId="77777777" w:rsidR="00F703CA" w:rsidRPr="00B40196" w:rsidRDefault="00F703CA" w:rsidP="0017770E">
            <w:pPr>
              <w:jc w:val="center"/>
              <w:rPr>
                <w:ins w:id="2911" w:author="Mike Banach" w:date="2023-11-20T15:34:00Z"/>
                <w:szCs w:val="24"/>
              </w:rPr>
            </w:pPr>
            <w:ins w:id="2912" w:author="Mike Banach" w:date="2023-11-20T15:34:00Z">
              <w:r w:rsidRPr="00B40196">
                <w:rPr>
                  <w:szCs w:val="24"/>
                </w:rPr>
                <w:t>Text</w:t>
              </w:r>
              <w:r>
                <w:rPr>
                  <w:szCs w:val="24"/>
                </w:rPr>
                <w:t xml:space="preserve"> strings</w:t>
              </w:r>
            </w:ins>
          </w:p>
          <w:p w14:paraId="56FBECD9" w14:textId="77777777" w:rsidR="00F703CA" w:rsidRPr="00B40196" w:rsidRDefault="00F703CA" w:rsidP="0017770E">
            <w:pPr>
              <w:jc w:val="center"/>
              <w:rPr>
                <w:ins w:id="2913" w:author="Mike Banach" w:date="2023-11-20T15:34:00Z"/>
                <w:szCs w:val="24"/>
              </w:rPr>
            </w:pPr>
            <w:ins w:id="2914" w:author="Mike Banach" w:date="2023-11-20T15:34:00Z">
              <w:r w:rsidRPr="00B40196">
                <w:rPr>
                  <w:szCs w:val="24"/>
                </w:rPr>
                <w:t>(Includes numbers not used in calculations.)</w:t>
              </w:r>
            </w:ins>
          </w:p>
        </w:tc>
        <w:tc>
          <w:tcPr>
            <w:tcW w:w="0" w:type="auto"/>
            <w:gridSpan w:val="2"/>
            <w:shd w:val="clear" w:color="auto" w:fill="auto"/>
            <w:vAlign w:val="center"/>
          </w:tcPr>
          <w:p w14:paraId="19BA24DD" w14:textId="77777777" w:rsidR="00F703CA" w:rsidRPr="00B40196" w:rsidRDefault="00F703CA" w:rsidP="0017770E">
            <w:pPr>
              <w:jc w:val="center"/>
              <w:rPr>
                <w:ins w:id="2915" w:author="Mike Banach" w:date="2023-11-20T15:34:00Z"/>
                <w:szCs w:val="24"/>
              </w:rPr>
            </w:pPr>
            <w:ins w:id="2916" w:author="Mike Banach" w:date="2023-11-20T15:34:00Z">
              <w:r w:rsidRPr="00B40196">
                <w:rPr>
                  <w:szCs w:val="24"/>
                </w:rPr>
                <w:t>Variable length entries usually allowed.</w:t>
              </w:r>
            </w:ins>
          </w:p>
          <w:p w14:paraId="1524F892" w14:textId="77777777" w:rsidR="00F703CA" w:rsidRPr="00B40196" w:rsidRDefault="00F703CA" w:rsidP="0017770E">
            <w:pPr>
              <w:jc w:val="center"/>
              <w:rPr>
                <w:ins w:id="2917" w:author="Mike Banach" w:date="2023-11-20T15:34:00Z"/>
                <w:szCs w:val="24"/>
              </w:rPr>
            </w:pPr>
            <w:ins w:id="2918" w:author="Mike Banach" w:date="2023-11-20T15:34:00Z">
              <w:r w:rsidRPr="00B40196">
                <w:rPr>
                  <w:szCs w:val="24"/>
                </w:rPr>
                <w:t>Maximum length</w:t>
              </w:r>
              <w:r>
                <w:rPr>
                  <w:szCs w:val="24"/>
                </w:rPr>
                <w:t xml:space="preserve"> is</w:t>
              </w:r>
              <w:r w:rsidRPr="00B40196">
                <w:rPr>
                  <w:szCs w:val="24"/>
                </w:rPr>
                <w:t xml:space="preserve"> indicated</w:t>
              </w:r>
            </w:ins>
          </w:p>
          <w:p w14:paraId="4660BB0D" w14:textId="77777777" w:rsidR="00F703CA" w:rsidRPr="00B40196" w:rsidRDefault="00F703CA" w:rsidP="0017770E">
            <w:pPr>
              <w:jc w:val="center"/>
              <w:rPr>
                <w:ins w:id="2919" w:author="Mike Banach" w:date="2023-11-20T15:34:00Z"/>
                <w:szCs w:val="24"/>
              </w:rPr>
            </w:pPr>
            <w:ins w:id="2920" w:author="Mike Banach" w:date="2023-11-20T15:34:00Z">
              <w:r w:rsidRPr="00B40196">
                <w:rPr>
                  <w:szCs w:val="24"/>
                </w:rPr>
                <w:t>for each field, with "</w:t>
              </w:r>
              <w:r>
                <w:rPr>
                  <w:szCs w:val="24"/>
                </w:rPr>
                <w:t>∞</w:t>
              </w:r>
              <w:r w:rsidRPr="00B40196">
                <w:rPr>
                  <w:szCs w:val="24"/>
                </w:rPr>
                <w:t>" indicating essentially</w:t>
              </w:r>
            </w:ins>
          </w:p>
          <w:p w14:paraId="07F4BC8A" w14:textId="77777777" w:rsidR="00F703CA" w:rsidRPr="00B40196" w:rsidRDefault="00F703CA" w:rsidP="0017770E">
            <w:pPr>
              <w:jc w:val="center"/>
              <w:rPr>
                <w:ins w:id="2921" w:author="Mike Banach" w:date="2023-11-20T15:34:00Z"/>
                <w:szCs w:val="24"/>
              </w:rPr>
            </w:pPr>
            <w:ins w:id="2922" w:author="Mike Banach" w:date="2023-11-20T15:34:00Z">
              <w:r w:rsidRPr="00B40196">
                <w:rPr>
                  <w:szCs w:val="24"/>
                </w:rPr>
                <w:t>no upper limit.</w:t>
              </w:r>
            </w:ins>
          </w:p>
        </w:tc>
      </w:tr>
    </w:tbl>
    <w:p w14:paraId="59CB6268" w14:textId="77777777" w:rsidR="00F703CA" w:rsidRPr="00CF1CDD" w:rsidRDefault="00F703CA" w:rsidP="00F703CA">
      <w:pPr>
        <w:rPr>
          <w:ins w:id="2923" w:author="Mike Banach" w:date="2023-11-20T15:35:00Z"/>
          <w:sz w:val="20"/>
        </w:rPr>
      </w:pPr>
      <w:ins w:id="2924" w:author="Mike Banach" w:date="2023-11-20T15:35:00Z">
        <w:r w:rsidRPr="00CF1CDD">
          <w:rPr>
            <w:sz w:val="20"/>
            <w:vertAlign w:val="superscript"/>
          </w:rPr>
          <w:t>1</w:t>
        </w:r>
        <w:r>
          <w:rPr>
            <w:sz w:val="20"/>
          </w:rPr>
          <w:t>Fields of types 'Byte', 'Integer', and 'Long int' in the previous DES version map to "Integer" in this version; 'Single' and 'Double' map to "Real"; 'Text' and 'Memo' map to "Text" except for GUID values, which map to "GUID"; 'DateTime' maps to "Date" or "DateTime", depending on whether time is included in the values.</w:t>
        </w:r>
      </w:ins>
    </w:p>
    <w:p w14:paraId="1D5ECCE6" w14:textId="6A8B02CD" w:rsidR="00190063" w:rsidRDefault="00F703CA" w:rsidP="00F703CA">
      <w:pPr>
        <w:rPr>
          <w:ins w:id="2925" w:author="Mike Banach" w:date="2023-11-20T15:34:00Z"/>
        </w:rPr>
      </w:pPr>
      <w:ins w:id="2926" w:author="Mike Banach" w:date="2023-11-20T15:35:00Z">
        <w:r w:rsidRPr="00CF1CDD">
          <w:rPr>
            <w:sz w:val="20"/>
            <w:vertAlign w:val="superscript"/>
          </w:rPr>
          <w:t>2</w:t>
        </w:r>
        <w:r w:rsidRPr="00CF1CDD">
          <w:rPr>
            <w:sz w:val="20"/>
          </w:rPr>
          <w:t>The word "Real" was selected rather than "Decimal" for a practical reason:  it is visually easier to distinguish from "Integer".</w:t>
        </w:r>
      </w:ins>
    </w:p>
    <w:p w14:paraId="711322C6" w14:textId="77777777" w:rsidR="00F703CA" w:rsidRDefault="00F703CA" w:rsidP="0077267C"/>
    <w:sectPr w:rsidR="00F703CA" w:rsidSect="00BF005B">
      <w:type w:val="continuous"/>
      <w:pgSz w:w="15840" w:h="12240" w:orient="landscape" w:code="1"/>
      <w:pgMar w:top="1440" w:right="720" w:bottom="1440" w:left="720" w:header="0" w:footer="720" w:gutter="0"/>
      <w:paperSrc w:first="21582" w:other="2158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745B7" w14:textId="77777777" w:rsidR="0098745B" w:rsidRDefault="0098745B">
      <w:r>
        <w:separator/>
      </w:r>
    </w:p>
  </w:endnote>
  <w:endnote w:type="continuationSeparator" w:id="0">
    <w:p w14:paraId="19EE84BF" w14:textId="77777777" w:rsidR="0098745B" w:rsidRDefault="0098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5EBFC" w14:textId="77777777" w:rsidR="0098745B" w:rsidRDefault="009874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545AD845" w14:textId="77777777" w:rsidR="0098745B" w:rsidRDefault="009874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36E4E" w14:textId="01800F60" w:rsidR="0098745B" w:rsidRDefault="0098745B" w:rsidP="00D81C5F">
    <w:pPr>
      <w:pStyle w:val="Footer"/>
      <w:tabs>
        <w:tab w:val="clear" w:pos="8640"/>
        <w:tab w:val="center" w:pos="7200"/>
        <w:tab w:val="right" w:pos="14310"/>
      </w:tabs>
      <w:ind w:right="360"/>
    </w:pPr>
    <w:r w:rsidRPr="00324788">
      <w:t xml:space="preserve">Coordinated Assessments Data Exchange </w:t>
    </w:r>
    <w:r>
      <w:t xml:space="preserve">Standard </w:t>
    </w:r>
    <w:del w:id="34" w:author="Mike Banach" w:date="2024-05-17T14:01:00Z">
      <w:r w:rsidDel="00AB744F">
        <w:delText>202</w:delText>
      </w:r>
    </w:del>
    <w:del w:id="35" w:author="Mike Banach" w:date="2024-05-17T14:00:00Z">
      <w:r w:rsidDel="00AB744F">
        <w:delText>00715</w:delText>
      </w:r>
    </w:del>
    <w:ins w:id="36" w:author="Mike Banach" w:date="2024-05-17T14:01:00Z">
      <w:r w:rsidR="00AB744F">
        <w:t>20240517</w:t>
      </w:r>
    </w:ins>
    <w:r>
      <w:tab/>
    </w: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9</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Pr>
        <w:noProof/>
        <w:snapToGrid w:val="0"/>
      </w:rPr>
      <w:t>65</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A80F2" w14:textId="77777777" w:rsidR="0098745B" w:rsidRDefault="0098745B">
      <w:r>
        <w:separator/>
      </w:r>
    </w:p>
  </w:footnote>
  <w:footnote w:type="continuationSeparator" w:id="0">
    <w:p w14:paraId="6E38FB8C" w14:textId="77777777" w:rsidR="0098745B" w:rsidRDefault="009874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5C23092"/>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20A0F9F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77266DB4"/>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4B1AB4C0"/>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06DF5A22"/>
    <w:multiLevelType w:val="hybridMultilevel"/>
    <w:tmpl w:val="65E8F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485B27"/>
    <w:multiLevelType w:val="hybridMultilevel"/>
    <w:tmpl w:val="533807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CE1725"/>
    <w:multiLevelType w:val="hybridMultilevel"/>
    <w:tmpl w:val="4B6E4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83738"/>
    <w:multiLevelType w:val="hybridMultilevel"/>
    <w:tmpl w:val="371C9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00C9D"/>
    <w:multiLevelType w:val="hybridMultilevel"/>
    <w:tmpl w:val="1EE0E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075E86"/>
    <w:multiLevelType w:val="hybridMultilevel"/>
    <w:tmpl w:val="FB187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557933"/>
    <w:multiLevelType w:val="hybridMultilevel"/>
    <w:tmpl w:val="B7142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8A21F1"/>
    <w:multiLevelType w:val="hybridMultilevel"/>
    <w:tmpl w:val="A4F03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8A16DB"/>
    <w:multiLevelType w:val="hybridMultilevel"/>
    <w:tmpl w:val="FEE4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146CC0"/>
    <w:multiLevelType w:val="multilevel"/>
    <w:tmpl w:val="95C8A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132BDE"/>
    <w:multiLevelType w:val="hybridMultilevel"/>
    <w:tmpl w:val="63A07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CD5A14"/>
    <w:multiLevelType w:val="hybridMultilevel"/>
    <w:tmpl w:val="E0CEF4FE"/>
    <w:lvl w:ilvl="0" w:tplc="020A73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A61560"/>
    <w:multiLevelType w:val="hybridMultilevel"/>
    <w:tmpl w:val="2B527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AF544F"/>
    <w:multiLevelType w:val="hybridMultilevel"/>
    <w:tmpl w:val="6E681EB0"/>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4D5EF6"/>
    <w:multiLevelType w:val="hybridMultilevel"/>
    <w:tmpl w:val="9FEEE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35551D"/>
    <w:multiLevelType w:val="hybridMultilevel"/>
    <w:tmpl w:val="1C9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A34708"/>
    <w:multiLevelType w:val="hybridMultilevel"/>
    <w:tmpl w:val="67744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2B163D"/>
    <w:multiLevelType w:val="hybridMultilevel"/>
    <w:tmpl w:val="BD7A8E38"/>
    <w:lvl w:ilvl="0" w:tplc="020A734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A63C34"/>
    <w:multiLevelType w:val="hybridMultilevel"/>
    <w:tmpl w:val="CD4A3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6A61BE"/>
    <w:multiLevelType w:val="hybridMultilevel"/>
    <w:tmpl w:val="E76CB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CC4D4E"/>
    <w:multiLevelType w:val="hybridMultilevel"/>
    <w:tmpl w:val="59ACB5C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63947"/>
    <w:multiLevelType w:val="hybridMultilevel"/>
    <w:tmpl w:val="B5980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1C24DB"/>
    <w:multiLevelType w:val="multilevel"/>
    <w:tmpl w:val="3940B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915DA1"/>
    <w:multiLevelType w:val="hybridMultilevel"/>
    <w:tmpl w:val="71A08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C9338A"/>
    <w:multiLevelType w:val="hybridMultilevel"/>
    <w:tmpl w:val="1C625754"/>
    <w:lvl w:ilvl="0" w:tplc="C27E1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661098"/>
    <w:multiLevelType w:val="hybridMultilevel"/>
    <w:tmpl w:val="6F20A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241A82"/>
    <w:multiLevelType w:val="hybridMultilevel"/>
    <w:tmpl w:val="6BD8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C333F5"/>
    <w:multiLevelType w:val="hybridMultilevel"/>
    <w:tmpl w:val="F8EE7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F63EA6"/>
    <w:multiLevelType w:val="hybridMultilevel"/>
    <w:tmpl w:val="6A189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B44773"/>
    <w:multiLevelType w:val="hybridMultilevel"/>
    <w:tmpl w:val="A4D06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BE463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6DF602A"/>
    <w:multiLevelType w:val="multilevel"/>
    <w:tmpl w:val="E54E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F9043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A676393"/>
    <w:multiLevelType w:val="hybridMultilevel"/>
    <w:tmpl w:val="7B4A5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A62BF5"/>
    <w:multiLevelType w:val="hybridMultilevel"/>
    <w:tmpl w:val="2CBEC1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C37668B"/>
    <w:multiLevelType w:val="hybridMultilevel"/>
    <w:tmpl w:val="3DFEB5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E662E70"/>
    <w:multiLevelType w:val="hybridMultilevel"/>
    <w:tmpl w:val="6DBE8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CE0BE8"/>
    <w:multiLevelType w:val="hybridMultilevel"/>
    <w:tmpl w:val="DDE6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C61407"/>
    <w:multiLevelType w:val="hybridMultilevel"/>
    <w:tmpl w:val="D7AA3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8528E5"/>
    <w:multiLevelType w:val="hybridMultilevel"/>
    <w:tmpl w:val="14E05B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3C24B65"/>
    <w:multiLevelType w:val="hybridMultilevel"/>
    <w:tmpl w:val="72F46882"/>
    <w:lvl w:ilvl="0" w:tplc="3A94914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C77D3C"/>
    <w:multiLevelType w:val="hybridMultilevel"/>
    <w:tmpl w:val="6BA61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1032BB"/>
    <w:multiLevelType w:val="hybridMultilevel"/>
    <w:tmpl w:val="D082B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530190"/>
    <w:multiLevelType w:val="hybridMultilevel"/>
    <w:tmpl w:val="1E109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8E5245"/>
    <w:multiLevelType w:val="hybridMultilevel"/>
    <w:tmpl w:val="59ACB5C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F653806"/>
    <w:multiLevelType w:val="hybridMultilevel"/>
    <w:tmpl w:val="1E3E7F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F933199"/>
    <w:multiLevelType w:val="hybridMultilevel"/>
    <w:tmpl w:val="E036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5421E3"/>
    <w:multiLevelType w:val="multilevel"/>
    <w:tmpl w:val="835A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B455935"/>
    <w:multiLevelType w:val="hybridMultilevel"/>
    <w:tmpl w:val="798C8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17"/>
  </w:num>
  <w:num w:numId="4">
    <w:abstractNumId w:val="4"/>
  </w:num>
  <w:num w:numId="5">
    <w:abstractNumId w:val="32"/>
  </w:num>
  <w:num w:numId="6">
    <w:abstractNumId w:val="14"/>
  </w:num>
  <w:num w:numId="7">
    <w:abstractNumId w:val="25"/>
  </w:num>
  <w:num w:numId="8">
    <w:abstractNumId w:val="30"/>
  </w:num>
  <w:num w:numId="9">
    <w:abstractNumId w:val="38"/>
  </w:num>
  <w:num w:numId="10">
    <w:abstractNumId w:val="27"/>
  </w:num>
  <w:num w:numId="11">
    <w:abstractNumId w:val="8"/>
  </w:num>
  <w:num w:numId="12">
    <w:abstractNumId w:val="42"/>
  </w:num>
  <w:num w:numId="13">
    <w:abstractNumId w:val="29"/>
  </w:num>
  <w:num w:numId="14">
    <w:abstractNumId w:val="52"/>
  </w:num>
  <w:num w:numId="15">
    <w:abstractNumId w:val="48"/>
  </w:num>
  <w:num w:numId="16">
    <w:abstractNumId w:val="6"/>
  </w:num>
  <w:num w:numId="17">
    <w:abstractNumId w:val="18"/>
  </w:num>
  <w:num w:numId="18">
    <w:abstractNumId w:val="15"/>
  </w:num>
  <w:num w:numId="19">
    <w:abstractNumId w:val="21"/>
  </w:num>
  <w:num w:numId="20">
    <w:abstractNumId w:val="31"/>
  </w:num>
  <w:num w:numId="21">
    <w:abstractNumId w:val="24"/>
  </w:num>
  <w:num w:numId="22">
    <w:abstractNumId w:val="40"/>
  </w:num>
  <w:num w:numId="23">
    <w:abstractNumId w:val="20"/>
  </w:num>
  <w:num w:numId="24">
    <w:abstractNumId w:val="44"/>
  </w:num>
  <w:num w:numId="25">
    <w:abstractNumId w:val="22"/>
  </w:num>
  <w:num w:numId="26">
    <w:abstractNumId w:val="3"/>
  </w:num>
  <w:num w:numId="27">
    <w:abstractNumId w:val="2"/>
  </w:num>
  <w:num w:numId="28">
    <w:abstractNumId w:val="1"/>
  </w:num>
  <w:num w:numId="29">
    <w:abstractNumId w:val="0"/>
  </w:num>
  <w:num w:numId="30">
    <w:abstractNumId w:val="34"/>
  </w:num>
  <w:num w:numId="31">
    <w:abstractNumId w:val="36"/>
  </w:num>
  <w:num w:numId="32">
    <w:abstractNumId w:val="19"/>
  </w:num>
  <w:num w:numId="33">
    <w:abstractNumId w:val="46"/>
  </w:num>
  <w:num w:numId="34">
    <w:abstractNumId w:val="28"/>
  </w:num>
  <w:num w:numId="35">
    <w:abstractNumId w:val="47"/>
  </w:num>
  <w:num w:numId="36">
    <w:abstractNumId w:val="45"/>
  </w:num>
  <w:num w:numId="37">
    <w:abstractNumId w:val="50"/>
  </w:num>
  <w:num w:numId="38">
    <w:abstractNumId w:val="43"/>
  </w:num>
  <w:num w:numId="39">
    <w:abstractNumId w:val="10"/>
  </w:num>
  <w:num w:numId="40">
    <w:abstractNumId w:val="39"/>
  </w:num>
  <w:num w:numId="41">
    <w:abstractNumId w:val="49"/>
  </w:num>
  <w:num w:numId="42">
    <w:abstractNumId w:val="11"/>
  </w:num>
  <w:num w:numId="43">
    <w:abstractNumId w:val="12"/>
  </w:num>
  <w:num w:numId="44">
    <w:abstractNumId w:val="37"/>
  </w:num>
  <w:num w:numId="45">
    <w:abstractNumId w:val="9"/>
  </w:num>
  <w:num w:numId="46">
    <w:abstractNumId w:val="7"/>
  </w:num>
  <w:num w:numId="47">
    <w:abstractNumId w:val="51"/>
  </w:num>
  <w:num w:numId="48">
    <w:abstractNumId w:val="35"/>
  </w:num>
  <w:num w:numId="49">
    <w:abstractNumId w:val="13"/>
  </w:num>
  <w:num w:numId="50">
    <w:abstractNumId w:val="26"/>
  </w:num>
  <w:num w:numId="51">
    <w:abstractNumId w:val="5"/>
  </w:num>
  <w:num w:numId="52">
    <w:abstractNumId w:val="41"/>
  </w:num>
  <w:num w:numId="53">
    <w:abstractNumId w:val="33"/>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Banach">
    <w15:presenceInfo w15:providerId="AD" w15:userId="S-1-5-21-13193587-570974170-1031210941-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5"/>
  <w:drawingGridVerticalSpacing w:val="187"/>
  <w:displayHorizontalDrawingGridEvery w:val="0"/>
  <w:displayVerticalDrawingGridEvery w:val="0"/>
  <w:noPunctuationKerning/>
  <w:characterSpacingControl w:val="doNotCompress"/>
  <w:hdrShapeDefaults>
    <o:shapedefaults v:ext="edit" spidmax="177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62F"/>
    <w:rsid w:val="00000144"/>
    <w:rsid w:val="000004B5"/>
    <w:rsid w:val="00000581"/>
    <w:rsid w:val="000008A5"/>
    <w:rsid w:val="00000CAE"/>
    <w:rsid w:val="00000EA0"/>
    <w:rsid w:val="00000ED1"/>
    <w:rsid w:val="0000146F"/>
    <w:rsid w:val="00001476"/>
    <w:rsid w:val="0000155C"/>
    <w:rsid w:val="00001747"/>
    <w:rsid w:val="0000197D"/>
    <w:rsid w:val="00001EB3"/>
    <w:rsid w:val="00001FE9"/>
    <w:rsid w:val="000027D8"/>
    <w:rsid w:val="00002C7E"/>
    <w:rsid w:val="0000317D"/>
    <w:rsid w:val="000035DB"/>
    <w:rsid w:val="0000380F"/>
    <w:rsid w:val="0000394B"/>
    <w:rsid w:val="00003984"/>
    <w:rsid w:val="000039CD"/>
    <w:rsid w:val="00003B58"/>
    <w:rsid w:val="000040EF"/>
    <w:rsid w:val="0000423E"/>
    <w:rsid w:val="000043F2"/>
    <w:rsid w:val="00004948"/>
    <w:rsid w:val="00004BE8"/>
    <w:rsid w:val="00004CC8"/>
    <w:rsid w:val="00004D80"/>
    <w:rsid w:val="00005056"/>
    <w:rsid w:val="00005317"/>
    <w:rsid w:val="000054EA"/>
    <w:rsid w:val="00005513"/>
    <w:rsid w:val="0000559D"/>
    <w:rsid w:val="000055AC"/>
    <w:rsid w:val="000055AD"/>
    <w:rsid w:val="000056D0"/>
    <w:rsid w:val="000065E2"/>
    <w:rsid w:val="000067CB"/>
    <w:rsid w:val="00006F60"/>
    <w:rsid w:val="00007005"/>
    <w:rsid w:val="000075A1"/>
    <w:rsid w:val="000077A8"/>
    <w:rsid w:val="0001053A"/>
    <w:rsid w:val="00010BF9"/>
    <w:rsid w:val="00010C47"/>
    <w:rsid w:val="00011181"/>
    <w:rsid w:val="000112F9"/>
    <w:rsid w:val="00011A02"/>
    <w:rsid w:val="00011C61"/>
    <w:rsid w:val="00012187"/>
    <w:rsid w:val="000121EF"/>
    <w:rsid w:val="0001261A"/>
    <w:rsid w:val="00012C4A"/>
    <w:rsid w:val="00012CA5"/>
    <w:rsid w:val="00012CE9"/>
    <w:rsid w:val="00012E25"/>
    <w:rsid w:val="00013034"/>
    <w:rsid w:val="00013888"/>
    <w:rsid w:val="00013D17"/>
    <w:rsid w:val="00013E1E"/>
    <w:rsid w:val="00013E67"/>
    <w:rsid w:val="00013F83"/>
    <w:rsid w:val="0001466F"/>
    <w:rsid w:val="0001487C"/>
    <w:rsid w:val="00014A5A"/>
    <w:rsid w:val="00014A66"/>
    <w:rsid w:val="00014BFE"/>
    <w:rsid w:val="00014FD6"/>
    <w:rsid w:val="00015020"/>
    <w:rsid w:val="00015AE9"/>
    <w:rsid w:val="00015ECD"/>
    <w:rsid w:val="00015FC0"/>
    <w:rsid w:val="000160E4"/>
    <w:rsid w:val="00016565"/>
    <w:rsid w:val="000166A2"/>
    <w:rsid w:val="00016820"/>
    <w:rsid w:val="0001686B"/>
    <w:rsid w:val="00016A9C"/>
    <w:rsid w:val="00016BA0"/>
    <w:rsid w:val="00016F44"/>
    <w:rsid w:val="000171D1"/>
    <w:rsid w:val="000171EE"/>
    <w:rsid w:val="000173FA"/>
    <w:rsid w:val="00017465"/>
    <w:rsid w:val="000179F2"/>
    <w:rsid w:val="00017A28"/>
    <w:rsid w:val="0002020E"/>
    <w:rsid w:val="00020225"/>
    <w:rsid w:val="00020578"/>
    <w:rsid w:val="0002061B"/>
    <w:rsid w:val="00020868"/>
    <w:rsid w:val="00020AD2"/>
    <w:rsid w:val="00020FF2"/>
    <w:rsid w:val="00021290"/>
    <w:rsid w:val="000212D9"/>
    <w:rsid w:val="000212FE"/>
    <w:rsid w:val="00021381"/>
    <w:rsid w:val="00021394"/>
    <w:rsid w:val="00021947"/>
    <w:rsid w:val="00021AB5"/>
    <w:rsid w:val="00021C57"/>
    <w:rsid w:val="00021DC9"/>
    <w:rsid w:val="00021F6D"/>
    <w:rsid w:val="00021F87"/>
    <w:rsid w:val="00022509"/>
    <w:rsid w:val="00022958"/>
    <w:rsid w:val="00022CFE"/>
    <w:rsid w:val="00022D3F"/>
    <w:rsid w:val="00022E31"/>
    <w:rsid w:val="000233D0"/>
    <w:rsid w:val="00023B16"/>
    <w:rsid w:val="0002421A"/>
    <w:rsid w:val="00024366"/>
    <w:rsid w:val="000244D8"/>
    <w:rsid w:val="000247BD"/>
    <w:rsid w:val="00024F94"/>
    <w:rsid w:val="00025023"/>
    <w:rsid w:val="0002519D"/>
    <w:rsid w:val="000252D1"/>
    <w:rsid w:val="000253AC"/>
    <w:rsid w:val="000253DE"/>
    <w:rsid w:val="000257D7"/>
    <w:rsid w:val="00025AE3"/>
    <w:rsid w:val="00026252"/>
    <w:rsid w:val="000265C1"/>
    <w:rsid w:val="00026702"/>
    <w:rsid w:val="00026A46"/>
    <w:rsid w:val="00026FEB"/>
    <w:rsid w:val="000270CE"/>
    <w:rsid w:val="0002717C"/>
    <w:rsid w:val="00027185"/>
    <w:rsid w:val="000275A8"/>
    <w:rsid w:val="00027812"/>
    <w:rsid w:val="000279A9"/>
    <w:rsid w:val="00027C66"/>
    <w:rsid w:val="000300F7"/>
    <w:rsid w:val="00030315"/>
    <w:rsid w:val="000308DC"/>
    <w:rsid w:val="0003133B"/>
    <w:rsid w:val="00031455"/>
    <w:rsid w:val="0003149E"/>
    <w:rsid w:val="000316C9"/>
    <w:rsid w:val="00031849"/>
    <w:rsid w:val="000319C2"/>
    <w:rsid w:val="00031D7A"/>
    <w:rsid w:val="00031DB1"/>
    <w:rsid w:val="0003220F"/>
    <w:rsid w:val="000326D4"/>
    <w:rsid w:val="00032780"/>
    <w:rsid w:val="00032CBB"/>
    <w:rsid w:val="00032FDB"/>
    <w:rsid w:val="0003308E"/>
    <w:rsid w:val="000337D9"/>
    <w:rsid w:val="0003389A"/>
    <w:rsid w:val="00033B6C"/>
    <w:rsid w:val="0003431C"/>
    <w:rsid w:val="00034718"/>
    <w:rsid w:val="0003519E"/>
    <w:rsid w:val="00035482"/>
    <w:rsid w:val="00035957"/>
    <w:rsid w:val="00035997"/>
    <w:rsid w:val="00035A4D"/>
    <w:rsid w:val="0003627F"/>
    <w:rsid w:val="0003636A"/>
    <w:rsid w:val="00036520"/>
    <w:rsid w:val="000365F6"/>
    <w:rsid w:val="00036730"/>
    <w:rsid w:val="00036B3B"/>
    <w:rsid w:val="00036DD0"/>
    <w:rsid w:val="00036FD3"/>
    <w:rsid w:val="000371DB"/>
    <w:rsid w:val="0003737D"/>
    <w:rsid w:val="0003750D"/>
    <w:rsid w:val="000375D1"/>
    <w:rsid w:val="000376D7"/>
    <w:rsid w:val="00037754"/>
    <w:rsid w:val="00037A56"/>
    <w:rsid w:val="00037C3B"/>
    <w:rsid w:val="00037DA2"/>
    <w:rsid w:val="000400DD"/>
    <w:rsid w:val="00040CD2"/>
    <w:rsid w:val="00040D34"/>
    <w:rsid w:val="00040E8B"/>
    <w:rsid w:val="00040FCC"/>
    <w:rsid w:val="0004101F"/>
    <w:rsid w:val="000411AF"/>
    <w:rsid w:val="00041273"/>
    <w:rsid w:val="00041761"/>
    <w:rsid w:val="000417C7"/>
    <w:rsid w:val="000417E0"/>
    <w:rsid w:val="00041873"/>
    <w:rsid w:val="00041990"/>
    <w:rsid w:val="00041C4C"/>
    <w:rsid w:val="0004204E"/>
    <w:rsid w:val="000420B1"/>
    <w:rsid w:val="00042761"/>
    <w:rsid w:val="00042946"/>
    <w:rsid w:val="00042C6A"/>
    <w:rsid w:val="000431E5"/>
    <w:rsid w:val="0004364F"/>
    <w:rsid w:val="000437B2"/>
    <w:rsid w:val="00043A13"/>
    <w:rsid w:val="00043BEF"/>
    <w:rsid w:val="00043CC2"/>
    <w:rsid w:val="000440EB"/>
    <w:rsid w:val="00044228"/>
    <w:rsid w:val="000443C3"/>
    <w:rsid w:val="000448EB"/>
    <w:rsid w:val="00044CD9"/>
    <w:rsid w:val="00045055"/>
    <w:rsid w:val="0004507B"/>
    <w:rsid w:val="000450AF"/>
    <w:rsid w:val="000452EF"/>
    <w:rsid w:val="00045624"/>
    <w:rsid w:val="000458FF"/>
    <w:rsid w:val="000459BA"/>
    <w:rsid w:val="00045BC2"/>
    <w:rsid w:val="00045CD7"/>
    <w:rsid w:val="000461C7"/>
    <w:rsid w:val="00046456"/>
    <w:rsid w:val="00046545"/>
    <w:rsid w:val="000465E6"/>
    <w:rsid w:val="000465FA"/>
    <w:rsid w:val="000469DA"/>
    <w:rsid w:val="00046A69"/>
    <w:rsid w:val="00046B52"/>
    <w:rsid w:val="00046C2F"/>
    <w:rsid w:val="00046C31"/>
    <w:rsid w:val="00046CAE"/>
    <w:rsid w:val="00046DC6"/>
    <w:rsid w:val="00047018"/>
    <w:rsid w:val="000472F3"/>
    <w:rsid w:val="00047A47"/>
    <w:rsid w:val="00047AF5"/>
    <w:rsid w:val="0005026F"/>
    <w:rsid w:val="000504B0"/>
    <w:rsid w:val="0005082B"/>
    <w:rsid w:val="000508CE"/>
    <w:rsid w:val="00050A33"/>
    <w:rsid w:val="00050BC8"/>
    <w:rsid w:val="00050C74"/>
    <w:rsid w:val="00051099"/>
    <w:rsid w:val="00051240"/>
    <w:rsid w:val="00051293"/>
    <w:rsid w:val="000512DA"/>
    <w:rsid w:val="0005172C"/>
    <w:rsid w:val="00051921"/>
    <w:rsid w:val="00051B59"/>
    <w:rsid w:val="00051B9B"/>
    <w:rsid w:val="00052875"/>
    <w:rsid w:val="00052BDC"/>
    <w:rsid w:val="00052D69"/>
    <w:rsid w:val="000536B4"/>
    <w:rsid w:val="00053782"/>
    <w:rsid w:val="00053919"/>
    <w:rsid w:val="00053952"/>
    <w:rsid w:val="00053D44"/>
    <w:rsid w:val="00053ED1"/>
    <w:rsid w:val="00053F83"/>
    <w:rsid w:val="00054106"/>
    <w:rsid w:val="000542E4"/>
    <w:rsid w:val="00054466"/>
    <w:rsid w:val="000544AD"/>
    <w:rsid w:val="000545BA"/>
    <w:rsid w:val="00054EE7"/>
    <w:rsid w:val="0005522E"/>
    <w:rsid w:val="00055328"/>
    <w:rsid w:val="00055472"/>
    <w:rsid w:val="000554EF"/>
    <w:rsid w:val="00055766"/>
    <w:rsid w:val="00055981"/>
    <w:rsid w:val="00055A30"/>
    <w:rsid w:val="00055A4D"/>
    <w:rsid w:val="00055FF7"/>
    <w:rsid w:val="00056468"/>
    <w:rsid w:val="00056A1D"/>
    <w:rsid w:val="00056AE1"/>
    <w:rsid w:val="00056BAC"/>
    <w:rsid w:val="00056C5D"/>
    <w:rsid w:val="00056DBE"/>
    <w:rsid w:val="00057616"/>
    <w:rsid w:val="000577EB"/>
    <w:rsid w:val="0006080D"/>
    <w:rsid w:val="0006085D"/>
    <w:rsid w:val="000609A2"/>
    <w:rsid w:val="00060A28"/>
    <w:rsid w:val="00060EF1"/>
    <w:rsid w:val="000610A7"/>
    <w:rsid w:val="0006166A"/>
    <w:rsid w:val="00061A09"/>
    <w:rsid w:val="00061ADF"/>
    <w:rsid w:val="00061B06"/>
    <w:rsid w:val="00061F26"/>
    <w:rsid w:val="00061FF6"/>
    <w:rsid w:val="00062202"/>
    <w:rsid w:val="00062217"/>
    <w:rsid w:val="000623A5"/>
    <w:rsid w:val="0006280F"/>
    <w:rsid w:val="00062A6F"/>
    <w:rsid w:val="000630FB"/>
    <w:rsid w:val="00063A4C"/>
    <w:rsid w:val="00063A55"/>
    <w:rsid w:val="00063B0B"/>
    <w:rsid w:val="00063BBE"/>
    <w:rsid w:val="00063D40"/>
    <w:rsid w:val="00064711"/>
    <w:rsid w:val="00064B31"/>
    <w:rsid w:val="00064CD8"/>
    <w:rsid w:val="00064E2C"/>
    <w:rsid w:val="00064EA1"/>
    <w:rsid w:val="0006512A"/>
    <w:rsid w:val="00065153"/>
    <w:rsid w:val="0006537E"/>
    <w:rsid w:val="00065471"/>
    <w:rsid w:val="0006576A"/>
    <w:rsid w:val="00065AD1"/>
    <w:rsid w:val="00065B81"/>
    <w:rsid w:val="00065CB4"/>
    <w:rsid w:val="00065DB7"/>
    <w:rsid w:val="00065F37"/>
    <w:rsid w:val="0006612E"/>
    <w:rsid w:val="00066229"/>
    <w:rsid w:val="000665C5"/>
    <w:rsid w:val="00066643"/>
    <w:rsid w:val="00066E69"/>
    <w:rsid w:val="00066F53"/>
    <w:rsid w:val="0006706F"/>
    <w:rsid w:val="00067179"/>
    <w:rsid w:val="00067191"/>
    <w:rsid w:val="000672BD"/>
    <w:rsid w:val="00067737"/>
    <w:rsid w:val="00067855"/>
    <w:rsid w:val="00067AD6"/>
    <w:rsid w:val="00070323"/>
    <w:rsid w:val="000704E5"/>
    <w:rsid w:val="000707EA"/>
    <w:rsid w:val="000708A1"/>
    <w:rsid w:val="00070E7D"/>
    <w:rsid w:val="000710FA"/>
    <w:rsid w:val="00071201"/>
    <w:rsid w:val="00071286"/>
    <w:rsid w:val="00071320"/>
    <w:rsid w:val="00071438"/>
    <w:rsid w:val="000714C5"/>
    <w:rsid w:val="0007216F"/>
    <w:rsid w:val="0007255E"/>
    <w:rsid w:val="00072578"/>
    <w:rsid w:val="000725A0"/>
    <w:rsid w:val="000729F5"/>
    <w:rsid w:val="00072AE0"/>
    <w:rsid w:val="00072D01"/>
    <w:rsid w:val="00072D75"/>
    <w:rsid w:val="00072E4A"/>
    <w:rsid w:val="00072FBE"/>
    <w:rsid w:val="0007315F"/>
    <w:rsid w:val="000731CC"/>
    <w:rsid w:val="000738B3"/>
    <w:rsid w:val="00073CBC"/>
    <w:rsid w:val="00073F6C"/>
    <w:rsid w:val="00074481"/>
    <w:rsid w:val="0007448B"/>
    <w:rsid w:val="0007486D"/>
    <w:rsid w:val="00074C85"/>
    <w:rsid w:val="00074D49"/>
    <w:rsid w:val="00074E2E"/>
    <w:rsid w:val="00075425"/>
    <w:rsid w:val="00075A98"/>
    <w:rsid w:val="0007621F"/>
    <w:rsid w:val="0007622A"/>
    <w:rsid w:val="000764C8"/>
    <w:rsid w:val="00076A3A"/>
    <w:rsid w:val="00076E93"/>
    <w:rsid w:val="00076FF6"/>
    <w:rsid w:val="00077342"/>
    <w:rsid w:val="0007774A"/>
    <w:rsid w:val="000804F0"/>
    <w:rsid w:val="000805F4"/>
    <w:rsid w:val="00080865"/>
    <w:rsid w:val="00080A21"/>
    <w:rsid w:val="0008119B"/>
    <w:rsid w:val="000812BE"/>
    <w:rsid w:val="00081348"/>
    <w:rsid w:val="000813F3"/>
    <w:rsid w:val="000813F5"/>
    <w:rsid w:val="00081975"/>
    <w:rsid w:val="00081AA9"/>
    <w:rsid w:val="00081D1B"/>
    <w:rsid w:val="00081D54"/>
    <w:rsid w:val="00081DEC"/>
    <w:rsid w:val="000820CB"/>
    <w:rsid w:val="000822E3"/>
    <w:rsid w:val="000824A5"/>
    <w:rsid w:val="000826DE"/>
    <w:rsid w:val="00082E58"/>
    <w:rsid w:val="00082E93"/>
    <w:rsid w:val="00082F80"/>
    <w:rsid w:val="0008316E"/>
    <w:rsid w:val="0008318A"/>
    <w:rsid w:val="0008355F"/>
    <w:rsid w:val="000836D3"/>
    <w:rsid w:val="00083A6A"/>
    <w:rsid w:val="00083B99"/>
    <w:rsid w:val="00083D83"/>
    <w:rsid w:val="0008416F"/>
    <w:rsid w:val="00084206"/>
    <w:rsid w:val="000843AB"/>
    <w:rsid w:val="00084601"/>
    <w:rsid w:val="000848EF"/>
    <w:rsid w:val="00084E26"/>
    <w:rsid w:val="00084F08"/>
    <w:rsid w:val="00085008"/>
    <w:rsid w:val="000852A3"/>
    <w:rsid w:val="00085408"/>
    <w:rsid w:val="00085425"/>
    <w:rsid w:val="00085640"/>
    <w:rsid w:val="00086134"/>
    <w:rsid w:val="00087287"/>
    <w:rsid w:val="00087310"/>
    <w:rsid w:val="00087DF1"/>
    <w:rsid w:val="000900F6"/>
    <w:rsid w:val="000901D0"/>
    <w:rsid w:val="000902C5"/>
    <w:rsid w:val="000902E9"/>
    <w:rsid w:val="0009030E"/>
    <w:rsid w:val="00090352"/>
    <w:rsid w:val="00090419"/>
    <w:rsid w:val="000909B5"/>
    <w:rsid w:val="00090B57"/>
    <w:rsid w:val="00090F53"/>
    <w:rsid w:val="00090FC3"/>
    <w:rsid w:val="000912D6"/>
    <w:rsid w:val="000916EF"/>
    <w:rsid w:val="00091872"/>
    <w:rsid w:val="00091D8C"/>
    <w:rsid w:val="00091F02"/>
    <w:rsid w:val="000922B0"/>
    <w:rsid w:val="0009269B"/>
    <w:rsid w:val="00092A3D"/>
    <w:rsid w:val="00092B92"/>
    <w:rsid w:val="00092E09"/>
    <w:rsid w:val="00093AF6"/>
    <w:rsid w:val="00093B20"/>
    <w:rsid w:val="00093D07"/>
    <w:rsid w:val="00093DE5"/>
    <w:rsid w:val="000940C0"/>
    <w:rsid w:val="000947EB"/>
    <w:rsid w:val="0009487A"/>
    <w:rsid w:val="00094A6E"/>
    <w:rsid w:val="00094CFE"/>
    <w:rsid w:val="000951F9"/>
    <w:rsid w:val="000952A0"/>
    <w:rsid w:val="000957F0"/>
    <w:rsid w:val="00095869"/>
    <w:rsid w:val="00095CA1"/>
    <w:rsid w:val="00095F8B"/>
    <w:rsid w:val="00096280"/>
    <w:rsid w:val="00096772"/>
    <w:rsid w:val="000978AF"/>
    <w:rsid w:val="00097A6F"/>
    <w:rsid w:val="00097AD0"/>
    <w:rsid w:val="00097F01"/>
    <w:rsid w:val="000A04C2"/>
    <w:rsid w:val="000A06FB"/>
    <w:rsid w:val="000A078A"/>
    <w:rsid w:val="000A0C63"/>
    <w:rsid w:val="000A0FAF"/>
    <w:rsid w:val="000A10BD"/>
    <w:rsid w:val="000A12DE"/>
    <w:rsid w:val="000A144D"/>
    <w:rsid w:val="000A154E"/>
    <w:rsid w:val="000A16A8"/>
    <w:rsid w:val="000A1A68"/>
    <w:rsid w:val="000A1B95"/>
    <w:rsid w:val="000A1D79"/>
    <w:rsid w:val="000A231E"/>
    <w:rsid w:val="000A2501"/>
    <w:rsid w:val="000A286A"/>
    <w:rsid w:val="000A299B"/>
    <w:rsid w:val="000A2AFE"/>
    <w:rsid w:val="000A2ED3"/>
    <w:rsid w:val="000A2EDF"/>
    <w:rsid w:val="000A2F5D"/>
    <w:rsid w:val="000A314E"/>
    <w:rsid w:val="000A32A2"/>
    <w:rsid w:val="000A3316"/>
    <w:rsid w:val="000A3462"/>
    <w:rsid w:val="000A37BD"/>
    <w:rsid w:val="000A3A1E"/>
    <w:rsid w:val="000A3BB1"/>
    <w:rsid w:val="000A3F04"/>
    <w:rsid w:val="000A3F84"/>
    <w:rsid w:val="000A3FF9"/>
    <w:rsid w:val="000A4055"/>
    <w:rsid w:val="000A41D6"/>
    <w:rsid w:val="000A4A67"/>
    <w:rsid w:val="000A4FD2"/>
    <w:rsid w:val="000A5798"/>
    <w:rsid w:val="000A583E"/>
    <w:rsid w:val="000A5B4E"/>
    <w:rsid w:val="000A5B5E"/>
    <w:rsid w:val="000A5B6D"/>
    <w:rsid w:val="000A5F4F"/>
    <w:rsid w:val="000A6121"/>
    <w:rsid w:val="000A63F3"/>
    <w:rsid w:val="000A646E"/>
    <w:rsid w:val="000A6481"/>
    <w:rsid w:val="000A66B3"/>
    <w:rsid w:val="000A7005"/>
    <w:rsid w:val="000A7049"/>
    <w:rsid w:val="000A7233"/>
    <w:rsid w:val="000A7620"/>
    <w:rsid w:val="000A764E"/>
    <w:rsid w:val="000A7CA4"/>
    <w:rsid w:val="000A7F62"/>
    <w:rsid w:val="000B0044"/>
    <w:rsid w:val="000B03A3"/>
    <w:rsid w:val="000B09D1"/>
    <w:rsid w:val="000B1002"/>
    <w:rsid w:val="000B1A79"/>
    <w:rsid w:val="000B1ABE"/>
    <w:rsid w:val="000B1BD5"/>
    <w:rsid w:val="000B1CD3"/>
    <w:rsid w:val="000B1DE4"/>
    <w:rsid w:val="000B1FBB"/>
    <w:rsid w:val="000B2044"/>
    <w:rsid w:val="000B207D"/>
    <w:rsid w:val="000B23DF"/>
    <w:rsid w:val="000B2933"/>
    <w:rsid w:val="000B2DCC"/>
    <w:rsid w:val="000B3090"/>
    <w:rsid w:val="000B320C"/>
    <w:rsid w:val="000B364F"/>
    <w:rsid w:val="000B3809"/>
    <w:rsid w:val="000B3A85"/>
    <w:rsid w:val="000B3A8E"/>
    <w:rsid w:val="000B3D5E"/>
    <w:rsid w:val="000B3D90"/>
    <w:rsid w:val="000B3E66"/>
    <w:rsid w:val="000B4264"/>
    <w:rsid w:val="000B4324"/>
    <w:rsid w:val="000B45C3"/>
    <w:rsid w:val="000B45D9"/>
    <w:rsid w:val="000B4619"/>
    <w:rsid w:val="000B4630"/>
    <w:rsid w:val="000B4908"/>
    <w:rsid w:val="000B495E"/>
    <w:rsid w:val="000B4BCD"/>
    <w:rsid w:val="000B4DD8"/>
    <w:rsid w:val="000B4DE0"/>
    <w:rsid w:val="000B4E7B"/>
    <w:rsid w:val="000B4FFE"/>
    <w:rsid w:val="000B5011"/>
    <w:rsid w:val="000B5497"/>
    <w:rsid w:val="000B58ED"/>
    <w:rsid w:val="000B598B"/>
    <w:rsid w:val="000B5F98"/>
    <w:rsid w:val="000B640C"/>
    <w:rsid w:val="000B6768"/>
    <w:rsid w:val="000B67FD"/>
    <w:rsid w:val="000B6883"/>
    <w:rsid w:val="000B6D89"/>
    <w:rsid w:val="000B6E1B"/>
    <w:rsid w:val="000B709F"/>
    <w:rsid w:val="000B70F1"/>
    <w:rsid w:val="000B76D4"/>
    <w:rsid w:val="000B78DB"/>
    <w:rsid w:val="000B7C65"/>
    <w:rsid w:val="000B7D4D"/>
    <w:rsid w:val="000B7E31"/>
    <w:rsid w:val="000C001A"/>
    <w:rsid w:val="000C00D3"/>
    <w:rsid w:val="000C00EE"/>
    <w:rsid w:val="000C01BA"/>
    <w:rsid w:val="000C0369"/>
    <w:rsid w:val="000C05F4"/>
    <w:rsid w:val="000C0B63"/>
    <w:rsid w:val="000C0C04"/>
    <w:rsid w:val="000C0C3A"/>
    <w:rsid w:val="000C0E42"/>
    <w:rsid w:val="000C1203"/>
    <w:rsid w:val="000C17CD"/>
    <w:rsid w:val="000C1851"/>
    <w:rsid w:val="000C1A1A"/>
    <w:rsid w:val="000C1BD1"/>
    <w:rsid w:val="000C245C"/>
    <w:rsid w:val="000C25F4"/>
    <w:rsid w:val="000C273B"/>
    <w:rsid w:val="000C2CD1"/>
    <w:rsid w:val="000C2DCC"/>
    <w:rsid w:val="000C3060"/>
    <w:rsid w:val="000C328D"/>
    <w:rsid w:val="000C3D4F"/>
    <w:rsid w:val="000C3F21"/>
    <w:rsid w:val="000C4373"/>
    <w:rsid w:val="000C4A10"/>
    <w:rsid w:val="000C5088"/>
    <w:rsid w:val="000C5232"/>
    <w:rsid w:val="000C5638"/>
    <w:rsid w:val="000C571F"/>
    <w:rsid w:val="000C5F24"/>
    <w:rsid w:val="000C6563"/>
    <w:rsid w:val="000C6BA9"/>
    <w:rsid w:val="000C6CD2"/>
    <w:rsid w:val="000C6D18"/>
    <w:rsid w:val="000C6E3F"/>
    <w:rsid w:val="000C7363"/>
    <w:rsid w:val="000C7A69"/>
    <w:rsid w:val="000C7C8D"/>
    <w:rsid w:val="000D004F"/>
    <w:rsid w:val="000D010A"/>
    <w:rsid w:val="000D0157"/>
    <w:rsid w:val="000D02C0"/>
    <w:rsid w:val="000D0451"/>
    <w:rsid w:val="000D0733"/>
    <w:rsid w:val="000D0829"/>
    <w:rsid w:val="000D0DDB"/>
    <w:rsid w:val="000D0E8D"/>
    <w:rsid w:val="000D1576"/>
    <w:rsid w:val="000D1583"/>
    <w:rsid w:val="000D1755"/>
    <w:rsid w:val="000D1857"/>
    <w:rsid w:val="000D1942"/>
    <w:rsid w:val="000D1C32"/>
    <w:rsid w:val="000D1E1B"/>
    <w:rsid w:val="000D1EDD"/>
    <w:rsid w:val="000D2396"/>
    <w:rsid w:val="000D24D2"/>
    <w:rsid w:val="000D24F0"/>
    <w:rsid w:val="000D258D"/>
    <w:rsid w:val="000D26CA"/>
    <w:rsid w:val="000D2AE2"/>
    <w:rsid w:val="000D2BD7"/>
    <w:rsid w:val="000D2D90"/>
    <w:rsid w:val="000D34A9"/>
    <w:rsid w:val="000D3515"/>
    <w:rsid w:val="000D3868"/>
    <w:rsid w:val="000D38A0"/>
    <w:rsid w:val="000D3A45"/>
    <w:rsid w:val="000D3E53"/>
    <w:rsid w:val="000D4084"/>
    <w:rsid w:val="000D4949"/>
    <w:rsid w:val="000D4ACA"/>
    <w:rsid w:val="000D5306"/>
    <w:rsid w:val="000D53DA"/>
    <w:rsid w:val="000D57BA"/>
    <w:rsid w:val="000D57CE"/>
    <w:rsid w:val="000D59F3"/>
    <w:rsid w:val="000D5A7D"/>
    <w:rsid w:val="000D5BA8"/>
    <w:rsid w:val="000D5D8C"/>
    <w:rsid w:val="000D64E6"/>
    <w:rsid w:val="000D6548"/>
    <w:rsid w:val="000D66B5"/>
    <w:rsid w:val="000D68D3"/>
    <w:rsid w:val="000D73D5"/>
    <w:rsid w:val="000D7418"/>
    <w:rsid w:val="000D7587"/>
    <w:rsid w:val="000D75B3"/>
    <w:rsid w:val="000D7828"/>
    <w:rsid w:val="000D78FC"/>
    <w:rsid w:val="000D7F25"/>
    <w:rsid w:val="000E005E"/>
    <w:rsid w:val="000E0078"/>
    <w:rsid w:val="000E0121"/>
    <w:rsid w:val="000E01C4"/>
    <w:rsid w:val="000E0500"/>
    <w:rsid w:val="000E0510"/>
    <w:rsid w:val="000E058A"/>
    <w:rsid w:val="000E06EA"/>
    <w:rsid w:val="000E0B89"/>
    <w:rsid w:val="000E0E1F"/>
    <w:rsid w:val="000E0F9C"/>
    <w:rsid w:val="000E1244"/>
    <w:rsid w:val="000E1A17"/>
    <w:rsid w:val="000E1ACD"/>
    <w:rsid w:val="000E1BDB"/>
    <w:rsid w:val="000E2146"/>
    <w:rsid w:val="000E249A"/>
    <w:rsid w:val="000E24CF"/>
    <w:rsid w:val="000E272D"/>
    <w:rsid w:val="000E2FCB"/>
    <w:rsid w:val="000E2FDB"/>
    <w:rsid w:val="000E3487"/>
    <w:rsid w:val="000E3CCD"/>
    <w:rsid w:val="000E3CF5"/>
    <w:rsid w:val="000E3F28"/>
    <w:rsid w:val="000E3FB6"/>
    <w:rsid w:val="000E41F5"/>
    <w:rsid w:val="000E4805"/>
    <w:rsid w:val="000E4934"/>
    <w:rsid w:val="000E49B8"/>
    <w:rsid w:val="000E4E69"/>
    <w:rsid w:val="000E4F91"/>
    <w:rsid w:val="000E50CC"/>
    <w:rsid w:val="000E5634"/>
    <w:rsid w:val="000E5831"/>
    <w:rsid w:val="000E59B0"/>
    <w:rsid w:val="000E640D"/>
    <w:rsid w:val="000E67A9"/>
    <w:rsid w:val="000E68FD"/>
    <w:rsid w:val="000E6929"/>
    <w:rsid w:val="000E6F78"/>
    <w:rsid w:val="000E7164"/>
    <w:rsid w:val="000E75C0"/>
    <w:rsid w:val="000E7881"/>
    <w:rsid w:val="000E789E"/>
    <w:rsid w:val="000F0A57"/>
    <w:rsid w:val="000F127C"/>
    <w:rsid w:val="000F15DB"/>
    <w:rsid w:val="000F1F5E"/>
    <w:rsid w:val="000F1F8B"/>
    <w:rsid w:val="000F1FD7"/>
    <w:rsid w:val="000F25F7"/>
    <w:rsid w:val="000F2714"/>
    <w:rsid w:val="000F309C"/>
    <w:rsid w:val="000F3E7F"/>
    <w:rsid w:val="000F3F52"/>
    <w:rsid w:val="000F3F7E"/>
    <w:rsid w:val="000F402F"/>
    <w:rsid w:val="000F4211"/>
    <w:rsid w:val="000F4834"/>
    <w:rsid w:val="000F486F"/>
    <w:rsid w:val="000F4895"/>
    <w:rsid w:val="000F4B3B"/>
    <w:rsid w:val="000F4CEA"/>
    <w:rsid w:val="000F4D13"/>
    <w:rsid w:val="000F4D41"/>
    <w:rsid w:val="000F4E83"/>
    <w:rsid w:val="000F4F53"/>
    <w:rsid w:val="000F5694"/>
    <w:rsid w:val="000F5C50"/>
    <w:rsid w:val="000F5D0E"/>
    <w:rsid w:val="000F5D55"/>
    <w:rsid w:val="000F5F98"/>
    <w:rsid w:val="000F62A8"/>
    <w:rsid w:val="000F6733"/>
    <w:rsid w:val="000F68FF"/>
    <w:rsid w:val="000F6AA0"/>
    <w:rsid w:val="000F71FA"/>
    <w:rsid w:val="000F739E"/>
    <w:rsid w:val="000F75FD"/>
    <w:rsid w:val="000F7822"/>
    <w:rsid w:val="000F794E"/>
    <w:rsid w:val="000F7AB0"/>
    <w:rsid w:val="000F7C57"/>
    <w:rsid w:val="000F7ED1"/>
    <w:rsid w:val="000F7F44"/>
    <w:rsid w:val="000F7FD0"/>
    <w:rsid w:val="00100198"/>
    <w:rsid w:val="001002C5"/>
    <w:rsid w:val="00100646"/>
    <w:rsid w:val="00100680"/>
    <w:rsid w:val="001008E7"/>
    <w:rsid w:val="001013D4"/>
    <w:rsid w:val="001013DA"/>
    <w:rsid w:val="001014A5"/>
    <w:rsid w:val="001017E7"/>
    <w:rsid w:val="001018DD"/>
    <w:rsid w:val="00101A63"/>
    <w:rsid w:val="00101F60"/>
    <w:rsid w:val="001021A1"/>
    <w:rsid w:val="0010241D"/>
    <w:rsid w:val="0010280A"/>
    <w:rsid w:val="00102A59"/>
    <w:rsid w:val="00102CAB"/>
    <w:rsid w:val="00103319"/>
    <w:rsid w:val="001039EA"/>
    <w:rsid w:val="00103BB9"/>
    <w:rsid w:val="00103D2A"/>
    <w:rsid w:val="0010419A"/>
    <w:rsid w:val="00104441"/>
    <w:rsid w:val="0010463A"/>
    <w:rsid w:val="00104703"/>
    <w:rsid w:val="001047DA"/>
    <w:rsid w:val="00104963"/>
    <w:rsid w:val="00104A24"/>
    <w:rsid w:val="00104AF2"/>
    <w:rsid w:val="00104BBD"/>
    <w:rsid w:val="00104EA7"/>
    <w:rsid w:val="001052FE"/>
    <w:rsid w:val="00105894"/>
    <w:rsid w:val="00105D2F"/>
    <w:rsid w:val="00105D99"/>
    <w:rsid w:val="0010600F"/>
    <w:rsid w:val="0010631F"/>
    <w:rsid w:val="00106726"/>
    <w:rsid w:val="0010684F"/>
    <w:rsid w:val="00106878"/>
    <w:rsid w:val="00106CF3"/>
    <w:rsid w:val="00106F15"/>
    <w:rsid w:val="00107037"/>
    <w:rsid w:val="0010710B"/>
    <w:rsid w:val="00107323"/>
    <w:rsid w:val="0010755C"/>
    <w:rsid w:val="0010767A"/>
    <w:rsid w:val="00107F3D"/>
    <w:rsid w:val="001100A2"/>
    <w:rsid w:val="001101E4"/>
    <w:rsid w:val="00110423"/>
    <w:rsid w:val="001108C3"/>
    <w:rsid w:val="00110C9E"/>
    <w:rsid w:val="00110DC2"/>
    <w:rsid w:val="00110E91"/>
    <w:rsid w:val="001113DC"/>
    <w:rsid w:val="0011160D"/>
    <w:rsid w:val="00111879"/>
    <w:rsid w:val="001118CF"/>
    <w:rsid w:val="00111A38"/>
    <w:rsid w:val="00111BE4"/>
    <w:rsid w:val="00111D01"/>
    <w:rsid w:val="00111FA0"/>
    <w:rsid w:val="00112257"/>
    <w:rsid w:val="00112344"/>
    <w:rsid w:val="00112471"/>
    <w:rsid w:val="001127F2"/>
    <w:rsid w:val="0011283E"/>
    <w:rsid w:val="001128F3"/>
    <w:rsid w:val="00112E47"/>
    <w:rsid w:val="00112F33"/>
    <w:rsid w:val="001130FA"/>
    <w:rsid w:val="0011331A"/>
    <w:rsid w:val="001133A8"/>
    <w:rsid w:val="00113464"/>
    <w:rsid w:val="001136E5"/>
    <w:rsid w:val="00113B42"/>
    <w:rsid w:val="00113C24"/>
    <w:rsid w:val="00113FC7"/>
    <w:rsid w:val="001141D3"/>
    <w:rsid w:val="001145D4"/>
    <w:rsid w:val="00114A18"/>
    <w:rsid w:val="00114AA7"/>
    <w:rsid w:val="00114C74"/>
    <w:rsid w:val="00114DCF"/>
    <w:rsid w:val="00115158"/>
    <w:rsid w:val="00115217"/>
    <w:rsid w:val="00115935"/>
    <w:rsid w:val="001160A6"/>
    <w:rsid w:val="00116186"/>
    <w:rsid w:val="0011623E"/>
    <w:rsid w:val="001162A6"/>
    <w:rsid w:val="001163A2"/>
    <w:rsid w:val="00116447"/>
    <w:rsid w:val="00117976"/>
    <w:rsid w:val="00117AFE"/>
    <w:rsid w:val="00117EE8"/>
    <w:rsid w:val="00117F14"/>
    <w:rsid w:val="00117FE7"/>
    <w:rsid w:val="00120880"/>
    <w:rsid w:val="00120B08"/>
    <w:rsid w:val="00120E61"/>
    <w:rsid w:val="0012103F"/>
    <w:rsid w:val="00121844"/>
    <w:rsid w:val="001219D1"/>
    <w:rsid w:val="00121E01"/>
    <w:rsid w:val="00121F79"/>
    <w:rsid w:val="0012211D"/>
    <w:rsid w:val="0012238F"/>
    <w:rsid w:val="0012261F"/>
    <w:rsid w:val="00122710"/>
    <w:rsid w:val="0012279B"/>
    <w:rsid w:val="00122CB3"/>
    <w:rsid w:val="0012302C"/>
    <w:rsid w:val="0012308B"/>
    <w:rsid w:val="0012340C"/>
    <w:rsid w:val="00123438"/>
    <w:rsid w:val="00123624"/>
    <w:rsid w:val="001238E3"/>
    <w:rsid w:val="00123B15"/>
    <w:rsid w:val="00123B33"/>
    <w:rsid w:val="00123C1E"/>
    <w:rsid w:val="00123C96"/>
    <w:rsid w:val="00123CC7"/>
    <w:rsid w:val="00123E66"/>
    <w:rsid w:val="0012426F"/>
    <w:rsid w:val="00124453"/>
    <w:rsid w:val="00124D2D"/>
    <w:rsid w:val="00124D58"/>
    <w:rsid w:val="00125392"/>
    <w:rsid w:val="0012566E"/>
    <w:rsid w:val="0012602B"/>
    <w:rsid w:val="00126056"/>
    <w:rsid w:val="00126118"/>
    <w:rsid w:val="00126E75"/>
    <w:rsid w:val="00126FA7"/>
    <w:rsid w:val="00126FFE"/>
    <w:rsid w:val="00127201"/>
    <w:rsid w:val="0012783D"/>
    <w:rsid w:val="00127C4B"/>
    <w:rsid w:val="0013042B"/>
    <w:rsid w:val="001304B4"/>
    <w:rsid w:val="0013080C"/>
    <w:rsid w:val="00131294"/>
    <w:rsid w:val="001316CE"/>
    <w:rsid w:val="00131933"/>
    <w:rsid w:val="00131DC5"/>
    <w:rsid w:val="001320D1"/>
    <w:rsid w:val="001320FD"/>
    <w:rsid w:val="00132172"/>
    <w:rsid w:val="00132267"/>
    <w:rsid w:val="001325E4"/>
    <w:rsid w:val="00132B32"/>
    <w:rsid w:val="00133124"/>
    <w:rsid w:val="001335AC"/>
    <w:rsid w:val="00133E6A"/>
    <w:rsid w:val="00133F4D"/>
    <w:rsid w:val="00133F6E"/>
    <w:rsid w:val="00134252"/>
    <w:rsid w:val="00134325"/>
    <w:rsid w:val="0013433D"/>
    <w:rsid w:val="00134C4C"/>
    <w:rsid w:val="00134DB5"/>
    <w:rsid w:val="00134EE8"/>
    <w:rsid w:val="00135051"/>
    <w:rsid w:val="00135076"/>
    <w:rsid w:val="001355BB"/>
    <w:rsid w:val="00136685"/>
    <w:rsid w:val="00136C43"/>
    <w:rsid w:val="001370FC"/>
    <w:rsid w:val="0013765A"/>
    <w:rsid w:val="0013769A"/>
    <w:rsid w:val="00137910"/>
    <w:rsid w:val="00137AA1"/>
    <w:rsid w:val="0014008C"/>
    <w:rsid w:val="001401AB"/>
    <w:rsid w:val="00140323"/>
    <w:rsid w:val="0014048C"/>
    <w:rsid w:val="001408C6"/>
    <w:rsid w:val="00140AF2"/>
    <w:rsid w:val="00140CBF"/>
    <w:rsid w:val="00140E0B"/>
    <w:rsid w:val="001410F4"/>
    <w:rsid w:val="0014137E"/>
    <w:rsid w:val="001413F0"/>
    <w:rsid w:val="00141776"/>
    <w:rsid w:val="0014198D"/>
    <w:rsid w:val="00141CB2"/>
    <w:rsid w:val="00141E6A"/>
    <w:rsid w:val="00142011"/>
    <w:rsid w:val="001420EE"/>
    <w:rsid w:val="00142402"/>
    <w:rsid w:val="00142435"/>
    <w:rsid w:val="001427C4"/>
    <w:rsid w:val="00142A64"/>
    <w:rsid w:val="00142B28"/>
    <w:rsid w:val="00142C45"/>
    <w:rsid w:val="00142F95"/>
    <w:rsid w:val="0014366C"/>
    <w:rsid w:val="001436B0"/>
    <w:rsid w:val="0014384A"/>
    <w:rsid w:val="00143AB4"/>
    <w:rsid w:val="00143BCD"/>
    <w:rsid w:val="00143F02"/>
    <w:rsid w:val="0014420A"/>
    <w:rsid w:val="001447EE"/>
    <w:rsid w:val="0014480A"/>
    <w:rsid w:val="001448C2"/>
    <w:rsid w:val="00144A99"/>
    <w:rsid w:val="001455B6"/>
    <w:rsid w:val="001455E2"/>
    <w:rsid w:val="001456A2"/>
    <w:rsid w:val="00145700"/>
    <w:rsid w:val="0014577D"/>
    <w:rsid w:val="0014584A"/>
    <w:rsid w:val="00145942"/>
    <w:rsid w:val="001459DE"/>
    <w:rsid w:val="00145CE9"/>
    <w:rsid w:val="00145CF5"/>
    <w:rsid w:val="00145DA0"/>
    <w:rsid w:val="00145FC5"/>
    <w:rsid w:val="001465A5"/>
    <w:rsid w:val="00146720"/>
    <w:rsid w:val="00146862"/>
    <w:rsid w:val="00146AC5"/>
    <w:rsid w:val="00146CF1"/>
    <w:rsid w:val="00146E7A"/>
    <w:rsid w:val="00147243"/>
    <w:rsid w:val="001474DB"/>
    <w:rsid w:val="001474FB"/>
    <w:rsid w:val="00147CF8"/>
    <w:rsid w:val="00147EA2"/>
    <w:rsid w:val="00147F39"/>
    <w:rsid w:val="001501DE"/>
    <w:rsid w:val="001505BB"/>
    <w:rsid w:val="00150715"/>
    <w:rsid w:val="00150ABC"/>
    <w:rsid w:val="00150E02"/>
    <w:rsid w:val="00150EDF"/>
    <w:rsid w:val="0015117F"/>
    <w:rsid w:val="00151290"/>
    <w:rsid w:val="00151738"/>
    <w:rsid w:val="00151BC0"/>
    <w:rsid w:val="00151D40"/>
    <w:rsid w:val="00151E38"/>
    <w:rsid w:val="00151E59"/>
    <w:rsid w:val="001520A2"/>
    <w:rsid w:val="00152436"/>
    <w:rsid w:val="001525C4"/>
    <w:rsid w:val="00152B96"/>
    <w:rsid w:val="00152E14"/>
    <w:rsid w:val="0015311F"/>
    <w:rsid w:val="0015314B"/>
    <w:rsid w:val="0015354E"/>
    <w:rsid w:val="001535FF"/>
    <w:rsid w:val="0015366F"/>
    <w:rsid w:val="00153FD1"/>
    <w:rsid w:val="00154293"/>
    <w:rsid w:val="00154442"/>
    <w:rsid w:val="00154993"/>
    <w:rsid w:val="00154EAD"/>
    <w:rsid w:val="00155090"/>
    <w:rsid w:val="001552EC"/>
    <w:rsid w:val="00155354"/>
    <w:rsid w:val="001553A6"/>
    <w:rsid w:val="00155431"/>
    <w:rsid w:val="0015579F"/>
    <w:rsid w:val="001557CC"/>
    <w:rsid w:val="00155DA6"/>
    <w:rsid w:val="00156040"/>
    <w:rsid w:val="0015631B"/>
    <w:rsid w:val="001565B6"/>
    <w:rsid w:val="001566E8"/>
    <w:rsid w:val="00156A67"/>
    <w:rsid w:val="0015718C"/>
    <w:rsid w:val="001573C8"/>
    <w:rsid w:val="001574D3"/>
    <w:rsid w:val="00157663"/>
    <w:rsid w:val="0015799A"/>
    <w:rsid w:val="00157F05"/>
    <w:rsid w:val="0016000B"/>
    <w:rsid w:val="0016005C"/>
    <w:rsid w:val="0016013E"/>
    <w:rsid w:val="001604AF"/>
    <w:rsid w:val="00160827"/>
    <w:rsid w:val="001608B5"/>
    <w:rsid w:val="00160CC0"/>
    <w:rsid w:val="001612A6"/>
    <w:rsid w:val="001612C6"/>
    <w:rsid w:val="001612D9"/>
    <w:rsid w:val="0016161D"/>
    <w:rsid w:val="001617EC"/>
    <w:rsid w:val="00161AD3"/>
    <w:rsid w:val="00161DF8"/>
    <w:rsid w:val="00161F12"/>
    <w:rsid w:val="0016201B"/>
    <w:rsid w:val="00162064"/>
    <w:rsid w:val="001628F7"/>
    <w:rsid w:val="00162BF4"/>
    <w:rsid w:val="00162D29"/>
    <w:rsid w:val="00163367"/>
    <w:rsid w:val="001637E0"/>
    <w:rsid w:val="00163871"/>
    <w:rsid w:val="00163D4C"/>
    <w:rsid w:val="001643A4"/>
    <w:rsid w:val="001647C2"/>
    <w:rsid w:val="001647DF"/>
    <w:rsid w:val="00164BE1"/>
    <w:rsid w:val="00164DC1"/>
    <w:rsid w:val="0016515B"/>
    <w:rsid w:val="00165256"/>
    <w:rsid w:val="00165721"/>
    <w:rsid w:val="001658FB"/>
    <w:rsid w:val="00165CD4"/>
    <w:rsid w:val="00165CED"/>
    <w:rsid w:val="00165D41"/>
    <w:rsid w:val="00165F7B"/>
    <w:rsid w:val="00165FD4"/>
    <w:rsid w:val="001660E0"/>
    <w:rsid w:val="00166107"/>
    <w:rsid w:val="00166600"/>
    <w:rsid w:val="001666AE"/>
    <w:rsid w:val="00166B91"/>
    <w:rsid w:val="00166CEA"/>
    <w:rsid w:val="00166CFF"/>
    <w:rsid w:val="00166E30"/>
    <w:rsid w:val="00166FB0"/>
    <w:rsid w:val="0016700B"/>
    <w:rsid w:val="00167057"/>
    <w:rsid w:val="00167131"/>
    <w:rsid w:val="0016749B"/>
    <w:rsid w:val="001679FD"/>
    <w:rsid w:val="00167C8C"/>
    <w:rsid w:val="00167DF1"/>
    <w:rsid w:val="00167E25"/>
    <w:rsid w:val="00167FD9"/>
    <w:rsid w:val="0017045C"/>
    <w:rsid w:val="00170491"/>
    <w:rsid w:val="00170BE7"/>
    <w:rsid w:val="00170C8C"/>
    <w:rsid w:val="00170EBF"/>
    <w:rsid w:val="0017133C"/>
    <w:rsid w:val="00171478"/>
    <w:rsid w:val="0017153D"/>
    <w:rsid w:val="00171D14"/>
    <w:rsid w:val="00171DAC"/>
    <w:rsid w:val="00172309"/>
    <w:rsid w:val="0017234F"/>
    <w:rsid w:val="00172416"/>
    <w:rsid w:val="00172432"/>
    <w:rsid w:val="00172483"/>
    <w:rsid w:val="001729AC"/>
    <w:rsid w:val="00172A80"/>
    <w:rsid w:val="00172D61"/>
    <w:rsid w:val="00172DB3"/>
    <w:rsid w:val="00172E1F"/>
    <w:rsid w:val="00173497"/>
    <w:rsid w:val="00173DD8"/>
    <w:rsid w:val="00173E9B"/>
    <w:rsid w:val="001741DB"/>
    <w:rsid w:val="00174892"/>
    <w:rsid w:val="00174F59"/>
    <w:rsid w:val="001754DE"/>
    <w:rsid w:val="00175666"/>
    <w:rsid w:val="00175774"/>
    <w:rsid w:val="0017580C"/>
    <w:rsid w:val="001758CD"/>
    <w:rsid w:val="00175BE0"/>
    <w:rsid w:val="00175C63"/>
    <w:rsid w:val="00175CF3"/>
    <w:rsid w:val="0017638D"/>
    <w:rsid w:val="001766A1"/>
    <w:rsid w:val="00177196"/>
    <w:rsid w:val="001773FA"/>
    <w:rsid w:val="001774A0"/>
    <w:rsid w:val="0017770E"/>
    <w:rsid w:val="00177915"/>
    <w:rsid w:val="0017793E"/>
    <w:rsid w:val="001779DF"/>
    <w:rsid w:val="00177BD4"/>
    <w:rsid w:val="00177D8F"/>
    <w:rsid w:val="00180102"/>
    <w:rsid w:val="0018035D"/>
    <w:rsid w:val="0018088B"/>
    <w:rsid w:val="00180D66"/>
    <w:rsid w:val="00180F40"/>
    <w:rsid w:val="001812DB"/>
    <w:rsid w:val="001813A6"/>
    <w:rsid w:val="0018140E"/>
    <w:rsid w:val="001814AF"/>
    <w:rsid w:val="001815A2"/>
    <w:rsid w:val="00181627"/>
    <w:rsid w:val="00181B34"/>
    <w:rsid w:val="00182C3C"/>
    <w:rsid w:val="00182DBA"/>
    <w:rsid w:val="00182DE6"/>
    <w:rsid w:val="00182F8F"/>
    <w:rsid w:val="00182FFA"/>
    <w:rsid w:val="0018304D"/>
    <w:rsid w:val="0018339E"/>
    <w:rsid w:val="00183406"/>
    <w:rsid w:val="00183472"/>
    <w:rsid w:val="001835B8"/>
    <w:rsid w:val="00183689"/>
    <w:rsid w:val="00183BE6"/>
    <w:rsid w:val="00183D13"/>
    <w:rsid w:val="00183D69"/>
    <w:rsid w:val="00183D81"/>
    <w:rsid w:val="00184C0F"/>
    <w:rsid w:val="0018557B"/>
    <w:rsid w:val="00185BFA"/>
    <w:rsid w:val="00185E88"/>
    <w:rsid w:val="00185E8A"/>
    <w:rsid w:val="00185F91"/>
    <w:rsid w:val="0018608D"/>
    <w:rsid w:val="001860D0"/>
    <w:rsid w:val="001860F6"/>
    <w:rsid w:val="00186B5B"/>
    <w:rsid w:val="00186B70"/>
    <w:rsid w:val="001870C3"/>
    <w:rsid w:val="001873AF"/>
    <w:rsid w:val="00187C66"/>
    <w:rsid w:val="0019003D"/>
    <w:rsid w:val="00190063"/>
    <w:rsid w:val="0019026B"/>
    <w:rsid w:val="001902EC"/>
    <w:rsid w:val="001904D8"/>
    <w:rsid w:val="001904DC"/>
    <w:rsid w:val="00190A14"/>
    <w:rsid w:val="00190A72"/>
    <w:rsid w:val="00190D4E"/>
    <w:rsid w:val="001910AD"/>
    <w:rsid w:val="00191E35"/>
    <w:rsid w:val="00192173"/>
    <w:rsid w:val="0019280B"/>
    <w:rsid w:val="00192972"/>
    <w:rsid w:val="00192A13"/>
    <w:rsid w:val="00192AA7"/>
    <w:rsid w:val="00192AFD"/>
    <w:rsid w:val="00192BF2"/>
    <w:rsid w:val="00192D2B"/>
    <w:rsid w:val="0019321C"/>
    <w:rsid w:val="00193340"/>
    <w:rsid w:val="001933A4"/>
    <w:rsid w:val="001935EE"/>
    <w:rsid w:val="00193958"/>
    <w:rsid w:val="00193FEF"/>
    <w:rsid w:val="00194311"/>
    <w:rsid w:val="00194579"/>
    <w:rsid w:val="00194B41"/>
    <w:rsid w:val="00194CD2"/>
    <w:rsid w:val="00194FF0"/>
    <w:rsid w:val="001951E7"/>
    <w:rsid w:val="001951EF"/>
    <w:rsid w:val="001954FE"/>
    <w:rsid w:val="00195598"/>
    <w:rsid w:val="00195921"/>
    <w:rsid w:val="00195E74"/>
    <w:rsid w:val="00196239"/>
    <w:rsid w:val="001962FD"/>
    <w:rsid w:val="00196A54"/>
    <w:rsid w:val="00196B68"/>
    <w:rsid w:val="001971BB"/>
    <w:rsid w:val="00197305"/>
    <w:rsid w:val="001973C7"/>
    <w:rsid w:val="00197508"/>
    <w:rsid w:val="001976A4"/>
    <w:rsid w:val="00197757"/>
    <w:rsid w:val="00197BD8"/>
    <w:rsid w:val="00197D74"/>
    <w:rsid w:val="00197DFA"/>
    <w:rsid w:val="00197E5A"/>
    <w:rsid w:val="00197E75"/>
    <w:rsid w:val="00197FB8"/>
    <w:rsid w:val="001A00E8"/>
    <w:rsid w:val="001A0268"/>
    <w:rsid w:val="001A06D8"/>
    <w:rsid w:val="001A0A4A"/>
    <w:rsid w:val="001A0B46"/>
    <w:rsid w:val="001A0B93"/>
    <w:rsid w:val="001A0EE2"/>
    <w:rsid w:val="001A1045"/>
    <w:rsid w:val="001A1229"/>
    <w:rsid w:val="001A18CC"/>
    <w:rsid w:val="001A1E93"/>
    <w:rsid w:val="001A1F81"/>
    <w:rsid w:val="001A2076"/>
    <w:rsid w:val="001A2304"/>
    <w:rsid w:val="001A2321"/>
    <w:rsid w:val="001A23F6"/>
    <w:rsid w:val="001A2A3B"/>
    <w:rsid w:val="001A2A55"/>
    <w:rsid w:val="001A2ACF"/>
    <w:rsid w:val="001A2C0D"/>
    <w:rsid w:val="001A2F8E"/>
    <w:rsid w:val="001A3172"/>
    <w:rsid w:val="001A31CE"/>
    <w:rsid w:val="001A321B"/>
    <w:rsid w:val="001A33DE"/>
    <w:rsid w:val="001A365C"/>
    <w:rsid w:val="001A4CC2"/>
    <w:rsid w:val="001A4FF1"/>
    <w:rsid w:val="001A51A8"/>
    <w:rsid w:val="001A5260"/>
    <w:rsid w:val="001A5570"/>
    <w:rsid w:val="001A5606"/>
    <w:rsid w:val="001A5950"/>
    <w:rsid w:val="001A5981"/>
    <w:rsid w:val="001A5A01"/>
    <w:rsid w:val="001A5B6C"/>
    <w:rsid w:val="001A5D7F"/>
    <w:rsid w:val="001A5FD3"/>
    <w:rsid w:val="001A6236"/>
    <w:rsid w:val="001A62C6"/>
    <w:rsid w:val="001A63D5"/>
    <w:rsid w:val="001A66F3"/>
    <w:rsid w:val="001A6859"/>
    <w:rsid w:val="001A6BBD"/>
    <w:rsid w:val="001A6C05"/>
    <w:rsid w:val="001A6C08"/>
    <w:rsid w:val="001A72BC"/>
    <w:rsid w:val="001A73E3"/>
    <w:rsid w:val="001B016E"/>
    <w:rsid w:val="001B0427"/>
    <w:rsid w:val="001B054E"/>
    <w:rsid w:val="001B0795"/>
    <w:rsid w:val="001B11E3"/>
    <w:rsid w:val="001B11ED"/>
    <w:rsid w:val="001B1689"/>
    <w:rsid w:val="001B1F85"/>
    <w:rsid w:val="001B290F"/>
    <w:rsid w:val="001B2951"/>
    <w:rsid w:val="001B296D"/>
    <w:rsid w:val="001B2DA0"/>
    <w:rsid w:val="001B2E2B"/>
    <w:rsid w:val="001B3205"/>
    <w:rsid w:val="001B32CC"/>
    <w:rsid w:val="001B3508"/>
    <w:rsid w:val="001B379D"/>
    <w:rsid w:val="001B3871"/>
    <w:rsid w:val="001B3A9C"/>
    <w:rsid w:val="001B3C2A"/>
    <w:rsid w:val="001B3C77"/>
    <w:rsid w:val="001B3CEE"/>
    <w:rsid w:val="001B3DEF"/>
    <w:rsid w:val="001B3F1A"/>
    <w:rsid w:val="001B414F"/>
    <w:rsid w:val="001B45AD"/>
    <w:rsid w:val="001B47B3"/>
    <w:rsid w:val="001B51A7"/>
    <w:rsid w:val="001B5238"/>
    <w:rsid w:val="001B547A"/>
    <w:rsid w:val="001B577A"/>
    <w:rsid w:val="001B5890"/>
    <w:rsid w:val="001B58A1"/>
    <w:rsid w:val="001B5C5D"/>
    <w:rsid w:val="001B5C69"/>
    <w:rsid w:val="001B5E6F"/>
    <w:rsid w:val="001B5ECA"/>
    <w:rsid w:val="001B6896"/>
    <w:rsid w:val="001B6A00"/>
    <w:rsid w:val="001B6B1C"/>
    <w:rsid w:val="001B6D81"/>
    <w:rsid w:val="001B6FA6"/>
    <w:rsid w:val="001B7740"/>
    <w:rsid w:val="001B775E"/>
    <w:rsid w:val="001B786B"/>
    <w:rsid w:val="001B7955"/>
    <w:rsid w:val="001B7AC8"/>
    <w:rsid w:val="001C0804"/>
    <w:rsid w:val="001C08C5"/>
    <w:rsid w:val="001C0B59"/>
    <w:rsid w:val="001C0C38"/>
    <w:rsid w:val="001C0FED"/>
    <w:rsid w:val="001C1295"/>
    <w:rsid w:val="001C14CD"/>
    <w:rsid w:val="001C1B33"/>
    <w:rsid w:val="001C24A5"/>
    <w:rsid w:val="001C2562"/>
    <w:rsid w:val="001C259F"/>
    <w:rsid w:val="001C271E"/>
    <w:rsid w:val="001C28C2"/>
    <w:rsid w:val="001C2E33"/>
    <w:rsid w:val="001C2E84"/>
    <w:rsid w:val="001C2F09"/>
    <w:rsid w:val="001C2F73"/>
    <w:rsid w:val="001C2FE0"/>
    <w:rsid w:val="001C303D"/>
    <w:rsid w:val="001C30E3"/>
    <w:rsid w:val="001C31DC"/>
    <w:rsid w:val="001C35BF"/>
    <w:rsid w:val="001C3B45"/>
    <w:rsid w:val="001C3C4E"/>
    <w:rsid w:val="001C4687"/>
    <w:rsid w:val="001C482F"/>
    <w:rsid w:val="001C48C3"/>
    <w:rsid w:val="001C4960"/>
    <w:rsid w:val="001C4C9E"/>
    <w:rsid w:val="001C5458"/>
    <w:rsid w:val="001C5C2A"/>
    <w:rsid w:val="001C5F61"/>
    <w:rsid w:val="001C5F68"/>
    <w:rsid w:val="001C618B"/>
    <w:rsid w:val="001C61EB"/>
    <w:rsid w:val="001C636C"/>
    <w:rsid w:val="001C6871"/>
    <w:rsid w:val="001C6ACB"/>
    <w:rsid w:val="001C6ADF"/>
    <w:rsid w:val="001C6DA1"/>
    <w:rsid w:val="001C7238"/>
    <w:rsid w:val="001C7A7F"/>
    <w:rsid w:val="001C7B1E"/>
    <w:rsid w:val="001D0005"/>
    <w:rsid w:val="001D13B1"/>
    <w:rsid w:val="001D195F"/>
    <w:rsid w:val="001D1A72"/>
    <w:rsid w:val="001D1C13"/>
    <w:rsid w:val="001D1EDE"/>
    <w:rsid w:val="001D22AE"/>
    <w:rsid w:val="001D2398"/>
    <w:rsid w:val="001D2A67"/>
    <w:rsid w:val="001D2ADF"/>
    <w:rsid w:val="001D2DC4"/>
    <w:rsid w:val="001D333C"/>
    <w:rsid w:val="001D33FE"/>
    <w:rsid w:val="001D3CFF"/>
    <w:rsid w:val="001D3EC6"/>
    <w:rsid w:val="001D3FF9"/>
    <w:rsid w:val="001D400D"/>
    <w:rsid w:val="001D4155"/>
    <w:rsid w:val="001D4852"/>
    <w:rsid w:val="001D4B0F"/>
    <w:rsid w:val="001D4D0F"/>
    <w:rsid w:val="001D4F28"/>
    <w:rsid w:val="001D5205"/>
    <w:rsid w:val="001D5BAC"/>
    <w:rsid w:val="001D5C3F"/>
    <w:rsid w:val="001D64F6"/>
    <w:rsid w:val="001D67E6"/>
    <w:rsid w:val="001D7331"/>
    <w:rsid w:val="001D73C5"/>
    <w:rsid w:val="001D7695"/>
    <w:rsid w:val="001D7778"/>
    <w:rsid w:val="001D7BAA"/>
    <w:rsid w:val="001E0249"/>
    <w:rsid w:val="001E0F84"/>
    <w:rsid w:val="001E1175"/>
    <w:rsid w:val="001E1355"/>
    <w:rsid w:val="001E1415"/>
    <w:rsid w:val="001E1500"/>
    <w:rsid w:val="001E166E"/>
    <w:rsid w:val="001E1B85"/>
    <w:rsid w:val="001E2022"/>
    <w:rsid w:val="001E23A8"/>
    <w:rsid w:val="001E2924"/>
    <w:rsid w:val="001E2A94"/>
    <w:rsid w:val="001E2AB2"/>
    <w:rsid w:val="001E2BC4"/>
    <w:rsid w:val="001E316B"/>
    <w:rsid w:val="001E3763"/>
    <w:rsid w:val="001E3A84"/>
    <w:rsid w:val="001E3F3A"/>
    <w:rsid w:val="001E4919"/>
    <w:rsid w:val="001E4D15"/>
    <w:rsid w:val="001E4D36"/>
    <w:rsid w:val="001E4E08"/>
    <w:rsid w:val="001E4EA5"/>
    <w:rsid w:val="001E4FD1"/>
    <w:rsid w:val="001E5102"/>
    <w:rsid w:val="001E5599"/>
    <w:rsid w:val="001E5848"/>
    <w:rsid w:val="001E622D"/>
    <w:rsid w:val="001E63E3"/>
    <w:rsid w:val="001E6886"/>
    <w:rsid w:val="001E6954"/>
    <w:rsid w:val="001E6FBE"/>
    <w:rsid w:val="001E7025"/>
    <w:rsid w:val="001E7375"/>
    <w:rsid w:val="001E7591"/>
    <w:rsid w:val="001E75AC"/>
    <w:rsid w:val="001E7740"/>
    <w:rsid w:val="001E7765"/>
    <w:rsid w:val="001E7839"/>
    <w:rsid w:val="001E7C91"/>
    <w:rsid w:val="001E7D12"/>
    <w:rsid w:val="001F060F"/>
    <w:rsid w:val="001F062F"/>
    <w:rsid w:val="001F067D"/>
    <w:rsid w:val="001F06DC"/>
    <w:rsid w:val="001F0896"/>
    <w:rsid w:val="001F0CBC"/>
    <w:rsid w:val="001F0F1C"/>
    <w:rsid w:val="001F0F46"/>
    <w:rsid w:val="001F1043"/>
    <w:rsid w:val="001F14AA"/>
    <w:rsid w:val="001F169D"/>
    <w:rsid w:val="001F16FF"/>
    <w:rsid w:val="001F17B6"/>
    <w:rsid w:val="001F18AB"/>
    <w:rsid w:val="001F1B14"/>
    <w:rsid w:val="001F1CA3"/>
    <w:rsid w:val="001F1D63"/>
    <w:rsid w:val="001F1E44"/>
    <w:rsid w:val="001F1E90"/>
    <w:rsid w:val="001F2281"/>
    <w:rsid w:val="001F2516"/>
    <w:rsid w:val="001F26E2"/>
    <w:rsid w:val="001F2867"/>
    <w:rsid w:val="001F28F6"/>
    <w:rsid w:val="001F2CE4"/>
    <w:rsid w:val="001F396E"/>
    <w:rsid w:val="001F3D5E"/>
    <w:rsid w:val="001F4039"/>
    <w:rsid w:val="001F46FF"/>
    <w:rsid w:val="001F4B6C"/>
    <w:rsid w:val="001F4BE1"/>
    <w:rsid w:val="001F505C"/>
    <w:rsid w:val="001F5389"/>
    <w:rsid w:val="001F53C1"/>
    <w:rsid w:val="001F5500"/>
    <w:rsid w:val="001F555E"/>
    <w:rsid w:val="001F57E8"/>
    <w:rsid w:val="001F5B43"/>
    <w:rsid w:val="001F5E6B"/>
    <w:rsid w:val="001F61FC"/>
    <w:rsid w:val="001F62F0"/>
    <w:rsid w:val="001F68AB"/>
    <w:rsid w:val="001F68B7"/>
    <w:rsid w:val="001F6B32"/>
    <w:rsid w:val="001F6DC1"/>
    <w:rsid w:val="001F71B7"/>
    <w:rsid w:val="001F7411"/>
    <w:rsid w:val="001F74F2"/>
    <w:rsid w:val="001F756C"/>
    <w:rsid w:val="001F7A58"/>
    <w:rsid w:val="001F7AC4"/>
    <w:rsid w:val="001F7B73"/>
    <w:rsid w:val="001F7C30"/>
    <w:rsid w:val="001F7C58"/>
    <w:rsid w:val="001F7E6B"/>
    <w:rsid w:val="001F7F01"/>
    <w:rsid w:val="002000B7"/>
    <w:rsid w:val="002003A0"/>
    <w:rsid w:val="0020050A"/>
    <w:rsid w:val="00200EC7"/>
    <w:rsid w:val="00200FFD"/>
    <w:rsid w:val="00201042"/>
    <w:rsid w:val="00201159"/>
    <w:rsid w:val="002012D4"/>
    <w:rsid w:val="002019F6"/>
    <w:rsid w:val="00202178"/>
    <w:rsid w:val="00202219"/>
    <w:rsid w:val="00202284"/>
    <w:rsid w:val="002024B5"/>
    <w:rsid w:val="00202B00"/>
    <w:rsid w:val="00202D33"/>
    <w:rsid w:val="002032C0"/>
    <w:rsid w:val="00203615"/>
    <w:rsid w:val="002037FF"/>
    <w:rsid w:val="00203C2F"/>
    <w:rsid w:val="00203CA8"/>
    <w:rsid w:val="00203DDF"/>
    <w:rsid w:val="00204189"/>
    <w:rsid w:val="002041EA"/>
    <w:rsid w:val="002042AE"/>
    <w:rsid w:val="002044B5"/>
    <w:rsid w:val="002044F4"/>
    <w:rsid w:val="00204DA6"/>
    <w:rsid w:val="0020522F"/>
    <w:rsid w:val="002052E1"/>
    <w:rsid w:val="00205371"/>
    <w:rsid w:val="002056F6"/>
    <w:rsid w:val="00205C4C"/>
    <w:rsid w:val="00205C82"/>
    <w:rsid w:val="00205D1D"/>
    <w:rsid w:val="00205EE5"/>
    <w:rsid w:val="002061D7"/>
    <w:rsid w:val="00206228"/>
    <w:rsid w:val="0020652C"/>
    <w:rsid w:val="00206725"/>
    <w:rsid w:val="00206737"/>
    <w:rsid w:val="0020679C"/>
    <w:rsid w:val="00206846"/>
    <w:rsid w:val="00206A73"/>
    <w:rsid w:val="00206B50"/>
    <w:rsid w:val="00206B60"/>
    <w:rsid w:val="00206D60"/>
    <w:rsid w:val="00206F3D"/>
    <w:rsid w:val="00207102"/>
    <w:rsid w:val="0020723C"/>
    <w:rsid w:val="0020752C"/>
    <w:rsid w:val="002076BE"/>
    <w:rsid w:val="002078E0"/>
    <w:rsid w:val="00207C4A"/>
    <w:rsid w:val="00207DBF"/>
    <w:rsid w:val="002107FB"/>
    <w:rsid w:val="00210CF8"/>
    <w:rsid w:val="0021112A"/>
    <w:rsid w:val="002112E1"/>
    <w:rsid w:val="002116F0"/>
    <w:rsid w:val="002118DA"/>
    <w:rsid w:val="002118E9"/>
    <w:rsid w:val="00211B0A"/>
    <w:rsid w:val="00211D75"/>
    <w:rsid w:val="00211EB2"/>
    <w:rsid w:val="00212265"/>
    <w:rsid w:val="002124EC"/>
    <w:rsid w:val="00212802"/>
    <w:rsid w:val="0021288C"/>
    <w:rsid w:val="00212B77"/>
    <w:rsid w:val="00212CCD"/>
    <w:rsid w:val="00212E01"/>
    <w:rsid w:val="00213063"/>
    <w:rsid w:val="00213092"/>
    <w:rsid w:val="00213385"/>
    <w:rsid w:val="0021346C"/>
    <w:rsid w:val="00213470"/>
    <w:rsid w:val="00213507"/>
    <w:rsid w:val="00213572"/>
    <w:rsid w:val="00213682"/>
    <w:rsid w:val="002136BD"/>
    <w:rsid w:val="002138C1"/>
    <w:rsid w:val="00213CC1"/>
    <w:rsid w:val="00213D5D"/>
    <w:rsid w:val="00213E07"/>
    <w:rsid w:val="00214045"/>
    <w:rsid w:val="0021439C"/>
    <w:rsid w:val="00214656"/>
    <w:rsid w:val="00214DBD"/>
    <w:rsid w:val="00214EEF"/>
    <w:rsid w:val="002151C9"/>
    <w:rsid w:val="002153CF"/>
    <w:rsid w:val="002153E2"/>
    <w:rsid w:val="002153F4"/>
    <w:rsid w:val="002154D5"/>
    <w:rsid w:val="002156A5"/>
    <w:rsid w:val="00215825"/>
    <w:rsid w:val="002158C2"/>
    <w:rsid w:val="00215D78"/>
    <w:rsid w:val="002160FD"/>
    <w:rsid w:val="002166C2"/>
    <w:rsid w:val="002169ED"/>
    <w:rsid w:val="00216B2E"/>
    <w:rsid w:val="00216C62"/>
    <w:rsid w:val="00216D73"/>
    <w:rsid w:val="00216FB5"/>
    <w:rsid w:val="002171E4"/>
    <w:rsid w:val="0021732B"/>
    <w:rsid w:val="00217407"/>
    <w:rsid w:val="00217463"/>
    <w:rsid w:val="00217642"/>
    <w:rsid w:val="002176CF"/>
    <w:rsid w:val="00217754"/>
    <w:rsid w:val="00217A0C"/>
    <w:rsid w:val="00217A14"/>
    <w:rsid w:val="00217ACC"/>
    <w:rsid w:val="00217B0E"/>
    <w:rsid w:val="00217D49"/>
    <w:rsid w:val="00217F1C"/>
    <w:rsid w:val="002202FF"/>
    <w:rsid w:val="00220465"/>
    <w:rsid w:val="002209F3"/>
    <w:rsid w:val="00220A91"/>
    <w:rsid w:val="00220B7D"/>
    <w:rsid w:val="00220BE3"/>
    <w:rsid w:val="00220ECB"/>
    <w:rsid w:val="00220EDE"/>
    <w:rsid w:val="0022168F"/>
    <w:rsid w:val="002217B1"/>
    <w:rsid w:val="00221AD4"/>
    <w:rsid w:val="00221B2A"/>
    <w:rsid w:val="00221E63"/>
    <w:rsid w:val="00221F5B"/>
    <w:rsid w:val="002224B1"/>
    <w:rsid w:val="00222567"/>
    <w:rsid w:val="00222580"/>
    <w:rsid w:val="00222751"/>
    <w:rsid w:val="00222B45"/>
    <w:rsid w:val="00222D96"/>
    <w:rsid w:val="0022306C"/>
    <w:rsid w:val="002230D9"/>
    <w:rsid w:val="002230DE"/>
    <w:rsid w:val="00223424"/>
    <w:rsid w:val="002237FD"/>
    <w:rsid w:val="00224354"/>
    <w:rsid w:val="002245CE"/>
    <w:rsid w:val="002248BF"/>
    <w:rsid w:val="002249B5"/>
    <w:rsid w:val="00224BEA"/>
    <w:rsid w:val="00224C31"/>
    <w:rsid w:val="00224F1E"/>
    <w:rsid w:val="00225101"/>
    <w:rsid w:val="00225491"/>
    <w:rsid w:val="0022557A"/>
    <w:rsid w:val="002256C2"/>
    <w:rsid w:val="00225726"/>
    <w:rsid w:val="002258BF"/>
    <w:rsid w:val="00225BE9"/>
    <w:rsid w:val="00225CD1"/>
    <w:rsid w:val="00225E0E"/>
    <w:rsid w:val="002260A2"/>
    <w:rsid w:val="00226429"/>
    <w:rsid w:val="0022676E"/>
    <w:rsid w:val="0022682D"/>
    <w:rsid w:val="00226913"/>
    <w:rsid w:val="00226EAF"/>
    <w:rsid w:val="00227027"/>
    <w:rsid w:val="002270C3"/>
    <w:rsid w:val="002276EF"/>
    <w:rsid w:val="002277C9"/>
    <w:rsid w:val="00227D93"/>
    <w:rsid w:val="00227E3B"/>
    <w:rsid w:val="002303DF"/>
    <w:rsid w:val="0023087A"/>
    <w:rsid w:val="00230A2A"/>
    <w:rsid w:val="00230A90"/>
    <w:rsid w:val="00230DD2"/>
    <w:rsid w:val="00230E43"/>
    <w:rsid w:val="00230E52"/>
    <w:rsid w:val="0023177C"/>
    <w:rsid w:val="002317DB"/>
    <w:rsid w:val="00231BC9"/>
    <w:rsid w:val="00231BFF"/>
    <w:rsid w:val="00231DD2"/>
    <w:rsid w:val="00231DD4"/>
    <w:rsid w:val="0023227D"/>
    <w:rsid w:val="0023229C"/>
    <w:rsid w:val="00232395"/>
    <w:rsid w:val="0023248A"/>
    <w:rsid w:val="0023248B"/>
    <w:rsid w:val="002329AA"/>
    <w:rsid w:val="00232A1D"/>
    <w:rsid w:val="00232A49"/>
    <w:rsid w:val="002333F6"/>
    <w:rsid w:val="00233A96"/>
    <w:rsid w:val="00233B4A"/>
    <w:rsid w:val="00233E61"/>
    <w:rsid w:val="002344D7"/>
    <w:rsid w:val="00234632"/>
    <w:rsid w:val="00234688"/>
    <w:rsid w:val="002349B2"/>
    <w:rsid w:val="00234CCB"/>
    <w:rsid w:val="00234DB0"/>
    <w:rsid w:val="00234F58"/>
    <w:rsid w:val="0023573E"/>
    <w:rsid w:val="00235C06"/>
    <w:rsid w:val="00235C1F"/>
    <w:rsid w:val="00235C8E"/>
    <w:rsid w:val="00235DDB"/>
    <w:rsid w:val="00235E6E"/>
    <w:rsid w:val="0023607E"/>
    <w:rsid w:val="00236829"/>
    <w:rsid w:val="00236A73"/>
    <w:rsid w:val="0023706C"/>
    <w:rsid w:val="0023785E"/>
    <w:rsid w:val="00237A2A"/>
    <w:rsid w:val="00237DED"/>
    <w:rsid w:val="00237EB6"/>
    <w:rsid w:val="00237F1F"/>
    <w:rsid w:val="00240136"/>
    <w:rsid w:val="00240BDE"/>
    <w:rsid w:val="00241155"/>
    <w:rsid w:val="002416F4"/>
    <w:rsid w:val="00241A43"/>
    <w:rsid w:val="00241A62"/>
    <w:rsid w:val="0024214A"/>
    <w:rsid w:val="00242232"/>
    <w:rsid w:val="0024232D"/>
    <w:rsid w:val="00242882"/>
    <w:rsid w:val="0024299C"/>
    <w:rsid w:val="00242D87"/>
    <w:rsid w:val="00242E12"/>
    <w:rsid w:val="002431F5"/>
    <w:rsid w:val="002435A2"/>
    <w:rsid w:val="00243826"/>
    <w:rsid w:val="0024393D"/>
    <w:rsid w:val="00243A48"/>
    <w:rsid w:val="00243C94"/>
    <w:rsid w:val="00243D44"/>
    <w:rsid w:val="00244020"/>
    <w:rsid w:val="00244260"/>
    <w:rsid w:val="002443DC"/>
    <w:rsid w:val="00244D54"/>
    <w:rsid w:val="00245265"/>
    <w:rsid w:val="002456AF"/>
    <w:rsid w:val="002456ED"/>
    <w:rsid w:val="00246369"/>
    <w:rsid w:val="002466A6"/>
    <w:rsid w:val="002466F8"/>
    <w:rsid w:val="00247322"/>
    <w:rsid w:val="002475AC"/>
    <w:rsid w:val="00247A1E"/>
    <w:rsid w:val="00247C1A"/>
    <w:rsid w:val="00250121"/>
    <w:rsid w:val="0025036B"/>
    <w:rsid w:val="00250637"/>
    <w:rsid w:val="00251034"/>
    <w:rsid w:val="00251938"/>
    <w:rsid w:val="00251AF6"/>
    <w:rsid w:val="00251BF6"/>
    <w:rsid w:val="00251D17"/>
    <w:rsid w:val="00252289"/>
    <w:rsid w:val="002522FA"/>
    <w:rsid w:val="00252314"/>
    <w:rsid w:val="00252795"/>
    <w:rsid w:val="00253269"/>
    <w:rsid w:val="00253B19"/>
    <w:rsid w:val="00253DD3"/>
    <w:rsid w:val="0025401A"/>
    <w:rsid w:val="0025434D"/>
    <w:rsid w:val="00254563"/>
    <w:rsid w:val="00254571"/>
    <w:rsid w:val="0025475F"/>
    <w:rsid w:val="00254B50"/>
    <w:rsid w:val="00254B6E"/>
    <w:rsid w:val="00254CD6"/>
    <w:rsid w:val="00254FDB"/>
    <w:rsid w:val="00255225"/>
    <w:rsid w:val="0025532D"/>
    <w:rsid w:val="00255C5E"/>
    <w:rsid w:val="002560EE"/>
    <w:rsid w:val="002561BA"/>
    <w:rsid w:val="002565A9"/>
    <w:rsid w:val="0025682F"/>
    <w:rsid w:val="00256FDA"/>
    <w:rsid w:val="0025703E"/>
    <w:rsid w:val="00257270"/>
    <w:rsid w:val="002576EF"/>
    <w:rsid w:val="0025780D"/>
    <w:rsid w:val="00257C94"/>
    <w:rsid w:val="00257CA6"/>
    <w:rsid w:val="00257D43"/>
    <w:rsid w:val="00260030"/>
    <w:rsid w:val="002603EF"/>
    <w:rsid w:val="00260564"/>
    <w:rsid w:val="00260884"/>
    <w:rsid w:val="00261286"/>
    <w:rsid w:val="00261628"/>
    <w:rsid w:val="0026173C"/>
    <w:rsid w:val="00261741"/>
    <w:rsid w:val="00261943"/>
    <w:rsid w:val="00261CA4"/>
    <w:rsid w:val="0026215C"/>
    <w:rsid w:val="002621C6"/>
    <w:rsid w:val="00262273"/>
    <w:rsid w:val="002622A1"/>
    <w:rsid w:val="002623D5"/>
    <w:rsid w:val="002627A0"/>
    <w:rsid w:val="0026289E"/>
    <w:rsid w:val="00263006"/>
    <w:rsid w:val="0026341D"/>
    <w:rsid w:val="00263AB4"/>
    <w:rsid w:val="00264245"/>
    <w:rsid w:val="00264358"/>
    <w:rsid w:val="00264513"/>
    <w:rsid w:val="00264931"/>
    <w:rsid w:val="00264F51"/>
    <w:rsid w:val="002650BD"/>
    <w:rsid w:val="0026559B"/>
    <w:rsid w:val="0026589B"/>
    <w:rsid w:val="00265CC8"/>
    <w:rsid w:val="00265DBF"/>
    <w:rsid w:val="00265DD0"/>
    <w:rsid w:val="00265E48"/>
    <w:rsid w:val="0026621F"/>
    <w:rsid w:val="002662CA"/>
    <w:rsid w:val="002662FD"/>
    <w:rsid w:val="002668A7"/>
    <w:rsid w:val="002668FD"/>
    <w:rsid w:val="00266D31"/>
    <w:rsid w:val="00266D8F"/>
    <w:rsid w:val="00266FD1"/>
    <w:rsid w:val="00267469"/>
    <w:rsid w:val="00267529"/>
    <w:rsid w:val="00267590"/>
    <w:rsid w:val="0026777D"/>
    <w:rsid w:val="002677ED"/>
    <w:rsid w:val="00267A65"/>
    <w:rsid w:val="00267AE0"/>
    <w:rsid w:val="00267F3B"/>
    <w:rsid w:val="0027017E"/>
    <w:rsid w:val="0027057C"/>
    <w:rsid w:val="002706D0"/>
    <w:rsid w:val="00270832"/>
    <w:rsid w:val="002708AE"/>
    <w:rsid w:val="002709B0"/>
    <w:rsid w:val="00270A21"/>
    <w:rsid w:val="00270C24"/>
    <w:rsid w:val="00270DA1"/>
    <w:rsid w:val="0027110F"/>
    <w:rsid w:val="00271213"/>
    <w:rsid w:val="002714A1"/>
    <w:rsid w:val="00271903"/>
    <w:rsid w:val="00271D67"/>
    <w:rsid w:val="00271E33"/>
    <w:rsid w:val="00271EAF"/>
    <w:rsid w:val="00272080"/>
    <w:rsid w:val="00272119"/>
    <w:rsid w:val="00272881"/>
    <w:rsid w:val="002728C9"/>
    <w:rsid w:val="00272AFD"/>
    <w:rsid w:val="00273297"/>
    <w:rsid w:val="002733EB"/>
    <w:rsid w:val="002738AC"/>
    <w:rsid w:val="002739CE"/>
    <w:rsid w:val="00273BFB"/>
    <w:rsid w:val="00273C6B"/>
    <w:rsid w:val="00273C95"/>
    <w:rsid w:val="002742DF"/>
    <w:rsid w:val="002744A0"/>
    <w:rsid w:val="0027450B"/>
    <w:rsid w:val="0027466C"/>
    <w:rsid w:val="002747EB"/>
    <w:rsid w:val="00274936"/>
    <w:rsid w:val="00274AEB"/>
    <w:rsid w:val="00274B18"/>
    <w:rsid w:val="00274B25"/>
    <w:rsid w:val="00274DAD"/>
    <w:rsid w:val="00275108"/>
    <w:rsid w:val="00275119"/>
    <w:rsid w:val="00275344"/>
    <w:rsid w:val="002753D5"/>
    <w:rsid w:val="002755AC"/>
    <w:rsid w:val="0027581A"/>
    <w:rsid w:val="00275840"/>
    <w:rsid w:val="0027587B"/>
    <w:rsid w:val="00275C72"/>
    <w:rsid w:val="00276062"/>
    <w:rsid w:val="0027646E"/>
    <w:rsid w:val="00276A1E"/>
    <w:rsid w:val="00276E9C"/>
    <w:rsid w:val="0027721A"/>
    <w:rsid w:val="00277A13"/>
    <w:rsid w:val="00277B5E"/>
    <w:rsid w:val="00277C75"/>
    <w:rsid w:val="00277C7F"/>
    <w:rsid w:val="00277F60"/>
    <w:rsid w:val="0028002B"/>
    <w:rsid w:val="002801E1"/>
    <w:rsid w:val="00280F22"/>
    <w:rsid w:val="00281174"/>
    <w:rsid w:val="002812F6"/>
    <w:rsid w:val="00281327"/>
    <w:rsid w:val="00281441"/>
    <w:rsid w:val="00281DBA"/>
    <w:rsid w:val="00282F81"/>
    <w:rsid w:val="00283088"/>
    <w:rsid w:val="0028355C"/>
    <w:rsid w:val="00283642"/>
    <w:rsid w:val="00283655"/>
    <w:rsid w:val="00283A72"/>
    <w:rsid w:val="00283AB9"/>
    <w:rsid w:val="00283F2D"/>
    <w:rsid w:val="002840E7"/>
    <w:rsid w:val="0028426D"/>
    <w:rsid w:val="002843DE"/>
    <w:rsid w:val="002843F2"/>
    <w:rsid w:val="002844FB"/>
    <w:rsid w:val="00284973"/>
    <w:rsid w:val="00284A99"/>
    <w:rsid w:val="00284B4D"/>
    <w:rsid w:val="00284F1A"/>
    <w:rsid w:val="00284F7E"/>
    <w:rsid w:val="002851B7"/>
    <w:rsid w:val="002856C4"/>
    <w:rsid w:val="00285C2E"/>
    <w:rsid w:val="00285C56"/>
    <w:rsid w:val="00285C7F"/>
    <w:rsid w:val="00286727"/>
    <w:rsid w:val="0028677C"/>
    <w:rsid w:val="00286B54"/>
    <w:rsid w:val="00286BCF"/>
    <w:rsid w:val="00286D7B"/>
    <w:rsid w:val="00287232"/>
    <w:rsid w:val="002875CF"/>
    <w:rsid w:val="00287782"/>
    <w:rsid w:val="00287CE9"/>
    <w:rsid w:val="00287DC7"/>
    <w:rsid w:val="00290573"/>
    <w:rsid w:val="002908FB"/>
    <w:rsid w:val="00290924"/>
    <w:rsid w:val="002909BD"/>
    <w:rsid w:val="0029108C"/>
    <w:rsid w:val="00291092"/>
    <w:rsid w:val="00291524"/>
    <w:rsid w:val="00291F13"/>
    <w:rsid w:val="00292024"/>
    <w:rsid w:val="00292127"/>
    <w:rsid w:val="00292179"/>
    <w:rsid w:val="00292290"/>
    <w:rsid w:val="00292467"/>
    <w:rsid w:val="002926DC"/>
    <w:rsid w:val="00293087"/>
    <w:rsid w:val="00293542"/>
    <w:rsid w:val="002935DF"/>
    <w:rsid w:val="002937C7"/>
    <w:rsid w:val="00293D0F"/>
    <w:rsid w:val="00294080"/>
    <w:rsid w:val="002943FE"/>
    <w:rsid w:val="002949C4"/>
    <w:rsid w:val="00294F0A"/>
    <w:rsid w:val="002950E0"/>
    <w:rsid w:val="00296020"/>
    <w:rsid w:val="0029651C"/>
    <w:rsid w:val="002969A2"/>
    <w:rsid w:val="00296F9D"/>
    <w:rsid w:val="00297147"/>
    <w:rsid w:val="002978CF"/>
    <w:rsid w:val="002979B5"/>
    <w:rsid w:val="00297B83"/>
    <w:rsid w:val="00297D9F"/>
    <w:rsid w:val="00297DF0"/>
    <w:rsid w:val="002A00DD"/>
    <w:rsid w:val="002A0172"/>
    <w:rsid w:val="002A0AE4"/>
    <w:rsid w:val="002A0BA7"/>
    <w:rsid w:val="002A1312"/>
    <w:rsid w:val="002A1D89"/>
    <w:rsid w:val="002A2377"/>
    <w:rsid w:val="002A2676"/>
    <w:rsid w:val="002A2911"/>
    <w:rsid w:val="002A2A26"/>
    <w:rsid w:val="002A2B32"/>
    <w:rsid w:val="002A2FC1"/>
    <w:rsid w:val="002A374D"/>
    <w:rsid w:val="002A385B"/>
    <w:rsid w:val="002A45DB"/>
    <w:rsid w:val="002A46F6"/>
    <w:rsid w:val="002A4856"/>
    <w:rsid w:val="002A4D18"/>
    <w:rsid w:val="002A52A6"/>
    <w:rsid w:val="002A55E4"/>
    <w:rsid w:val="002A56AD"/>
    <w:rsid w:val="002A5779"/>
    <w:rsid w:val="002A578F"/>
    <w:rsid w:val="002A5A93"/>
    <w:rsid w:val="002A5C89"/>
    <w:rsid w:val="002A5DF4"/>
    <w:rsid w:val="002A68CE"/>
    <w:rsid w:val="002A68F6"/>
    <w:rsid w:val="002A73AE"/>
    <w:rsid w:val="002A7574"/>
    <w:rsid w:val="002A7605"/>
    <w:rsid w:val="002A7656"/>
    <w:rsid w:val="002A7C97"/>
    <w:rsid w:val="002A7F19"/>
    <w:rsid w:val="002B003A"/>
    <w:rsid w:val="002B0049"/>
    <w:rsid w:val="002B00CE"/>
    <w:rsid w:val="002B01CA"/>
    <w:rsid w:val="002B0422"/>
    <w:rsid w:val="002B046B"/>
    <w:rsid w:val="002B0B1E"/>
    <w:rsid w:val="002B0C23"/>
    <w:rsid w:val="002B11C7"/>
    <w:rsid w:val="002B165B"/>
    <w:rsid w:val="002B198F"/>
    <w:rsid w:val="002B1A3D"/>
    <w:rsid w:val="002B1D45"/>
    <w:rsid w:val="002B2146"/>
    <w:rsid w:val="002B218C"/>
    <w:rsid w:val="002B2232"/>
    <w:rsid w:val="002B27CC"/>
    <w:rsid w:val="002B2A71"/>
    <w:rsid w:val="002B2DB5"/>
    <w:rsid w:val="002B31CE"/>
    <w:rsid w:val="002B320B"/>
    <w:rsid w:val="002B32A7"/>
    <w:rsid w:val="002B33C6"/>
    <w:rsid w:val="002B3565"/>
    <w:rsid w:val="002B39ED"/>
    <w:rsid w:val="002B3A6F"/>
    <w:rsid w:val="002B3F7F"/>
    <w:rsid w:val="002B41A1"/>
    <w:rsid w:val="002B424E"/>
    <w:rsid w:val="002B42CE"/>
    <w:rsid w:val="002B4522"/>
    <w:rsid w:val="002B4B7C"/>
    <w:rsid w:val="002B4C1F"/>
    <w:rsid w:val="002B4E09"/>
    <w:rsid w:val="002B5442"/>
    <w:rsid w:val="002B5606"/>
    <w:rsid w:val="002B56B4"/>
    <w:rsid w:val="002B5757"/>
    <w:rsid w:val="002B57C4"/>
    <w:rsid w:val="002B5E09"/>
    <w:rsid w:val="002B5E91"/>
    <w:rsid w:val="002B6202"/>
    <w:rsid w:val="002B63D5"/>
    <w:rsid w:val="002B6867"/>
    <w:rsid w:val="002B688D"/>
    <w:rsid w:val="002B68E6"/>
    <w:rsid w:val="002B6B72"/>
    <w:rsid w:val="002B6DB2"/>
    <w:rsid w:val="002B6EF1"/>
    <w:rsid w:val="002B6F59"/>
    <w:rsid w:val="002B6FAD"/>
    <w:rsid w:val="002B760C"/>
    <w:rsid w:val="002B76F2"/>
    <w:rsid w:val="002B7739"/>
    <w:rsid w:val="002B78AF"/>
    <w:rsid w:val="002B7C21"/>
    <w:rsid w:val="002B7C97"/>
    <w:rsid w:val="002C00D0"/>
    <w:rsid w:val="002C034C"/>
    <w:rsid w:val="002C042D"/>
    <w:rsid w:val="002C083C"/>
    <w:rsid w:val="002C08B0"/>
    <w:rsid w:val="002C0A31"/>
    <w:rsid w:val="002C0CAB"/>
    <w:rsid w:val="002C11B3"/>
    <w:rsid w:val="002C125A"/>
    <w:rsid w:val="002C12D5"/>
    <w:rsid w:val="002C1460"/>
    <w:rsid w:val="002C1AC7"/>
    <w:rsid w:val="002C20FE"/>
    <w:rsid w:val="002C236D"/>
    <w:rsid w:val="002C30E3"/>
    <w:rsid w:val="002C31C0"/>
    <w:rsid w:val="002C331A"/>
    <w:rsid w:val="002C3597"/>
    <w:rsid w:val="002C3650"/>
    <w:rsid w:val="002C368B"/>
    <w:rsid w:val="002C3BAB"/>
    <w:rsid w:val="002C3BF0"/>
    <w:rsid w:val="002C4129"/>
    <w:rsid w:val="002C4702"/>
    <w:rsid w:val="002C4706"/>
    <w:rsid w:val="002C4EFB"/>
    <w:rsid w:val="002C501F"/>
    <w:rsid w:val="002C506E"/>
    <w:rsid w:val="002C5091"/>
    <w:rsid w:val="002C5501"/>
    <w:rsid w:val="002C5790"/>
    <w:rsid w:val="002C5894"/>
    <w:rsid w:val="002C5A7A"/>
    <w:rsid w:val="002C5F37"/>
    <w:rsid w:val="002C60D4"/>
    <w:rsid w:val="002C61AC"/>
    <w:rsid w:val="002C658C"/>
    <w:rsid w:val="002C6642"/>
    <w:rsid w:val="002C6755"/>
    <w:rsid w:val="002C6902"/>
    <w:rsid w:val="002C6A9C"/>
    <w:rsid w:val="002C6B9A"/>
    <w:rsid w:val="002C6E8C"/>
    <w:rsid w:val="002C6EB1"/>
    <w:rsid w:val="002C6F0F"/>
    <w:rsid w:val="002C6FA7"/>
    <w:rsid w:val="002C73C6"/>
    <w:rsid w:val="002C7462"/>
    <w:rsid w:val="002C77CA"/>
    <w:rsid w:val="002C78FF"/>
    <w:rsid w:val="002D033F"/>
    <w:rsid w:val="002D0633"/>
    <w:rsid w:val="002D06BE"/>
    <w:rsid w:val="002D06ED"/>
    <w:rsid w:val="002D0936"/>
    <w:rsid w:val="002D0A1C"/>
    <w:rsid w:val="002D0E98"/>
    <w:rsid w:val="002D132D"/>
    <w:rsid w:val="002D1378"/>
    <w:rsid w:val="002D1517"/>
    <w:rsid w:val="002D2350"/>
    <w:rsid w:val="002D23C0"/>
    <w:rsid w:val="002D2485"/>
    <w:rsid w:val="002D25AB"/>
    <w:rsid w:val="002D2F98"/>
    <w:rsid w:val="002D36EB"/>
    <w:rsid w:val="002D39A4"/>
    <w:rsid w:val="002D3B0E"/>
    <w:rsid w:val="002D3D0F"/>
    <w:rsid w:val="002D3E9C"/>
    <w:rsid w:val="002D3F44"/>
    <w:rsid w:val="002D4221"/>
    <w:rsid w:val="002D445D"/>
    <w:rsid w:val="002D48FE"/>
    <w:rsid w:val="002D4C8B"/>
    <w:rsid w:val="002D59FC"/>
    <w:rsid w:val="002D5CC7"/>
    <w:rsid w:val="002D5ED7"/>
    <w:rsid w:val="002D5F21"/>
    <w:rsid w:val="002D5FFB"/>
    <w:rsid w:val="002D6378"/>
    <w:rsid w:val="002D63CC"/>
    <w:rsid w:val="002D6597"/>
    <w:rsid w:val="002D6851"/>
    <w:rsid w:val="002D68F3"/>
    <w:rsid w:val="002D6ADB"/>
    <w:rsid w:val="002D6C55"/>
    <w:rsid w:val="002D6D15"/>
    <w:rsid w:val="002D719B"/>
    <w:rsid w:val="002D7502"/>
    <w:rsid w:val="002D7AAA"/>
    <w:rsid w:val="002D7BDF"/>
    <w:rsid w:val="002D7C99"/>
    <w:rsid w:val="002D7C9B"/>
    <w:rsid w:val="002D7D46"/>
    <w:rsid w:val="002D7F8B"/>
    <w:rsid w:val="002E00A7"/>
    <w:rsid w:val="002E0347"/>
    <w:rsid w:val="002E0878"/>
    <w:rsid w:val="002E094B"/>
    <w:rsid w:val="002E0DB5"/>
    <w:rsid w:val="002E124C"/>
    <w:rsid w:val="002E17D0"/>
    <w:rsid w:val="002E18C2"/>
    <w:rsid w:val="002E213C"/>
    <w:rsid w:val="002E21EC"/>
    <w:rsid w:val="002E25A5"/>
    <w:rsid w:val="002E2DAD"/>
    <w:rsid w:val="002E2E3B"/>
    <w:rsid w:val="002E30A5"/>
    <w:rsid w:val="002E33F3"/>
    <w:rsid w:val="002E3444"/>
    <w:rsid w:val="002E3D71"/>
    <w:rsid w:val="002E4419"/>
    <w:rsid w:val="002E45CF"/>
    <w:rsid w:val="002E4DBC"/>
    <w:rsid w:val="002E4F32"/>
    <w:rsid w:val="002E521D"/>
    <w:rsid w:val="002E5523"/>
    <w:rsid w:val="002E5857"/>
    <w:rsid w:val="002E591B"/>
    <w:rsid w:val="002E5C05"/>
    <w:rsid w:val="002E5D5F"/>
    <w:rsid w:val="002E6201"/>
    <w:rsid w:val="002E6562"/>
    <w:rsid w:val="002E6990"/>
    <w:rsid w:val="002E69F7"/>
    <w:rsid w:val="002E6C4B"/>
    <w:rsid w:val="002E6C8E"/>
    <w:rsid w:val="002E6CA7"/>
    <w:rsid w:val="002E6FB9"/>
    <w:rsid w:val="002E7526"/>
    <w:rsid w:val="002E77BD"/>
    <w:rsid w:val="002E77FA"/>
    <w:rsid w:val="002E7836"/>
    <w:rsid w:val="002F0072"/>
    <w:rsid w:val="002F03E3"/>
    <w:rsid w:val="002F0636"/>
    <w:rsid w:val="002F0A12"/>
    <w:rsid w:val="002F1089"/>
    <w:rsid w:val="002F127D"/>
    <w:rsid w:val="002F15C6"/>
    <w:rsid w:val="002F1B45"/>
    <w:rsid w:val="002F1B52"/>
    <w:rsid w:val="002F1ECF"/>
    <w:rsid w:val="002F223C"/>
    <w:rsid w:val="002F234D"/>
    <w:rsid w:val="002F251D"/>
    <w:rsid w:val="002F25BD"/>
    <w:rsid w:val="002F25E6"/>
    <w:rsid w:val="002F2818"/>
    <w:rsid w:val="002F2921"/>
    <w:rsid w:val="002F3411"/>
    <w:rsid w:val="002F38D1"/>
    <w:rsid w:val="002F3A2E"/>
    <w:rsid w:val="002F3A6D"/>
    <w:rsid w:val="002F3A6F"/>
    <w:rsid w:val="002F3C06"/>
    <w:rsid w:val="002F3F0F"/>
    <w:rsid w:val="002F40E8"/>
    <w:rsid w:val="002F41F8"/>
    <w:rsid w:val="002F42BF"/>
    <w:rsid w:val="002F4314"/>
    <w:rsid w:val="002F4A2F"/>
    <w:rsid w:val="002F5223"/>
    <w:rsid w:val="002F53E0"/>
    <w:rsid w:val="002F5993"/>
    <w:rsid w:val="002F5C3F"/>
    <w:rsid w:val="002F610E"/>
    <w:rsid w:val="002F6751"/>
    <w:rsid w:val="002F68C7"/>
    <w:rsid w:val="002F6A97"/>
    <w:rsid w:val="002F6D3A"/>
    <w:rsid w:val="002F718B"/>
    <w:rsid w:val="002F72C3"/>
    <w:rsid w:val="002F76EA"/>
    <w:rsid w:val="002F777A"/>
    <w:rsid w:val="002F797B"/>
    <w:rsid w:val="002F7FCF"/>
    <w:rsid w:val="002F7FFA"/>
    <w:rsid w:val="00300147"/>
    <w:rsid w:val="00300206"/>
    <w:rsid w:val="003005AF"/>
    <w:rsid w:val="0030088B"/>
    <w:rsid w:val="00300BB2"/>
    <w:rsid w:val="00301120"/>
    <w:rsid w:val="00301344"/>
    <w:rsid w:val="0030135D"/>
    <w:rsid w:val="00301475"/>
    <w:rsid w:val="0030151D"/>
    <w:rsid w:val="00301A4F"/>
    <w:rsid w:val="00302050"/>
    <w:rsid w:val="003022DD"/>
    <w:rsid w:val="00302A23"/>
    <w:rsid w:val="00302CAC"/>
    <w:rsid w:val="00303025"/>
    <w:rsid w:val="0030349D"/>
    <w:rsid w:val="00303639"/>
    <w:rsid w:val="00303697"/>
    <w:rsid w:val="00303975"/>
    <w:rsid w:val="00303A69"/>
    <w:rsid w:val="00303A6A"/>
    <w:rsid w:val="00303ABF"/>
    <w:rsid w:val="00303C0F"/>
    <w:rsid w:val="00304229"/>
    <w:rsid w:val="00304307"/>
    <w:rsid w:val="0030459E"/>
    <w:rsid w:val="003047E7"/>
    <w:rsid w:val="003048E5"/>
    <w:rsid w:val="00304D1E"/>
    <w:rsid w:val="00304D5F"/>
    <w:rsid w:val="00305420"/>
    <w:rsid w:val="00305AD6"/>
    <w:rsid w:val="00305D22"/>
    <w:rsid w:val="00306355"/>
    <w:rsid w:val="003063C4"/>
    <w:rsid w:val="0030640F"/>
    <w:rsid w:val="00306527"/>
    <w:rsid w:val="003065EB"/>
    <w:rsid w:val="003068E4"/>
    <w:rsid w:val="00306918"/>
    <w:rsid w:val="00306B81"/>
    <w:rsid w:val="00306C94"/>
    <w:rsid w:val="00306D09"/>
    <w:rsid w:val="00306EC3"/>
    <w:rsid w:val="0030716E"/>
    <w:rsid w:val="00307F1D"/>
    <w:rsid w:val="003105CE"/>
    <w:rsid w:val="003105F9"/>
    <w:rsid w:val="0031082D"/>
    <w:rsid w:val="003108DC"/>
    <w:rsid w:val="00310A5E"/>
    <w:rsid w:val="00310ABE"/>
    <w:rsid w:val="00310B26"/>
    <w:rsid w:val="003113F7"/>
    <w:rsid w:val="00311903"/>
    <w:rsid w:val="00311934"/>
    <w:rsid w:val="00311967"/>
    <w:rsid w:val="00311B30"/>
    <w:rsid w:val="00311B3B"/>
    <w:rsid w:val="00311B45"/>
    <w:rsid w:val="00311BF0"/>
    <w:rsid w:val="003121E2"/>
    <w:rsid w:val="003126BD"/>
    <w:rsid w:val="00312889"/>
    <w:rsid w:val="00312D08"/>
    <w:rsid w:val="00312EA4"/>
    <w:rsid w:val="00313066"/>
    <w:rsid w:val="003133BA"/>
    <w:rsid w:val="0031349D"/>
    <w:rsid w:val="00313620"/>
    <w:rsid w:val="003138D0"/>
    <w:rsid w:val="0031397E"/>
    <w:rsid w:val="00313B2B"/>
    <w:rsid w:val="00313D19"/>
    <w:rsid w:val="00313F2C"/>
    <w:rsid w:val="0031431B"/>
    <w:rsid w:val="00314374"/>
    <w:rsid w:val="00314516"/>
    <w:rsid w:val="00314A67"/>
    <w:rsid w:val="00314B70"/>
    <w:rsid w:val="00314FB1"/>
    <w:rsid w:val="00314FBF"/>
    <w:rsid w:val="00315163"/>
    <w:rsid w:val="003157FC"/>
    <w:rsid w:val="0031585C"/>
    <w:rsid w:val="003158CA"/>
    <w:rsid w:val="0031591A"/>
    <w:rsid w:val="00315AD3"/>
    <w:rsid w:val="00315FD1"/>
    <w:rsid w:val="00316152"/>
    <w:rsid w:val="00316355"/>
    <w:rsid w:val="0031643D"/>
    <w:rsid w:val="003164DB"/>
    <w:rsid w:val="00316C2A"/>
    <w:rsid w:val="00317067"/>
    <w:rsid w:val="0031713C"/>
    <w:rsid w:val="003172C2"/>
    <w:rsid w:val="003172E2"/>
    <w:rsid w:val="00317440"/>
    <w:rsid w:val="0031754A"/>
    <w:rsid w:val="00317CA1"/>
    <w:rsid w:val="00317F2A"/>
    <w:rsid w:val="00320010"/>
    <w:rsid w:val="00320712"/>
    <w:rsid w:val="003207D4"/>
    <w:rsid w:val="00320A08"/>
    <w:rsid w:val="00320C0D"/>
    <w:rsid w:val="00320D3C"/>
    <w:rsid w:val="003213D1"/>
    <w:rsid w:val="0032176F"/>
    <w:rsid w:val="003217DD"/>
    <w:rsid w:val="00321B42"/>
    <w:rsid w:val="00321B52"/>
    <w:rsid w:val="00321DB9"/>
    <w:rsid w:val="003220C3"/>
    <w:rsid w:val="003223C0"/>
    <w:rsid w:val="00322722"/>
    <w:rsid w:val="003228B0"/>
    <w:rsid w:val="00322A25"/>
    <w:rsid w:val="00323B4A"/>
    <w:rsid w:val="00323D43"/>
    <w:rsid w:val="0032415C"/>
    <w:rsid w:val="003244C4"/>
    <w:rsid w:val="0032470B"/>
    <w:rsid w:val="00324788"/>
    <w:rsid w:val="00324ABE"/>
    <w:rsid w:val="00324B44"/>
    <w:rsid w:val="00325339"/>
    <w:rsid w:val="0032583C"/>
    <w:rsid w:val="00325AD7"/>
    <w:rsid w:val="00325B65"/>
    <w:rsid w:val="00325CF9"/>
    <w:rsid w:val="00325D88"/>
    <w:rsid w:val="00325F63"/>
    <w:rsid w:val="0032602F"/>
    <w:rsid w:val="00326313"/>
    <w:rsid w:val="0032644A"/>
    <w:rsid w:val="00326464"/>
    <w:rsid w:val="00326600"/>
    <w:rsid w:val="00326617"/>
    <w:rsid w:val="00326623"/>
    <w:rsid w:val="00326693"/>
    <w:rsid w:val="00326B44"/>
    <w:rsid w:val="00326FA4"/>
    <w:rsid w:val="003275AD"/>
    <w:rsid w:val="00327630"/>
    <w:rsid w:val="00327880"/>
    <w:rsid w:val="00327AE6"/>
    <w:rsid w:val="00327E09"/>
    <w:rsid w:val="003301B0"/>
    <w:rsid w:val="0033073E"/>
    <w:rsid w:val="00330812"/>
    <w:rsid w:val="00330844"/>
    <w:rsid w:val="00330BE7"/>
    <w:rsid w:val="00330C0C"/>
    <w:rsid w:val="00330C53"/>
    <w:rsid w:val="00330CC3"/>
    <w:rsid w:val="00330ED0"/>
    <w:rsid w:val="00330F17"/>
    <w:rsid w:val="00331215"/>
    <w:rsid w:val="0033129C"/>
    <w:rsid w:val="003312C0"/>
    <w:rsid w:val="00331E9B"/>
    <w:rsid w:val="00331ECA"/>
    <w:rsid w:val="003323B9"/>
    <w:rsid w:val="00332635"/>
    <w:rsid w:val="00332B0B"/>
    <w:rsid w:val="00333A4A"/>
    <w:rsid w:val="00333F13"/>
    <w:rsid w:val="003344DD"/>
    <w:rsid w:val="00334774"/>
    <w:rsid w:val="00334838"/>
    <w:rsid w:val="00334B86"/>
    <w:rsid w:val="00335159"/>
    <w:rsid w:val="003356BF"/>
    <w:rsid w:val="00335835"/>
    <w:rsid w:val="00335AB7"/>
    <w:rsid w:val="00335ECD"/>
    <w:rsid w:val="00335FF3"/>
    <w:rsid w:val="00336077"/>
    <w:rsid w:val="003360F3"/>
    <w:rsid w:val="00336743"/>
    <w:rsid w:val="00336C38"/>
    <w:rsid w:val="00336F63"/>
    <w:rsid w:val="003379D5"/>
    <w:rsid w:val="00337BF6"/>
    <w:rsid w:val="003400BD"/>
    <w:rsid w:val="003406B2"/>
    <w:rsid w:val="00340729"/>
    <w:rsid w:val="00340841"/>
    <w:rsid w:val="003408E9"/>
    <w:rsid w:val="00340CC8"/>
    <w:rsid w:val="00340CDA"/>
    <w:rsid w:val="00340FEC"/>
    <w:rsid w:val="0034160D"/>
    <w:rsid w:val="003417E9"/>
    <w:rsid w:val="00341D18"/>
    <w:rsid w:val="00341E46"/>
    <w:rsid w:val="00341F99"/>
    <w:rsid w:val="003420E6"/>
    <w:rsid w:val="00342276"/>
    <w:rsid w:val="003425C3"/>
    <w:rsid w:val="00342639"/>
    <w:rsid w:val="00342980"/>
    <w:rsid w:val="00342A9A"/>
    <w:rsid w:val="00342C48"/>
    <w:rsid w:val="00342E33"/>
    <w:rsid w:val="00342F41"/>
    <w:rsid w:val="0034319E"/>
    <w:rsid w:val="00343736"/>
    <w:rsid w:val="00343BCA"/>
    <w:rsid w:val="00343DBB"/>
    <w:rsid w:val="00343ECA"/>
    <w:rsid w:val="00343FD2"/>
    <w:rsid w:val="00344215"/>
    <w:rsid w:val="00344369"/>
    <w:rsid w:val="003448D5"/>
    <w:rsid w:val="0034499C"/>
    <w:rsid w:val="00344C0B"/>
    <w:rsid w:val="00344E0D"/>
    <w:rsid w:val="00344F14"/>
    <w:rsid w:val="00344F85"/>
    <w:rsid w:val="003450C6"/>
    <w:rsid w:val="0034517D"/>
    <w:rsid w:val="003451C4"/>
    <w:rsid w:val="0034536B"/>
    <w:rsid w:val="003455A2"/>
    <w:rsid w:val="003458E4"/>
    <w:rsid w:val="00345980"/>
    <w:rsid w:val="00345D6C"/>
    <w:rsid w:val="00345E30"/>
    <w:rsid w:val="003460DE"/>
    <w:rsid w:val="00346542"/>
    <w:rsid w:val="00346797"/>
    <w:rsid w:val="003469B6"/>
    <w:rsid w:val="003469D5"/>
    <w:rsid w:val="00346DF8"/>
    <w:rsid w:val="003470D1"/>
    <w:rsid w:val="00347203"/>
    <w:rsid w:val="003473D3"/>
    <w:rsid w:val="003474E0"/>
    <w:rsid w:val="003475F6"/>
    <w:rsid w:val="00347E04"/>
    <w:rsid w:val="003503F0"/>
    <w:rsid w:val="00350425"/>
    <w:rsid w:val="00350C72"/>
    <w:rsid w:val="00350E38"/>
    <w:rsid w:val="003510E5"/>
    <w:rsid w:val="00351138"/>
    <w:rsid w:val="00351231"/>
    <w:rsid w:val="003514D4"/>
    <w:rsid w:val="003516C8"/>
    <w:rsid w:val="00351C01"/>
    <w:rsid w:val="00351CA7"/>
    <w:rsid w:val="003520A9"/>
    <w:rsid w:val="003520EE"/>
    <w:rsid w:val="0035229D"/>
    <w:rsid w:val="0035241C"/>
    <w:rsid w:val="00352967"/>
    <w:rsid w:val="00352ACD"/>
    <w:rsid w:val="00352B7B"/>
    <w:rsid w:val="00352D45"/>
    <w:rsid w:val="00352D95"/>
    <w:rsid w:val="00353008"/>
    <w:rsid w:val="0035326C"/>
    <w:rsid w:val="0035337C"/>
    <w:rsid w:val="003533FC"/>
    <w:rsid w:val="00353516"/>
    <w:rsid w:val="0035360C"/>
    <w:rsid w:val="003537B3"/>
    <w:rsid w:val="003537E5"/>
    <w:rsid w:val="003542DF"/>
    <w:rsid w:val="00354338"/>
    <w:rsid w:val="00354A7F"/>
    <w:rsid w:val="00355020"/>
    <w:rsid w:val="003551CD"/>
    <w:rsid w:val="00355300"/>
    <w:rsid w:val="0035539D"/>
    <w:rsid w:val="0035550F"/>
    <w:rsid w:val="0035578F"/>
    <w:rsid w:val="003559DA"/>
    <w:rsid w:val="003559FC"/>
    <w:rsid w:val="00356184"/>
    <w:rsid w:val="0035658D"/>
    <w:rsid w:val="003566DA"/>
    <w:rsid w:val="00356743"/>
    <w:rsid w:val="00356A77"/>
    <w:rsid w:val="00356AEF"/>
    <w:rsid w:val="00356FEE"/>
    <w:rsid w:val="003577B3"/>
    <w:rsid w:val="00357C46"/>
    <w:rsid w:val="00357C5B"/>
    <w:rsid w:val="00360162"/>
    <w:rsid w:val="003602D1"/>
    <w:rsid w:val="003604BD"/>
    <w:rsid w:val="003605A9"/>
    <w:rsid w:val="003605BA"/>
    <w:rsid w:val="003605F8"/>
    <w:rsid w:val="0036069F"/>
    <w:rsid w:val="003607F4"/>
    <w:rsid w:val="003610B6"/>
    <w:rsid w:val="003616C1"/>
    <w:rsid w:val="00361A3A"/>
    <w:rsid w:val="00361AA1"/>
    <w:rsid w:val="00361E7F"/>
    <w:rsid w:val="00361FDC"/>
    <w:rsid w:val="0036215A"/>
    <w:rsid w:val="00362487"/>
    <w:rsid w:val="00362AF0"/>
    <w:rsid w:val="00363018"/>
    <w:rsid w:val="0036341A"/>
    <w:rsid w:val="003638B1"/>
    <w:rsid w:val="00363978"/>
    <w:rsid w:val="003642FA"/>
    <w:rsid w:val="003643AC"/>
    <w:rsid w:val="00364449"/>
    <w:rsid w:val="003645AB"/>
    <w:rsid w:val="003645BE"/>
    <w:rsid w:val="003645FB"/>
    <w:rsid w:val="00364951"/>
    <w:rsid w:val="003650BE"/>
    <w:rsid w:val="0036551F"/>
    <w:rsid w:val="00365C98"/>
    <w:rsid w:val="00365CF2"/>
    <w:rsid w:val="00365E21"/>
    <w:rsid w:val="0036606D"/>
    <w:rsid w:val="00366312"/>
    <w:rsid w:val="0036678C"/>
    <w:rsid w:val="003667AE"/>
    <w:rsid w:val="00366823"/>
    <w:rsid w:val="00366D79"/>
    <w:rsid w:val="0036707B"/>
    <w:rsid w:val="0036727D"/>
    <w:rsid w:val="003700C4"/>
    <w:rsid w:val="00370144"/>
    <w:rsid w:val="003701EE"/>
    <w:rsid w:val="0037035C"/>
    <w:rsid w:val="00370AE9"/>
    <w:rsid w:val="00370BA5"/>
    <w:rsid w:val="00370C16"/>
    <w:rsid w:val="00370CB2"/>
    <w:rsid w:val="00370E82"/>
    <w:rsid w:val="00370EC5"/>
    <w:rsid w:val="00371095"/>
    <w:rsid w:val="003711A8"/>
    <w:rsid w:val="00371588"/>
    <w:rsid w:val="00371700"/>
    <w:rsid w:val="00371D00"/>
    <w:rsid w:val="00371FD9"/>
    <w:rsid w:val="00372001"/>
    <w:rsid w:val="00372016"/>
    <w:rsid w:val="00372381"/>
    <w:rsid w:val="00372785"/>
    <w:rsid w:val="00372824"/>
    <w:rsid w:val="00372825"/>
    <w:rsid w:val="00372BE2"/>
    <w:rsid w:val="00372C3C"/>
    <w:rsid w:val="00372CCE"/>
    <w:rsid w:val="003730B9"/>
    <w:rsid w:val="003735EC"/>
    <w:rsid w:val="00373D7B"/>
    <w:rsid w:val="00373DFA"/>
    <w:rsid w:val="00373F2F"/>
    <w:rsid w:val="0037409F"/>
    <w:rsid w:val="00374355"/>
    <w:rsid w:val="00374379"/>
    <w:rsid w:val="0037444D"/>
    <w:rsid w:val="00374772"/>
    <w:rsid w:val="00374929"/>
    <w:rsid w:val="00374957"/>
    <w:rsid w:val="003749C4"/>
    <w:rsid w:val="00374A50"/>
    <w:rsid w:val="00374F66"/>
    <w:rsid w:val="00375160"/>
    <w:rsid w:val="0037534C"/>
    <w:rsid w:val="003754F6"/>
    <w:rsid w:val="003755A8"/>
    <w:rsid w:val="0037607E"/>
    <w:rsid w:val="003762C7"/>
    <w:rsid w:val="00376465"/>
    <w:rsid w:val="00376C50"/>
    <w:rsid w:val="00376D18"/>
    <w:rsid w:val="00376DEC"/>
    <w:rsid w:val="00376DF9"/>
    <w:rsid w:val="00376E2A"/>
    <w:rsid w:val="00376FC8"/>
    <w:rsid w:val="003773D2"/>
    <w:rsid w:val="003776BE"/>
    <w:rsid w:val="00377745"/>
    <w:rsid w:val="00377820"/>
    <w:rsid w:val="00377971"/>
    <w:rsid w:val="00377B33"/>
    <w:rsid w:val="00377EF4"/>
    <w:rsid w:val="00377F6D"/>
    <w:rsid w:val="003801E1"/>
    <w:rsid w:val="003802E4"/>
    <w:rsid w:val="0038034B"/>
    <w:rsid w:val="003803AF"/>
    <w:rsid w:val="00380651"/>
    <w:rsid w:val="003806C9"/>
    <w:rsid w:val="00380744"/>
    <w:rsid w:val="003807A4"/>
    <w:rsid w:val="00380E5B"/>
    <w:rsid w:val="0038136B"/>
    <w:rsid w:val="003822E4"/>
    <w:rsid w:val="003825F5"/>
    <w:rsid w:val="00382D4D"/>
    <w:rsid w:val="00383025"/>
    <w:rsid w:val="00383630"/>
    <w:rsid w:val="00383690"/>
    <w:rsid w:val="00383900"/>
    <w:rsid w:val="003840CD"/>
    <w:rsid w:val="0038422A"/>
    <w:rsid w:val="003844D4"/>
    <w:rsid w:val="00384901"/>
    <w:rsid w:val="00384EC0"/>
    <w:rsid w:val="003850C6"/>
    <w:rsid w:val="003850D0"/>
    <w:rsid w:val="003851AC"/>
    <w:rsid w:val="00385286"/>
    <w:rsid w:val="003854A3"/>
    <w:rsid w:val="00385730"/>
    <w:rsid w:val="00385807"/>
    <w:rsid w:val="003858EA"/>
    <w:rsid w:val="00385B8A"/>
    <w:rsid w:val="00386091"/>
    <w:rsid w:val="003861F6"/>
    <w:rsid w:val="003862EB"/>
    <w:rsid w:val="003865E8"/>
    <w:rsid w:val="00386AB4"/>
    <w:rsid w:val="0038743B"/>
    <w:rsid w:val="00387509"/>
    <w:rsid w:val="00387512"/>
    <w:rsid w:val="0038758F"/>
    <w:rsid w:val="00387648"/>
    <w:rsid w:val="00387AD2"/>
    <w:rsid w:val="00387B19"/>
    <w:rsid w:val="00387DBC"/>
    <w:rsid w:val="00387E17"/>
    <w:rsid w:val="00387E65"/>
    <w:rsid w:val="0039063E"/>
    <w:rsid w:val="00390667"/>
    <w:rsid w:val="00390867"/>
    <w:rsid w:val="00390B4A"/>
    <w:rsid w:val="00390C60"/>
    <w:rsid w:val="00390D6A"/>
    <w:rsid w:val="00390E96"/>
    <w:rsid w:val="0039141B"/>
    <w:rsid w:val="003914E8"/>
    <w:rsid w:val="003915BD"/>
    <w:rsid w:val="003917CF"/>
    <w:rsid w:val="00391BFF"/>
    <w:rsid w:val="00391DF1"/>
    <w:rsid w:val="003925F5"/>
    <w:rsid w:val="00392B81"/>
    <w:rsid w:val="00392BB1"/>
    <w:rsid w:val="00392D45"/>
    <w:rsid w:val="00392F09"/>
    <w:rsid w:val="00393444"/>
    <w:rsid w:val="003936CA"/>
    <w:rsid w:val="00393C51"/>
    <w:rsid w:val="0039402E"/>
    <w:rsid w:val="003942A9"/>
    <w:rsid w:val="003943CD"/>
    <w:rsid w:val="00394843"/>
    <w:rsid w:val="00394DF6"/>
    <w:rsid w:val="00394E3F"/>
    <w:rsid w:val="00395166"/>
    <w:rsid w:val="003952D6"/>
    <w:rsid w:val="0039532C"/>
    <w:rsid w:val="003954A7"/>
    <w:rsid w:val="0039557A"/>
    <w:rsid w:val="00395657"/>
    <w:rsid w:val="0039583B"/>
    <w:rsid w:val="00395A81"/>
    <w:rsid w:val="003960A0"/>
    <w:rsid w:val="003960D4"/>
    <w:rsid w:val="003960F2"/>
    <w:rsid w:val="0039637F"/>
    <w:rsid w:val="003966AD"/>
    <w:rsid w:val="0039685B"/>
    <w:rsid w:val="00396A9B"/>
    <w:rsid w:val="00396B20"/>
    <w:rsid w:val="00396EAE"/>
    <w:rsid w:val="00396F61"/>
    <w:rsid w:val="003974A4"/>
    <w:rsid w:val="003974DE"/>
    <w:rsid w:val="00397526"/>
    <w:rsid w:val="00397835"/>
    <w:rsid w:val="0039787E"/>
    <w:rsid w:val="00397AFF"/>
    <w:rsid w:val="00397B9E"/>
    <w:rsid w:val="00397E2B"/>
    <w:rsid w:val="00397E41"/>
    <w:rsid w:val="003A007C"/>
    <w:rsid w:val="003A00AF"/>
    <w:rsid w:val="003A0231"/>
    <w:rsid w:val="003A02CC"/>
    <w:rsid w:val="003A0343"/>
    <w:rsid w:val="003A079A"/>
    <w:rsid w:val="003A07C8"/>
    <w:rsid w:val="003A09C9"/>
    <w:rsid w:val="003A0B98"/>
    <w:rsid w:val="003A0BB2"/>
    <w:rsid w:val="003A0EFE"/>
    <w:rsid w:val="003A1369"/>
    <w:rsid w:val="003A148C"/>
    <w:rsid w:val="003A159D"/>
    <w:rsid w:val="003A15B2"/>
    <w:rsid w:val="003A18DE"/>
    <w:rsid w:val="003A18E6"/>
    <w:rsid w:val="003A1B93"/>
    <w:rsid w:val="003A1D01"/>
    <w:rsid w:val="003A1F4E"/>
    <w:rsid w:val="003A25F8"/>
    <w:rsid w:val="003A2AB5"/>
    <w:rsid w:val="003A2B04"/>
    <w:rsid w:val="003A2ED5"/>
    <w:rsid w:val="003A3428"/>
    <w:rsid w:val="003A367B"/>
    <w:rsid w:val="003A37C7"/>
    <w:rsid w:val="003A3934"/>
    <w:rsid w:val="003A3DDA"/>
    <w:rsid w:val="003A405C"/>
    <w:rsid w:val="003A4617"/>
    <w:rsid w:val="003A4752"/>
    <w:rsid w:val="003A4E63"/>
    <w:rsid w:val="003A5056"/>
    <w:rsid w:val="003A5099"/>
    <w:rsid w:val="003A5120"/>
    <w:rsid w:val="003A54DF"/>
    <w:rsid w:val="003A59B2"/>
    <w:rsid w:val="003A5DA1"/>
    <w:rsid w:val="003A5DB5"/>
    <w:rsid w:val="003A62FB"/>
    <w:rsid w:val="003A66B8"/>
    <w:rsid w:val="003A67DD"/>
    <w:rsid w:val="003A6817"/>
    <w:rsid w:val="003A69E4"/>
    <w:rsid w:val="003A6D63"/>
    <w:rsid w:val="003A6D92"/>
    <w:rsid w:val="003A7395"/>
    <w:rsid w:val="003A7434"/>
    <w:rsid w:val="003A7691"/>
    <w:rsid w:val="003A78AC"/>
    <w:rsid w:val="003A7A9F"/>
    <w:rsid w:val="003A7E74"/>
    <w:rsid w:val="003A7ED8"/>
    <w:rsid w:val="003A7FF6"/>
    <w:rsid w:val="003B0030"/>
    <w:rsid w:val="003B07FF"/>
    <w:rsid w:val="003B0E13"/>
    <w:rsid w:val="003B0E81"/>
    <w:rsid w:val="003B0E9B"/>
    <w:rsid w:val="003B0EB9"/>
    <w:rsid w:val="003B0FEC"/>
    <w:rsid w:val="003B11C4"/>
    <w:rsid w:val="003B145D"/>
    <w:rsid w:val="003B18B8"/>
    <w:rsid w:val="003B1979"/>
    <w:rsid w:val="003B197C"/>
    <w:rsid w:val="003B1A9E"/>
    <w:rsid w:val="003B1BEF"/>
    <w:rsid w:val="003B1CF9"/>
    <w:rsid w:val="003B1E8F"/>
    <w:rsid w:val="003B211A"/>
    <w:rsid w:val="003B243E"/>
    <w:rsid w:val="003B29C6"/>
    <w:rsid w:val="003B2A88"/>
    <w:rsid w:val="003B2FE5"/>
    <w:rsid w:val="003B2FF6"/>
    <w:rsid w:val="003B3835"/>
    <w:rsid w:val="003B388E"/>
    <w:rsid w:val="003B39EC"/>
    <w:rsid w:val="003B3BA1"/>
    <w:rsid w:val="003B3E72"/>
    <w:rsid w:val="003B41C8"/>
    <w:rsid w:val="003B428D"/>
    <w:rsid w:val="003B4A3F"/>
    <w:rsid w:val="003B4B70"/>
    <w:rsid w:val="003B4E36"/>
    <w:rsid w:val="003B4F88"/>
    <w:rsid w:val="003B5050"/>
    <w:rsid w:val="003B5356"/>
    <w:rsid w:val="003B57CD"/>
    <w:rsid w:val="003B5AD7"/>
    <w:rsid w:val="003B5B22"/>
    <w:rsid w:val="003B5CC7"/>
    <w:rsid w:val="003B64B0"/>
    <w:rsid w:val="003B67BA"/>
    <w:rsid w:val="003B6C2D"/>
    <w:rsid w:val="003B6E43"/>
    <w:rsid w:val="003B6EA6"/>
    <w:rsid w:val="003B6EB9"/>
    <w:rsid w:val="003B700D"/>
    <w:rsid w:val="003B7723"/>
    <w:rsid w:val="003B7801"/>
    <w:rsid w:val="003B785E"/>
    <w:rsid w:val="003B7C7A"/>
    <w:rsid w:val="003B7DE3"/>
    <w:rsid w:val="003C00F8"/>
    <w:rsid w:val="003C024F"/>
    <w:rsid w:val="003C0340"/>
    <w:rsid w:val="003C044C"/>
    <w:rsid w:val="003C06E2"/>
    <w:rsid w:val="003C0717"/>
    <w:rsid w:val="003C07CA"/>
    <w:rsid w:val="003C0903"/>
    <w:rsid w:val="003C0A24"/>
    <w:rsid w:val="003C0ED9"/>
    <w:rsid w:val="003C0F12"/>
    <w:rsid w:val="003C145E"/>
    <w:rsid w:val="003C16FA"/>
    <w:rsid w:val="003C18DD"/>
    <w:rsid w:val="003C1937"/>
    <w:rsid w:val="003C1A31"/>
    <w:rsid w:val="003C1D33"/>
    <w:rsid w:val="003C1DAE"/>
    <w:rsid w:val="003C29AB"/>
    <w:rsid w:val="003C2A3D"/>
    <w:rsid w:val="003C2A8A"/>
    <w:rsid w:val="003C2BAE"/>
    <w:rsid w:val="003C2EFA"/>
    <w:rsid w:val="003C3269"/>
    <w:rsid w:val="003C3869"/>
    <w:rsid w:val="003C39AF"/>
    <w:rsid w:val="003C3ACD"/>
    <w:rsid w:val="003C3D74"/>
    <w:rsid w:val="003C3F4E"/>
    <w:rsid w:val="003C3FB7"/>
    <w:rsid w:val="003C4325"/>
    <w:rsid w:val="003C4CB9"/>
    <w:rsid w:val="003C52A1"/>
    <w:rsid w:val="003C534E"/>
    <w:rsid w:val="003C54EA"/>
    <w:rsid w:val="003C5591"/>
    <w:rsid w:val="003C5AB8"/>
    <w:rsid w:val="003C606A"/>
    <w:rsid w:val="003C60F5"/>
    <w:rsid w:val="003C616F"/>
    <w:rsid w:val="003C6C04"/>
    <w:rsid w:val="003C6CA4"/>
    <w:rsid w:val="003C6EBE"/>
    <w:rsid w:val="003C7114"/>
    <w:rsid w:val="003C726D"/>
    <w:rsid w:val="003C7547"/>
    <w:rsid w:val="003C76E7"/>
    <w:rsid w:val="003C7C38"/>
    <w:rsid w:val="003C7E39"/>
    <w:rsid w:val="003D0173"/>
    <w:rsid w:val="003D0A40"/>
    <w:rsid w:val="003D11D4"/>
    <w:rsid w:val="003D1522"/>
    <w:rsid w:val="003D1BE3"/>
    <w:rsid w:val="003D230E"/>
    <w:rsid w:val="003D2334"/>
    <w:rsid w:val="003D2720"/>
    <w:rsid w:val="003D27EE"/>
    <w:rsid w:val="003D30DD"/>
    <w:rsid w:val="003D326E"/>
    <w:rsid w:val="003D32C7"/>
    <w:rsid w:val="003D33E3"/>
    <w:rsid w:val="003D3744"/>
    <w:rsid w:val="003D38FF"/>
    <w:rsid w:val="003D3B5C"/>
    <w:rsid w:val="003D3CFC"/>
    <w:rsid w:val="003D4602"/>
    <w:rsid w:val="003D4E2A"/>
    <w:rsid w:val="003D5068"/>
    <w:rsid w:val="003D514E"/>
    <w:rsid w:val="003D51E7"/>
    <w:rsid w:val="003D5215"/>
    <w:rsid w:val="003D5B25"/>
    <w:rsid w:val="003D5C1C"/>
    <w:rsid w:val="003D5C86"/>
    <w:rsid w:val="003D5F53"/>
    <w:rsid w:val="003D6095"/>
    <w:rsid w:val="003D629C"/>
    <w:rsid w:val="003D6394"/>
    <w:rsid w:val="003D6A54"/>
    <w:rsid w:val="003D6A7B"/>
    <w:rsid w:val="003D6E63"/>
    <w:rsid w:val="003D7295"/>
    <w:rsid w:val="003D7375"/>
    <w:rsid w:val="003D73D6"/>
    <w:rsid w:val="003D7A47"/>
    <w:rsid w:val="003D7A96"/>
    <w:rsid w:val="003D7BC4"/>
    <w:rsid w:val="003D7BE3"/>
    <w:rsid w:val="003D7EED"/>
    <w:rsid w:val="003D7FF7"/>
    <w:rsid w:val="003E0153"/>
    <w:rsid w:val="003E029A"/>
    <w:rsid w:val="003E032C"/>
    <w:rsid w:val="003E06EB"/>
    <w:rsid w:val="003E07A9"/>
    <w:rsid w:val="003E0F8B"/>
    <w:rsid w:val="003E0FF5"/>
    <w:rsid w:val="003E126C"/>
    <w:rsid w:val="003E144A"/>
    <w:rsid w:val="003E17D0"/>
    <w:rsid w:val="003E1B0C"/>
    <w:rsid w:val="003E1B1E"/>
    <w:rsid w:val="003E1C5A"/>
    <w:rsid w:val="003E1DC8"/>
    <w:rsid w:val="003E23FD"/>
    <w:rsid w:val="003E243F"/>
    <w:rsid w:val="003E2C1F"/>
    <w:rsid w:val="003E2CE4"/>
    <w:rsid w:val="003E2F3C"/>
    <w:rsid w:val="003E394B"/>
    <w:rsid w:val="003E3B48"/>
    <w:rsid w:val="003E3D02"/>
    <w:rsid w:val="003E3EA2"/>
    <w:rsid w:val="003E3F67"/>
    <w:rsid w:val="003E4256"/>
    <w:rsid w:val="003E440F"/>
    <w:rsid w:val="003E47B2"/>
    <w:rsid w:val="003E48F1"/>
    <w:rsid w:val="003E4DAD"/>
    <w:rsid w:val="003E4DD9"/>
    <w:rsid w:val="003E51F0"/>
    <w:rsid w:val="003E5A2C"/>
    <w:rsid w:val="003E5BCE"/>
    <w:rsid w:val="003E6816"/>
    <w:rsid w:val="003E6AA0"/>
    <w:rsid w:val="003E7011"/>
    <w:rsid w:val="003E770F"/>
    <w:rsid w:val="003F0848"/>
    <w:rsid w:val="003F0C3B"/>
    <w:rsid w:val="003F0CBC"/>
    <w:rsid w:val="003F0F87"/>
    <w:rsid w:val="003F0FFB"/>
    <w:rsid w:val="003F1381"/>
    <w:rsid w:val="003F155D"/>
    <w:rsid w:val="003F1634"/>
    <w:rsid w:val="003F1895"/>
    <w:rsid w:val="003F19AE"/>
    <w:rsid w:val="003F1B92"/>
    <w:rsid w:val="003F1E21"/>
    <w:rsid w:val="003F239F"/>
    <w:rsid w:val="003F2C11"/>
    <w:rsid w:val="003F2CE5"/>
    <w:rsid w:val="003F3097"/>
    <w:rsid w:val="003F3C49"/>
    <w:rsid w:val="003F3DAC"/>
    <w:rsid w:val="003F4905"/>
    <w:rsid w:val="003F49FB"/>
    <w:rsid w:val="003F4B4D"/>
    <w:rsid w:val="003F515D"/>
    <w:rsid w:val="003F5310"/>
    <w:rsid w:val="003F5560"/>
    <w:rsid w:val="003F591D"/>
    <w:rsid w:val="003F5982"/>
    <w:rsid w:val="003F5E0A"/>
    <w:rsid w:val="003F6475"/>
    <w:rsid w:val="003F6582"/>
    <w:rsid w:val="003F6C53"/>
    <w:rsid w:val="003F6E17"/>
    <w:rsid w:val="003F7208"/>
    <w:rsid w:val="003F7723"/>
    <w:rsid w:val="003F7A39"/>
    <w:rsid w:val="003F7C75"/>
    <w:rsid w:val="003F7DB4"/>
    <w:rsid w:val="00400056"/>
    <w:rsid w:val="004003A5"/>
    <w:rsid w:val="00400450"/>
    <w:rsid w:val="00400476"/>
    <w:rsid w:val="00400478"/>
    <w:rsid w:val="0040048A"/>
    <w:rsid w:val="004007FF"/>
    <w:rsid w:val="00400C1F"/>
    <w:rsid w:val="00400CAC"/>
    <w:rsid w:val="004015CE"/>
    <w:rsid w:val="0040186A"/>
    <w:rsid w:val="00401A84"/>
    <w:rsid w:val="00401B1F"/>
    <w:rsid w:val="00402279"/>
    <w:rsid w:val="004022D7"/>
    <w:rsid w:val="004028EB"/>
    <w:rsid w:val="0040295E"/>
    <w:rsid w:val="00402B01"/>
    <w:rsid w:val="00402B39"/>
    <w:rsid w:val="00402C56"/>
    <w:rsid w:val="00402CA1"/>
    <w:rsid w:val="004030C9"/>
    <w:rsid w:val="0040357C"/>
    <w:rsid w:val="00403975"/>
    <w:rsid w:val="00403D4A"/>
    <w:rsid w:val="004040AA"/>
    <w:rsid w:val="00404122"/>
    <w:rsid w:val="0040419B"/>
    <w:rsid w:val="004049DA"/>
    <w:rsid w:val="00404B03"/>
    <w:rsid w:val="00404B27"/>
    <w:rsid w:val="00404CCC"/>
    <w:rsid w:val="00404DB4"/>
    <w:rsid w:val="004050D3"/>
    <w:rsid w:val="004051BE"/>
    <w:rsid w:val="00405539"/>
    <w:rsid w:val="004055F7"/>
    <w:rsid w:val="00405BF8"/>
    <w:rsid w:val="00405EF6"/>
    <w:rsid w:val="00405F39"/>
    <w:rsid w:val="00405F8D"/>
    <w:rsid w:val="004062C0"/>
    <w:rsid w:val="0040642F"/>
    <w:rsid w:val="00406707"/>
    <w:rsid w:val="004067E9"/>
    <w:rsid w:val="00406B9A"/>
    <w:rsid w:val="00406C61"/>
    <w:rsid w:val="00406EEB"/>
    <w:rsid w:val="00406F4F"/>
    <w:rsid w:val="00407233"/>
    <w:rsid w:val="00407C87"/>
    <w:rsid w:val="00407FEE"/>
    <w:rsid w:val="004100B9"/>
    <w:rsid w:val="004103BA"/>
    <w:rsid w:val="00410536"/>
    <w:rsid w:val="00410AEB"/>
    <w:rsid w:val="00410CFE"/>
    <w:rsid w:val="00410E66"/>
    <w:rsid w:val="00410EC7"/>
    <w:rsid w:val="004113A8"/>
    <w:rsid w:val="00411BFF"/>
    <w:rsid w:val="00412234"/>
    <w:rsid w:val="00412342"/>
    <w:rsid w:val="004124D2"/>
    <w:rsid w:val="00412885"/>
    <w:rsid w:val="00412B8E"/>
    <w:rsid w:val="00412BB1"/>
    <w:rsid w:val="00412BFF"/>
    <w:rsid w:val="0041301E"/>
    <w:rsid w:val="00413588"/>
    <w:rsid w:val="004137A3"/>
    <w:rsid w:val="004138ED"/>
    <w:rsid w:val="00413B63"/>
    <w:rsid w:val="00413D6E"/>
    <w:rsid w:val="00413F8F"/>
    <w:rsid w:val="004144AB"/>
    <w:rsid w:val="004144FB"/>
    <w:rsid w:val="00414988"/>
    <w:rsid w:val="00414D7A"/>
    <w:rsid w:val="00415110"/>
    <w:rsid w:val="004151F1"/>
    <w:rsid w:val="0041587A"/>
    <w:rsid w:val="004160D5"/>
    <w:rsid w:val="0041620A"/>
    <w:rsid w:val="004162A8"/>
    <w:rsid w:val="00416347"/>
    <w:rsid w:val="00416449"/>
    <w:rsid w:val="004164C5"/>
    <w:rsid w:val="004167D9"/>
    <w:rsid w:val="00416C19"/>
    <w:rsid w:val="00416D94"/>
    <w:rsid w:val="00417251"/>
    <w:rsid w:val="004173C6"/>
    <w:rsid w:val="0041742F"/>
    <w:rsid w:val="00417A9A"/>
    <w:rsid w:val="004202BC"/>
    <w:rsid w:val="004203F2"/>
    <w:rsid w:val="00420904"/>
    <w:rsid w:val="00420930"/>
    <w:rsid w:val="0042094C"/>
    <w:rsid w:val="00420B06"/>
    <w:rsid w:val="00420C73"/>
    <w:rsid w:val="00420CF9"/>
    <w:rsid w:val="00420D8C"/>
    <w:rsid w:val="004211B1"/>
    <w:rsid w:val="004211FF"/>
    <w:rsid w:val="004213A7"/>
    <w:rsid w:val="0042177B"/>
    <w:rsid w:val="0042180B"/>
    <w:rsid w:val="004218E0"/>
    <w:rsid w:val="00421F6D"/>
    <w:rsid w:val="004221C6"/>
    <w:rsid w:val="00422479"/>
    <w:rsid w:val="004227C3"/>
    <w:rsid w:val="00422B78"/>
    <w:rsid w:val="00422F65"/>
    <w:rsid w:val="004230FD"/>
    <w:rsid w:val="0042315C"/>
    <w:rsid w:val="00423200"/>
    <w:rsid w:val="0042337A"/>
    <w:rsid w:val="00423408"/>
    <w:rsid w:val="0042361B"/>
    <w:rsid w:val="004237CB"/>
    <w:rsid w:val="004238D2"/>
    <w:rsid w:val="00423B7B"/>
    <w:rsid w:val="00423D7B"/>
    <w:rsid w:val="00423E97"/>
    <w:rsid w:val="00423F32"/>
    <w:rsid w:val="004243C0"/>
    <w:rsid w:val="004246E1"/>
    <w:rsid w:val="0042486A"/>
    <w:rsid w:val="004248AC"/>
    <w:rsid w:val="00424AB4"/>
    <w:rsid w:val="00424D5B"/>
    <w:rsid w:val="00425389"/>
    <w:rsid w:val="0042549F"/>
    <w:rsid w:val="004254FC"/>
    <w:rsid w:val="00425BA0"/>
    <w:rsid w:val="00425CFD"/>
    <w:rsid w:val="00426254"/>
    <w:rsid w:val="004262E6"/>
    <w:rsid w:val="00426428"/>
    <w:rsid w:val="00426A28"/>
    <w:rsid w:val="00426AC6"/>
    <w:rsid w:val="00426B7D"/>
    <w:rsid w:val="0042732D"/>
    <w:rsid w:val="0042765E"/>
    <w:rsid w:val="00427ABB"/>
    <w:rsid w:val="00427C29"/>
    <w:rsid w:val="00427D94"/>
    <w:rsid w:val="004300C3"/>
    <w:rsid w:val="004301F4"/>
    <w:rsid w:val="004302EE"/>
    <w:rsid w:val="00430392"/>
    <w:rsid w:val="0043066A"/>
    <w:rsid w:val="00430C50"/>
    <w:rsid w:val="00430E57"/>
    <w:rsid w:val="00430EFF"/>
    <w:rsid w:val="00431358"/>
    <w:rsid w:val="00431EC2"/>
    <w:rsid w:val="004320F3"/>
    <w:rsid w:val="004322FB"/>
    <w:rsid w:val="00432507"/>
    <w:rsid w:val="0043260B"/>
    <w:rsid w:val="00432669"/>
    <w:rsid w:val="004328E1"/>
    <w:rsid w:val="00432A2C"/>
    <w:rsid w:val="00432B5E"/>
    <w:rsid w:val="00432B73"/>
    <w:rsid w:val="004330FF"/>
    <w:rsid w:val="00433488"/>
    <w:rsid w:val="00433562"/>
    <w:rsid w:val="00433A3C"/>
    <w:rsid w:val="00433D25"/>
    <w:rsid w:val="00433E7C"/>
    <w:rsid w:val="0043476B"/>
    <w:rsid w:val="00434C42"/>
    <w:rsid w:val="00434CAB"/>
    <w:rsid w:val="00435339"/>
    <w:rsid w:val="00435A10"/>
    <w:rsid w:val="00435A18"/>
    <w:rsid w:val="00435AFE"/>
    <w:rsid w:val="00436148"/>
    <w:rsid w:val="00436299"/>
    <w:rsid w:val="00436444"/>
    <w:rsid w:val="004365A1"/>
    <w:rsid w:val="00436829"/>
    <w:rsid w:val="00436864"/>
    <w:rsid w:val="004368AF"/>
    <w:rsid w:val="00436981"/>
    <w:rsid w:val="00436ABD"/>
    <w:rsid w:val="004373E0"/>
    <w:rsid w:val="004408CF"/>
    <w:rsid w:val="00440A4B"/>
    <w:rsid w:val="00440A65"/>
    <w:rsid w:val="00440ABB"/>
    <w:rsid w:val="004415E3"/>
    <w:rsid w:val="00441672"/>
    <w:rsid w:val="004416C7"/>
    <w:rsid w:val="004418B6"/>
    <w:rsid w:val="0044194C"/>
    <w:rsid w:val="00441B94"/>
    <w:rsid w:val="00441D34"/>
    <w:rsid w:val="00441DB6"/>
    <w:rsid w:val="00442318"/>
    <w:rsid w:val="00442548"/>
    <w:rsid w:val="004425D8"/>
    <w:rsid w:val="00442813"/>
    <w:rsid w:val="00442CF3"/>
    <w:rsid w:val="00442E52"/>
    <w:rsid w:val="0044322B"/>
    <w:rsid w:val="004433A8"/>
    <w:rsid w:val="004436B1"/>
    <w:rsid w:val="004439F7"/>
    <w:rsid w:val="00443BFB"/>
    <w:rsid w:val="00443D53"/>
    <w:rsid w:val="00443D74"/>
    <w:rsid w:val="00444213"/>
    <w:rsid w:val="0044422B"/>
    <w:rsid w:val="0044433B"/>
    <w:rsid w:val="004443B4"/>
    <w:rsid w:val="00444F2E"/>
    <w:rsid w:val="00445358"/>
    <w:rsid w:val="00445382"/>
    <w:rsid w:val="00445EE6"/>
    <w:rsid w:val="00446025"/>
    <w:rsid w:val="00446037"/>
    <w:rsid w:val="00446064"/>
    <w:rsid w:val="00446270"/>
    <w:rsid w:val="00446371"/>
    <w:rsid w:val="00446B9B"/>
    <w:rsid w:val="0044701D"/>
    <w:rsid w:val="004470E5"/>
    <w:rsid w:val="00447124"/>
    <w:rsid w:val="004475B6"/>
    <w:rsid w:val="004478B9"/>
    <w:rsid w:val="00447CEB"/>
    <w:rsid w:val="00447EF5"/>
    <w:rsid w:val="00450962"/>
    <w:rsid w:val="00450A78"/>
    <w:rsid w:val="004515A5"/>
    <w:rsid w:val="0045187E"/>
    <w:rsid w:val="00451BD7"/>
    <w:rsid w:val="00451E42"/>
    <w:rsid w:val="00451FEC"/>
    <w:rsid w:val="00452469"/>
    <w:rsid w:val="004525CE"/>
    <w:rsid w:val="00452F7C"/>
    <w:rsid w:val="004532FF"/>
    <w:rsid w:val="004534D2"/>
    <w:rsid w:val="0045359D"/>
    <w:rsid w:val="004536D6"/>
    <w:rsid w:val="004538FB"/>
    <w:rsid w:val="0045392F"/>
    <w:rsid w:val="00453B57"/>
    <w:rsid w:val="00453D6D"/>
    <w:rsid w:val="0045401F"/>
    <w:rsid w:val="00454026"/>
    <w:rsid w:val="00454417"/>
    <w:rsid w:val="00454533"/>
    <w:rsid w:val="004546AF"/>
    <w:rsid w:val="004546D0"/>
    <w:rsid w:val="00454E3D"/>
    <w:rsid w:val="00454F05"/>
    <w:rsid w:val="00455329"/>
    <w:rsid w:val="0045555E"/>
    <w:rsid w:val="00455D27"/>
    <w:rsid w:val="00455D83"/>
    <w:rsid w:val="00455DD2"/>
    <w:rsid w:val="00455FC3"/>
    <w:rsid w:val="00455FD1"/>
    <w:rsid w:val="00456256"/>
    <w:rsid w:val="00456399"/>
    <w:rsid w:val="00456771"/>
    <w:rsid w:val="00456A00"/>
    <w:rsid w:val="004570D2"/>
    <w:rsid w:val="004573E1"/>
    <w:rsid w:val="00457642"/>
    <w:rsid w:val="004578E9"/>
    <w:rsid w:val="00457A81"/>
    <w:rsid w:val="00457AAC"/>
    <w:rsid w:val="00457D35"/>
    <w:rsid w:val="004601DE"/>
    <w:rsid w:val="0046065C"/>
    <w:rsid w:val="00460D4D"/>
    <w:rsid w:val="004613CB"/>
    <w:rsid w:val="004614DC"/>
    <w:rsid w:val="004615D3"/>
    <w:rsid w:val="0046173D"/>
    <w:rsid w:val="004620E0"/>
    <w:rsid w:val="004620E8"/>
    <w:rsid w:val="0046221F"/>
    <w:rsid w:val="00462890"/>
    <w:rsid w:val="004630FC"/>
    <w:rsid w:val="00463537"/>
    <w:rsid w:val="00463661"/>
    <w:rsid w:val="0046395C"/>
    <w:rsid w:val="00463BCB"/>
    <w:rsid w:val="00463E4D"/>
    <w:rsid w:val="004640F0"/>
    <w:rsid w:val="004648BA"/>
    <w:rsid w:val="00464FB8"/>
    <w:rsid w:val="004652B6"/>
    <w:rsid w:val="004653A9"/>
    <w:rsid w:val="004654DC"/>
    <w:rsid w:val="00465562"/>
    <w:rsid w:val="0046577E"/>
    <w:rsid w:val="004657E7"/>
    <w:rsid w:val="004658CE"/>
    <w:rsid w:val="00465CA7"/>
    <w:rsid w:val="00465F85"/>
    <w:rsid w:val="0046603E"/>
    <w:rsid w:val="004664A9"/>
    <w:rsid w:val="004664D7"/>
    <w:rsid w:val="004664DF"/>
    <w:rsid w:val="00466B1C"/>
    <w:rsid w:val="00466D21"/>
    <w:rsid w:val="00466E5C"/>
    <w:rsid w:val="004672DC"/>
    <w:rsid w:val="0046785B"/>
    <w:rsid w:val="00467995"/>
    <w:rsid w:val="004679ED"/>
    <w:rsid w:val="00467ABC"/>
    <w:rsid w:val="00467C7A"/>
    <w:rsid w:val="00467C8F"/>
    <w:rsid w:val="00467D5B"/>
    <w:rsid w:val="00467D75"/>
    <w:rsid w:val="00467D8A"/>
    <w:rsid w:val="00467E7A"/>
    <w:rsid w:val="00467F29"/>
    <w:rsid w:val="0047009E"/>
    <w:rsid w:val="004700D6"/>
    <w:rsid w:val="00470190"/>
    <w:rsid w:val="00470356"/>
    <w:rsid w:val="0047071D"/>
    <w:rsid w:val="00470897"/>
    <w:rsid w:val="00470D79"/>
    <w:rsid w:val="00470FAF"/>
    <w:rsid w:val="004711B6"/>
    <w:rsid w:val="004711F2"/>
    <w:rsid w:val="00471812"/>
    <w:rsid w:val="00471984"/>
    <w:rsid w:val="004719C6"/>
    <w:rsid w:val="00471E21"/>
    <w:rsid w:val="0047214D"/>
    <w:rsid w:val="00472442"/>
    <w:rsid w:val="00472958"/>
    <w:rsid w:val="00472D70"/>
    <w:rsid w:val="00472F3C"/>
    <w:rsid w:val="00473115"/>
    <w:rsid w:val="004732CC"/>
    <w:rsid w:val="004736B1"/>
    <w:rsid w:val="00473A33"/>
    <w:rsid w:val="00473B84"/>
    <w:rsid w:val="00473BC0"/>
    <w:rsid w:val="00473C76"/>
    <w:rsid w:val="00473D72"/>
    <w:rsid w:val="00473DE8"/>
    <w:rsid w:val="00473FA9"/>
    <w:rsid w:val="00474170"/>
    <w:rsid w:val="004743DE"/>
    <w:rsid w:val="004743F9"/>
    <w:rsid w:val="004744CB"/>
    <w:rsid w:val="004748F8"/>
    <w:rsid w:val="00474D1A"/>
    <w:rsid w:val="00474D31"/>
    <w:rsid w:val="0047568B"/>
    <w:rsid w:val="004756B3"/>
    <w:rsid w:val="00475809"/>
    <w:rsid w:val="00475D83"/>
    <w:rsid w:val="00475DEE"/>
    <w:rsid w:val="00475EC9"/>
    <w:rsid w:val="004760FD"/>
    <w:rsid w:val="00476343"/>
    <w:rsid w:val="004767CC"/>
    <w:rsid w:val="00476891"/>
    <w:rsid w:val="004768F2"/>
    <w:rsid w:val="00476907"/>
    <w:rsid w:val="00476984"/>
    <w:rsid w:val="00476F11"/>
    <w:rsid w:val="0047741C"/>
    <w:rsid w:val="00477C71"/>
    <w:rsid w:val="00477CC2"/>
    <w:rsid w:val="00480AB3"/>
    <w:rsid w:val="00480D26"/>
    <w:rsid w:val="00480E47"/>
    <w:rsid w:val="00481049"/>
    <w:rsid w:val="004810EA"/>
    <w:rsid w:val="00481184"/>
    <w:rsid w:val="0048152D"/>
    <w:rsid w:val="00481B49"/>
    <w:rsid w:val="00481E3C"/>
    <w:rsid w:val="00481E41"/>
    <w:rsid w:val="00481EB2"/>
    <w:rsid w:val="00481EBE"/>
    <w:rsid w:val="00482484"/>
    <w:rsid w:val="004828C9"/>
    <w:rsid w:val="00482AB8"/>
    <w:rsid w:val="0048325B"/>
    <w:rsid w:val="0048325E"/>
    <w:rsid w:val="00483753"/>
    <w:rsid w:val="0048387D"/>
    <w:rsid w:val="004838C5"/>
    <w:rsid w:val="00483D6E"/>
    <w:rsid w:val="00483D85"/>
    <w:rsid w:val="00483FE5"/>
    <w:rsid w:val="0048466C"/>
    <w:rsid w:val="0048488D"/>
    <w:rsid w:val="004849FF"/>
    <w:rsid w:val="00484D48"/>
    <w:rsid w:val="00485278"/>
    <w:rsid w:val="0048547A"/>
    <w:rsid w:val="004854FF"/>
    <w:rsid w:val="00485BD6"/>
    <w:rsid w:val="004861E3"/>
    <w:rsid w:val="004865E3"/>
    <w:rsid w:val="004866AA"/>
    <w:rsid w:val="00486965"/>
    <w:rsid w:val="00486D75"/>
    <w:rsid w:val="004870CD"/>
    <w:rsid w:val="0048711E"/>
    <w:rsid w:val="004873B3"/>
    <w:rsid w:val="00487958"/>
    <w:rsid w:val="00487AD0"/>
    <w:rsid w:val="00487D13"/>
    <w:rsid w:val="004902E0"/>
    <w:rsid w:val="0049043F"/>
    <w:rsid w:val="00490634"/>
    <w:rsid w:val="004906FC"/>
    <w:rsid w:val="00491251"/>
    <w:rsid w:val="0049149D"/>
    <w:rsid w:val="00491847"/>
    <w:rsid w:val="00491B29"/>
    <w:rsid w:val="00491BD2"/>
    <w:rsid w:val="00491C24"/>
    <w:rsid w:val="00491C87"/>
    <w:rsid w:val="00492886"/>
    <w:rsid w:val="0049288E"/>
    <w:rsid w:val="00492970"/>
    <w:rsid w:val="00493311"/>
    <w:rsid w:val="004933A5"/>
    <w:rsid w:val="004934A8"/>
    <w:rsid w:val="004937C4"/>
    <w:rsid w:val="00493A8B"/>
    <w:rsid w:val="00493AAE"/>
    <w:rsid w:val="00493F64"/>
    <w:rsid w:val="004943E7"/>
    <w:rsid w:val="004947D2"/>
    <w:rsid w:val="0049489A"/>
    <w:rsid w:val="00495454"/>
    <w:rsid w:val="00495678"/>
    <w:rsid w:val="0049569D"/>
    <w:rsid w:val="004957B9"/>
    <w:rsid w:val="00495870"/>
    <w:rsid w:val="004958B7"/>
    <w:rsid w:val="004959B6"/>
    <w:rsid w:val="00495A5C"/>
    <w:rsid w:val="00495BC7"/>
    <w:rsid w:val="00495F54"/>
    <w:rsid w:val="00495FC3"/>
    <w:rsid w:val="00496230"/>
    <w:rsid w:val="0049688C"/>
    <w:rsid w:val="00496AD1"/>
    <w:rsid w:val="00496D94"/>
    <w:rsid w:val="0049768F"/>
    <w:rsid w:val="004976DD"/>
    <w:rsid w:val="00497C5A"/>
    <w:rsid w:val="00497D8B"/>
    <w:rsid w:val="00497EDB"/>
    <w:rsid w:val="00497FE0"/>
    <w:rsid w:val="00497FF5"/>
    <w:rsid w:val="004A0113"/>
    <w:rsid w:val="004A01F4"/>
    <w:rsid w:val="004A0293"/>
    <w:rsid w:val="004A04BB"/>
    <w:rsid w:val="004A191A"/>
    <w:rsid w:val="004A1C8A"/>
    <w:rsid w:val="004A2179"/>
    <w:rsid w:val="004A21FC"/>
    <w:rsid w:val="004A229D"/>
    <w:rsid w:val="004A2406"/>
    <w:rsid w:val="004A2512"/>
    <w:rsid w:val="004A2639"/>
    <w:rsid w:val="004A27D1"/>
    <w:rsid w:val="004A299A"/>
    <w:rsid w:val="004A2B0B"/>
    <w:rsid w:val="004A2BAC"/>
    <w:rsid w:val="004A2BFA"/>
    <w:rsid w:val="004A2C33"/>
    <w:rsid w:val="004A2CC1"/>
    <w:rsid w:val="004A347D"/>
    <w:rsid w:val="004A3637"/>
    <w:rsid w:val="004A3766"/>
    <w:rsid w:val="004A388F"/>
    <w:rsid w:val="004A3934"/>
    <w:rsid w:val="004A3D81"/>
    <w:rsid w:val="004A3DAD"/>
    <w:rsid w:val="004A3F1F"/>
    <w:rsid w:val="004A3F24"/>
    <w:rsid w:val="004A46D1"/>
    <w:rsid w:val="004A46F6"/>
    <w:rsid w:val="004A482E"/>
    <w:rsid w:val="004A49AA"/>
    <w:rsid w:val="004A4E50"/>
    <w:rsid w:val="004A5130"/>
    <w:rsid w:val="004A521D"/>
    <w:rsid w:val="004A538D"/>
    <w:rsid w:val="004A56E9"/>
    <w:rsid w:val="004A5B46"/>
    <w:rsid w:val="004A5DE3"/>
    <w:rsid w:val="004A5F87"/>
    <w:rsid w:val="004A601B"/>
    <w:rsid w:val="004A60B1"/>
    <w:rsid w:val="004A6459"/>
    <w:rsid w:val="004A64A4"/>
    <w:rsid w:val="004A64B0"/>
    <w:rsid w:val="004A6584"/>
    <w:rsid w:val="004A6705"/>
    <w:rsid w:val="004A6A4E"/>
    <w:rsid w:val="004A6B00"/>
    <w:rsid w:val="004A6E01"/>
    <w:rsid w:val="004A6ED4"/>
    <w:rsid w:val="004A7300"/>
    <w:rsid w:val="004A751D"/>
    <w:rsid w:val="004A7821"/>
    <w:rsid w:val="004A7A16"/>
    <w:rsid w:val="004A7A7C"/>
    <w:rsid w:val="004A7ABE"/>
    <w:rsid w:val="004A7DF5"/>
    <w:rsid w:val="004A7FCD"/>
    <w:rsid w:val="004B0172"/>
    <w:rsid w:val="004B0CCA"/>
    <w:rsid w:val="004B1293"/>
    <w:rsid w:val="004B173A"/>
    <w:rsid w:val="004B1859"/>
    <w:rsid w:val="004B208A"/>
    <w:rsid w:val="004B2144"/>
    <w:rsid w:val="004B2348"/>
    <w:rsid w:val="004B25C7"/>
    <w:rsid w:val="004B28E2"/>
    <w:rsid w:val="004B2ADA"/>
    <w:rsid w:val="004B2B23"/>
    <w:rsid w:val="004B2CE9"/>
    <w:rsid w:val="004B3649"/>
    <w:rsid w:val="004B3960"/>
    <w:rsid w:val="004B3CD4"/>
    <w:rsid w:val="004B3DE3"/>
    <w:rsid w:val="004B3EDB"/>
    <w:rsid w:val="004B4249"/>
    <w:rsid w:val="004B42AE"/>
    <w:rsid w:val="004B4325"/>
    <w:rsid w:val="004B4901"/>
    <w:rsid w:val="004B4B2A"/>
    <w:rsid w:val="004B4FC4"/>
    <w:rsid w:val="004B4FD1"/>
    <w:rsid w:val="004B522F"/>
    <w:rsid w:val="004B5252"/>
    <w:rsid w:val="004B5530"/>
    <w:rsid w:val="004B556B"/>
    <w:rsid w:val="004B5791"/>
    <w:rsid w:val="004B5E13"/>
    <w:rsid w:val="004B6008"/>
    <w:rsid w:val="004B609B"/>
    <w:rsid w:val="004B6138"/>
    <w:rsid w:val="004B6387"/>
    <w:rsid w:val="004B6442"/>
    <w:rsid w:val="004B6553"/>
    <w:rsid w:val="004B66C3"/>
    <w:rsid w:val="004B66D9"/>
    <w:rsid w:val="004B6887"/>
    <w:rsid w:val="004B6915"/>
    <w:rsid w:val="004B6CDA"/>
    <w:rsid w:val="004B6E93"/>
    <w:rsid w:val="004B7132"/>
    <w:rsid w:val="004B72F1"/>
    <w:rsid w:val="004B731B"/>
    <w:rsid w:val="004B79CC"/>
    <w:rsid w:val="004C00B5"/>
    <w:rsid w:val="004C01DE"/>
    <w:rsid w:val="004C03D5"/>
    <w:rsid w:val="004C0977"/>
    <w:rsid w:val="004C0DA2"/>
    <w:rsid w:val="004C100C"/>
    <w:rsid w:val="004C1215"/>
    <w:rsid w:val="004C1264"/>
    <w:rsid w:val="004C17FD"/>
    <w:rsid w:val="004C1B4B"/>
    <w:rsid w:val="004C1DD0"/>
    <w:rsid w:val="004C1EDB"/>
    <w:rsid w:val="004C2255"/>
    <w:rsid w:val="004C287A"/>
    <w:rsid w:val="004C2A97"/>
    <w:rsid w:val="004C2BB7"/>
    <w:rsid w:val="004C2D46"/>
    <w:rsid w:val="004C2DA6"/>
    <w:rsid w:val="004C2FC0"/>
    <w:rsid w:val="004C3265"/>
    <w:rsid w:val="004C398A"/>
    <w:rsid w:val="004C3C11"/>
    <w:rsid w:val="004C3CBD"/>
    <w:rsid w:val="004C411E"/>
    <w:rsid w:val="004C4460"/>
    <w:rsid w:val="004C4657"/>
    <w:rsid w:val="004C47F9"/>
    <w:rsid w:val="004C48A2"/>
    <w:rsid w:val="004C4960"/>
    <w:rsid w:val="004C4B71"/>
    <w:rsid w:val="004C4CC6"/>
    <w:rsid w:val="004C4E51"/>
    <w:rsid w:val="004C568C"/>
    <w:rsid w:val="004C5969"/>
    <w:rsid w:val="004C5B42"/>
    <w:rsid w:val="004C609E"/>
    <w:rsid w:val="004C67F8"/>
    <w:rsid w:val="004C6FFD"/>
    <w:rsid w:val="004C70CB"/>
    <w:rsid w:val="004C729F"/>
    <w:rsid w:val="004C739E"/>
    <w:rsid w:val="004D0045"/>
    <w:rsid w:val="004D01B0"/>
    <w:rsid w:val="004D030F"/>
    <w:rsid w:val="004D0519"/>
    <w:rsid w:val="004D08A5"/>
    <w:rsid w:val="004D0918"/>
    <w:rsid w:val="004D1307"/>
    <w:rsid w:val="004D155F"/>
    <w:rsid w:val="004D1AAF"/>
    <w:rsid w:val="004D1BC9"/>
    <w:rsid w:val="004D1C27"/>
    <w:rsid w:val="004D1CCA"/>
    <w:rsid w:val="004D1F91"/>
    <w:rsid w:val="004D2221"/>
    <w:rsid w:val="004D2723"/>
    <w:rsid w:val="004D2BC7"/>
    <w:rsid w:val="004D2D03"/>
    <w:rsid w:val="004D2D2D"/>
    <w:rsid w:val="004D2FA9"/>
    <w:rsid w:val="004D2FB0"/>
    <w:rsid w:val="004D348D"/>
    <w:rsid w:val="004D35F9"/>
    <w:rsid w:val="004D376D"/>
    <w:rsid w:val="004D3C3C"/>
    <w:rsid w:val="004D3F16"/>
    <w:rsid w:val="004D3FB4"/>
    <w:rsid w:val="004D3FC1"/>
    <w:rsid w:val="004D4132"/>
    <w:rsid w:val="004D4230"/>
    <w:rsid w:val="004D4847"/>
    <w:rsid w:val="004D48DE"/>
    <w:rsid w:val="004D4BAC"/>
    <w:rsid w:val="004D4F12"/>
    <w:rsid w:val="004D5046"/>
    <w:rsid w:val="004D50A5"/>
    <w:rsid w:val="004D51B3"/>
    <w:rsid w:val="004D581D"/>
    <w:rsid w:val="004D5C61"/>
    <w:rsid w:val="004D5CD2"/>
    <w:rsid w:val="004D5DE4"/>
    <w:rsid w:val="004D5E48"/>
    <w:rsid w:val="004D5F86"/>
    <w:rsid w:val="004D642D"/>
    <w:rsid w:val="004D6535"/>
    <w:rsid w:val="004D6579"/>
    <w:rsid w:val="004D70A4"/>
    <w:rsid w:val="004D740E"/>
    <w:rsid w:val="004D74F1"/>
    <w:rsid w:val="004D7715"/>
    <w:rsid w:val="004D7737"/>
    <w:rsid w:val="004D7808"/>
    <w:rsid w:val="004D7A4F"/>
    <w:rsid w:val="004D7AC7"/>
    <w:rsid w:val="004D7D91"/>
    <w:rsid w:val="004D7E50"/>
    <w:rsid w:val="004E00F2"/>
    <w:rsid w:val="004E00FC"/>
    <w:rsid w:val="004E0778"/>
    <w:rsid w:val="004E0D0A"/>
    <w:rsid w:val="004E0D72"/>
    <w:rsid w:val="004E0DA1"/>
    <w:rsid w:val="004E0E4C"/>
    <w:rsid w:val="004E11B4"/>
    <w:rsid w:val="004E17C4"/>
    <w:rsid w:val="004E1852"/>
    <w:rsid w:val="004E1B78"/>
    <w:rsid w:val="004E1ECB"/>
    <w:rsid w:val="004E200A"/>
    <w:rsid w:val="004E2072"/>
    <w:rsid w:val="004E2361"/>
    <w:rsid w:val="004E249A"/>
    <w:rsid w:val="004E2985"/>
    <w:rsid w:val="004E2BC1"/>
    <w:rsid w:val="004E2CAC"/>
    <w:rsid w:val="004E2DCB"/>
    <w:rsid w:val="004E2DFF"/>
    <w:rsid w:val="004E3203"/>
    <w:rsid w:val="004E335B"/>
    <w:rsid w:val="004E37A5"/>
    <w:rsid w:val="004E3968"/>
    <w:rsid w:val="004E3A9B"/>
    <w:rsid w:val="004E3E97"/>
    <w:rsid w:val="004E42A1"/>
    <w:rsid w:val="004E4373"/>
    <w:rsid w:val="004E4554"/>
    <w:rsid w:val="004E4741"/>
    <w:rsid w:val="004E47DF"/>
    <w:rsid w:val="004E4867"/>
    <w:rsid w:val="004E494A"/>
    <w:rsid w:val="004E4A1E"/>
    <w:rsid w:val="004E4BAF"/>
    <w:rsid w:val="004E4CAF"/>
    <w:rsid w:val="004E50D3"/>
    <w:rsid w:val="004E588E"/>
    <w:rsid w:val="004E58DF"/>
    <w:rsid w:val="004E59F3"/>
    <w:rsid w:val="004E5B3B"/>
    <w:rsid w:val="004E5E30"/>
    <w:rsid w:val="004E61C2"/>
    <w:rsid w:val="004E6904"/>
    <w:rsid w:val="004E6A8F"/>
    <w:rsid w:val="004E6AA0"/>
    <w:rsid w:val="004E6FA2"/>
    <w:rsid w:val="004E70BA"/>
    <w:rsid w:val="004E749E"/>
    <w:rsid w:val="004E753D"/>
    <w:rsid w:val="004E7749"/>
    <w:rsid w:val="004E7BD7"/>
    <w:rsid w:val="004E7FB5"/>
    <w:rsid w:val="004F0610"/>
    <w:rsid w:val="004F08F9"/>
    <w:rsid w:val="004F090D"/>
    <w:rsid w:val="004F0A39"/>
    <w:rsid w:val="004F0B11"/>
    <w:rsid w:val="004F0B95"/>
    <w:rsid w:val="004F0F94"/>
    <w:rsid w:val="004F16ED"/>
    <w:rsid w:val="004F17FF"/>
    <w:rsid w:val="004F1888"/>
    <w:rsid w:val="004F1A5B"/>
    <w:rsid w:val="004F2584"/>
    <w:rsid w:val="004F26BA"/>
    <w:rsid w:val="004F2A95"/>
    <w:rsid w:val="004F2E21"/>
    <w:rsid w:val="004F2FA0"/>
    <w:rsid w:val="004F33D1"/>
    <w:rsid w:val="004F362E"/>
    <w:rsid w:val="004F3740"/>
    <w:rsid w:val="004F3998"/>
    <w:rsid w:val="004F3ABB"/>
    <w:rsid w:val="004F3BE7"/>
    <w:rsid w:val="004F3D87"/>
    <w:rsid w:val="004F3F86"/>
    <w:rsid w:val="004F3FA8"/>
    <w:rsid w:val="004F4005"/>
    <w:rsid w:val="004F40DD"/>
    <w:rsid w:val="004F4564"/>
    <w:rsid w:val="004F46D0"/>
    <w:rsid w:val="004F4F3A"/>
    <w:rsid w:val="004F5057"/>
    <w:rsid w:val="004F5240"/>
    <w:rsid w:val="004F52B7"/>
    <w:rsid w:val="004F554A"/>
    <w:rsid w:val="004F5630"/>
    <w:rsid w:val="004F593F"/>
    <w:rsid w:val="004F5B1B"/>
    <w:rsid w:val="004F5CF3"/>
    <w:rsid w:val="004F5D6E"/>
    <w:rsid w:val="004F5DC3"/>
    <w:rsid w:val="004F5EB7"/>
    <w:rsid w:val="004F5FE6"/>
    <w:rsid w:val="004F60CE"/>
    <w:rsid w:val="004F6172"/>
    <w:rsid w:val="004F6447"/>
    <w:rsid w:val="004F6645"/>
    <w:rsid w:val="004F67D6"/>
    <w:rsid w:val="004F68EE"/>
    <w:rsid w:val="004F69C9"/>
    <w:rsid w:val="004F6C42"/>
    <w:rsid w:val="004F7010"/>
    <w:rsid w:val="004F727A"/>
    <w:rsid w:val="004F745F"/>
    <w:rsid w:val="004F7507"/>
    <w:rsid w:val="004F7695"/>
    <w:rsid w:val="004F77A0"/>
    <w:rsid w:val="004F796A"/>
    <w:rsid w:val="004F7B96"/>
    <w:rsid w:val="004F7BBF"/>
    <w:rsid w:val="004F7CF8"/>
    <w:rsid w:val="005003C2"/>
    <w:rsid w:val="005003E2"/>
    <w:rsid w:val="00500793"/>
    <w:rsid w:val="00501091"/>
    <w:rsid w:val="005014AB"/>
    <w:rsid w:val="0050150C"/>
    <w:rsid w:val="00501643"/>
    <w:rsid w:val="005017CC"/>
    <w:rsid w:val="00501A94"/>
    <w:rsid w:val="00501AD2"/>
    <w:rsid w:val="00501B77"/>
    <w:rsid w:val="00502246"/>
    <w:rsid w:val="00502828"/>
    <w:rsid w:val="00502845"/>
    <w:rsid w:val="00502CC4"/>
    <w:rsid w:val="00502EA2"/>
    <w:rsid w:val="005030DE"/>
    <w:rsid w:val="005035A6"/>
    <w:rsid w:val="00503623"/>
    <w:rsid w:val="005038F5"/>
    <w:rsid w:val="00503B21"/>
    <w:rsid w:val="00503D8C"/>
    <w:rsid w:val="00503F14"/>
    <w:rsid w:val="005040E3"/>
    <w:rsid w:val="005041FA"/>
    <w:rsid w:val="00504BEF"/>
    <w:rsid w:val="00505088"/>
    <w:rsid w:val="0050521E"/>
    <w:rsid w:val="005055CF"/>
    <w:rsid w:val="00505814"/>
    <w:rsid w:val="00505920"/>
    <w:rsid w:val="00505AD7"/>
    <w:rsid w:val="00505C7F"/>
    <w:rsid w:val="00506928"/>
    <w:rsid w:val="00506948"/>
    <w:rsid w:val="00506C03"/>
    <w:rsid w:val="00506F97"/>
    <w:rsid w:val="00507484"/>
    <w:rsid w:val="00507C1E"/>
    <w:rsid w:val="00507ED4"/>
    <w:rsid w:val="00510005"/>
    <w:rsid w:val="0051017F"/>
    <w:rsid w:val="0051073B"/>
    <w:rsid w:val="005109D9"/>
    <w:rsid w:val="00510D0F"/>
    <w:rsid w:val="00510D4D"/>
    <w:rsid w:val="00510DC7"/>
    <w:rsid w:val="00510F1C"/>
    <w:rsid w:val="00510F5A"/>
    <w:rsid w:val="005112AF"/>
    <w:rsid w:val="00511720"/>
    <w:rsid w:val="00511880"/>
    <w:rsid w:val="00511D51"/>
    <w:rsid w:val="005121B6"/>
    <w:rsid w:val="00512272"/>
    <w:rsid w:val="00512325"/>
    <w:rsid w:val="0051238A"/>
    <w:rsid w:val="00512668"/>
    <w:rsid w:val="005127AE"/>
    <w:rsid w:val="00512A0B"/>
    <w:rsid w:val="00512B59"/>
    <w:rsid w:val="00512CDE"/>
    <w:rsid w:val="005130F0"/>
    <w:rsid w:val="00513274"/>
    <w:rsid w:val="00513391"/>
    <w:rsid w:val="00513569"/>
    <w:rsid w:val="00513729"/>
    <w:rsid w:val="00513E04"/>
    <w:rsid w:val="00513E71"/>
    <w:rsid w:val="00513EE1"/>
    <w:rsid w:val="00513FCD"/>
    <w:rsid w:val="005142A7"/>
    <w:rsid w:val="0051464A"/>
    <w:rsid w:val="005147F2"/>
    <w:rsid w:val="005149D7"/>
    <w:rsid w:val="005150AC"/>
    <w:rsid w:val="00515105"/>
    <w:rsid w:val="00515373"/>
    <w:rsid w:val="005154C5"/>
    <w:rsid w:val="0051558B"/>
    <w:rsid w:val="005155FD"/>
    <w:rsid w:val="005158D3"/>
    <w:rsid w:val="00515B9A"/>
    <w:rsid w:val="00515BB9"/>
    <w:rsid w:val="00515C90"/>
    <w:rsid w:val="00515C92"/>
    <w:rsid w:val="00515CA2"/>
    <w:rsid w:val="005160B3"/>
    <w:rsid w:val="005161C2"/>
    <w:rsid w:val="00516476"/>
    <w:rsid w:val="0051661E"/>
    <w:rsid w:val="0051682C"/>
    <w:rsid w:val="00516B69"/>
    <w:rsid w:val="00516BC0"/>
    <w:rsid w:val="005175C8"/>
    <w:rsid w:val="00517CAA"/>
    <w:rsid w:val="00517FD4"/>
    <w:rsid w:val="00520491"/>
    <w:rsid w:val="005207CA"/>
    <w:rsid w:val="005209D5"/>
    <w:rsid w:val="00520AC4"/>
    <w:rsid w:val="00520CDB"/>
    <w:rsid w:val="00520EEB"/>
    <w:rsid w:val="0052118B"/>
    <w:rsid w:val="005213FE"/>
    <w:rsid w:val="0052170E"/>
    <w:rsid w:val="0052191F"/>
    <w:rsid w:val="00521FCE"/>
    <w:rsid w:val="00522270"/>
    <w:rsid w:val="00522652"/>
    <w:rsid w:val="00522754"/>
    <w:rsid w:val="00522C96"/>
    <w:rsid w:val="0052337C"/>
    <w:rsid w:val="0052338C"/>
    <w:rsid w:val="00523D3D"/>
    <w:rsid w:val="00523E88"/>
    <w:rsid w:val="0052408C"/>
    <w:rsid w:val="00524B20"/>
    <w:rsid w:val="00525041"/>
    <w:rsid w:val="00525305"/>
    <w:rsid w:val="00525503"/>
    <w:rsid w:val="00525575"/>
    <w:rsid w:val="005255F7"/>
    <w:rsid w:val="0052582D"/>
    <w:rsid w:val="005258CB"/>
    <w:rsid w:val="00525927"/>
    <w:rsid w:val="00526438"/>
    <w:rsid w:val="0052647D"/>
    <w:rsid w:val="00526481"/>
    <w:rsid w:val="005264AC"/>
    <w:rsid w:val="00526D94"/>
    <w:rsid w:val="005272B4"/>
    <w:rsid w:val="005277D6"/>
    <w:rsid w:val="005279EA"/>
    <w:rsid w:val="00527C98"/>
    <w:rsid w:val="00527E25"/>
    <w:rsid w:val="00530270"/>
    <w:rsid w:val="005306F6"/>
    <w:rsid w:val="00531ACC"/>
    <w:rsid w:val="00531C30"/>
    <w:rsid w:val="00531DB9"/>
    <w:rsid w:val="00532007"/>
    <w:rsid w:val="00532014"/>
    <w:rsid w:val="0053289B"/>
    <w:rsid w:val="005329CE"/>
    <w:rsid w:val="005329FF"/>
    <w:rsid w:val="00532CB1"/>
    <w:rsid w:val="00532D5B"/>
    <w:rsid w:val="00533046"/>
    <w:rsid w:val="00533258"/>
    <w:rsid w:val="005336EC"/>
    <w:rsid w:val="0053397B"/>
    <w:rsid w:val="00533AAE"/>
    <w:rsid w:val="00533C29"/>
    <w:rsid w:val="00533DF2"/>
    <w:rsid w:val="00533F5C"/>
    <w:rsid w:val="0053414E"/>
    <w:rsid w:val="00534342"/>
    <w:rsid w:val="00534596"/>
    <w:rsid w:val="005348D5"/>
    <w:rsid w:val="00534938"/>
    <w:rsid w:val="00534997"/>
    <w:rsid w:val="005349D4"/>
    <w:rsid w:val="00534BC1"/>
    <w:rsid w:val="005350A2"/>
    <w:rsid w:val="005351A2"/>
    <w:rsid w:val="005351BE"/>
    <w:rsid w:val="00535587"/>
    <w:rsid w:val="005359E4"/>
    <w:rsid w:val="005359F4"/>
    <w:rsid w:val="00535EC1"/>
    <w:rsid w:val="005361DA"/>
    <w:rsid w:val="005367AF"/>
    <w:rsid w:val="005367BF"/>
    <w:rsid w:val="00537030"/>
    <w:rsid w:val="0053703B"/>
    <w:rsid w:val="005370B8"/>
    <w:rsid w:val="005376E9"/>
    <w:rsid w:val="00537C5E"/>
    <w:rsid w:val="005406D6"/>
    <w:rsid w:val="005410DD"/>
    <w:rsid w:val="005419B5"/>
    <w:rsid w:val="00541A6B"/>
    <w:rsid w:val="00541C31"/>
    <w:rsid w:val="00541CEF"/>
    <w:rsid w:val="00542400"/>
    <w:rsid w:val="00542523"/>
    <w:rsid w:val="0054262D"/>
    <w:rsid w:val="00542718"/>
    <w:rsid w:val="0054275F"/>
    <w:rsid w:val="00542B4E"/>
    <w:rsid w:val="00542F04"/>
    <w:rsid w:val="00543135"/>
    <w:rsid w:val="005431C3"/>
    <w:rsid w:val="00543599"/>
    <w:rsid w:val="005435DA"/>
    <w:rsid w:val="00543946"/>
    <w:rsid w:val="00543A0F"/>
    <w:rsid w:val="00543A73"/>
    <w:rsid w:val="00543A96"/>
    <w:rsid w:val="00543AF2"/>
    <w:rsid w:val="00543B63"/>
    <w:rsid w:val="00544007"/>
    <w:rsid w:val="00544779"/>
    <w:rsid w:val="00544C4B"/>
    <w:rsid w:val="00544CFA"/>
    <w:rsid w:val="00544D42"/>
    <w:rsid w:val="00544DD7"/>
    <w:rsid w:val="00544FA1"/>
    <w:rsid w:val="005450CB"/>
    <w:rsid w:val="0054545C"/>
    <w:rsid w:val="00545AF0"/>
    <w:rsid w:val="00545B93"/>
    <w:rsid w:val="00545CF2"/>
    <w:rsid w:val="00546030"/>
    <w:rsid w:val="0054611E"/>
    <w:rsid w:val="0054662F"/>
    <w:rsid w:val="005468D2"/>
    <w:rsid w:val="00546A5C"/>
    <w:rsid w:val="00546AA3"/>
    <w:rsid w:val="00546FFB"/>
    <w:rsid w:val="00547CD9"/>
    <w:rsid w:val="00547DAF"/>
    <w:rsid w:val="00547E23"/>
    <w:rsid w:val="005500A7"/>
    <w:rsid w:val="005500DC"/>
    <w:rsid w:val="005501FC"/>
    <w:rsid w:val="0055068D"/>
    <w:rsid w:val="00550720"/>
    <w:rsid w:val="00550815"/>
    <w:rsid w:val="00550890"/>
    <w:rsid w:val="00550B15"/>
    <w:rsid w:val="00550D8C"/>
    <w:rsid w:val="0055104F"/>
    <w:rsid w:val="00551761"/>
    <w:rsid w:val="00551A4C"/>
    <w:rsid w:val="00551AFA"/>
    <w:rsid w:val="00551D27"/>
    <w:rsid w:val="00551D52"/>
    <w:rsid w:val="00552728"/>
    <w:rsid w:val="005527D2"/>
    <w:rsid w:val="00552932"/>
    <w:rsid w:val="00552A43"/>
    <w:rsid w:val="00552C5B"/>
    <w:rsid w:val="00552CAA"/>
    <w:rsid w:val="00552E89"/>
    <w:rsid w:val="00552FA7"/>
    <w:rsid w:val="0055303A"/>
    <w:rsid w:val="0055308B"/>
    <w:rsid w:val="0055315C"/>
    <w:rsid w:val="0055316F"/>
    <w:rsid w:val="00553234"/>
    <w:rsid w:val="00553679"/>
    <w:rsid w:val="00554338"/>
    <w:rsid w:val="00554465"/>
    <w:rsid w:val="0055461D"/>
    <w:rsid w:val="00554777"/>
    <w:rsid w:val="00554AF4"/>
    <w:rsid w:val="00555094"/>
    <w:rsid w:val="00555282"/>
    <w:rsid w:val="0055586C"/>
    <w:rsid w:val="00555E4E"/>
    <w:rsid w:val="0055611B"/>
    <w:rsid w:val="00556248"/>
    <w:rsid w:val="0055654C"/>
    <w:rsid w:val="00556588"/>
    <w:rsid w:val="00556725"/>
    <w:rsid w:val="00556795"/>
    <w:rsid w:val="00556D63"/>
    <w:rsid w:val="00557067"/>
    <w:rsid w:val="005572E3"/>
    <w:rsid w:val="005574E7"/>
    <w:rsid w:val="0055776A"/>
    <w:rsid w:val="00557824"/>
    <w:rsid w:val="00557BA4"/>
    <w:rsid w:val="00557BDF"/>
    <w:rsid w:val="00557C50"/>
    <w:rsid w:val="00557C73"/>
    <w:rsid w:val="00557CA3"/>
    <w:rsid w:val="00557F21"/>
    <w:rsid w:val="00560158"/>
    <w:rsid w:val="0056022A"/>
    <w:rsid w:val="00560852"/>
    <w:rsid w:val="005609E0"/>
    <w:rsid w:val="00560B62"/>
    <w:rsid w:val="00560C01"/>
    <w:rsid w:val="00560D77"/>
    <w:rsid w:val="00560EF8"/>
    <w:rsid w:val="00561015"/>
    <w:rsid w:val="005617A7"/>
    <w:rsid w:val="00561944"/>
    <w:rsid w:val="00561AB3"/>
    <w:rsid w:val="00561F13"/>
    <w:rsid w:val="005621CB"/>
    <w:rsid w:val="00562679"/>
    <w:rsid w:val="00562787"/>
    <w:rsid w:val="005629AD"/>
    <w:rsid w:val="00562BE3"/>
    <w:rsid w:val="00562D1A"/>
    <w:rsid w:val="00562E2D"/>
    <w:rsid w:val="00562EF9"/>
    <w:rsid w:val="0056334A"/>
    <w:rsid w:val="00563C72"/>
    <w:rsid w:val="00563EEB"/>
    <w:rsid w:val="00563EED"/>
    <w:rsid w:val="005643B1"/>
    <w:rsid w:val="005644B5"/>
    <w:rsid w:val="00564B16"/>
    <w:rsid w:val="00564EB2"/>
    <w:rsid w:val="00564EEB"/>
    <w:rsid w:val="00565A78"/>
    <w:rsid w:val="00565B2E"/>
    <w:rsid w:val="00565CD3"/>
    <w:rsid w:val="00566088"/>
    <w:rsid w:val="0056634E"/>
    <w:rsid w:val="00566478"/>
    <w:rsid w:val="00566481"/>
    <w:rsid w:val="005666EF"/>
    <w:rsid w:val="00566A99"/>
    <w:rsid w:val="00566B3F"/>
    <w:rsid w:val="005671E6"/>
    <w:rsid w:val="0056748B"/>
    <w:rsid w:val="00567B69"/>
    <w:rsid w:val="00567DFF"/>
    <w:rsid w:val="005700CD"/>
    <w:rsid w:val="005703A8"/>
    <w:rsid w:val="00570418"/>
    <w:rsid w:val="00570570"/>
    <w:rsid w:val="0057067D"/>
    <w:rsid w:val="005709B8"/>
    <w:rsid w:val="00570A15"/>
    <w:rsid w:val="00570D06"/>
    <w:rsid w:val="00570D08"/>
    <w:rsid w:val="00570FDD"/>
    <w:rsid w:val="00571278"/>
    <w:rsid w:val="00571325"/>
    <w:rsid w:val="005713C5"/>
    <w:rsid w:val="00571448"/>
    <w:rsid w:val="0057156A"/>
    <w:rsid w:val="005718FC"/>
    <w:rsid w:val="00571A96"/>
    <w:rsid w:val="00571C73"/>
    <w:rsid w:val="00571D1C"/>
    <w:rsid w:val="00572170"/>
    <w:rsid w:val="0057227A"/>
    <w:rsid w:val="00572519"/>
    <w:rsid w:val="00573504"/>
    <w:rsid w:val="00573979"/>
    <w:rsid w:val="005740DF"/>
    <w:rsid w:val="005743F9"/>
    <w:rsid w:val="00574873"/>
    <w:rsid w:val="005749BC"/>
    <w:rsid w:val="00574A34"/>
    <w:rsid w:val="00574C12"/>
    <w:rsid w:val="00574C56"/>
    <w:rsid w:val="00574D55"/>
    <w:rsid w:val="00574E8D"/>
    <w:rsid w:val="00574FAD"/>
    <w:rsid w:val="0057515F"/>
    <w:rsid w:val="00575453"/>
    <w:rsid w:val="005758EA"/>
    <w:rsid w:val="0057650E"/>
    <w:rsid w:val="0057654E"/>
    <w:rsid w:val="00576636"/>
    <w:rsid w:val="00576746"/>
    <w:rsid w:val="0057684E"/>
    <w:rsid w:val="00576964"/>
    <w:rsid w:val="00576BDC"/>
    <w:rsid w:val="00576E05"/>
    <w:rsid w:val="0057713C"/>
    <w:rsid w:val="0057727D"/>
    <w:rsid w:val="0057751C"/>
    <w:rsid w:val="005779CE"/>
    <w:rsid w:val="00577B6C"/>
    <w:rsid w:val="00577BAA"/>
    <w:rsid w:val="00577C55"/>
    <w:rsid w:val="00580116"/>
    <w:rsid w:val="005802C1"/>
    <w:rsid w:val="005803C8"/>
    <w:rsid w:val="00580575"/>
    <w:rsid w:val="0058104B"/>
    <w:rsid w:val="005812CC"/>
    <w:rsid w:val="005817B0"/>
    <w:rsid w:val="005817BC"/>
    <w:rsid w:val="00581AA3"/>
    <w:rsid w:val="00581E79"/>
    <w:rsid w:val="00581ED9"/>
    <w:rsid w:val="00581EFA"/>
    <w:rsid w:val="00581FD3"/>
    <w:rsid w:val="00582047"/>
    <w:rsid w:val="0058209D"/>
    <w:rsid w:val="00582252"/>
    <w:rsid w:val="00582A31"/>
    <w:rsid w:val="00582B6B"/>
    <w:rsid w:val="00582CA6"/>
    <w:rsid w:val="00582CF7"/>
    <w:rsid w:val="00582EFC"/>
    <w:rsid w:val="0058301C"/>
    <w:rsid w:val="0058331E"/>
    <w:rsid w:val="005834F0"/>
    <w:rsid w:val="00583771"/>
    <w:rsid w:val="00583789"/>
    <w:rsid w:val="00583C4F"/>
    <w:rsid w:val="00583D22"/>
    <w:rsid w:val="00583EC5"/>
    <w:rsid w:val="00583FA9"/>
    <w:rsid w:val="00584069"/>
    <w:rsid w:val="005842DC"/>
    <w:rsid w:val="005844FE"/>
    <w:rsid w:val="005847E7"/>
    <w:rsid w:val="00584828"/>
    <w:rsid w:val="00584EEE"/>
    <w:rsid w:val="00584F2C"/>
    <w:rsid w:val="005850E4"/>
    <w:rsid w:val="005851D2"/>
    <w:rsid w:val="0058530A"/>
    <w:rsid w:val="0058564B"/>
    <w:rsid w:val="005856AE"/>
    <w:rsid w:val="005856BC"/>
    <w:rsid w:val="0058577D"/>
    <w:rsid w:val="0058581F"/>
    <w:rsid w:val="005859C7"/>
    <w:rsid w:val="00585A20"/>
    <w:rsid w:val="00585B1F"/>
    <w:rsid w:val="005860E8"/>
    <w:rsid w:val="005862A7"/>
    <w:rsid w:val="0058648B"/>
    <w:rsid w:val="00586785"/>
    <w:rsid w:val="005868DC"/>
    <w:rsid w:val="00586BBA"/>
    <w:rsid w:val="00586C06"/>
    <w:rsid w:val="00586C25"/>
    <w:rsid w:val="005872FC"/>
    <w:rsid w:val="00587933"/>
    <w:rsid w:val="00587959"/>
    <w:rsid w:val="00587A25"/>
    <w:rsid w:val="00587A52"/>
    <w:rsid w:val="00587BD0"/>
    <w:rsid w:val="005901DB"/>
    <w:rsid w:val="0059056F"/>
    <w:rsid w:val="00590BBC"/>
    <w:rsid w:val="00590CAE"/>
    <w:rsid w:val="00591146"/>
    <w:rsid w:val="005913F1"/>
    <w:rsid w:val="005915F2"/>
    <w:rsid w:val="00591861"/>
    <w:rsid w:val="005919C4"/>
    <w:rsid w:val="005919F7"/>
    <w:rsid w:val="00591AF0"/>
    <w:rsid w:val="00591B03"/>
    <w:rsid w:val="00591FD4"/>
    <w:rsid w:val="0059202F"/>
    <w:rsid w:val="005920D0"/>
    <w:rsid w:val="005923DB"/>
    <w:rsid w:val="005924AD"/>
    <w:rsid w:val="00592548"/>
    <w:rsid w:val="00592823"/>
    <w:rsid w:val="00592857"/>
    <w:rsid w:val="005929F4"/>
    <w:rsid w:val="00592BA3"/>
    <w:rsid w:val="00592EB5"/>
    <w:rsid w:val="0059319A"/>
    <w:rsid w:val="0059324A"/>
    <w:rsid w:val="00593A95"/>
    <w:rsid w:val="00593BE1"/>
    <w:rsid w:val="00593D9A"/>
    <w:rsid w:val="00594509"/>
    <w:rsid w:val="005945A0"/>
    <w:rsid w:val="005946E7"/>
    <w:rsid w:val="0059489A"/>
    <w:rsid w:val="00594AAB"/>
    <w:rsid w:val="00594BBF"/>
    <w:rsid w:val="005950C7"/>
    <w:rsid w:val="005951AB"/>
    <w:rsid w:val="005952BF"/>
    <w:rsid w:val="0059536C"/>
    <w:rsid w:val="005958B5"/>
    <w:rsid w:val="00595979"/>
    <w:rsid w:val="00595BED"/>
    <w:rsid w:val="00595C64"/>
    <w:rsid w:val="00595F1C"/>
    <w:rsid w:val="00596270"/>
    <w:rsid w:val="005964B0"/>
    <w:rsid w:val="005969B4"/>
    <w:rsid w:val="00596A21"/>
    <w:rsid w:val="00596E4D"/>
    <w:rsid w:val="00597367"/>
    <w:rsid w:val="00597586"/>
    <w:rsid w:val="00597EA4"/>
    <w:rsid w:val="005A00A0"/>
    <w:rsid w:val="005A0239"/>
    <w:rsid w:val="005A05AF"/>
    <w:rsid w:val="005A0720"/>
    <w:rsid w:val="005A0CB2"/>
    <w:rsid w:val="005A13F3"/>
    <w:rsid w:val="005A1453"/>
    <w:rsid w:val="005A1D54"/>
    <w:rsid w:val="005A1E80"/>
    <w:rsid w:val="005A228F"/>
    <w:rsid w:val="005A2354"/>
    <w:rsid w:val="005A2803"/>
    <w:rsid w:val="005A28CE"/>
    <w:rsid w:val="005A29D5"/>
    <w:rsid w:val="005A2EE0"/>
    <w:rsid w:val="005A3341"/>
    <w:rsid w:val="005A355F"/>
    <w:rsid w:val="005A3B7F"/>
    <w:rsid w:val="005A43B9"/>
    <w:rsid w:val="005A44CA"/>
    <w:rsid w:val="005A4ACB"/>
    <w:rsid w:val="005A4B53"/>
    <w:rsid w:val="005A4F9F"/>
    <w:rsid w:val="005A5085"/>
    <w:rsid w:val="005A5094"/>
    <w:rsid w:val="005A532B"/>
    <w:rsid w:val="005A5460"/>
    <w:rsid w:val="005A57A6"/>
    <w:rsid w:val="005A617C"/>
    <w:rsid w:val="005A6B6E"/>
    <w:rsid w:val="005A6F8F"/>
    <w:rsid w:val="005A7371"/>
    <w:rsid w:val="005A73C5"/>
    <w:rsid w:val="005A75CD"/>
    <w:rsid w:val="005A78A3"/>
    <w:rsid w:val="005A78FB"/>
    <w:rsid w:val="005A7BD7"/>
    <w:rsid w:val="005A7C31"/>
    <w:rsid w:val="005A7D0E"/>
    <w:rsid w:val="005A7E3C"/>
    <w:rsid w:val="005B0228"/>
    <w:rsid w:val="005B0241"/>
    <w:rsid w:val="005B0A9A"/>
    <w:rsid w:val="005B0DB7"/>
    <w:rsid w:val="005B10D0"/>
    <w:rsid w:val="005B120B"/>
    <w:rsid w:val="005B13AD"/>
    <w:rsid w:val="005B16E1"/>
    <w:rsid w:val="005B184E"/>
    <w:rsid w:val="005B18BF"/>
    <w:rsid w:val="005B1A9A"/>
    <w:rsid w:val="005B1C92"/>
    <w:rsid w:val="005B1F19"/>
    <w:rsid w:val="005B2765"/>
    <w:rsid w:val="005B28B1"/>
    <w:rsid w:val="005B2E8A"/>
    <w:rsid w:val="005B356B"/>
    <w:rsid w:val="005B37DB"/>
    <w:rsid w:val="005B3A65"/>
    <w:rsid w:val="005B3D97"/>
    <w:rsid w:val="005B3FA9"/>
    <w:rsid w:val="005B4106"/>
    <w:rsid w:val="005B42B3"/>
    <w:rsid w:val="005B4397"/>
    <w:rsid w:val="005B47DE"/>
    <w:rsid w:val="005B4C14"/>
    <w:rsid w:val="005B4CB2"/>
    <w:rsid w:val="005B4EC9"/>
    <w:rsid w:val="005B53E3"/>
    <w:rsid w:val="005B57CD"/>
    <w:rsid w:val="005B5C08"/>
    <w:rsid w:val="005B6392"/>
    <w:rsid w:val="005B6E03"/>
    <w:rsid w:val="005B6FF0"/>
    <w:rsid w:val="005B7317"/>
    <w:rsid w:val="005B792D"/>
    <w:rsid w:val="005B7B78"/>
    <w:rsid w:val="005B7E79"/>
    <w:rsid w:val="005B7F6D"/>
    <w:rsid w:val="005C00BA"/>
    <w:rsid w:val="005C0315"/>
    <w:rsid w:val="005C044F"/>
    <w:rsid w:val="005C0797"/>
    <w:rsid w:val="005C0B70"/>
    <w:rsid w:val="005C0BAC"/>
    <w:rsid w:val="005C0EFC"/>
    <w:rsid w:val="005C0F93"/>
    <w:rsid w:val="005C10A7"/>
    <w:rsid w:val="005C1193"/>
    <w:rsid w:val="005C11CA"/>
    <w:rsid w:val="005C1267"/>
    <w:rsid w:val="005C1356"/>
    <w:rsid w:val="005C1475"/>
    <w:rsid w:val="005C14F8"/>
    <w:rsid w:val="005C160E"/>
    <w:rsid w:val="005C1716"/>
    <w:rsid w:val="005C1838"/>
    <w:rsid w:val="005C1916"/>
    <w:rsid w:val="005C1989"/>
    <w:rsid w:val="005C19B1"/>
    <w:rsid w:val="005C19D1"/>
    <w:rsid w:val="005C19EB"/>
    <w:rsid w:val="005C1B99"/>
    <w:rsid w:val="005C1BD7"/>
    <w:rsid w:val="005C1E7E"/>
    <w:rsid w:val="005C1F3F"/>
    <w:rsid w:val="005C1F68"/>
    <w:rsid w:val="005C1FA0"/>
    <w:rsid w:val="005C2112"/>
    <w:rsid w:val="005C236B"/>
    <w:rsid w:val="005C2397"/>
    <w:rsid w:val="005C25AA"/>
    <w:rsid w:val="005C2B2B"/>
    <w:rsid w:val="005C2C05"/>
    <w:rsid w:val="005C35D8"/>
    <w:rsid w:val="005C3877"/>
    <w:rsid w:val="005C3AFA"/>
    <w:rsid w:val="005C3B02"/>
    <w:rsid w:val="005C3F35"/>
    <w:rsid w:val="005C401B"/>
    <w:rsid w:val="005C412F"/>
    <w:rsid w:val="005C44AA"/>
    <w:rsid w:val="005C5060"/>
    <w:rsid w:val="005C528A"/>
    <w:rsid w:val="005C55CC"/>
    <w:rsid w:val="005C5636"/>
    <w:rsid w:val="005C5696"/>
    <w:rsid w:val="005C582D"/>
    <w:rsid w:val="005C5836"/>
    <w:rsid w:val="005C584D"/>
    <w:rsid w:val="005C5CB3"/>
    <w:rsid w:val="005C60A2"/>
    <w:rsid w:val="005C663A"/>
    <w:rsid w:val="005C667A"/>
    <w:rsid w:val="005C66F1"/>
    <w:rsid w:val="005C6902"/>
    <w:rsid w:val="005C69B8"/>
    <w:rsid w:val="005C6C77"/>
    <w:rsid w:val="005C6DA9"/>
    <w:rsid w:val="005C6F1F"/>
    <w:rsid w:val="005C6F8F"/>
    <w:rsid w:val="005C6FBA"/>
    <w:rsid w:val="005C7279"/>
    <w:rsid w:val="005C75D6"/>
    <w:rsid w:val="005C789E"/>
    <w:rsid w:val="005C792A"/>
    <w:rsid w:val="005C7B09"/>
    <w:rsid w:val="005C7B8D"/>
    <w:rsid w:val="005D0242"/>
    <w:rsid w:val="005D0E53"/>
    <w:rsid w:val="005D0F67"/>
    <w:rsid w:val="005D12C5"/>
    <w:rsid w:val="005D1634"/>
    <w:rsid w:val="005D16C1"/>
    <w:rsid w:val="005D17E1"/>
    <w:rsid w:val="005D186C"/>
    <w:rsid w:val="005D1A93"/>
    <w:rsid w:val="005D1CB5"/>
    <w:rsid w:val="005D2053"/>
    <w:rsid w:val="005D20F7"/>
    <w:rsid w:val="005D2129"/>
    <w:rsid w:val="005D2376"/>
    <w:rsid w:val="005D2A05"/>
    <w:rsid w:val="005D2BF3"/>
    <w:rsid w:val="005D2D89"/>
    <w:rsid w:val="005D3787"/>
    <w:rsid w:val="005D378B"/>
    <w:rsid w:val="005D39D0"/>
    <w:rsid w:val="005D3F36"/>
    <w:rsid w:val="005D400E"/>
    <w:rsid w:val="005D41AF"/>
    <w:rsid w:val="005D42B3"/>
    <w:rsid w:val="005D447E"/>
    <w:rsid w:val="005D49E6"/>
    <w:rsid w:val="005D4DB3"/>
    <w:rsid w:val="005D4FE2"/>
    <w:rsid w:val="005D5284"/>
    <w:rsid w:val="005D56A6"/>
    <w:rsid w:val="005D56B1"/>
    <w:rsid w:val="005D5939"/>
    <w:rsid w:val="005D5E54"/>
    <w:rsid w:val="005D6056"/>
    <w:rsid w:val="005D6174"/>
    <w:rsid w:val="005D628D"/>
    <w:rsid w:val="005D6625"/>
    <w:rsid w:val="005D677E"/>
    <w:rsid w:val="005D67E0"/>
    <w:rsid w:val="005D6B1E"/>
    <w:rsid w:val="005D6C86"/>
    <w:rsid w:val="005D6E72"/>
    <w:rsid w:val="005D70BE"/>
    <w:rsid w:val="005D71F8"/>
    <w:rsid w:val="005D77D5"/>
    <w:rsid w:val="005E03C8"/>
    <w:rsid w:val="005E0469"/>
    <w:rsid w:val="005E0741"/>
    <w:rsid w:val="005E0C9E"/>
    <w:rsid w:val="005E1300"/>
    <w:rsid w:val="005E14CA"/>
    <w:rsid w:val="005E1CE1"/>
    <w:rsid w:val="005E1CE8"/>
    <w:rsid w:val="005E22DD"/>
    <w:rsid w:val="005E25CA"/>
    <w:rsid w:val="005E2801"/>
    <w:rsid w:val="005E2A53"/>
    <w:rsid w:val="005E2AA3"/>
    <w:rsid w:val="005E2DFC"/>
    <w:rsid w:val="005E2E8B"/>
    <w:rsid w:val="005E3058"/>
    <w:rsid w:val="005E30F9"/>
    <w:rsid w:val="005E3585"/>
    <w:rsid w:val="005E3927"/>
    <w:rsid w:val="005E3B6C"/>
    <w:rsid w:val="005E4286"/>
    <w:rsid w:val="005E4416"/>
    <w:rsid w:val="005E4447"/>
    <w:rsid w:val="005E4502"/>
    <w:rsid w:val="005E4D73"/>
    <w:rsid w:val="005E54CF"/>
    <w:rsid w:val="005E57BD"/>
    <w:rsid w:val="005E5888"/>
    <w:rsid w:val="005E58D5"/>
    <w:rsid w:val="005E5D7B"/>
    <w:rsid w:val="005E5E1F"/>
    <w:rsid w:val="005E61F2"/>
    <w:rsid w:val="005E62F1"/>
    <w:rsid w:val="005E65C9"/>
    <w:rsid w:val="005E673E"/>
    <w:rsid w:val="005E70B6"/>
    <w:rsid w:val="005E726B"/>
    <w:rsid w:val="005E73D9"/>
    <w:rsid w:val="005E740C"/>
    <w:rsid w:val="005E75A6"/>
    <w:rsid w:val="005E7625"/>
    <w:rsid w:val="005E76E8"/>
    <w:rsid w:val="005E784B"/>
    <w:rsid w:val="005E78C6"/>
    <w:rsid w:val="005F0623"/>
    <w:rsid w:val="005F06B4"/>
    <w:rsid w:val="005F08E4"/>
    <w:rsid w:val="005F11D3"/>
    <w:rsid w:val="005F1392"/>
    <w:rsid w:val="005F1814"/>
    <w:rsid w:val="005F1941"/>
    <w:rsid w:val="005F1DD0"/>
    <w:rsid w:val="005F1E1C"/>
    <w:rsid w:val="005F2259"/>
    <w:rsid w:val="005F23F7"/>
    <w:rsid w:val="005F24E5"/>
    <w:rsid w:val="005F250A"/>
    <w:rsid w:val="005F25B1"/>
    <w:rsid w:val="005F271C"/>
    <w:rsid w:val="005F2B1B"/>
    <w:rsid w:val="005F2D18"/>
    <w:rsid w:val="005F2D2E"/>
    <w:rsid w:val="005F315A"/>
    <w:rsid w:val="005F3302"/>
    <w:rsid w:val="005F3358"/>
    <w:rsid w:val="005F3667"/>
    <w:rsid w:val="005F3983"/>
    <w:rsid w:val="005F3A07"/>
    <w:rsid w:val="005F3A95"/>
    <w:rsid w:val="005F3DBC"/>
    <w:rsid w:val="005F3EA8"/>
    <w:rsid w:val="005F4046"/>
    <w:rsid w:val="005F407F"/>
    <w:rsid w:val="005F4221"/>
    <w:rsid w:val="005F439A"/>
    <w:rsid w:val="005F4C72"/>
    <w:rsid w:val="005F4EB3"/>
    <w:rsid w:val="005F5289"/>
    <w:rsid w:val="005F5753"/>
    <w:rsid w:val="005F59FD"/>
    <w:rsid w:val="005F5A86"/>
    <w:rsid w:val="005F68D4"/>
    <w:rsid w:val="005F6B96"/>
    <w:rsid w:val="005F6C95"/>
    <w:rsid w:val="005F7365"/>
    <w:rsid w:val="005F7449"/>
    <w:rsid w:val="005F7473"/>
    <w:rsid w:val="005F7704"/>
    <w:rsid w:val="005F7D23"/>
    <w:rsid w:val="005F7D31"/>
    <w:rsid w:val="006002DE"/>
    <w:rsid w:val="006012AC"/>
    <w:rsid w:val="00601386"/>
    <w:rsid w:val="00601594"/>
    <w:rsid w:val="006017A8"/>
    <w:rsid w:val="006020F0"/>
    <w:rsid w:val="00602155"/>
    <w:rsid w:val="00602583"/>
    <w:rsid w:val="006027B5"/>
    <w:rsid w:val="00602A83"/>
    <w:rsid w:val="00602CB2"/>
    <w:rsid w:val="00602F1D"/>
    <w:rsid w:val="0060355A"/>
    <w:rsid w:val="00603643"/>
    <w:rsid w:val="00603769"/>
    <w:rsid w:val="00603998"/>
    <w:rsid w:val="00603FB2"/>
    <w:rsid w:val="00604460"/>
    <w:rsid w:val="006045A7"/>
    <w:rsid w:val="00604792"/>
    <w:rsid w:val="00604CAC"/>
    <w:rsid w:val="00604EA4"/>
    <w:rsid w:val="00605166"/>
    <w:rsid w:val="0060519D"/>
    <w:rsid w:val="0060524A"/>
    <w:rsid w:val="00605901"/>
    <w:rsid w:val="0060594D"/>
    <w:rsid w:val="00605E46"/>
    <w:rsid w:val="00606B45"/>
    <w:rsid w:val="00606B79"/>
    <w:rsid w:val="00606C31"/>
    <w:rsid w:val="00606D03"/>
    <w:rsid w:val="00606EF6"/>
    <w:rsid w:val="00607230"/>
    <w:rsid w:val="0060723F"/>
    <w:rsid w:val="0060726F"/>
    <w:rsid w:val="00607B5C"/>
    <w:rsid w:val="00607C08"/>
    <w:rsid w:val="00607D2D"/>
    <w:rsid w:val="00607F7C"/>
    <w:rsid w:val="00610366"/>
    <w:rsid w:val="0061070A"/>
    <w:rsid w:val="0061077D"/>
    <w:rsid w:val="00610949"/>
    <w:rsid w:val="00610B3F"/>
    <w:rsid w:val="00610E98"/>
    <w:rsid w:val="0061114E"/>
    <w:rsid w:val="0061143E"/>
    <w:rsid w:val="006115CC"/>
    <w:rsid w:val="0061193D"/>
    <w:rsid w:val="00611B1C"/>
    <w:rsid w:val="00611B91"/>
    <w:rsid w:val="00611CFB"/>
    <w:rsid w:val="00611E6E"/>
    <w:rsid w:val="006121B5"/>
    <w:rsid w:val="00612203"/>
    <w:rsid w:val="00612509"/>
    <w:rsid w:val="00612A1C"/>
    <w:rsid w:val="00612C44"/>
    <w:rsid w:val="00612FB6"/>
    <w:rsid w:val="006130C0"/>
    <w:rsid w:val="00613251"/>
    <w:rsid w:val="006133B6"/>
    <w:rsid w:val="00613683"/>
    <w:rsid w:val="006138CA"/>
    <w:rsid w:val="00613975"/>
    <w:rsid w:val="00613B6A"/>
    <w:rsid w:val="00613DBF"/>
    <w:rsid w:val="00613F42"/>
    <w:rsid w:val="0061416E"/>
    <w:rsid w:val="00614925"/>
    <w:rsid w:val="00614941"/>
    <w:rsid w:val="0061494E"/>
    <w:rsid w:val="00614A3F"/>
    <w:rsid w:val="00614CA5"/>
    <w:rsid w:val="006151DC"/>
    <w:rsid w:val="006155B0"/>
    <w:rsid w:val="00615F92"/>
    <w:rsid w:val="0061601C"/>
    <w:rsid w:val="00616122"/>
    <w:rsid w:val="0061613C"/>
    <w:rsid w:val="006161DD"/>
    <w:rsid w:val="0061631D"/>
    <w:rsid w:val="00616333"/>
    <w:rsid w:val="0061636E"/>
    <w:rsid w:val="006164D7"/>
    <w:rsid w:val="00616B27"/>
    <w:rsid w:val="00616C5C"/>
    <w:rsid w:val="00616D2A"/>
    <w:rsid w:val="00620163"/>
    <w:rsid w:val="006203B0"/>
    <w:rsid w:val="0062099E"/>
    <w:rsid w:val="00620DA7"/>
    <w:rsid w:val="00620E1C"/>
    <w:rsid w:val="00620EFD"/>
    <w:rsid w:val="006212C8"/>
    <w:rsid w:val="0062144E"/>
    <w:rsid w:val="00621592"/>
    <w:rsid w:val="006216E0"/>
    <w:rsid w:val="006218AD"/>
    <w:rsid w:val="00621903"/>
    <w:rsid w:val="00621A97"/>
    <w:rsid w:val="00621E40"/>
    <w:rsid w:val="00621F29"/>
    <w:rsid w:val="0062234E"/>
    <w:rsid w:val="006226E7"/>
    <w:rsid w:val="00622851"/>
    <w:rsid w:val="0062287F"/>
    <w:rsid w:val="006229BA"/>
    <w:rsid w:val="00622B16"/>
    <w:rsid w:val="00622BC6"/>
    <w:rsid w:val="00623003"/>
    <w:rsid w:val="0062317B"/>
    <w:rsid w:val="00623294"/>
    <w:rsid w:val="006232E9"/>
    <w:rsid w:val="00623540"/>
    <w:rsid w:val="00623821"/>
    <w:rsid w:val="0062454E"/>
    <w:rsid w:val="00624769"/>
    <w:rsid w:val="00624B0C"/>
    <w:rsid w:val="00625218"/>
    <w:rsid w:val="00625A43"/>
    <w:rsid w:val="00625B4E"/>
    <w:rsid w:val="00625DB3"/>
    <w:rsid w:val="00625F83"/>
    <w:rsid w:val="00626365"/>
    <w:rsid w:val="006267C4"/>
    <w:rsid w:val="006267DF"/>
    <w:rsid w:val="00626C24"/>
    <w:rsid w:val="00626F39"/>
    <w:rsid w:val="0062757F"/>
    <w:rsid w:val="00627828"/>
    <w:rsid w:val="00627A26"/>
    <w:rsid w:val="00627BE2"/>
    <w:rsid w:val="00630253"/>
    <w:rsid w:val="006302AE"/>
    <w:rsid w:val="0063079C"/>
    <w:rsid w:val="00630AE8"/>
    <w:rsid w:val="00630EF5"/>
    <w:rsid w:val="00630FDB"/>
    <w:rsid w:val="00630FE9"/>
    <w:rsid w:val="00631034"/>
    <w:rsid w:val="00631082"/>
    <w:rsid w:val="00631224"/>
    <w:rsid w:val="00631274"/>
    <w:rsid w:val="0063127F"/>
    <w:rsid w:val="006313F3"/>
    <w:rsid w:val="0063141A"/>
    <w:rsid w:val="006314C9"/>
    <w:rsid w:val="006315B5"/>
    <w:rsid w:val="00631691"/>
    <w:rsid w:val="006316D1"/>
    <w:rsid w:val="0063172A"/>
    <w:rsid w:val="00631A6A"/>
    <w:rsid w:val="00631D18"/>
    <w:rsid w:val="00632252"/>
    <w:rsid w:val="006323AB"/>
    <w:rsid w:val="0063243E"/>
    <w:rsid w:val="00632619"/>
    <w:rsid w:val="00632700"/>
    <w:rsid w:val="00632C64"/>
    <w:rsid w:val="00632E12"/>
    <w:rsid w:val="00633294"/>
    <w:rsid w:val="00633879"/>
    <w:rsid w:val="00633F09"/>
    <w:rsid w:val="00634088"/>
    <w:rsid w:val="0063428B"/>
    <w:rsid w:val="006342C9"/>
    <w:rsid w:val="006343D9"/>
    <w:rsid w:val="006344FB"/>
    <w:rsid w:val="00634505"/>
    <w:rsid w:val="00634595"/>
    <w:rsid w:val="00634672"/>
    <w:rsid w:val="006347C8"/>
    <w:rsid w:val="00634D23"/>
    <w:rsid w:val="00634E18"/>
    <w:rsid w:val="006354E3"/>
    <w:rsid w:val="00635842"/>
    <w:rsid w:val="00635A36"/>
    <w:rsid w:val="00635D18"/>
    <w:rsid w:val="006360DD"/>
    <w:rsid w:val="00636391"/>
    <w:rsid w:val="00636547"/>
    <w:rsid w:val="00636613"/>
    <w:rsid w:val="0063692D"/>
    <w:rsid w:val="00636E5B"/>
    <w:rsid w:val="00636F9E"/>
    <w:rsid w:val="0063715C"/>
    <w:rsid w:val="006373E0"/>
    <w:rsid w:val="006374DF"/>
    <w:rsid w:val="006378A6"/>
    <w:rsid w:val="006379CA"/>
    <w:rsid w:val="00637B09"/>
    <w:rsid w:val="00637B7F"/>
    <w:rsid w:val="00637CB1"/>
    <w:rsid w:val="006400CC"/>
    <w:rsid w:val="00640114"/>
    <w:rsid w:val="006404CD"/>
    <w:rsid w:val="00640CD1"/>
    <w:rsid w:val="00640E20"/>
    <w:rsid w:val="00641190"/>
    <w:rsid w:val="00641564"/>
    <w:rsid w:val="00641A1A"/>
    <w:rsid w:val="00641E27"/>
    <w:rsid w:val="00641F33"/>
    <w:rsid w:val="00642036"/>
    <w:rsid w:val="0064263C"/>
    <w:rsid w:val="00642668"/>
    <w:rsid w:val="00642AE8"/>
    <w:rsid w:val="006431A0"/>
    <w:rsid w:val="006437A1"/>
    <w:rsid w:val="00643AF2"/>
    <w:rsid w:val="006441BE"/>
    <w:rsid w:val="006449B9"/>
    <w:rsid w:val="00644BEC"/>
    <w:rsid w:val="00645472"/>
    <w:rsid w:val="00645668"/>
    <w:rsid w:val="0064584C"/>
    <w:rsid w:val="00645B7C"/>
    <w:rsid w:val="00646461"/>
    <w:rsid w:val="006467BF"/>
    <w:rsid w:val="00646C77"/>
    <w:rsid w:val="00646D4F"/>
    <w:rsid w:val="00646EDF"/>
    <w:rsid w:val="00647114"/>
    <w:rsid w:val="0064714B"/>
    <w:rsid w:val="006475D3"/>
    <w:rsid w:val="006477AC"/>
    <w:rsid w:val="0064782B"/>
    <w:rsid w:val="00647FFB"/>
    <w:rsid w:val="00650500"/>
    <w:rsid w:val="00650633"/>
    <w:rsid w:val="0065082F"/>
    <w:rsid w:val="00650A57"/>
    <w:rsid w:val="00651756"/>
    <w:rsid w:val="00651CB9"/>
    <w:rsid w:val="00651F0E"/>
    <w:rsid w:val="00651F5B"/>
    <w:rsid w:val="0065241D"/>
    <w:rsid w:val="00652BAA"/>
    <w:rsid w:val="00652DA2"/>
    <w:rsid w:val="00652FE4"/>
    <w:rsid w:val="00653218"/>
    <w:rsid w:val="0065335C"/>
    <w:rsid w:val="00653799"/>
    <w:rsid w:val="00653B91"/>
    <w:rsid w:val="00653D4F"/>
    <w:rsid w:val="00653D9B"/>
    <w:rsid w:val="00653E42"/>
    <w:rsid w:val="00653F44"/>
    <w:rsid w:val="00654489"/>
    <w:rsid w:val="00654856"/>
    <w:rsid w:val="00654A95"/>
    <w:rsid w:val="00654F20"/>
    <w:rsid w:val="00654F29"/>
    <w:rsid w:val="0065538D"/>
    <w:rsid w:val="006556B5"/>
    <w:rsid w:val="0065594B"/>
    <w:rsid w:val="006559E3"/>
    <w:rsid w:val="00655D25"/>
    <w:rsid w:val="00655E6F"/>
    <w:rsid w:val="006562C6"/>
    <w:rsid w:val="00656720"/>
    <w:rsid w:val="00656D69"/>
    <w:rsid w:val="00657066"/>
    <w:rsid w:val="0065709E"/>
    <w:rsid w:val="006575CD"/>
    <w:rsid w:val="00657641"/>
    <w:rsid w:val="00657F1C"/>
    <w:rsid w:val="00660A97"/>
    <w:rsid w:val="00660AEC"/>
    <w:rsid w:val="00660E40"/>
    <w:rsid w:val="00660F97"/>
    <w:rsid w:val="00661197"/>
    <w:rsid w:val="00661282"/>
    <w:rsid w:val="0066198A"/>
    <w:rsid w:val="00661A66"/>
    <w:rsid w:val="00661A80"/>
    <w:rsid w:val="00661A92"/>
    <w:rsid w:val="00661F54"/>
    <w:rsid w:val="00662045"/>
    <w:rsid w:val="006621A2"/>
    <w:rsid w:val="006621E8"/>
    <w:rsid w:val="006625AE"/>
    <w:rsid w:val="006625C5"/>
    <w:rsid w:val="0066275C"/>
    <w:rsid w:val="00662BA9"/>
    <w:rsid w:val="00662C8E"/>
    <w:rsid w:val="00662D6A"/>
    <w:rsid w:val="00662E81"/>
    <w:rsid w:val="006630BC"/>
    <w:rsid w:val="006631BB"/>
    <w:rsid w:val="006633B2"/>
    <w:rsid w:val="006635A2"/>
    <w:rsid w:val="006635E0"/>
    <w:rsid w:val="00663824"/>
    <w:rsid w:val="00663971"/>
    <w:rsid w:val="00663B83"/>
    <w:rsid w:val="00663D0E"/>
    <w:rsid w:val="006642D6"/>
    <w:rsid w:val="00664608"/>
    <w:rsid w:val="00664687"/>
    <w:rsid w:val="00664805"/>
    <w:rsid w:val="00664904"/>
    <w:rsid w:val="00664A7A"/>
    <w:rsid w:val="00664A90"/>
    <w:rsid w:val="00664B05"/>
    <w:rsid w:val="00665086"/>
    <w:rsid w:val="00665117"/>
    <w:rsid w:val="0066520B"/>
    <w:rsid w:val="0066545C"/>
    <w:rsid w:val="00665650"/>
    <w:rsid w:val="00665C5C"/>
    <w:rsid w:val="00665E01"/>
    <w:rsid w:val="00665FA2"/>
    <w:rsid w:val="00666651"/>
    <w:rsid w:val="00666663"/>
    <w:rsid w:val="0066666D"/>
    <w:rsid w:val="00666685"/>
    <w:rsid w:val="0066668E"/>
    <w:rsid w:val="00666A31"/>
    <w:rsid w:val="00666C44"/>
    <w:rsid w:val="00666F68"/>
    <w:rsid w:val="006671F5"/>
    <w:rsid w:val="006673D4"/>
    <w:rsid w:val="00667590"/>
    <w:rsid w:val="006677C5"/>
    <w:rsid w:val="00667AF8"/>
    <w:rsid w:val="00667C19"/>
    <w:rsid w:val="00667C84"/>
    <w:rsid w:val="00667DBF"/>
    <w:rsid w:val="00670097"/>
    <w:rsid w:val="00670177"/>
    <w:rsid w:val="0067034C"/>
    <w:rsid w:val="0067037A"/>
    <w:rsid w:val="006709AB"/>
    <w:rsid w:val="00670C0B"/>
    <w:rsid w:val="00670D19"/>
    <w:rsid w:val="00671577"/>
    <w:rsid w:val="00671745"/>
    <w:rsid w:val="00671826"/>
    <w:rsid w:val="00671B5E"/>
    <w:rsid w:val="00671DF1"/>
    <w:rsid w:val="00672015"/>
    <w:rsid w:val="006720EF"/>
    <w:rsid w:val="00672A7E"/>
    <w:rsid w:val="00672B5A"/>
    <w:rsid w:val="0067334E"/>
    <w:rsid w:val="006739B6"/>
    <w:rsid w:val="00673C49"/>
    <w:rsid w:val="00673CDE"/>
    <w:rsid w:val="00673CF7"/>
    <w:rsid w:val="006743AC"/>
    <w:rsid w:val="006743DE"/>
    <w:rsid w:val="00674560"/>
    <w:rsid w:val="006746C4"/>
    <w:rsid w:val="00674B07"/>
    <w:rsid w:val="00674FA4"/>
    <w:rsid w:val="006757BF"/>
    <w:rsid w:val="00675F0F"/>
    <w:rsid w:val="00676332"/>
    <w:rsid w:val="0067684D"/>
    <w:rsid w:val="00676913"/>
    <w:rsid w:val="00676B18"/>
    <w:rsid w:val="006772B5"/>
    <w:rsid w:val="00677450"/>
    <w:rsid w:val="00677576"/>
    <w:rsid w:val="00677A5C"/>
    <w:rsid w:val="0068002E"/>
    <w:rsid w:val="0068029A"/>
    <w:rsid w:val="006802BB"/>
    <w:rsid w:val="006804D4"/>
    <w:rsid w:val="00680577"/>
    <w:rsid w:val="0068066A"/>
    <w:rsid w:val="00680AC5"/>
    <w:rsid w:val="006818AF"/>
    <w:rsid w:val="00681D29"/>
    <w:rsid w:val="006821CD"/>
    <w:rsid w:val="006823AD"/>
    <w:rsid w:val="00682528"/>
    <w:rsid w:val="0068253C"/>
    <w:rsid w:val="006825B3"/>
    <w:rsid w:val="0068278E"/>
    <w:rsid w:val="00682AED"/>
    <w:rsid w:val="00682AF9"/>
    <w:rsid w:val="00682C54"/>
    <w:rsid w:val="0068306D"/>
    <w:rsid w:val="00683082"/>
    <w:rsid w:val="0068316D"/>
    <w:rsid w:val="006833B3"/>
    <w:rsid w:val="006834D2"/>
    <w:rsid w:val="00683556"/>
    <w:rsid w:val="00683588"/>
    <w:rsid w:val="006835A3"/>
    <w:rsid w:val="00683902"/>
    <w:rsid w:val="00683AF0"/>
    <w:rsid w:val="00683C12"/>
    <w:rsid w:val="00683F56"/>
    <w:rsid w:val="00684171"/>
    <w:rsid w:val="00684374"/>
    <w:rsid w:val="006847B6"/>
    <w:rsid w:val="006848B5"/>
    <w:rsid w:val="00684B64"/>
    <w:rsid w:val="00684D1F"/>
    <w:rsid w:val="0068541A"/>
    <w:rsid w:val="0068563D"/>
    <w:rsid w:val="0068584E"/>
    <w:rsid w:val="00685873"/>
    <w:rsid w:val="006858B1"/>
    <w:rsid w:val="00685C85"/>
    <w:rsid w:val="006866A6"/>
    <w:rsid w:val="006866E4"/>
    <w:rsid w:val="00686815"/>
    <w:rsid w:val="00686924"/>
    <w:rsid w:val="00686A0F"/>
    <w:rsid w:val="00687011"/>
    <w:rsid w:val="0068707E"/>
    <w:rsid w:val="0068734A"/>
    <w:rsid w:val="006874C7"/>
    <w:rsid w:val="0068770C"/>
    <w:rsid w:val="006878BE"/>
    <w:rsid w:val="00687B9C"/>
    <w:rsid w:val="00687E84"/>
    <w:rsid w:val="00687F0E"/>
    <w:rsid w:val="006903F6"/>
    <w:rsid w:val="00690576"/>
    <w:rsid w:val="00690673"/>
    <w:rsid w:val="00690808"/>
    <w:rsid w:val="006909AC"/>
    <w:rsid w:val="006909DB"/>
    <w:rsid w:val="00690D61"/>
    <w:rsid w:val="00690E4B"/>
    <w:rsid w:val="00690F87"/>
    <w:rsid w:val="006910EB"/>
    <w:rsid w:val="006911BD"/>
    <w:rsid w:val="00691406"/>
    <w:rsid w:val="00691639"/>
    <w:rsid w:val="006918E8"/>
    <w:rsid w:val="00691A4D"/>
    <w:rsid w:val="00691A78"/>
    <w:rsid w:val="00691AFD"/>
    <w:rsid w:val="00691BAE"/>
    <w:rsid w:val="00691F91"/>
    <w:rsid w:val="00691FCB"/>
    <w:rsid w:val="006921EF"/>
    <w:rsid w:val="00692316"/>
    <w:rsid w:val="00692DC3"/>
    <w:rsid w:val="00692F5F"/>
    <w:rsid w:val="006938C4"/>
    <w:rsid w:val="00693A03"/>
    <w:rsid w:val="00693B6A"/>
    <w:rsid w:val="00693C41"/>
    <w:rsid w:val="006947C9"/>
    <w:rsid w:val="00694AFB"/>
    <w:rsid w:val="00694C7E"/>
    <w:rsid w:val="00694D9D"/>
    <w:rsid w:val="00694EDA"/>
    <w:rsid w:val="0069504E"/>
    <w:rsid w:val="006953A8"/>
    <w:rsid w:val="00695401"/>
    <w:rsid w:val="0069548D"/>
    <w:rsid w:val="0069552E"/>
    <w:rsid w:val="0069594F"/>
    <w:rsid w:val="006964D6"/>
    <w:rsid w:val="006964DD"/>
    <w:rsid w:val="006966F3"/>
    <w:rsid w:val="00696B0F"/>
    <w:rsid w:val="006978E7"/>
    <w:rsid w:val="00697AF6"/>
    <w:rsid w:val="00697CDE"/>
    <w:rsid w:val="00697D08"/>
    <w:rsid w:val="006A02F3"/>
    <w:rsid w:val="006A09B9"/>
    <w:rsid w:val="006A0ADC"/>
    <w:rsid w:val="006A0C0C"/>
    <w:rsid w:val="006A0FD3"/>
    <w:rsid w:val="006A13C7"/>
    <w:rsid w:val="006A1424"/>
    <w:rsid w:val="006A1633"/>
    <w:rsid w:val="006A1788"/>
    <w:rsid w:val="006A184B"/>
    <w:rsid w:val="006A185D"/>
    <w:rsid w:val="006A1C15"/>
    <w:rsid w:val="006A1D27"/>
    <w:rsid w:val="006A2763"/>
    <w:rsid w:val="006A2A36"/>
    <w:rsid w:val="006A2D07"/>
    <w:rsid w:val="006A2E32"/>
    <w:rsid w:val="006A2E56"/>
    <w:rsid w:val="006A2F27"/>
    <w:rsid w:val="006A3B33"/>
    <w:rsid w:val="006A3C7E"/>
    <w:rsid w:val="006A3D24"/>
    <w:rsid w:val="006A3FA2"/>
    <w:rsid w:val="006A407C"/>
    <w:rsid w:val="006A408D"/>
    <w:rsid w:val="006A46DF"/>
    <w:rsid w:val="006A47B2"/>
    <w:rsid w:val="006A4A87"/>
    <w:rsid w:val="006A4B27"/>
    <w:rsid w:val="006A4DE2"/>
    <w:rsid w:val="006A4E86"/>
    <w:rsid w:val="006A4E96"/>
    <w:rsid w:val="006A5145"/>
    <w:rsid w:val="006A5169"/>
    <w:rsid w:val="006A5463"/>
    <w:rsid w:val="006A55C2"/>
    <w:rsid w:val="006A5A68"/>
    <w:rsid w:val="006A5D70"/>
    <w:rsid w:val="006A63E4"/>
    <w:rsid w:val="006A6462"/>
    <w:rsid w:val="006A6818"/>
    <w:rsid w:val="006A68A8"/>
    <w:rsid w:val="006A6BD6"/>
    <w:rsid w:val="006A700E"/>
    <w:rsid w:val="006A7016"/>
    <w:rsid w:val="006A7580"/>
    <w:rsid w:val="006A779E"/>
    <w:rsid w:val="006A77D2"/>
    <w:rsid w:val="006A7AFD"/>
    <w:rsid w:val="006A7EE8"/>
    <w:rsid w:val="006A7FE5"/>
    <w:rsid w:val="006B02C2"/>
    <w:rsid w:val="006B058F"/>
    <w:rsid w:val="006B059E"/>
    <w:rsid w:val="006B0CB4"/>
    <w:rsid w:val="006B0D09"/>
    <w:rsid w:val="006B171A"/>
    <w:rsid w:val="006B2258"/>
    <w:rsid w:val="006B2445"/>
    <w:rsid w:val="006B2A6A"/>
    <w:rsid w:val="006B2B06"/>
    <w:rsid w:val="006B2D3C"/>
    <w:rsid w:val="006B2E13"/>
    <w:rsid w:val="006B2E36"/>
    <w:rsid w:val="006B302A"/>
    <w:rsid w:val="006B362D"/>
    <w:rsid w:val="006B37D4"/>
    <w:rsid w:val="006B3951"/>
    <w:rsid w:val="006B3D17"/>
    <w:rsid w:val="006B3F77"/>
    <w:rsid w:val="006B4056"/>
    <w:rsid w:val="006B4157"/>
    <w:rsid w:val="006B41E6"/>
    <w:rsid w:val="006B4A72"/>
    <w:rsid w:val="006B4BC8"/>
    <w:rsid w:val="006B51B7"/>
    <w:rsid w:val="006B5581"/>
    <w:rsid w:val="006B58D0"/>
    <w:rsid w:val="006B5D57"/>
    <w:rsid w:val="006B63B6"/>
    <w:rsid w:val="006B6998"/>
    <w:rsid w:val="006B6ED3"/>
    <w:rsid w:val="006B6FA3"/>
    <w:rsid w:val="006B7045"/>
    <w:rsid w:val="006B712C"/>
    <w:rsid w:val="006B7333"/>
    <w:rsid w:val="006B76B6"/>
    <w:rsid w:val="006B7816"/>
    <w:rsid w:val="006C031B"/>
    <w:rsid w:val="006C04AC"/>
    <w:rsid w:val="006C050F"/>
    <w:rsid w:val="006C05A2"/>
    <w:rsid w:val="006C05F0"/>
    <w:rsid w:val="006C0CC1"/>
    <w:rsid w:val="006C0D55"/>
    <w:rsid w:val="006C106B"/>
    <w:rsid w:val="006C115C"/>
    <w:rsid w:val="006C13D9"/>
    <w:rsid w:val="006C164A"/>
    <w:rsid w:val="006C1ACE"/>
    <w:rsid w:val="006C1B5F"/>
    <w:rsid w:val="006C1C08"/>
    <w:rsid w:val="006C1FB4"/>
    <w:rsid w:val="006C2A65"/>
    <w:rsid w:val="006C2DA3"/>
    <w:rsid w:val="006C3B19"/>
    <w:rsid w:val="006C3CD2"/>
    <w:rsid w:val="006C3CEA"/>
    <w:rsid w:val="006C3ED3"/>
    <w:rsid w:val="006C426D"/>
    <w:rsid w:val="006C4C71"/>
    <w:rsid w:val="006C4D9D"/>
    <w:rsid w:val="006C4E02"/>
    <w:rsid w:val="006C4FF0"/>
    <w:rsid w:val="006C5789"/>
    <w:rsid w:val="006C5AE7"/>
    <w:rsid w:val="006C5B27"/>
    <w:rsid w:val="006C5BBD"/>
    <w:rsid w:val="006C5C63"/>
    <w:rsid w:val="006C5DCD"/>
    <w:rsid w:val="006C5FCD"/>
    <w:rsid w:val="006C6170"/>
    <w:rsid w:val="006C637B"/>
    <w:rsid w:val="006C6942"/>
    <w:rsid w:val="006C6D33"/>
    <w:rsid w:val="006C6DA0"/>
    <w:rsid w:val="006C7001"/>
    <w:rsid w:val="006C76BC"/>
    <w:rsid w:val="006C76C1"/>
    <w:rsid w:val="006C7716"/>
    <w:rsid w:val="006C7ADF"/>
    <w:rsid w:val="006C7BE3"/>
    <w:rsid w:val="006D00F2"/>
    <w:rsid w:val="006D01A5"/>
    <w:rsid w:val="006D0241"/>
    <w:rsid w:val="006D0A9E"/>
    <w:rsid w:val="006D0CFC"/>
    <w:rsid w:val="006D0D99"/>
    <w:rsid w:val="006D0FD9"/>
    <w:rsid w:val="006D1006"/>
    <w:rsid w:val="006D1547"/>
    <w:rsid w:val="006D1885"/>
    <w:rsid w:val="006D242B"/>
    <w:rsid w:val="006D2554"/>
    <w:rsid w:val="006D289E"/>
    <w:rsid w:val="006D2948"/>
    <w:rsid w:val="006D2A1A"/>
    <w:rsid w:val="006D366B"/>
    <w:rsid w:val="006D39DF"/>
    <w:rsid w:val="006D3B57"/>
    <w:rsid w:val="006D3D05"/>
    <w:rsid w:val="006D3E2C"/>
    <w:rsid w:val="006D4897"/>
    <w:rsid w:val="006D4B13"/>
    <w:rsid w:val="006D4D0D"/>
    <w:rsid w:val="006D506F"/>
    <w:rsid w:val="006D56BA"/>
    <w:rsid w:val="006D5845"/>
    <w:rsid w:val="006D62DB"/>
    <w:rsid w:val="006D6475"/>
    <w:rsid w:val="006D64C5"/>
    <w:rsid w:val="006D67B8"/>
    <w:rsid w:val="006D6B1E"/>
    <w:rsid w:val="006D6E2E"/>
    <w:rsid w:val="006D7478"/>
    <w:rsid w:val="006D7496"/>
    <w:rsid w:val="006D74A3"/>
    <w:rsid w:val="006D76E1"/>
    <w:rsid w:val="006D7C76"/>
    <w:rsid w:val="006D7E5F"/>
    <w:rsid w:val="006E01F5"/>
    <w:rsid w:val="006E03A9"/>
    <w:rsid w:val="006E06F4"/>
    <w:rsid w:val="006E0867"/>
    <w:rsid w:val="006E0CD2"/>
    <w:rsid w:val="006E0E5C"/>
    <w:rsid w:val="006E13BE"/>
    <w:rsid w:val="006E144F"/>
    <w:rsid w:val="006E1589"/>
    <w:rsid w:val="006E1D9D"/>
    <w:rsid w:val="006E1F48"/>
    <w:rsid w:val="006E23AE"/>
    <w:rsid w:val="006E26E7"/>
    <w:rsid w:val="006E271D"/>
    <w:rsid w:val="006E2B66"/>
    <w:rsid w:val="006E2DE9"/>
    <w:rsid w:val="006E2EA6"/>
    <w:rsid w:val="006E3132"/>
    <w:rsid w:val="006E3347"/>
    <w:rsid w:val="006E339F"/>
    <w:rsid w:val="006E350F"/>
    <w:rsid w:val="006E3904"/>
    <w:rsid w:val="006E39A0"/>
    <w:rsid w:val="006E39F0"/>
    <w:rsid w:val="006E3E8B"/>
    <w:rsid w:val="006E4016"/>
    <w:rsid w:val="006E46B1"/>
    <w:rsid w:val="006E4891"/>
    <w:rsid w:val="006E4A26"/>
    <w:rsid w:val="006E4A87"/>
    <w:rsid w:val="006E4AA3"/>
    <w:rsid w:val="006E4D29"/>
    <w:rsid w:val="006E51D6"/>
    <w:rsid w:val="006E52C4"/>
    <w:rsid w:val="006E55B8"/>
    <w:rsid w:val="006E567C"/>
    <w:rsid w:val="006E5849"/>
    <w:rsid w:val="006E5BF6"/>
    <w:rsid w:val="006E5C4E"/>
    <w:rsid w:val="006E6145"/>
    <w:rsid w:val="006E61B4"/>
    <w:rsid w:val="006E6669"/>
    <w:rsid w:val="006E668A"/>
    <w:rsid w:val="006E676D"/>
    <w:rsid w:val="006E6CAA"/>
    <w:rsid w:val="006E6E09"/>
    <w:rsid w:val="006E6EC0"/>
    <w:rsid w:val="006E6F28"/>
    <w:rsid w:val="006E76A7"/>
    <w:rsid w:val="006E771B"/>
    <w:rsid w:val="006E7E9A"/>
    <w:rsid w:val="006F083B"/>
    <w:rsid w:val="006F10C6"/>
    <w:rsid w:val="006F1162"/>
    <w:rsid w:val="006F2101"/>
    <w:rsid w:val="006F2165"/>
    <w:rsid w:val="006F226F"/>
    <w:rsid w:val="006F2A7C"/>
    <w:rsid w:val="006F2CFD"/>
    <w:rsid w:val="006F31DF"/>
    <w:rsid w:val="006F323E"/>
    <w:rsid w:val="006F332B"/>
    <w:rsid w:val="006F35EF"/>
    <w:rsid w:val="006F39AA"/>
    <w:rsid w:val="006F3B69"/>
    <w:rsid w:val="006F3CCA"/>
    <w:rsid w:val="006F3CFE"/>
    <w:rsid w:val="006F3FFA"/>
    <w:rsid w:val="006F47B0"/>
    <w:rsid w:val="006F48C1"/>
    <w:rsid w:val="006F4AF7"/>
    <w:rsid w:val="006F5165"/>
    <w:rsid w:val="006F5191"/>
    <w:rsid w:val="006F5456"/>
    <w:rsid w:val="006F56FA"/>
    <w:rsid w:val="006F5A38"/>
    <w:rsid w:val="006F5A6D"/>
    <w:rsid w:val="006F5EB3"/>
    <w:rsid w:val="006F5F76"/>
    <w:rsid w:val="006F5FDE"/>
    <w:rsid w:val="006F66DE"/>
    <w:rsid w:val="006F6978"/>
    <w:rsid w:val="006F6C0C"/>
    <w:rsid w:val="006F6DFB"/>
    <w:rsid w:val="006F7007"/>
    <w:rsid w:val="006F758F"/>
    <w:rsid w:val="006F7DAD"/>
    <w:rsid w:val="00700288"/>
    <w:rsid w:val="00700522"/>
    <w:rsid w:val="007007C3"/>
    <w:rsid w:val="00700D29"/>
    <w:rsid w:val="00701717"/>
    <w:rsid w:val="00701951"/>
    <w:rsid w:val="00701959"/>
    <w:rsid w:val="007019E5"/>
    <w:rsid w:val="00701AEE"/>
    <w:rsid w:val="00702113"/>
    <w:rsid w:val="007024C7"/>
    <w:rsid w:val="0070261F"/>
    <w:rsid w:val="00702A3E"/>
    <w:rsid w:val="00702C8D"/>
    <w:rsid w:val="007033B1"/>
    <w:rsid w:val="00703B09"/>
    <w:rsid w:val="00703C20"/>
    <w:rsid w:val="007040A9"/>
    <w:rsid w:val="00704392"/>
    <w:rsid w:val="007044E7"/>
    <w:rsid w:val="00704861"/>
    <w:rsid w:val="00704915"/>
    <w:rsid w:val="00704E24"/>
    <w:rsid w:val="00704E71"/>
    <w:rsid w:val="00704FFB"/>
    <w:rsid w:val="0070508A"/>
    <w:rsid w:val="00705F83"/>
    <w:rsid w:val="00706036"/>
    <w:rsid w:val="007063B6"/>
    <w:rsid w:val="00706469"/>
    <w:rsid w:val="00706627"/>
    <w:rsid w:val="00706794"/>
    <w:rsid w:val="0070692A"/>
    <w:rsid w:val="00706C43"/>
    <w:rsid w:val="00706EF1"/>
    <w:rsid w:val="0070721D"/>
    <w:rsid w:val="0070722C"/>
    <w:rsid w:val="00707382"/>
    <w:rsid w:val="007074D4"/>
    <w:rsid w:val="007075C7"/>
    <w:rsid w:val="007076D9"/>
    <w:rsid w:val="007076E2"/>
    <w:rsid w:val="0070797D"/>
    <w:rsid w:val="00707C48"/>
    <w:rsid w:val="00707D6A"/>
    <w:rsid w:val="007109C9"/>
    <w:rsid w:val="00710E69"/>
    <w:rsid w:val="0071128B"/>
    <w:rsid w:val="0071145B"/>
    <w:rsid w:val="007114CB"/>
    <w:rsid w:val="00711878"/>
    <w:rsid w:val="00711A86"/>
    <w:rsid w:val="00711AAF"/>
    <w:rsid w:val="00711D73"/>
    <w:rsid w:val="00711E69"/>
    <w:rsid w:val="0071252A"/>
    <w:rsid w:val="00712802"/>
    <w:rsid w:val="00712875"/>
    <w:rsid w:val="00712A56"/>
    <w:rsid w:val="00712F91"/>
    <w:rsid w:val="007133E0"/>
    <w:rsid w:val="00713915"/>
    <w:rsid w:val="00713F3E"/>
    <w:rsid w:val="00714026"/>
    <w:rsid w:val="0071429B"/>
    <w:rsid w:val="0071434B"/>
    <w:rsid w:val="007144AB"/>
    <w:rsid w:val="00714694"/>
    <w:rsid w:val="00714CFC"/>
    <w:rsid w:val="00714F6B"/>
    <w:rsid w:val="00715019"/>
    <w:rsid w:val="007154D5"/>
    <w:rsid w:val="00715B66"/>
    <w:rsid w:val="0071607D"/>
    <w:rsid w:val="00716084"/>
    <w:rsid w:val="00716498"/>
    <w:rsid w:val="007164DA"/>
    <w:rsid w:val="00716555"/>
    <w:rsid w:val="0071656F"/>
    <w:rsid w:val="00716675"/>
    <w:rsid w:val="0071675D"/>
    <w:rsid w:val="0071677C"/>
    <w:rsid w:val="00716881"/>
    <w:rsid w:val="007168E1"/>
    <w:rsid w:val="007170CE"/>
    <w:rsid w:val="00717115"/>
    <w:rsid w:val="0071717C"/>
    <w:rsid w:val="00717233"/>
    <w:rsid w:val="0072017C"/>
    <w:rsid w:val="0072081B"/>
    <w:rsid w:val="0072137D"/>
    <w:rsid w:val="0072142F"/>
    <w:rsid w:val="00721798"/>
    <w:rsid w:val="007218CF"/>
    <w:rsid w:val="007219D0"/>
    <w:rsid w:val="00721B9E"/>
    <w:rsid w:val="00721CA5"/>
    <w:rsid w:val="00721D57"/>
    <w:rsid w:val="00721DD7"/>
    <w:rsid w:val="00721F35"/>
    <w:rsid w:val="0072234A"/>
    <w:rsid w:val="0072249E"/>
    <w:rsid w:val="0072275F"/>
    <w:rsid w:val="007229E3"/>
    <w:rsid w:val="00722DCA"/>
    <w:rsid w:val="007233EB"/>
    <w:rsid w:val="00723600"/>
    <w:rsid w:val="00723755"/>
    <w:rsid w:val="007237B3"/>
    <w:rsid w:val="0072389C"/>
    <w:rsid w:val="00723A5F"/>
    <w:rsid w:val="00723AE6"/>
    <w:rsid w:val="00723B12"/>
    <w:rsid w:val="00723D24"/>
    <w:rsid w:val="00724297"/>
    <w:rsid w:val="007248EE"/>
    <w:rsid w:val="00724D54"/>
    <w:rsid w:val="00724E18"/>
    <w:rsid w:val="00724EB2"/>
    <w:rsid w:val="00724F80"/>
    <w:rsid w:val="00725407"/>
    <w:rsid w:val="007257AE"/>
    <w:rsid w:val="00725965"/>
    <w:rsid w:val="007259A4"/>
    <w:rsid w:val="007259C2"/>
    <w:rsid w:val="00725A51"/>
    <w:rsid w:val="0072618E"/>
    <w:rsid w:val="007263BB"/>
    <w:rsid w:val="0072688D"/>
    <w:rsid w:val="00726899"/>
    <w:rsid w:val="00726BC6"/>
    <w:rsid w:val="00726C71"/>
    <w:rsid w:val="00726DE5"/>
    <w:rsid w:val="00726E85"/>
    <w:rsid w:val="00726F7B"/>
    <w:rsid w:val="00727203"/>
    <w:rsid w:val="00727281"/>
    <w:rsid w:val="00727603"/>
    <w:rsid w:val="007278CF"/>
    <w:rsid w:val="00727F7F"/>
    <w:rsid w:val="0073072D"/>
    <w:rsid w:val="00730829"/>
    <w:rsid w:val="0073082B"/>
    <w:rsid w:val="00730CDD"/>
    <w:rsid w:val="00730E38"/>
    <w:rsid w:val="007313E6"/>
    <w:rsid w:val="00731BDC"/>
    <w:rsid w:val="00732083"/>
    <w:rsid w:val="00732283"/>
    <w:rsid w:val="007322DA"/>
    <w:rsid w:val="007323F9"/>
    <w:rsid w:val="00732666"/>
    <w:rsid w:val="00732732"/>
    <w:rsid w:val="007328CA"/>
    <w:rsid w:val="00732A3A"/>
    <w:rsid w:val="00733153"/>
    <w:rsid w:val="007331F5"/>
    <w:rsid w:val="00733528"/>
    <w:rsid w:val="00733545"/>
    <w:rsid w:val="007338BA"/>
    <w:rsid w:val="00733BCF"/>
    <w:rsid w:val="00733EAA"/>
    <w:rsid w:val="00734373"/>
    <w:rsid w:val="0073438C"/>
    <w:rsid w:val="007343DA"/>
    <w:rsid w:val="00734A97"/>
    <w:rsid w:val="00734B30"/>
    <w:rsid w:val="00734C38"/>
    <w:rsid w:val="007354FC"/>
    <w:rsid w:val="0073562C"/>
    <w:rsid w:val="007358C0"/>
    <w:rsid w:val="007359DB"/>
    <w:rsid w:val="007359F7"/>
    <w:rsid w:val="00735B90"/>
    <w:rsid w:val="00735CF7"/>
    <w:rsid w:val="007360FD"/>
    <w:rsid w:val="00736457"/>
    <w:rsid w:val="0073696A"/>
    <w:rsid w:val="00736AE1"/>
    <w:rsid w:val="00736EA4"/>
    <w:rsid w:val="00737063"/>
    <w:rsid w:val="007372B5"/>
    <w:rsid w:val="00737440"/>
    <w:rsid w:val="0073794C"/>
    <w:rsid w:val="00737AF5"/>
    <w:rsid w:val="00737F39"/>
    <w:rsid w:val="00737F5D"/>
    <w:rsid w:val="00740227"/>
    <w:rsid w:val="00740297"/>
    <w:rsid w:val="007402BC"/>
    <w:rsid w:val="0074095C"/>
    <w:rsid w:val="00740A1E"/>
    <w:rsid w:val="00740C7F"/>
    <w:rsid w:val="00740CA0"/>
    <w:rsid w:val="00740F5C"/>
    <w:rsid w:val="00741245"/>
    <w:rsid w:val="007413AC"/>
    <w:rsid w:val="00741503"/>
    <w:rsid w:val="007417B8"/>
    <w:rsid w:val="00741B93"/>
    <w:rsid w:val="00741D04"/>
    <w:rsid w:val="00741ED4"/>
    <w:rsid w:val="00741FF2"/>
    <w:rsid w:val="00741FF9"/>
    <w:rsid w:val="00742227"/>
    <w:rsid w:val="00742410"/>
    <w:rsid w:val="0074288D"/>
    <w:rsid w:val="00742DDE"/>
    <w:rsid w:val="00742E71"/>
    <w:rsid w:val="00742F6B"/>
    <w:rsid w:val="0074304F"/>
    <w:rsid w:val="007430AB"/>
    <w:rsid w:val="0074353E"/>
    <w:rsid w:val="007438A7"/>
    <w:rsid w:val="00743AE7"/>
    <w:rsid w:val="00743C78"/>
    <w:rsid w:val="00743ED0"/>
    <w:rsid w:val="00743EE4"/>
    <w:rsid w:val="00743F30"/>
    <w:rsid w:val="0074408B"/>
    <w:rsid w:val="00744277"/>
    <w:rsid w:val="00744373"/>
    <w:rsid w:val="007449B1"/>
    <w:rsid w:val="00744DDB"/>
    <w:rsid w:val="007453A5"/>
    <w:rsid w:val="00745615"/>
    <w:rsid w:val="007457FD"/>
    <w:rsid w:val="00745B3B"/>
    <w:rsid w:val="00745B52"/>
    <w:rsid w:val="00745F77"/>
    <w:rsid w:val="00746275"/>
    <w:rsid w:val="0074664C"/>
    <w:rsid w:val="00746840"/>
    <w:rsid w:val="00746B3A"/>
    <w:rsid w:val="00746C49"/>
    <w:rsid w:val="00746D3D"/>
    <w:rsid w:val="00746F7C"/>
    <w:rsid w:val="0074720D"/>
    <w:rsid w:val="00747AAA"/>
    <w:rsid w:val="00747B4C"/>
    <w:rsid w:val="00747D0B"/>
    <w:rsid w:val="00750305"/>
    <w:rsid w:val="007503AE"/>
    <w:rsid w:val="007509B9"/>
    <w:rsid w:val="00751129"/>
    <w:rsid w:val="007511AD"/>
    <w:rsid w:val="00751222"/>
    <w:rsid w:val="007513FB"/>
    <w:rsid w:val="007514F2"/>
    <w:rsid w:val="00751F70"/>
    <w:rsid w:val="00752308"/>
    <w:rsid w:val="00753081"/>
    <w:rsid w:val="0075322E"/>
    <w:rsid w:val="0075328C"/>
    <w:rsid w:val="007534DA"/>
    <w:rsid w:val="00753864"/>
    <w:rsid w:val="007538D8"/>
    <w:rsid w:val="00753979"/>
    <w:rsid w:val="00754348"/>
    <w:rsid w:val="00754559"/>
    <w:rsid w:val="00754624"/>
    <w:rsid w:val="00754F8F"/>
    <w:rsid w:val="00755433"/>
    <w:rsid w:val="00755486"/>
    <w:rsid w:val="0075584E"/>
    <w:rsid w:val="007558B8"/>
    <w:rsid w:val="0075596C"/>
    <w:rsid w:val="00755AC4"/>
    <w:rsid w:val="00755E0B"/>
    <w:rsid w:val="0075619B"/>
    <w:rsid w:val="0075647B"/>
    <w:rsid w:val="00756778"/>
    <w:rsid w:val="0075678A"/>
    <w:rsid w:val="007568E8"/>
    <w:rsid w:val="007569BE"/>
    <w:rsid w:val="00756A71"/>
    <w:rsid w:val="00756BB0"/>
    <w:rsid w:val="00756FD9"/>
    <w:rsid w:val="00757184"/>
    <w:rsid w:val="0075741A"/>
    <w:rsid w:val="00757485"/>
    <w:rsid w:val="007576C6"/>
    <w:rsid w:val="007579E1"/>
    <w:rsid w:val="00760134"/>
    <w:rsid w:val="0076026B"/>
    <w:rsid w:val="00760382"/>
    <w:rsid w:val="0076040E"/>
    <w:rsid w:val="007607E6"/>
    <w:rsid w:val="00760AB1"/>
    <w:rsid w:val="00760AC2"/>
    <w:rsid w:val="00760EE6"/>
    <w:rsid w:val="00760F7A"/>
    <w:rsid w:val="007618F7"/>
    <w:rsid w:val="00761C3C"/>
    <w:rsid w:val="00761D48"/>
    <w:rsid w:val="00761E5B"/>
    <w:rsid w:val="00762047"/>
    <w:rsid w:val="0076266A"/>
    <w:rsid w:val="007628B7"/>
    <w:rsid w:val="007628CD"/>
    <w:rsid w:val="00762D39"/>
    <w:rsid w:val="00762EDD"/>
    <w:rsid w:val="007630F7"/>
    <w:rsid w:val="00763216"/>
    <w:rsid w:val="007635EE"/>
    <w:rsid w:val="0076378C"/>
    <w:rsid w:val="00763A7E"/>
    <w:rsid w:val="00763B36"/>
    <w:rsid w:val="00763D51"/>
    <w:rsid w:val="00763DA0"/>
    <w:rsid w:val="00764630"/>
    <w:rsid w:val="00764AF2"/>
    <w:rsid w:val="00764B43"/>
    <w:rsid w:val="00764CDA"/>
    <w:rsid w:val="00764D15"/>
    <w:rsid w:val="0076512F"/>
    <w:rsid w:val="00765597"/>
    <w:rsid w:val="00765627"/>
    <w:rsid w:val="007656C3"/>
    <w:rsid w:val="0076587E"/>
    <w:rsid w:val="00765CF2"/>
    <w:rsid w:val="007660DA"/>
    <w:rsid w:val="00766151"/>
    <w:rsid w:val="00766154"/>
    <w:rsid w:val="007663A6"/>
    <w:rsid w:val="0076652E"/>
    <w:rsid w:val="007666E2"/>
    <w:rsid w:val="00766BA4"/>
    <w:rsid w:val="0076756A"/>
    <w:rsid w:val="007678FF"/>
    <w:rsid w:val="00767B99"/>
    <w:rsid w:val="00767D1E"/>
    <w:rsid w:val="0077044C"/>
    <w:rsid w:val="00770650"/>
    <w:rsid w:val="00770666"/>
    <w:rsid w:val="007706A4"/>
    <w:rsid w:val="007707FE"/>
    <w:rsid w:val="00770A8F"/>
    <w:rsid w:val="00770C4D"/>
    <w:rsid w:val="00770DB1"/>
    <w:rsid w:val="00770E10"/>
    <w:rsid w:val="00770E5D"/>
    <w:rsid w:val="00770EA0"/>
    <w:rsid w:val="00770ED4"/>
    <w:rsid w:val="00770F48"/>
    <w:rsid w:val="007712F9"/>
    <w:rsid w:val="00771610"/>
    <w:rsid w:val="00771690"/>
    <w:rsid w:val="00771957"/>
    <w:rsid w:val="00771993"/>
    <w:rsid w:val="00771CDA"/>
    <w:rsid w:val="007720AB"/>
    <w:rsid w:val="0077267C"/>
    <w:rsid w:val="007727DF"/>
    <w:rsid w:val="00772CB3"/>
    <w:rsid w:val="00772D3E"/>
    <w:rsid w:val="007731AE"/>
    <w:rsid w:val="007736BC"/>
    <w:rsid w:val="00773773"/>
    <w:rsid w:val="007739D2"/>
    <w:rsid w:val="00773A0D"/>
    <w:rsid w:val="00773DAE"/>
    <w:rsid w:val="00773E64"/>
    <w:rsid w:val="007743D5"/>
    <w:rsid w:val="0077448E"/>
    <w:rsid w:val="0077497E"/>
    <w:rsid w:val="00774BC9"/>
    <w:rsid w:val="00774CBE"/>
    <w:rsid w:val="00774EEE"/>
    <w:rsid w:val="007753FF"/>
    <w:rsid w:val="00775AB2"/>
    <w:rsid w:val="00775B8B"/>
    <w:rsid w:val="00775CC5"/>
    <w:rsid w:val="00775D06"/>
    <w:rsid w:val="00775EED"/>
    <w:rsid w:val="00775FE8"/>
    <w:rsid w:val="0077637C"/>
    <w:rsid w:val="00776483"/>
    <w:rsid w:val="00776DD1"/>
    <w:rsid w:val="00777285"/>
    <w:rsid w:val="007779F7"/>
    <w:rsid w:val="00777B71"/>
    <w:rsid w:val="00777D37"/>
    <w:rsid w:val="00780120"/>
    <w:rsid w:val="0078047F"/>
    <w:rsid w:val="0078053A"/>
    <w:rsid w:val="007806E2"/>
    <w:rsid w:val="00780AC6"/>
    <w:rsid w:val="00780CB0"/>
    <w:rsid w:val="00780DF2"/>
    <w:rsid w:val="007818F3"/>
    <w:rsid w:val="00782653"/>
    <w:rsid w:val="0078278E"/>
    <w:rsid w:val="00782A1A"/>
    <w:rsid w:val="00782A26"/>
    <w:rsid w:val="00782D66"/>
    <w:rsid w:val="007830D9"/>
    <w:rsid w:val="007836C5"/>
    <w:rsid w:val="00783838"/>
    <w:rsid w:val="00783938"/>
    <w:rsid w:val="00783ADD"/>
    <w:rsid w:val="00783BA4"/>
    <w:rsid w:val="00783CAA"/>
    <w:rsid w:val="00783DA3"/>
    <w:rsid w:val="00783DEB"/>
    <w:rsid w:val="00783F26"/>
    <w:rsid w:val="0078406D"/>
    <w:rsid w:val="007840C4"/>
    <w:rsid w:val="007843A9"/>
    <w:rsid w:val="00784592"/>
    <w:rsid w:val="007845B8"/>
    <w:rsid w:val="007845D6"/>
    <w:rsid w:val="00784A23"/>
    <w:rsid w:val="00784CD7"/>
    <w:rsid w:val="00785048"/>
    <w:rsid w:val="0078510E"/>
    <w:rsid w:val="00785324"/>
    <w:rsid w:val="007856DC"/>
    <w:rsid w:val="007857CE"/>
    <w:rsid w:val="00785D70"/>
    <w:rsid w:val="00785E43"/>
    <w:rsid w:val="00785E54"/>
    <w:rsid w:val="00785E9B"/>
    <w:rsid w:val="0078608B"/>
    <w:rsid w:val="007865B1"/>
    <w:rsid w:val="0078662B"/>
    <w:rsid w:val="00786893"/>
    <w:rsid w:val="007869D6"/>
    <w:rsid w:val="00786A3C"/>
    <w:rsid w:val="00786F59"/>
    <w:rsid w:val="007870D6"/>
    <w:rsid w:val="00787151"/>
    <w:rsid w:val="007871B9"/>
    <w:rsid w:val="007872E8"/>
    <w:rsid w:val="007874A1"/>
    <w:rsid w:val="0078796E"/>
    <w:rsid w:val="00787AE7"/>
    <w:rsid w:val="00787D4B"/>
    <w:rsid w:val="0079025C"/>
    <w:rsid w:val="007903C9"/>
    <w:rsid w:val="0079052B"/>
    <w:rsid w:val="00790B81"/>
    <w:rsid w:val="00790C4B"/>
    <w:rsid w:val="00790D9C"/>
    <w:rsid w:val="00790F13"/>
    <w:rsid w:val="0079103F"/>
    <w:rsid w:val="00791158"/>
    <w:rsid w:val="0079120E"/>
    <w:rsid w:val="0079189E"/>
    <w:rsid w:val="00791C13"/>
    <w:rsid w:val="00791D5C"/>
    <w:rsid w:val="007923B5"/>
    <w:rsid w:val="00792ACC"/>
    <w:rsid w:val="00792C3C"/>
    <w:rsid w:val="00792D15"/>
    <w:rsid w:val="00792FD9"/>
    <w:rsid w:val="007930B6"/>
    <w:rsid w:val="00793442"/>
    <w:rsid w:val="007934E1"/>
    <w:rsid w:val="00793962"/>
    <w:rsid w:val="007939F6"/>
    <w:rsid w:val="00793A11"/>
    <w:rsid w:val="00793A56"/>
    <w:rsid w:val="00793AD2"/>
    <w:rsid w:val="00793B7F"/>
    <w:rsid w:val="00793FAC"/>
    <w:rsid w:val="0079416E"/>
    <w:rsid w:val="0079434A"/>
    <w:rsid w:val="00794544"/>
    <w:rsid w:val="0079496E"/>
    <w:rsid w:val="00795084"/>
    <w:rsid w:val="00795523"/>
    <w:rsid w:val="007957E1"/>
    <w:rsid w:val="0079618C"/>
    <w:rsid w:val="0079625E"/>
    <w:rsid w:val="007963CB"/>
    <w:rsid w:val="0079698F"/>
    <w:rsid w:val="007969BA"/>
    <w:rsid w:val="00796B24"/>
    <w:rsid w:val="00796D82"/>
    <w:rsid w:val="00796EC5"/>
    <w:rsid w:val="007974FF"/>
    <w:rsid w:val="00797504"/>
    <w:rsid w:val="00797859"/>
    <w:rsid w:val="007979C8"/>
    <w:rsid w:val="00797AB1"/>
    <w:rsid w:val="00797E6B"/>
    <w:rsid w:val="00797ECD"/>
    <w:rsid w:val="00797F0D"/>
    <w:rsid w:val="00797FF0"/>
    <w:rsid w:val="007A0321"/>
    <w:rsid w:val="007A03E3"/>
    <w:rsid w:val="007A08C5"/>
    <w:rsid w:val="007A0905"/>
    <w:rsid w:val="007A0C13"/>
    <w:rsid w:val="007A0D1C"/>
    <w:rsid w:val="007A0D63"/>
    <w:rsid w:val="007A0E97"/>
    <w:rsid w:val="007A0FA9"/>
    <w:rsid w:val="007A10A6"/>
    <w:rsid w:val="007A139C"/>
    <w:rsid w:val="007A13BF"/>
    <w:rsid w:val="007A149A"/>
    <w:rsid w:val="007A17BA"/>
    <w:rsid w:val="007A1A03"/>
    <w:rsid w:val="007A1B8A"/>
    <w:rsid w:val="007A1E58"/>
    <w:rsid w:val="007A20A5"/>
    <w:rsid w:val="007A21F0"/>
    <w:rsid w:val="007A2432"/>
    <w:rsid w:val="007A29B3"/>
    <w:rsid w:val="007A2A9C"/>
    <w:rsid w:val="007A2AC5"/>
    <w:rsid w:val="007A2B51"/>
    <w:rsid w:val="007A2DD2"/>
    <w:rsid w:val="007A2EE0"/>
    <w:rsid w:val="007A32C3"/>
    <w:rsid w:val="007A341C"/>
    <w:rsid w:val="007A3542"/>
    <w:rsid w:val="007A35A2"/>
    <w:rsid w:val="007A3B38"/>
    <w:rsid w:val="007A4080"/>
    <w:rsid w:val="007A4231"/>
    <w:rsid w:val="007A4770"/>
    <w:rsid w:val="007A48D4"/>
    <w:rsid w:val="007A497C"/>
    <w:rsid w:val="007A49DF"/>
    <w:rsid w:val="007A4EDB"/>
    <w:rsid w:val="007A516C"/>
    <w:rsid w:val="007A539E"/>
    <w:rsid w:val="007A53E2"/>
    <w:rsid w:val="007A5468"/>
    <w:rsid w:val="007A55EC"/>
    <w:rsid w:val="007A576D"/>
    <w:rsid w:val="007A59B8"/>
    <w:rsid w:val="007A5B21"/>
    <w:rsid w:val="007A5D23"/>
    <w:rsid w:val="007A603F"/>
    <w:rsid w:val="007A6267"/>
    <w:rsid w:val="007A6391"/>
    <w:rsid w:val="007A64E1"/>
    <w:rsid w:val="007A6933"/>
    <w:rsid w:val="007A6B39"/>
    <w:rsid w:val="007A6C45"/>
    <w:rsid w:val="007A6D1B"/>
    <w:rsid w:val="007A73A0"/>
    <w:rsid w:val="007A74C5"/>
    <w:rsid w:val="007A7515"/>
    <w:rsid w:val="007A7597"/>
    <w:rsid w:val="007A7740"/>
    <w:rsid w:val="007A7BBC"/>
    <w:rsid w:val="007A7E9A"/>
    <w:rsid w:val="007A7F12"/>
    <w:rsid w:val="007B0062"/>
    <w:rsid w:val="007B02AA"/>
    <w:rsid w:val="007B05CC"/>
    <w:rsid w:val="007B0710"/>
    <w:rsid w:val="007B09E8"/>
    <w:rsid w:val="007B12F5"/>
    <w:rsid w:val="007B1612"/>
    <w:rsid w:val="007B16AF"/>
    <w:rsid w:val="007B1780"/>
    <w:rsid w:val="007B178C"/>
    <w:rsid w:val="007B1831"/>
    <w:rsid w:val="007B1B2D"/>
    <w:rsid w:val="007B1BB4"/>
    <w:rsid w:val="007B1BD7"/>
    <w:rsid w:val="007B27BA"/>
    <w:rsid w:val="007B28B0"/>
    <w:rsid w:val="007B2946"/>
    <w:rsid w:val="007B29A4"/>
    <w:rsid w:val="007B2A58"/>
    <w:rsid w:val="007B2AE9"/>
    <w:rsid w:val="007B2C2B"/>
    <w:rsid w:val="007B2D42"/>
    <w:rsid w:val="007B2E1C"/>
    <w:rsid w:val="007B35D1"/>
    <w:rsid w:val="007B3939"/>
    <w:rsid w:val="007B3A24"/>
    <w:rsid w:val="007B3B68"/>
    <w:rsid w:val="007B3E19"/>
    <w:rsid w:val="007B43E5"/>
    <w:rsid w:val="007B4438"/>
    <w:rsid w:val="007B4862"/>
    <w:rsid w:val="007B4A26"/>
    <w:rsid w:val="007B4AE0"/>
    <w:rsid w:val="007B4F53"/>
    <w:rsid w:val="007B53F1"/>
    <w:rsid w:val="007B5430"/>
    <w:rsid w:val="007B55BD"/>
    <w:rsid w:val="007B58EB"/>
    <w:rsid w:val="007B5A08"/>
    <w:rsid w:val="007B5D06"/>
    <w:rsid w:val="007B5F56"/>
    <w:rsid w:val="007B614B"/>
    <w:rsid w:val="007B6715"/>
    <w:rsid w:val="007B760C"/>
    <w:rsid w:val="007B78EB"/>
    <w:rsid w:val="007C0036"/>
    <w:rsid w:val="007C015F"/>
    <w:rsid w:val="007C0832"/>
    <w:rsid w:val="007C0C08"/>
    <w:rsid w:val="007C1349"/>
    <w:rsid w:val="007C14F8"/>
    <w:rsid w:val="007C18D3"/>
    <w:rsid w:val="007C19DA"/>
    <w:rsid w:val="007C1C47"/>
    <w:rsid w:val="007C1C5F"/>
    <w:rsid w:val="007C1D4B"/>
    <w:rsid w:val="007C1D73"/>
    <w:rsid w:val="007C1F29"/>
    <w:rsid w:val="007C205C"/>
    <w:rsid w:val="007C2645"/>
    <w:rsid w:val="007C26C5"/>
    <w:rsid w:val="007C29FC"/>
    <w:rsid w:val="007C2D48"/>
    <w:rsid w:val="007C2FEB"/>
    <w:rsid w:val="007C32C3"/>
    <w:rsid w:val="007C35B2"/>
    <w:rsid w:val="007C3950"/>
    <w:rsid w:val="007C3AD0"/>
    <w:rsid w:val="007C3B88"/>
    <w:rsid w:val="007C3E85"/>
    <w:rsid w:val="007C3F32"/>
    <w:rsid w:val="007C41E2"/>
    <w:rsid w:val="007C427B"/>
    <w:rsid w:val="007C461B"/>
    <w:rsid w:val="007C4978"/>
    <w:rsid w:val="007C4AB2"/>
    <w:rsid w:val="007C4B95"/>
    <w:rsid w:val="007C4C2D"/>
    <w:rsid w:val="007C4C9C"/>
    <w:rsid w:val="007C4DCA"/>
    <w:rsid w:val="007C4DEE"/>
    <w:rsid w:val="007C5022"/>
    <w:rsid w:val="007C510B"/>
    <w:rsid w:val="007C51F8"/>
    <w:rsid w:val="007C5302"/>
    <w:rsid w:val="007C5618"/>
    <w:rsid w:val="007C5A2B"/>
    <w:rsid w:val="007C5A89"/>
    <w:rsid w:val="007C5D21"/>
    <w:rsid w:val="007C63F7"/>
    <w:rsid w:val="007C7735"/>
    <w:rsid w:val="007C7D8B"/>
    <w:rsid w:val="007D01D4"/>
    <w:rsid w:val="007D0260"/>
    <w:rsid w:val="007D0DE2"/>
    <w:rsid w:val="007D0E63"/>
    <w:rsid w:val="007D1042"/>
    <w:rsid w:val="007D14FA"/>
    <w:rsid w:val="007D199B"/>
    <w:rsid w:val="007D1C1F"/>
    <w:rsid w:val="007D20BA"/>
    <w:rsid w:val="007D25F2"/>
    <w:rsid w:val="007D288B"/>
    <w:rsid w:val="007D2EB2"/>
    <w:rsid w:val="007D353B"/>
    <w:rsid w:val="007D3B6A"/>
    <w:rsid w:val="007D3B9F"/>
    <w:rsid w:val="007D3E38"/>
    <w:rsid w:val="007D424F"/>
    <w:rsid w:val="007D471A"/>
    <w:rsid w:val="007D4935"/>
    <w:rsid w:val="007D4A17"/>
    <w:rsid w:val="007D4B9E"/>
    <w:rsid w:val="007D4EAE"/>
    <w:rsid w:val="007D4FFC"/>
    <w:rsid w:val="007D50E1"/>
    <w:rsid w:val="007D5127"/>
    <w:rsid w:val="007D5434"/>
    <w:rsid w:val="007D544D"/>
    <w:rsid w:val="007D54B9"/>
    <w:rsid w:val="007D55E9"/>
    <w:rsid w:val="007D5835"/>
    <w:rsid w:val="007D5EFC"/>
    <w:rsid w:val="007D6557"/>
    <w:rsid w:val="007D6584"/>
    <w:rsid w:val="007D65D2"/>
    <w:rsid w:val="007D68E6"/>
    <w:rsid w:val="007D69A9"/>
    <w:rsid w:val="007D6B16"/>
    <w:rsid w:val="007D6BE8"/>
    <w:rsid w:val="007D6D08"/>
    <w:rsid w:val="007D7271"/>
    <w:rsid w:val="007D7491"/>
    <w:rsid w:val="007D7544"/>
    <w:rsid w:val="007D7752"/>
    <w:rsid w:val="007D7762"/>
    <w:rsid w:val="007D7917"/>
    <w:rsid w:val="007D7B80"/>
    <w:rsid w:val="007D7C84"/>
    <w:rsid w:val="007D7EB6"/>
    <w:rsid w:val="007E0165"/>
    <w:rsid w:val="007E08C9"/>
    <w:rsid w:val="007E0B0D"/>
    <w:rsid w:val="007E0BDB"/>
    <w:rsid w:val="007E0EB1"/>
    <w:rsid w:val="007E14E3"/>
    <w:rsid w:val="007E15B5"/>
    <w:rsid w:val="007E16BC"/>
    <w:rsid w:val="007E1907"/>
    <w:rsid w:val="007E1B16"/>
    <w:rsid w:val="007E1D1C"/>
    <w:rsid w:val="007E2324"/>
    <w:rsid w:val="007E246A"/>
    <w:rsid w:val="007E26BC"/>
    <w:rsid w:val="007E274F"/>
    <w:rsid w:val="007E2966"/>
    <w:rsid w:val="007E2AD8"/>
    <w:rsid w:val="007E2EBB"/>
    <w:rsid w:val="007E2F06"/>
    <w:rsid w:val="007E2F9D"/>
    <w:rsid w:val="007E2FDA"/>
    <w:rsid w:val="007E30C9"/>
    <w:rsid w:val="007E3432"/>
    <w:rsid w:val="007E3757"/>
    <w:rsid w:val="007E3956"/>
    <w:rsid w:val="007E396A"/>
    <w:rsid w:val="007E3ABD"/>
    <w:rsid w:val="007E4241"/>
    <w:rsid w:val="007E47AE"/>
    <w:rsid w:val="007E4852"/>
    <w:rsid w:val="007E4B7D"/>
    <w:rsid w:val="007E50E3"/>
    <w:rsid w:val="007E518B"/>
    <w:rsid w:val="007E5451"/>
    <w:rsid w:val="007E5BCA"/>
    <w:rsid w:val="007E5BF8"/>
    <w:rsid w:val="007E690F"/>
    <w:rsid w:val="007E6939"/>
    <w:rsid w:val="007E6E7D"/>
    <w:rsid w:val="007E6F02"/>
    <w:rsid w:val="007E6F41"/>
    <w:rsid w:val="007E735A"/>
    <w:rsid w:val="007E7398"/>
    <w:rsid w:val="007E76C9"/>
    <w:rsid w:val="007E781B"/>
    <w:rsid w:val="007E7CA2"/>
    <w:rsid w:val="007E7E86"/>
    <w:rsid w:val="007F0054"/>
    <w:rsid w:val="007F05B6"/>
    <w:rsid w:val="007F05E9"/>
    <w:rsid w:val="007F07CA"/>
    <w:rsid w:val="007F0DDF"/>
    <w:rsid w:val="007F0F33"/>
    <w:rsid w:val="007F1165"/>
    <w:rsid w:val="007F1201"/>
    <w:rsid w:val="007F12FC"/>
    <w:rsid w:val="007F13CC"/>
    <w:rsid w:val="007F13F5"/>
    <w:rsid w:val="007F17E6"/>
    <w:rsid w:val="007F17F9"/>
    <w:rsid w:val="007F1A5B"/>
    <w:rsid w:val="007F1B65"/>
    <w:rsid w:val="007F1C96"/>
    <w:rsid w:val="007F1CBF"/>
    <w:rsid w:val="007F1FF9"/>
    <w:rsid w:val="007F2047"/>
    <w:rsid w:val="007F20D3"/>
    <w:rsid w:val="007F22CC"/>
    <w:rsid w:val="007F2462"/>
    <w:rsid w:val="007F262E"/>
    <w:rsid w:val="007F27EB"/>
    <w:rsid w:val="007F2824"/>
    <w:rsid w:val="007F2BDB"/>
    <w:rsid w:val="007F31D7"/>
    <w:rsid w:val="007F3261"/>
    <w:rsid w:val="007F3E30"/>
    <w:rsid w:val="007F3E3A"/>
    <w:rsid w:val="007F41B6"/>
    <w:rsid w:val="007F4209"/>
    <w:rsid w:val="007F4250"/>
    <w:rsid w:val="007F4883"/>
    <w:rsid w:val="007F5D47"/>
    <w:rsid w:val="007F6620"/>
    <w:rsid w:val="007F6F63"/>
    <w:rsid w:val="007F700B"/>
    <w:rsid w:val="007F793A"/>
    <w:rsid w:val="007F7EC3"/>
    <w:rsid w:val="00800043"/>
    <w:rsid w:val="00800063"/>
    <w:rsid w:val="008004D4"/>
    <w:rsid w:val="00800993"/>
    <w:rsid w:val="00800BD3"/>
    <w:rsid w:val="00801000"/>
    <w:rsid w:val="008012E5"/>
    <w:rsid w:val="0080142E"/>
    <w:rsid w:val="008016EE"/>
    <w:rsid w:val="00801734"/>
    <w:rsid w:val="00801935"/>
    <w:rsid w:val="00801D64"/>
    <w:rsid w:val="00801DBB"/>
    <w:rsid w:val="00801E30"/>
    <w:rsid w:val="0080208C"/>
    <w:rsid w:val="008023FC"/>
    <w:rsid w:val="00802469"/>
    <w:rsid w:val="00802591"/>
    <w:rsid w:val="0080282B"/>
    <w:rsid w:val="008029CD"/>
    <w:rsid w:val="00802F37"/>
    <w:rsid w:val="0080325B"/>
    <w:rsid w:val="008032A0"/>
    <w:rsid w:val="00803455"/>
    <w:rsid w:val="008035AE"/>
    <w:rsid w:val="008036B5"/>
    <w:rsid w:val="00803719"/>
    <w:rsid w:val="00803952"/>
    <w:rsid w:val="00803D01"/>
    <w:rsid w:val="00804189"/>
    <w:rsid w:val="00804971"/>
    <w:rsid w:val="00804B4A"/>
    <w:rsid w:val="00804C5B"/>
    <w:rsid w:val="00804D22"/>
    <w:rsid w:val="00804D5B"/>
    <w:rsid w:val="00804E93"/>
    <w:rsid w:val="008057A9"/>
    <w:rsid w:val="0080597A"/>
    <w:rsid w:val="008060AB"/>
    <w:rsid w:val="00806231"/>
    <w:rsid w:val="00806664"/>
    <w:rsid w:val="008066AA"/>
    <w:rsid w:val="0080692B"/>
    <w:rsid w:val="00806B79"/>
    <w:rsid w:val="00806E37"/>
    <w:rsid w:val="0080732F"/>
    <w:rsid w:val="0080799D"/>
    <w:rsid w:val="00807ADC"/>
    <w:rsid w:val="00807C95"/>
    <w:rsid w:val="00807DD5"/>
    <w:rsid w:val="008104D7"/>
    <w:rsid w:val="0081093C"/>
    <w:rsid w:val="0081097D"/>
    <w:rsid w:val="00810F88"/>
    <w:rsid w:val="00811002"/>
    <w:rsid w:val="008114DF"/>
    <w:rsid w:val="0081167D"/>
    <w:rsid w:val="008117B1"/>
    <w:rsid w:val="00811BAC"/>
    <w:rsid w:val="00811CBE"/>
    <w:rsid w:val="00812573"/>
    <w:rsid w:val="008128AC"/>
    <w:rsid w:val="00812BD3"/>
    <w:rsid w:val="008136A6"/>
    <w:rsid w:val="0081387D"/>
    <w:rsid w:val="008143F7"/>
    <w:rsid w:val="00814608"/>
    <w:rsid w:val="00814E55"/>
    <w:rsid w:val="00815508"/>
    <w:rsid w:val="00815640"/>
    <w:rsid w:val="008157AB"/>
    <w:rsid w:val="00815FA7"/>
    <w:rsid w:val="0081617E"/>
    <w:rsid w:val="00816216"/>
    <w:rsid w:val="008163D8"/>
    <w:rsid w:val="008164BB"/>
    <w:rsid w:val="00816669"/>
    <w:rsid w:val="0081674E"/>
    <w:rsid w:val="00816812"/>
    <w:rsid w:val="0081686A"/>
    <w:rsid w:val="00816882"/>
    <w:rsid w:val="008169FD"/>
    <w:rsid w:val="00816A5F"/>
    <w:rsid w:val="00816B04"/>
    <w:rsid w:val="00816B8F"/>
    <w:rsid w:val="00816B9D"/>
    <w:rsid w:val="00816E44"/>
    <w:rsid w:val="00816FB3"/>
    <w:rsid w:val="008174B1"/>
    <w:rsid w:val="00817901"/>
    <w:rsid w:val="00817F17"/>
    <w:rsid w:val="008201EC"/>
    <w:rsid w:val="0082020D"/>
    <w:rsid w:val="008206C7"/>
    <w:rsid w:val="008208C0"/>
    <w:rsid w:val="00820B8B"/>
    <w:rsid w:val="00820C3A"/>
    <w:rsid w:val="00820E21"/>
    <w:rsid w:val="00821000"/>
    <w:rsid w:val="00821A8C"/>
    <w:rsid w:val="00821FC9"/>
    <w:rsid w:val="00822CD6"/>
    <w:rsid w:val="00823054"/>
    <w:rsid w:val="0082305A"/>
    <w:rsid w:val="0082316B"/>
    <w:rsid w:val="008238D8"/>
    <w:rsid w:val="00823954"/>
    <w:rsid w:val="0082425B"/>
    <w:rsid w:val="0082427A"/>
    <w:rsid w:val="008244D5"/>
    <w:rsid w:val="008246BA"/>
    <w:rsid w:val="0082474C"/>
    <w:rsid w:val="00824BDB"/>
    <w:rsid w:val="00824C55"/>
    <w:rsid w:val="00824C61"/>
    <w:rsid w:val="00824D0B"/>
    <w:rsid w:val="00824E06"/>
    <w:rsid w:val="00825038"/>
    <w:rsid w:val="00825EF3"/>
    <w:rsid w:val="00825F94"/>
    <w:rsid w:val="008260A2"/>
    <w:rsid w:val="0082620D"/>
    <w:rsid w:val="00826611"/>
    <w:rsid w:val="0082662C"/>
    <w:rsid w:val="00826839"/>
    <w:rsid w:val="00826984"/>
    <w:rsid w:val="008269FC"/>
    <w:rsid w:val="00826F61"/>
    <w:rsid w:val="00826FD4"/>
    <w:rsid w:val="008270F2"/>
    <w:rsid w:val="00827329"/>
    <w:rsid w:val="0082747D"/>
    <w:rsid w:val="00827BA7"/>
    <w:rsid w:val="00827BBF"/>
    <w:rsid w:val="00827C49"/>
    <w:rsid w:val="00827DDD"/>
    <w:rsid w:val="00827F85"/>
    <w:rsid w:val="00830DD4"/>
    <w:rsid w:val="00830ED4"/>
    <w:rsid w:val="00831358"/>
    <w:rsid w:val="0083155F"/>
    <w:rsid w:val="0083161E"/>
    <w:rsid w:val="008318FE"/>
    <w:rsid w:val="00831AE6"/>
    <w:rsid w:val="00831CB6"/>
    <w:rsid w:val="00832045"/>
    <w:rsid w:val="0083234C"/>
    <w:rsid w:val="00832518"/>
    <w:rsid w:val="0083254C"/>
    <w:rsid w:val="0083272F"/>
    <w:rsid w:val="00832F4F"/>
    <w:rsid w:val="00833014"/>
    <w:rsid w:val="00833095"/>
    <w:rsid w:val="00833110"/>
    <w:rsid w:val="008335C4"/>
    <w:rsid w:val="00833BCC"/>
    <w:rsid w:val="00833C0C"/>
    <w:rsid w:val="00834049"/>
    <w:rsid w:val="00834107"/>
    <w:rsid w:val="00834219"/>
    <w:rsid w:val="0083433F"/>
    <w:rsid w:val="0083449B"/>
    <w:rsid w:val="008351A7"/>
    <w:rsid w:val="00835249"/>
    <w:rsid w:val="0083534A"/>
    <w:rsid w:val="00835394"/>
    <w:rsid w:val="00835657"/>
    <w:rsid w:val="00835782"/>
    <w:rsid w:val="00835D98"/>
    <w:rsid w:val="00835FE1"/>
    <w:rsid w:val="00835FF0"/>
    <w:rsid w:val="008361BA"/>
    <w:rsid w:val="0083629C"/>
    <w:rsid w:val="00836673"/>
    <w:rsid w:val="008368FC"/>
    <w:rsid w:val="008369E8"/>
    <w:rsid w:val="00836DC4"/>
    <w:rsid w:val="008377C3"/>
    <w:rsid w:val="00837C60"/>
    <w:rsid w:val="00837F3E"/>
    <w:rsid w:val="0084007D"/>
    <w:rsid w:val="00840415"/>
    <w:rsid w:val="0084058A"/>
    <w:rsid w:val="00840689"/>
    <w:rsid w:val="008406A0"/>
    <w:rsid w:val="00840ED3"/>
    <w:rsid w:val="00840FF5"/>
    <w:rsid w:val="0084146D"/>
    <w:rsid w:val="00841533"/>
    <w:rsid w:val="0084155A"/>
    <w:rsid w:val="00841688"/>
    <w:rsid w:val="008416CE"/>
    <w:rsid w:val="008416E9"/>
    <w:rsid w:val="00841874"/>
    <w:rsid w:val="00841B66"/>
    <w:rsid w:val="00841D50"/>
    <w:rsid w:val="00841DDF"/>
    <w:rsid w:val="00841F4B"/>
    <w:rsid w:val="00842126"/>
    <w:rsid w:val="00842481"/>
    <w:rsid w:val="0084283B"/>
    <w:rsid w:val="00842B0C"/>
    <w:rsid w:val="00842B87"/>
    <w:rsid w:val="00842BF7"/>
    <w:rsid w:val="00842CBB"/>
    <w:rsid w:val="00842D0F"/>
    <w:rsid w:val="00842EF8"/>
    <w:rsid w:val="008431EB"/>
    <w:rsid w:val="00843551"/>
    <w:rsid w:val="00843732"/>
    <w:rsid w:val="008438F6"/>
    <w:rsid w:val="00843A8E"/>
    <w:rsid w:val="00843CE7"/>
    <w:rsid w:val="008440F0"/>
    <w:rsid w:val="0084416C"/>
    <w:rsid w:val="00844CCE"/>
    <w:rsid w:val="00844E6B"/>
    <w:rsid w:val="00845C6C"/>
    <w:rsid w:val="0084618D"/>
    <w:rsid w:val="0084619F"/>
    <w:rsid w:val="00846211"/>
    <w:rsid w:val="008462F0"/>
    <w:rsid w:val="00847ACF"/>
    <w:rsid w:val="00847C50"/>
    <w:rsid w:val="00847D66"/>
    <w:rsid w:val="00847D7C"/>
    <w:rsid w:val="00847FFB"/>
    <w:rsid w:val="0085015B"/>
    <w:rsid w:val="0085074A"/>
    <w:rsid w:val="008508B7"/>
    <w:rsid w:val="00850A79"/>
    <w:rsid w:val="00850DE0"/>
    <w:rsid w:val="00851447"/>
    <w:rsid w:val="00851455"/>
    <w:rsid w:val="008517E9"/>
    <w:rsid w:val="00851EA2"/>
    <w:rsid w:val="008522A4"/>
    <w:rsid w:val="00852315"/>
    <w:rsid w:val="0085242C"/>
    <w:rsid w:val="00852843"/>
    <w:rsid w:val="00852B4D"/>
    <w:rsid w:val="00852BB6"/>
    <w:rsid w:val="00852E3D"/>
    <w:rsid w:val="00852E59"/>
    <w:rsid w:val="008532D9"/>
    <w:rsid w:val="0085389A"/>
    <w:rsid w:val="00853AC7"/>
    <w:rsid w:val="00853D30"/>
    <w:rsid w:val="00853E77"/>
    <w:rsid w:val="008540B2"/>
    <w:rsid w:val="00854255"/>
    <w:rsid w:val="00854311"/>
    <w:rsid w:val="0085487A"/>
    <w:rsid w:val="00854A47"/>
    <w:rsid w:val="00854C8B"/>
    <w:rsid w:val="00855051"/>
    <w:rsid w:val="008556AC"/>
    <w:rsid w:val="00855769"/>
    <w:rsid w:val="00855AF6"/>
    <w:rsid w:val="00855C39"/>
    <w:rsid w:val="00855D0E"/>
    <w:rsid w:val="0085603E"/>
    <w:rsid w:val="00856510"/>
    <w:rsid w:val="0085658C"/>
    <w:rsid w:val="00856686"/>
    <w:rsid w:val="0085669C"/>
    <w:rsid w:val="00856B0D"/>
    <w:rsid w:val="00856C8F"/>
    <w:rsid w:val="00856E42"/>
    <w:rsid w:val="00856F5E"/>
    <w:rsid w:val="00856F78"/>
    <w:rsid w:val="00857033"/>
    <w:rsid w:val="00857636"/>
    <w:rsid w:val="00857775"/>
    <w:rsid w:val="008577B0"/>
    <w:rsid w:val="00857DF6"/>
    <w:rsid w:val="00857F93"/>
    <w:rsid w:val="00857FF6"/>
    <w:rsid w:val="008603D2"/>
    <w:rsid w:val="00860737"/>
    <w:rsid w:val="00860E51"/>
    <w:rsid w:val="008616DB"/>
    <w:rsid w:val="008618EA"/>
    <w:rsid w:val="008619B4"/>
    <w:rsid w:val="00861D67"/>
    <w:rsid w:val="00861EC9"/>
    <w:rsid w:val="00862041"/>
    <w:rsid w:val="00862913"/>
    <w:rsid w:val="00862A0D"/>
    <w:rsid w:val="00862E86"/>
    <w:rsid w:val="00863A45"/>
    <w:rsid w:val="00864112"/>
    <w:rsid w:val="008643E3"/>
    <w:rsid w:val="008644D4"/>
    <w:rsid w:val="00864D0F"/>
    <w:rsid w:val="00865809"/>
    <w:rsid w:val="00865C4A"/>
    <w:rsid w:val="00865C84"/>
    <w:rsid w:val="00865F9C"/>
    <w:rsid w:val="008661E4"/>
    <w:rsid w:val="00866592"/>
    <w:rsid w:val="00866605"/>
    <w:rsid w:val="00866791"/>
    <w:rsid w:val="008667E9"/>
    <w:rsid w:val="00866B51"/>
    <w:rsid w:val="00866B95"/>
    <w:rsid w:val="00867251"/>
    <w:rsid w:val="00867467"/>
    <w:rsid w:val="008674DD"/>
    <w:rsid w:val="0086755E"/>
    <w:rsid w:val="00867A9D"/>
    <w:rsid w:val="00867B26"/>
    <w:rsid w:val="00870152"/>
    <w:rsid w:val="008702F1"/>
    <w:rsid w:val="00870546"/>
    <w:rsid w:val="00870BF3"/>
    <w:rsid w:val="008710CC"/>
    <w:rsid w:val="0087167B"/>
    <w:rsid w:val="00871823"/>
    <w:rsid w:val="00871F7C"/>
    <w:rsid w:val="00871FB2"/>
    <w:rsid w:val="00872211"/>
    <w:rsid w:val="00872534"/>
    <w:rsid w:val="0087260C"/>
    <w:rsid w:val="008726A9"/>
    <w:rsid w:val="00872828"/>
    <w:rsid w:val="00872D9A"/>
    <w:rsid w:val="00872FCA"/>
    <w:rsid w:val="00873002"/>
    <w:rsid w:val="00873131"/>
    <w:rsid w:val="00873591"/>
    <w:rsid w:val="00873A06"/>
    <w:rsid w:val="0087415C"/>
    <w:rsid w:val="00874394"/>
    <w:rsid w:val="00874404"/>
    <w:rsid w:val="008744DB"/>
    <w:rsid w:val="00874CD4"/>
    <w:rsid w:val="00874F4A"/>
    <w:rsid w:val="0087510E"/>
    <w:rsid w:val="008751EB"/>
    <w:rsid w:val="008757AA"/>
    <w:rsid w:val="00875D90"/>
    <w:rsid w:val="00875DA2"/>
    <w:rsid w:val="00876562"/>
    <w:rsid w:val="0087677B"/>
    <w:rsid w:val="00876A44"/>
    <w:rsid w:val="00876B5D"/>
    <w:rsid w:val="00876C8B"/>
    <w:rsid w:val="00876DF2"/>
    <w:rsid w:val="00876EC3"/>
    <w:rsid w:val="00877359"/>
    <w:rsid w:val="00877384"/>
    <w:rsid w:val="00877398"/>
    <w:rsid w:val="0087745A"/>
    <w:rsid w:val="008777DD"/>
    <w:rsid w:val="00877B13"/>
    <w:rsid w:val="00877C3A"/>
    <w:rsid w:val="00880549"/>
    <w:rsid w:val="008805E0"/>
    <w:rsid w:val="00880605"/>
    <w:rsid w:val="008807FB"/>
    <w:rsid w:val="008808E9"/>
    <w:rsid w:val="0088094B"/>
    <w:rsid w:val="008809B4"/>
    <w:rsid w:val="00880FD1"/>
    <w:rsid w:val="00881C07"/>
    <w:rsid w:val="008821C8"/>
    <w:rsid w:val="00882433"/>
    <w:rsid w:val="00882479"/>
    <w:rsid w:val="00882A74"/>
    <w:rsid w:val="00883037"/>
    <w:rsid w:val="008830E3"/>
    <w:rsid w:val="00883157"/>
    <w:rsid w:val="00883177"/>
    <w:rsid w:val="00883533"/>
    <w:rsid w:val="0088365C"/>
    <w:rsid w:val="008836B5"/>
    <w:rsid w:val="00883970"/>
    <w:rsid w:val="00883984"/>
    <w:rsid w:val="0088398C"/>
    <w:rsid w:val="00883AD6"/>
    <w:rsid w:val="00883BB2"/>
    <w:rsid w:val="00883E8F"/>
    <w:rsid w:val="00883F2A"/>
    <w:rsid w:val="00884AF7"/>
    <w:rsid w:val="00884BB6"/>
    <w:rsid w:val="00884CE3"/>
    <w:rsid w:val="00884FB5"/>
    <w:rsid w:val="0088513D"/>
    <w:rsid w:val="0088519F"/>
    <w:rsid w:val="0088577B"/>
    <w:rsid w:val="00885B21"/>
    <w:rsid w:val="00885F7D"/>
    <w:rsid w:val="00885F92"/>
    <w:rsid w:val="00886185"/>
    <w:rsid w:val="0088625A"/>
    <w:rsid w:val="0088667D"/>
    <w:rsid w:val="008866DC"/>
    <w:rsid w:val="008868A2"/>
    <w:rsid w:val="008869A9"/>
    <w:rsid w:val="008869B4"/>
    <w:rsid w:val="008869BB"/>
    <w:rsid w:val="00886A67"/>
    <w:rsid w:val="00886C24"/>
    <w:rsid w:val="00887DDD"/>
    <w:rsid w:val="00887E0D"/>
    <w:rsid w:val="00890442"/>
    <w:rsid w:val="0089068F"/>
    <w:rsid w:val="00890B8A"/>
    <w:rsid w:val="00890DE5"/>
    <w:rsid w:val="00890E7D"/>
    <w:rsid w:val="00891131"/>
    <w:rsid w:val="008911D6"/>
    <w:rsid w:val="0089121E"/>
    <w:rsid w:val="008913E6"/>
    <w:rsid w:val="0089158C"/>
    <w:rsid w:val="00892320"/>
    <w:rsid w:val="00892916"/>
    <w:rsid w:val="00892BA1"/>
    <w:rsid w:val="008930CF"/>
    <w:rsid w:val="00893164"/>
    <w:rsid w:val="008931B4"/>
    <w:rsid w:val="008933D6"/>
    <w:rsid w:val="0089377C"/>
    <w:rsid w:val="00893988"/>
    <w:rsid w:val="00893A22"/>
    <w:rsid w:val="00893B82"/>
    <w:rsid w:val="00893C51"/>
    <w:rsid w:val="0089447D"/>
    <w:rsid w:val="0089489C"/>
    <w:rsid w:val="00894C43"/>
    <w:rsid w:val="00894F9D"/>
    <w:rsid w:val="00895080"/>
    <w:rsid w:val="00895531"/>
    <w:rsid w:val="008955CE"/>
    <w:rsid w:val="00895A3C"/>
    <w:rsid w:val="00895A99"/>
    <w:rsid w:val="00895CD3"/>
    <w:rsid w:val="00896184"/>
    <w:rsid w:val="00896963"/>
    <w:rsid w:val="00896C14"/>
    <w:rsid w:val="00896E2A"/>
    <w:rsid w:val="0089712A"/>
    <w:rsid w:val="0089774B"/>
    <w:rsid w:val="0089784B"/>
    <w:rsid w:val="00897A5E"/>
    <w:rsid w:val="008A07A2"/>
    <w:rsid w:val="008A0A53"/>
    <w:rsid w:val="008A145C"/>
    <w:rsid w:val="008A173D"/>
    <w:rsid w:val="008A1976"/>
    <w:rsid w:val="008A1A01"/>
    <w:rsid w:val="008A1CF9"/>
    <w:rsid w:val="008A1D92"/>
    <w:rsid w:val="008A1E69"/>
    <w:rsid w:val="008A2359"/>
    <w:rsid w:val="008A24FA"/>
    <w:rsid w:val="008A2615"/>
    <w:rsid w:val="008A2676"/>
    <w:rsid w:val="008A29A1"/>
    <w:rsid w:val="008A2A66"/>
    <w:rsid w:val="008A2C4A"/>
    <w:rsid w:val="008A3025"/>
    <w:rsid w:val="008A30AC"/>
    <w:rsid w:val="008A3119"/>
    <w:rsid w:val="008A350E"/>
    <w:rsid w:val="008A36DD"/>
    <w:rsid w:val="008A37DD"/>
    <w:rsid w:val="008A3813"/>
    <w:rsid w:val="008A39C5"/>
    <w:rsid w:val="008A405E"/>
    <w:rsid w:val="008A4075"/>
    <w:rsid w:val="008A40AC"/>
    <w:rsid w:val="008A445A"/>
    <w:rsid w:val="008A4A41"/>
    <w:rsid w:val="008A4E4E"/>
    <w:rsid w:val="008A50F2"/>
    <w:rsid w:val="008A521A"/>
    <w:rsid w:val="008A525E"/>
    <w:rsid w:val="008A5EAB"/>
    <w:rsid w:val="008A5EC8"/>
    <w:rsid w:val="008A5F58"/>
    <w:rsid w:val="008A5FD6"/>
    <w:rsid w:val="008A6169"/>
    <w:rsid w:val="008A6384"/>
    <w:rsid w:val="008A66BE"/>
    <w:rsid w:val="008A69A2"/>
    <w:rsid w:val="008A69FB"/>
    <w:rsid w:val="008A7135"/>
    <w:rsid w:val="008A735D"/>
    <w:rsid w:val="008A7434"/>
    <w:rsid w:val="008A749D"/>
    <w:rsid w:val="008A7D5B"/>
    <w:rsid w:val="008B0598"/>
    <w:rsid w:val="008B05F6"/>
    <w:rsid w:val="008B070D"/>
    <w:rsid w:val="008B0865"/>
    <w:rsid w:val="008B0A29"/>
    <w:rsid w:val="008B0AB5"/>
    <w:rsid w:val="008B0D37"/>
    <w:rsid w:val="008B134C"/>
    <w:rsid w:val="008B1554"/>
    <w:rsid w:val="008B1706"/>
    <w:rsid w:val="008B191C"/>
    <w:rsid w:val="008B1A53"/>
    <w:rsid w:val="008B1BA0"/>
    <w:rsid w:val="008B1DB8"/>
    <w:rsid w:val="008B1ECE"/>
    <w:rsid w:val="008B213E"/>
    <w:rsid w:val="008B2163"/>
    <w:rsid w:val="008B216A"/>
    <w:rsid w:val="008B2226"/>
    <w:rsid w:val="008B2295"/>
    <w:rsid w:val="008B2533"/>
    <w:rsid w:val="008B2EA3"/>
    <w:rsid w:val="008B3697"/>
    <w:rsid w:val="008B37D6"/>
    <w:rsid w:val="008B39D7"/>
    <w:rsid w:val="008B39E1"/>
    <w:rsid w:val="008B3EED"/>
    <w:rsid w:val="008B42ED"/>
    <w:rsid w:val="008B4D78"/>
    <w:rsid w:val="008B4FB9"/>
    <w:rsid w:val="008B502D"/>
    <w:rsid w:val="008B5279"/>
    <w:rsid w:val="008B5443"/>
    <w:rsid w:val="008B5901"/>
    <w:rsid w:val="008B5B68"/>
    <w:rsid w:val="008B63FE"/>
    <w:rsid w:val="008B6590"/>
    <w:rsid w:val="008B6996"/>
    <w:rsid w:val="008B6EFF"/>
    <w:rsid w:val="008B7579"/>
    <w:rsid w:val="008B75F4"/>
    <w:rsid w:val="008B7BD0"/>
    <w:rsid w:val="008B7EB5"/>
    <w:rsid w:val="008B7FD0"/>
    <w:rsid w:val="008B7FE5"/>
    <w:rsid w:val="008C01DD"/>
    <w:rsid w:val="008C0362"/>
    <w:rsid w:val="008C0740"/>
    <w:rsid w:val="008C0755"/>
    <w:rsid w:val="008C0C2B"/>
    <w:rsid w:val="008C0CCD"/>
    <w:rsid w:val="008C0F66"/>
    <w:rsid w:val="008C10F0"/>
    <w:rsid w:val="008C1116"/>
    <w:rsid w:val="008C11EE"/>
    <w:rsid w:val="008C138E"/>
    <w:rsid w:val="008C1444"/>
    <w:rsid w:val="008C1505"/>
    <w:rsid w:val="008C17F5"/>
    <w:rsid w:val="008C1D7A"/>
    <w:rsid w:val="008C1ECB"/>
    <w:rsid w:val="008C2182"/>
    <w:rsid w:val="008C22D1"/>
    <w:rsid w:val="008C26D0"/>
    <w:rsid w:val="008C270B"/>
    <w:rsid w:val="008C2719"/>
    <w:rsid w:val="008C2863"/>
    <w:rsid w:val="008C2AB7"/>
    <w:rsid w:val="008C2CF7"/>
    <w:rsid w:val="008C35C7"/>
    <w:rsid w:val="008C3794"/>
    <w:rsid w:val="008C3DE2"/>
    <w:rsid w:val="008C41BA"/>
    <w:rsid w:val="008C42D5"/>
    <w:rsid w:val="008C4A56"/>
    <w:rsid w:val="008C50FD"/>
    <w:rsid w:val="008C5266"/>
    <w:rsid w:val="008C55AB"/>
    <w:rsid w:val="008C566C"/>
    <w:rsid w:val="008C590B"/>
    <w:rsid w:val="008C5BC0"/>
    <w:rsid w:val="008C5C45"/>
    <w:rsid w:val="008C664E"/>
    <w:rsid w:val="008C66DF"/>
    <w:rsid w:val="008C6A21"/>
    <w:rsid w:val="008C6A5E"/>
    <w:rsid w:val="008C7044"/>
    <w:rsid w:val="008C750B"/>
    <w:rsid w:val="008C75E4"/>
    <w:rsid w:val="008C79F6"/>
    <w:rsid w:val="008C7B9C"/>
    <w:rsid w:val="008C7DD8"/>
    <w:rsid w:val="008D026F"/>
    <w:rsid w:val="008D0701"/>
    <w:rsid w:val="008D09BB"/>
    <w:rsid w:val="008D0A91"/>
    <w:rsid w:val="008D0BD0"/>
    <w:rsid w:val="008D0CEA"/>
    <w:rsid w:val="008D0E62"/>
    <w:rsid w:val="008D1569"/>
    <w:rsid w:val="008D186B"/>
    <w:rsid w:val="008D196D"/>
    <w:rsid w:val="008D1E54"/>
    <w:rsid w:val="008D208E"/>
    <w:rsid w:val="008D24F3"/>
    <w:rsid w:val="008D2CCE"/>
    <w:rsid w:val="008D2EAE"/>
    <w:rsid w:val="008D3045"/>
    <w:rsid w:val="008D32FB"/>
    <w:rsid w:val="008D34BC"/>
    <w:rsid w:val="008D3826"/>
    <w:rsid w:val="008D388F"/>
    <w:rsid w:val="008D3BFE"/>
    <w:rsid w:val="008D3EDB"/>
    <w:rsid w:val="008D3F36"/>
    <w:rsid w:val="008D40C7"/>
    <w:rsid w:val="008D4133"/>
    <w:rsid w:val="008D49C5"/>
    <w:rsid w:val="008D49EF"/>
    <w:rsid w:val="008D4EBD"/>
    <w:rsid w:val="008D5357"/>
    <w:rsid w:val="008D5377"/>
    <w:rsid w:val="008D5437"/>
    <w:rsid w:val="008D5ACC"/>
    <w:rsid w:val="008D5DDE"/>
    <w:rsid w:val="008D5FA5"/>
    <w:rsid w:val="008D67AE"/>
    <w:rsid w:val="008D6B9E"/>
    <w:rsid w:val="008D6BBD"/>
    <w:rsid w:val="008D6BEE"/>
    <w:rsid w:val="008D6C45"/>
    <w:rsid w:val="008D6E8A"/>
    <w:rsid w:val="008D6F73"/>
    <w:rsid w:val="008D70B9"/>
    <w:rsid w:val="008D7487"/>
    <w:rsid w:val="008D7777"/>
    <w:rsid w:val="008D7821"/>
    <w:rsid w:val="008D786C"/>
    <w:rsid w:val="008D78E0"/>
    <w:rsid w:val="008D7906"/>
    <w:rsid w:val="008D7C01"/>
    <w:rsid w:val="008D7C4F"/>
    <w:rsid w:val="008E00BE"/>
    <w:rsid w:val="008E04E7"/>
    <w:rsid w:val="008E0811"/>
    <w:rsid w:val="008E0D49"/>
    <w:rsid w:val="008E0D5B"/>
    <w:rsid w:val="008E0EC8"/>
    <w:rsid w:val="008E135C"/>
    <w:rsid w:val="008E14FD"/>
    <w:rsid w:val="008E1704"/>
    <w:rsid w:val="008E175F"/>
    <w:rsid w:val="008E1949"/>
    <w:rsid w:val="008E1BB6"/>
    <w:rsid w:val="008E1DB2"/>
    <w:rsid w:val="008E1DFB"/>
    <w:rsid w:val="008E2589"/>
    <w:rsid w:val="008E27A1"/>
    <w:rsid w:val="008E29A9"/>
    <w:rsid w:val="008E2A97"/>
    <w:rsid w:val="008E2AD8"/>
    <w:rsid w:val="008E2D1A"/>
    <w:rsid w:val="008E351E"/>
    <w:rsid w:val="008E36C8"/>
    <w:rsid w:val="008E39C3"/>
    <w:rsid w:val="008E3ED4"/>
    <w:rsid w:val="008E44BC"/>
    <w:rsid w:val="008E480A"/>
    <w:rsid w:val="008E4BA0"/>
    <w:rsid w:val="008E523E"/>
    <w:rsid w:val="008E557D"/>
    <w:rsid w:val="008E574D"/>
    <w:rsid w:val="008E57D9"/>
    <w:rsid w:val="008E5849"/>
    <w:rsid w:val="008E5953"/>
    <w:rsid w:val="008E5B39"/>
    <w:rsid w:val="008E5B95"/>
    <w:rsid w:val="008E5E95"/>
    <w:rsid w:val="008E5EB6"/>
    <w:rsid w:val="008E5EBE"/>
    <w:rsid w:val="008E60AF"/>
    <w:rsid w:val="008E60C9"/>
    <w:rsid w:val="008E62D7"/>
    <w:rsid w:val="008E64F1"/>
    <w:rsid w:val="008E6540"/>
    <w:rsid w:val="008E66C1"/>
    <w:rsid w:val="008E66C5"/>
    <w:rsid w:val="008E66F7"/>
    <w:rsid w:val="008E6990"/>
    <w:rsid w:val="008E6A25"/>
    <w:rsid w:val="008E6CBD"/>
    <w:rsid w:val="008E6D8C"/>
    <w:rsid w:val="008E6EAF"/>
    <w:rsid w:val="008E723E"/>
    <w:rsid w:val="008E73CD"/>
    <w:rsid w:val="008E77DC"/>
    <w:rsid w:val="008E7923"/>
    <w:rsid w:val="008E7D55"/>
    <w:rsid w:val="008E7ECE"/>
    <w:rsid w:val="008F0573"/>
    <w:rsid w:val="008F06C2"/>
    <w:rsid w:val="008F0C76"/>
    <w:rsid w:val="008F0CD3"/>
    <w:rsid w:val="008F0F33"/>
    <w:rsid w:val="008F19BC"/>
    <w:rsid w:val="008F1F76"/>
    <w:rsid w:val="008F222E"/>
    <w:rsid w:val="008F289C"/>
    <w:rsid w:val="008F294F"/>
    <w:rsid w:val="008F2A81"/>
    <w:rsid w:val="008F3292"/>
    <w:rsid w:val="008F36D9"/>
    <w:rsid w:val="008F3E41"/>
    <w:rsid w:val="008F4498"/>
    <w:rsid w:val="008F457F"/>
    <w:rsid w:val="008F4AB4"/>
    <w:rsid w:val="008F4C77"/>
    <w:rsid w:val="008F5776"/>
    <w:rsid w:val="008F5FD4"/>
    <w:rsid w:val="008F6429"/>
    <w:rsid w:val="008F6BEB"/>
    <w:rsid w:val="008F6E0F"/>
    <w:rsid w:val="008F7232"/>
    <w:rsid w:val="008F74BF"/>
    <w:rsid w:val="008F7788"/>
    <w:rsid w:val="008F7C04"/>
    <w:rsid w:val="00900018"/>
    <w:rsid w:val="0090049E"/>
    <w:rsid w:val="00900636"/>
    <w:rsid w:val="00900A7C"/>
    <w:rsid w:val="00900B15"/>
    <w:rsid w:val="0090176D"/>
    <w:rsid w:val="00901A3B"/>
    <w:rsid w:val="00901F61"/>
    <w:rsid w:val="00902359"/>
    <w:rsid w:val="009024DA"/>
    <w:rsid w:val="00902741"/>
    <w:rsid w:val="00902A3E"/>
    <w:rsid w:val="00902EF5"/>
    <w:rsid w:val="00902F18"/>
    <w:rsid w:val="009031A0"/>
    <w:rsid w:val="00903215"/>
    <w:rsid w:val="009032EA"/>
    <w:rsid w:val="00903458"/>
    <w:rsid w:val="00903654"/>
    <w:rsid w:val="00903880"/>
    <w:rsid w:val="009039B3"/>
    <w:rsid w:val="00903CE8"/>
    <w:rsid w:val="00904124"/>
    <w:rsid w:val="00904346"/>
    <w:rsid w:val="009044AA"/>
    <w:rsid w:val="00904591"/>
    <w:rsid w:val="00904D71"/>
    <w:rsid w:val="009053CB"/>
    <w:rsid w:val="0090550F"/>
    <w:rsid w:val="0090577B"/>
    <w:rsid w:val="00905885"/>
    <w:rsid w:val="00905960"/>
    <w:rsid w:val="00905D9A"/>
    <w:rsid w:val="00906144"/>
    <w:rsid w:val="00906337"/>
    <w:rsid w:val="00906AB4"/>
    <w:rsid w:val="00906AE3"/>
    <w:rsid w:val="00906C01"/>
    <w:rsid w:val="00906C8B"/>
    <w:rsid w:val="00907A06"/>
    <w:rsid w:val="00907C45"/>
    <w:rsid w:val="0091013C"/>
    <w:rsid w:val="0091034A"/>
    <w:rsid w:val="0091045B"/>
    <w:rsid w:val="009105A7"/>
    <w:rsid w:val="009106FA"/>
    <w:rsid w:val="0091078B"/>
    <w:rsid w:val="0091091A"/>
    <w:rsid w:val="00910EE6"/>
    <w:rsid w:val="009118D4"/>
    <w:rsid w:val="00911BB7"/>
    <w:rsid w:val="00911C3D"/>
    <w:rsid w:val="00911E95"/>
    <w:rsid w:val="00911F03"/>
    <w:rsid w:val="00912050"/>
    <w:rsid w:val="00912178"/>
    <w:rsid w:val="0091236C"/>
    <w:rsid w:val="00912461"/>
    <w:rsid w:val="009129F8"/>
    <w:rsid w:val="00912D45"/>
    <w:rsid w:val="00912E7B"/>
    <w:rsid w:val="0091300E"/>
    <w:rsid w:val="00913235"/>
    <w:rsid w:val="00913ADB"/>
    <w:rsid w:val="00913BCA"/>
    <w:rsid w:val="00913D0E"/>
    <w:rsid w:val="009140A9"/>
    <w:rsid w:val="00914272"/>
    <w:rsid w:val="009142CF"/>
    <w:rsid w:val="009142D6"/>
    <w:rsid w:val="009145F9"/>
    <w:rsid w:val="00914938"/>
    <w:rsid w:val="00914D6D"/>
    <w:rsid w:val="00914E4A"/>
    <w:rsid w:val="0091530E"/>
    <w:rsid w:val="00915649"/>
    <w:rsid w:val="009157E5"/>
    <w:rsid w:val="00915E44"/>
    <w:rsid w:val="00915EF8"/>
    <w:rsid w:val="00915F3F"/>
    <w:rsid w:val="00915FF7"/>
    <w:rsid w:val="00916062"/>
    <w:rsid w:val="00916102"/>
    <w:rsid w:val="0091639A"/>
    <w:rsid w:val="00916516"/>
    <w:rsid w:val="00916528"/>
    <w:rsid w:val="00916F88"/>
    <w:rsid w:val="009170BC"/>
    <w:rsid w:val="009170F0"/>
    <w:rsid w:val="0091738A"/>
    <w:rsid w:val="009173AA"/>
    <w:rsid w:val="0091769A"/>
    <w:rsid w:val="00917CF9"/>
    <w:rsid w:val="00917D07"/>
    <w:rsid w:val="00917DCE"/>
    <w:rsid w:val="00920366"/>
    <w:rsid w:val="00920436"/>
    <w:rsid w:val="00920836"/>
    <w:rsid w:val="0092083C"/>
    <w:rsid w:val="009208F1"/>
    <w:rsid w:val="00920AA3"/>
    <w:rsid w:val="00920BA9"/>
    <w:rsid w:val="00920C9E"/>
    <w:rsid w:val="00921076"/>
    <w:rsid w:val="0092150B"/>
    <w:rsid w:val="00921ECC"/>
    <w:rsid w:val="009223A9"/>
    <w:rsid w:val="009224CF"/>
    <w:rsid w:val="00922A2C"/>
    <w:rsid w:val="00922D83"/>
    <w:rsid w:val="00922EA5"/>
    <w:rsid w:val="00922F5C"/>
    <w:rsid w:val="00922F5E"/>
    <w:rsid w:val="00923486"/>
    <w:rsid w:val="009235A1"/>
    <w:rsid w:val="00924001"/>
    <w:rsid w:val="00924774"/>
    <w:rsid w:val="0092489D"/>
    <w:rsid w:val="00924906"/>
    <w:rsid w:val="00924E95"/>
    <w:rsid w:val="0092553A"/>
    <w:rsid w:val="00925CCA"/>
    <w:rsid w:val="00925F7F"/>
    <w:rsid w:val="00926166"/>
    <w:rsid w:val="00926484"/>
    <w:rsid w:val="009265BF"/>
    <w:rsid w:val="009266C0"/>
    <w:rsid w:val="00926D68"/>
    <w:rsid w:val="00927312"/>
    <w:rsid w:val="009274A2"/>
    <w:rsid w:val="009274E6"/>
    <w:rsid w:val="009276E3"/>
    <w:rsid w:val="00927715"/>
    <w:rsid w:val="00927BB2"/>
    <w:rsid w:val="00927FC6"/>
    <w:rsid w:val="0093010D"/>
    <w:rsid w:val="009305EF"/>
    <w:rsid w:val="0093075E"/>
    <w:rsid w:val="009307E0"/>
    <w:rsid w:val="0093081A"/>
    <w:rsid w:val="00930A12"/>
    <w:rsid w:val="00930E98"/>
    <w:rsid w:val="00930F1E"/>
    <w:rsid w:val="00930F3F"/>
    <w:rsid w:val="00930FDC"/>
    <w:rsid w:val="00931097"/>
    <w:rsid w:val="00931371"/>
    <w:rsid w:val="00931401"/>
    <w:rsid w:val="0093168A"/>
    <w:rsid w:val="009318E6"/>
    <w:rsid w:val="009319DA"/>
    <w:rsid w:val="00931C05"/>
    <w:rsid w:val="00931F15"/>
    <w:rsid w:val="0093203A"/>
    <w:rsid w:val="00932045"/>
    <w:rsid w:val="00932420"/>
    <w:rsid w:val="0093259F"/>
    <w:rsid w:val="009325DE"/>
    <w:rsid w:val="00932EB4"/>
    <w:rsid w:val="00933041"/>
    <w:rsid w:val="0093314D"/>
    <w:rsid w:val="009331E8"/>
    <w:rsid w:val="0093321A"/>
    <w:rsid w:val="00933437"/>
    <w:rsid w:val="00933553"/>
    <w:rsid w:val="00933A0A"/>
    <w:rsid w:val="00933AF3"/>
    <w:rsid w:val="00934955"/>
    <w:rsid w:val="00934A0A"/>
    <w:rsid w:val="00934A20"/>
    <w:rsid w:val="00934F23"/>
    <w:rsid w:val="0093515E"/>
    <w:rsid w:val="009353A8"/>
    <w:rsid w:val="00935748"/>
    <w:rsid w:val="00935C7C"/>
    <w:rsid w:val="00936057"/>
    <w:rsid w:val="0093625E"/>
    <w:rsid w:val="0093659E"/>
    <w:rsid w:val="00936631"/>
    <w:rsid w:val="009367CC"/>
    <w:rsid w:val="00936815"/>
    <w:rsid w:val="0093687F"/>
    <w:rsid w:val="00936A60"/>
    <w:rsid w:val="0093715B"/>
    <w:rsid w:val="0093735B"/>
    <w:rsid w:val="009375C4"/>
    <w:rsid w:val="0093760A"/>
    <w:rsid w:val="00937A69"/>
    <w:rsid w:val="00937B8A"/>
    <w:rsid w:val="00937ED6"/>
    <w:rsid w:val="00937F0A"/>
    <w:rsid w:val="0094031A"/>
    <w:rsid w:val="00940576"/>
    <w:rsid w:val="0094058F"/>
    <w:rsid w:val="009408BA"/>
    <w:rsid w:val="00940ACE"/>
    <w:rsid w:val="00940BC1"/>
    <w:rsid w:val="00941094"/>
    <w:rsid w:val="009419F0"/>
    <w:rsid w:val="00941C1F"/>
    <w:rsid w:val="00941CA3"/>
    <w:rsid w:val="00941CDD"/>
    <w:rsid w:val="00941F4D"/>
    <w:rsid w:val="0094206B"/>
    <w:rsid w:val="0094238B"/>
    <w:rsid w:val="0094255D"/>
    <w:rsid w:val="00942818"/>
    <w:rsid w:val="009428D4"/>
    <w:rsid w:val="009428D8"/>
    <w:rsid w:val="00943338"/>
    <w:rsid w:val="00944387"/>
    <w:rsid w:val="009445CC"/>
    <w:rsid w:val="00944979"/>
    <w:rsid w:val="00944A64"/>
    <w:rsid w:val="00944EB4"/>
    <w:rsid w:val="00945038"/>
    <w:rsid w:val="00945187"/>
    <w:rsid w:val="009451B5"/>
    <w:rsid w:val="0094536A"/>
    <w:rsid w:val="009456D2"/>
    <w:rsid w:val="00945A35"/>
    <w:rsid w:val="00945D5A"/>
    <w:rsid w:val="009462E3"/>
    <w:rsid w:val="0094635E"/>
    <w:rsid w:val="009469CA"/>
    <w:rsid w:val="00946BE3"/>
    <w:rsid w:val="00946F3C"/>
    <w:rsid w:val="009471C6"/>
    <w:rsid w:val="00947503"/>
    <w:rsid w:val="009476DA"/>
    <w:rsid w:val="00947706"/>
    <w:rsid w:val="00947CB0"/>
    <w:rsid w:val="00950095"/>
    <w:rsid w:val="0095025A"/>
    <w:rsid w:val="009502AA"/>
    <w:rsid w:val="009504E6"/>
    <w:rsid w:val="009505EE"/>
    <w:rsid w:val="00950F54"/>
    <w:rsid w:val="0095128E"/>
    <w:rsid w:val="009515E2"/>
    <w:rsid w:val="009515E8"/>
    <w:rsid w:val="00951694"/>
    <w:rsid w:val="0095172B"/>
    <w:rsid w:val="00951EB5"/>
    <w:rsid w:val="00952115"/>
    <w:rsid w:val="00952899"/>
    <w:rsid w:val="009529AD"/>
    <w:rsid w:val="00952A24"/>
    <w:rsid w:val="00952C68"/>
    <w:rsid w:val="00952E08"/>
    <w:rsid w:val="0095346F"/>
    <w:rsid w:val="00953956"/>
    <w:rsid w:val="00953A06"/>
    <w:rsid w:val="00953DAE"/>
    <w:rsid w:val="009540EB"/>
    <w:rsid w:val="009543DB"/>
    <w:rsid w:val="00954406"/>
    <w:rsid w:val="00954BAD"/>
    <w:rsid w:val="00954C49"/>
    <w:rsid w:val="00954CE7"/>
    <w:rsid w:val="00954FFB"/>
    <w:rsid w:val="009557AD"/>
    <w:rsid w:val="009559BD"/>
    <w:rsid w:val="00955BAE"/>
    <w:rsid w:val="00955C3E"/>
    <w:rsid w:val="00955C59"/>
    <w:rsid w:val="00955DD9"/>
    <w:rsid w:val="00955E94"/>
    <w:rsid w:val="00956111"/>
    <w:rsid w:val="0095643C"/>
    <w:rsid w:val="0095684A"/>
    <w:rsid w:val="00956A18"/>
    <w:rsid w:val="00956A66"/>
    <w:rsid w:val="00956AEE"/>
    <w:rsid w:val="009573FF"/>
    <w:rsid w:val="009578AE"/>
    <w:rsid w:val="00957AAB"/>
    <w:rsid w:val="00957BFA"/>
    <w:rsid w:val="00957DC6"/>
    <w:rsid w:val="00957E19"/>
    <w:rsid w:val="009600A9"/>
    <w:rsid w:val="009600E2"/>
    <w:rsid w:val="009602C8"/>
    <w:rsid w:val="00960E87"/>
    <w:rsid w:val="0096120F"/>
    <w:rsid w:val="00961361"/>
    <w:rsid w:val="009613B5"/>
    <w:rsid w:val="00961BBF"/>
    <w:rsid w:val="00961C05"/>
    <w:rsid w:val="00961EB5"/>
    <w:rsid w:val="00961F0E"/>
    <w:rsid w:val="0096218A"/>
    <w:rsid w:val="00962DF2"/>
    <w:rsid w:val="00962E40"/>
    <w:rsid w:val="00962EEC"/>
    <w:rsid w:val="0096332F"/>
    <w:rsid w:val="0096347E"/>
    <w:rsid w:val="009634E4"/>
    <w:rsid w:val="00964296"/>
    <w:rsid w:val="009644DA"/>
    <w:rsid w:val="009645FA"/>
    <w:rsid w:val="0096468B"/>
    <w:rsid w:val="0096510A"/>
    <w:rsid w:val="00965228"/>
    <w:rsid w:val="0096531F"/>
    <w:rsid w:val="00965428"/>
    <w:rsid w:val="0096545D"/>
    <w:rsid w:val="00965598"/>
    <w:rsid w:val="00965617"/>
    <w:rsid w:val="00965AA0"/>
    <w:rsid w:val="00965C34"/>
    <w:rsid w:val="00965FFB"/>
    <w:rsid w:val="00966582"/>
    <w:rsid w:val="00966693"/>
    <w:rsid w:val="00966C7B"/>
    <w:rsid w:val="00966E3F"/>
    <w:rsid w:val="00966F59"/>
    <w:rsid w:val="009670C0"/>
    <w:rsid w:val="009673E8"/>
    <w:rsid w:val="0096765B"/>
    <w:rsid w:val="009676BF"/>
    <w:rsid w:val="00967863"/>
    <w:rsid w:val="00967DDC"/>
    <w:rsid w:val="00967E4E"/>
    <w:rsid w:val="009705B5"/>
    <w:rsid w:val="00970BC2"/>
    <w:rsid w:val="00970FC3"/>
    <w:rsid w:val="00970FCC"/>
    <w:rsid w:val="0097108F"/>
    <w:rsid w:val="009714CC"/>
    <w:rsid w:val="00971585"/>
    <w:rsid w:val="00971591"/>
    <w:rsid w:val="009715DA"/>
    <w:rsid w:val="00971C54"/>
    <w:rsid w:val="00971E2E"/>
    <w:rsid w:val="00972038"/>
    <w:rsid w:val="009721E0"/>
    <w:rsid w:val="00972540"/>
    <w:rsid w:val="00972C45"/>
    <w:rsid w:val="00973247"/>
    <w:rsid w:val="009732B7"/>
    <w:rsid w:val="00973467"/>
    <w:rsid w:val="00973E95"/>
    <w:rsid w:val="00974351"/>
    <w:rsid w:val="00974B54"/>
    <w:rsid w:val="00974E4B"/>
    <w:rsid w:val="00975210"/>
    <w:rsid w:val="00975688"/>
    <w:rsid w:val="009759AA"/>
    <w:rsid w:val="00975AB7"/>
    <w:rsid w:val="00975B92"/>
    <w:rsid w:val="00975C31"/>
    <w:rsid w:val="00975E7F"/>
    <w:rsid w:val="00976091"/>
    <w:rsid w:val="0097694C"/>
    <w:rsid w:val="009769F5"/>
    <w:rsid w:val="00976CC0"/>
    <w:rsid w:val="00976D99"/>
    <w:rsid w:val="009772E2"/>
    <w:rsid w:val="0097757A"/>
    <w:rsid w:val="009779B8"/>
    <w:rsid w:val="00977AF4"/>
    <w:rsid w:val="00977B73"/>
    <w:rsid w:val="00977F37"/>
    <w:rsid w:val="009802BB"/>
    <w:rsid w:val="009806F7"/>
    <w:rsid w:val="0098098E"/>
    <w:rsid w:val="00980B1B"/>
    <w:rsid w:val="009810F9"/>
    <w:rsid w:val="00981602"/>
    <w:rsid w:val="00981C82"/>
    <w:rsid w:val="00981C85"/>
    <w:rsid w:val="00981F19"/>
    <w:rsid w:val="009828C4"/>
    <w:rsid w:val="009829BC"/>
    <w:rsid w:val="009832E0"/>
    <w:rsid w:val="0098354B"/>
    <w:rsid w:val="0098368F"/>
    <w:rsid w:val="00983823"/>
    <w:rsid w:val="00983D89"/>
    <w:rsid w:val="00983F89"/>
    <w:rsid w:val="009842CC"/>
    <w:rsid w:val="0098449F"/>
    <w:rsid w:val="00984921"/>
    <w:rsid w:val="00984937"/>
    <w:rsid w:val="00984A7A"/>
    <w:rsid w:val="00984C60"/>
    <w:rsid w:val="00984D3B"/>
    <w:rsid w:val="00984D5E"/>
    <w:rsid w:val="00984D77"/>
    <w:rsid w:val="00984E1B"/>
    <w:rsid w:val="009859F1"/>
    <w:rsid w:val="00985A34"/>
    <w:rsid w:val="00985FAD"/>
    <w:rsid w:val="00986428"/>
    <w:rsid w:val="00986A26"/>
    <w:rsid w:val="00986C0C"/>
    <w:rsid w:val="00986CAF"/>
    <w:rsid w:val="00986E2A"/>
    <w:rsid w:val="009871BD"/>
    <w:rsid w:val="00987374"/>
    <w:rsid w:val="0098745B"/>
    <w:rsid w:val="009874BE"/>
    <w:rsid w:val="00987517"/>
    <w:rsid w:val="00987679"/>
    <w:rsid w:val="009876A7"/>
    <w:rsid w:val="00987874"/>
    <w:rsid w:val="009878E8"/>
    <w:rsid w:val="00987FDF"/>
    <w:rsid w:val="009901F0"/>
    <w:rsid w:val="0099055F"/>
    <w:rsid w:val="0099077A"/>
    <w:rsid w:val="00990A2C"/>
    <w:rsid w:val="00990FF4"/>
    <w:rsid w:val="00991384"/>
    <w:rsid w:val="009914C4"/>
    <w:rsid w:val="009915BE"/>
    <w:rsid w:val="00991619"/>
    <w:rsid w:val="009919A7"/>
    <w:rsid w:val="009919E7"/>
    <w:rsid w:val="0099204F"/>
    <w:rsid w:val="00992960"/>
    <w:rsid w:val="00992D04"/>
    <w:rsid w:val="00992F64"/>
    <w:rsid w:val="0099322B"/>
    <w:rsid w:val="009936F7"/>
    <w:rsid w:val="00993B07"/>
    <w:rsid w:val="0099416E"/>
    <w:rsid w:val="00994545"/>
    <w:rsid w:val="009946F9"/>
    <w:rsid w:val="00994716"/>
    <w:rsid w:val="009947BA"/>
    <w:rsid w:val="00995123"/>
    <w:rsid w:val="009952B2"/>
    <w:rsid w:val="0099535B"/>
    <w:rsid w:val="00995467"/>
    <w:rsid w:val="00995B0A"/>
    <w:rsid w:val="00995B83"/>
    <w:rsid w:val="00995CB0"/>
    <w:rsid w:val="00996064"/>
    <w:rsid w:val="009962AF"/>
    <w:rsid w:val="00996308"/>
    <w:rsid w:val="0099642D"/>
    <w:rsid w:val="009968B4"/>
    <w:rsid w:val="00996B49"/>
    <w:rsid w:val="00996B9E"/>
    <w:rsid w:val="00996C99"/>
    <w:rsid w:val="00996D6B"/>
    <w:rsid w:val="00996E90"/>
    <w:rsid w:val="009971F0"/>
    <w:rsid w:val="00997393"/>
    <w:rsid w:val="009976E7"/>
    <w:rsid w:val="00997B95"/>
    <w:rsid w:val="00997ED1"/>
    <w:rsid w:val="009A046B"/>
    <w:rsid w:val="009A0A29"/>
    <w:rsid w:val="009A0A62"/>
    <w:rsid w:val="009A0B57"/>
    <w:rsid w:val="009A1237"/>
    <w:rsid w:val="009A1333"/>
    <w:rsid w:val="009A1497"/>
    <w:rsid w:val="009A220E"/>
    <w:rsid w:val="009A25D5"/>
    <w:rsid w:val="009A276B"/>
    <w:rsid w:val="009A2896"/>
    <w:rsid w:val="009A2ED8"/>
    <w:rsid w:val="009A35CD"/>
    <w:rsid w:val="009A377D"/>
    <w:rsid w:val="009A3E66"/>
    <w:rsid w:val="009A4125"/>
    <w:rsid w:val="009A43B6"/>
    <w:rsid w:val="009A44B7"/>
    <w:rsid w:val="009A44E9"/>
    <w:rsid w:val="009A4755"/>
    <w:rsid w:val="009A4A0C"/>
    <w:rsid w:val="009A4EC7"/>
    <w:rsid w:val="009A5312"/>
    <w:rsid w:val="009A541C"/>
    <w:rsid w:val="009A5946"/>
    <w:rsid w:val="009A5CCB"/>
    <w:rsid w:val="009A62EF"/>
    <w:rsid w:val="009A64E1"/>
    <w:rsid w:val="009A6883"/>
    <w:rsid w:val="009A69A1"/>
    <w:rsid w:val="009A6D4B"/>
    <w:rsid w:val="009A6E05"/>
    <w:rsid w:val="009A6EFE"/>
    <w:rsid w:val="009A6F0E"/>
    <w:rsid w:val="009A7199"/>
    <w:rsid w:val="009A7621"/>
    <w:rsid w:val="009A7A9B"/>
    <w:rsid w:val="009A7B4B"/>
    <w:rsid w:val="009A7BA5"/>
    <w:rsid w:val="009A7C42"/>
    <w:rsid w:val="009B051E"/>
    <w:rsid w:val="009B09AC"/>
    <w:rsid w:val="009B0A4F"/>
    <w:rsid w:val="009B1114"/>
    <w:rsid w:val="009B171F"/>
    <w:rsid w:val="009B1A58"/>
    <w:rsid w:val="009B1BF1"/>
    <w:rsid w:val="009B1C51"/>
    <w:rsid w:val="009B1DEF"/>
    <w:rsid w:val="009B2186"/>
    <w:rsid w:val="009B288D"/>
    <w:rsid w:val="009B29BE"/>
    <w:rsid w:val="009B34BE"/>
    <w:rsid w:val="009B377C"/>
    <w:rsid w:val="009B384F"/>
    <w:rsid w:val="009B39C1"/>
    <w:rsid w:val="009B4495"/>
    <w:rsid w:val="009B46E7"/>
    <w:rsid w:val="009B4F3B"/>
    <w:rsid w:val="009B50EF"/>
    <w:rsid w:val="009B5184"/>
    <w:rsid w:val="009B51D6"/>
    <w:rsid w:val="009B5459"/>
    <w:rsid w:val="009B5A90"/>
    <w:rsid w:val="009B6627"/>
    <w:rsid w:val="009B6993"/>
    <w:rsid w:val="009B6C35"/>
    <w:rsid w:val="009B6E9A"/>
    <w:rsid w:val="009B715E"/>
    <w:rsid w:val="009B7514"/>
    <w:rsid w:val="009B7B82"/>
    <w:rsid w:val="009C0660"/>
    <w:rsid w:val="009C0B34"/>
    <w:rsid w:val="009C0C3B"/>
    <w:rsid w:val="009C1199"/>
    <w:rsid w:val="009C14C7"/>
    <w:rsid w:val="009C1552"/>
    <w:rsid w:val="009C15C0"/>
    <w:rsid w:val="009C1746"/>
    <w:rsid w:val="009C1819"/>
    <w:rsid w:val="009C1A69"/>
    <w:rsid w:val="009C2096"/>
    <w:rsid w:val="009C20A1"/>
    <w:rsid w:val="009C20F1"/>
    <w:rsid w:val="009C239B"/>
    <w:rsid w:val="009C2435"/>
    <w:rsid w:val="009C247F"/>
    <w:rsid w:val="009C250A"/>
    <w:rsid w:val="009C253C"/>
    <w:rsid w:val="009C2A83"/>
    <w:rsid w:val="009C2D89"/>
    <w:rsid w:val="009C3125"/>
    <w:rsid w:val="009C3233"/>
    <w:rsid w:val="009C36F5"/>
    <w:rsid w:val="009C39B7"/>
    <w:rsid w:val="009C3A15"/>
    <w:rsid w:val="009C3DDC"/>
    <w:rsid w:val="009C4004"/>
    <w:rsid w:val="009C4824"/>
    <w:rsid w:val="009C48DC"/>
    <w:rsid w:val="009C4A89"/>
    <w:rsid w:val="009C4B33"/>
    <w:rsid w:val="009C4C53"/>
    <w:rsid w:val="009C4FF3"/>
    <w:rsid w:val="009C53AA"/>
    <w:rsid w:val="009C5451"/>
    <w:rsid w:val="009C566C"/>
    <w:rsid w:val="009C58FF"/>
    <w:rsid w:val="009C598D"/>
    <w:rsid w:val="009C5E26"/>
    <w:rsid w:val="009C5F28"/>
    <w:rsid w:val="009C6354"/>
    <w:rsid w:val="009C6893"/>
    <w:rsid w:val="009C6AA8"/>
    <w:rsid w:val="009C728D"/>
    <w:rsid w:val="009C7865"/>
    <w:rsid w:val="009C78C2"/>
    <w:rsid w:val="009C7A39"/>
    <w:rsid w:val="009C7A4C"/>
    <w:rsid w:val="009C7B8C"/>
    <w:rsid w:val="009C7BF5"/>
    <w:rsid w:val="009C7E82"/>
    <w:rsid w:val="009C7F5C"/>
    <w:rsid w:val="009C7FBE"/>
    <w:rsid w:val="009D042C"/>
    <w:rsid w:val="009D0526"/>
    <w:rsid w:val="009D09F8"/>
    <w:rsid w:val="009D0B35"/>
    <w:rsid w:val="009D0B55"/>
    <w:rsid w:val="009D0CC9"/>
    <w:rsid w:val="009D0FEF"/>
    <w:rsid w:val="009D10A7"/>
    <w:rsid w:val="009D1108"/>
    <w:rsid w:val="009D110C"/>
    <w:rsid w:val="009D1596"/>
    <w:rsid w:val="009D1747"/>
    <w:rsid w:val="009D19DE"/>
    <w:rsid w:val="009D1B9E"/>
    <w:rsid w:val="009D1EB6"/>
    <w:rsid w:val="009D295B"/>
    <w:rsid w:val="009D2CD9"/>
    <w:rsid w:val="009D2F70"/>
    <w:rsid w:val="009D3218"/>
    <w:rsid w:val="009D3862"/>
    <w:rsid w:val="009D3A4D"/>
    <w:rsid w:val="009D3D05"/>
    <w:rsid w:val="009D3D4C"/>
    <w:rsid w:val="009D44C3"/>
    <w:rsid w:val="009D468A"/>
    <w:rsid w:val="009D49A2"/>
    <w:rsid w:val="009D4A8F"/>
    <w:rsid w:val="009D4C77"/>
    <w:rsid w:val="009D4EEF"/>
    <w:rsid w:val="009D5253"/>
    <w:rsid w:val="009D57D2"/>
    <w:rsid w:val="009D57E9"/>
    <w:rsid w:val="009D5AB8"/>
    <w:rsid w:val="009D5B2B"/>
    <w:rsid w:val="009D5B8B"/>
    <w:rsid w:val="009D5F30"/>
    <w:rsid w:val="009D60AA"/>
    <w:rsid w:val="009D637A"/>
    <w:rsid w:val="009D6950"/>
    <w:rsid w:val="009D698A"/>
    <w:rsid w:val="009D6C93"/>
    <w:rsid w:val="009D6D1D"/>
    <w:rsid w:val="009D7084"/>
    <w:rsid w:val="009D7272"/>
    <w:rsid w:val="009D73BC"/>
    <w:rsid w:val="009D7575"/>
    <w:rsid w:val="009D75C3"/>
    <w:rsid w:val="009D7697"/>
    <w:rsid w:val="009D7831"/>
    <w:rsid w:val="009D7B78"/>
    <w:rsid w:val="009D7DB2"/>
    <w:rsid w:val="009D7E97"/>
    <w:rsid w:val="009D7F84"/>
    <w:rsid w:val="009E01CC"/>
    <w:rsid w:val="009E02CC"/>
    <w:rsid w:val="009E033B"/>
    <w:rsid w:val="009E0A6D"/>
    <w:rsid w:val="009E0B4D"/>
    <w:rsid w:val="009E0C02"/>
    <w:rsid w:val="009E0D28"/>
    <w:rsid w:val="009E0D6D"/>
    <w:rsid w:val="009E0F9C"/>
    <w:rsid w:val="009E11B4"/>
    <w:rsid w:val="009E127C"/>
    <w:rsid w:val="009E164B"/>
    <w:rsid w:val="009E1739"/>
    <w:rsid w:val="009E1782"/>
    <w:rsid w:val="009E18E1"/>
    <w:rsid w:val="009E19DA"/>
    <w:rsid w:val="009E1A53"/>
    <w:rsid w:val="009E1AFC"/>
    <w:rsid w:val="009E1F39"/>
    <w:rsid w:val="009E2096"/>
    <w:rsid w:val="009E20E7"/>
    <w:rsid w:val="009E214E"/>
    <w:rsid w:val="009E2632"/>
    <w:rsid w:val="009E28D4"/>
    <w:rsid w:val="009E2F06"/>
    <w:rsid w:val="009E31CE"/>
    <w:rsid w:val="009E31D7"/>
    <w:rsid w:val="009E34E1"/>
    <w:rsid w:val="009E3662"/>
    <w:rsid w:val="009E3C05"/>
    <w:rsid w:val="009E3CC0"/>
    <w:rsid w:val="009E40CE"/>
    <w:rsid w:val="009E40F5"/>
    <w:rsid w:val="009E427A"/>
    <w:rsid w:val="009E43D4"/>
    <w:rsid w:val="009E45DB"/>
    <w:rsid w:val="009E46C6"/>
    <w:rsid w:val="009E4BDD"/>
    <w:rsid w:val="009E4D2D"/>
    <w:rsid w:val="009E4D3E"/>
    <w:rsid w:val="009E5071"/>
    <w:rsid w:val="009E508C"/>
    <w:rsid w:val="009E5736"/>
    <w:rsid w:val="009E58FE"/>
    <w:rsid w:val="009E5A6C"/>
    <w:rsid w:val="009E5C54"/>
    <w:rsid w:val="009E6366"/>
    <w:rsid w:val="009E6388"/>
    <w:rsid w:val="009E663F"/>
    <w:rsid w:val="009E6B8C"/>
    <w:rsid w:val="009E6C18"/>
    <w:rsid w:val="009E6E87"/>
    <w:rsid w:val="009E6ED2"/>
    <w:rsid w:val="009E71A5"/>
    <w:rsid w:val="009E72AC"/>
    <w:rsid w:val="009E77D1"/>
    <w:rsid w:val="009E7A8A"/>
    <w:rsid w:val="009E7BAE"/>
    <w:rsid w:val="009F0404"/>
    <w:rsid w:val="009F0837"/>
    <w:rsid w:val="009F0BEB"/>
    <w:rsid w:val="009F0D5F"/>
    <w:rsid w:val="009F0E8E"/>
    <w:rsid w:val="009F0EF0"/>
    <w:rsid w:val="009F0FF0"/>
    <w:rsid w:val="009F14BD"/>
    <w:rsid w:val="009F18B3"/>
    <w:rsid w:val="009F1ADE"/>
    <w:rsid w:val="009F2189"/>
    <w:rsid w:val="009F2D42"/>
    <w:rsid w:val="009F2E65"/>
    <w:rsid w:val="009F3102"/>
    <w:rsid w:val="009F3608"/>
    <w:rsid w:val="009F3837"/>
    <w:rsid w:val="009F38F8"/>
    <w:rsid w:val="009F3915"/>
    <w:rsid w:val="009F3C4B"/>
    <w:rsid w:val="009F3CBF"/>
    <w:rsid w:val="009F3DBB"/>
    <w:rsid w:val="009F3F03"/>
    <w:rsid w:val="009F4D7D"/>
    <w:rsid w:val="009F4DD2"/>
    <w:rsid w:val="009F4F67"/>
    <w:rsid w:val="009F4FBE"/>
    <w:rsid w:val="009F5050"/>
    <w:rsid w:val="009F52F6"/>
    <w:rsid w:val="009F5406"/>
    <w:rsid w:val="009F6118"/>
    <w:rsid w:val="009F6776"/>
    <w:rsid w:val="009F6DB6"/>
    <w:rsid w:val="009F6ECF"/>
    <w:rsid w:val="009F6FD3"/>
    <w:rsid w:val="009F71AC"/>
    <w:rsid w:val="009F7338"/>
    <w:rsid w:val="009F7535"/>
    <w:rsid w:val="009F7BD6"/>
    <w:rsid w:val="00A0033B"/>
    <w:rsid w:val="00A00340"/>
    <w:rsid w:val="00A00465"/>
    <w:rsid w:val="00A00F02"/>
    <w:rsid w:val="00A01CC9"/>
    <w:rsid w:val="00A01E09"/>
    <w:rsid w:val="00A020DD"/>
    <w:rsid w:val="00A02457"/>
    <w:rsid w:val="00A0261F"/>
    <w:rsid w:val="00A028BF"/>
    <w:rsid w:val="00A029C2"/>
    <w:rsid w:val="00A0311F"/>
    <w:rsid w:val="00A03487"/>
    <w:rsid w:val="00A037E1"/>
    <w:rsid w:val="00A03AC5"/>
    <w:rsid w:val="00A03C5F"/>
    <w:rsid w:val="00A0454B"/>
    <w:rsid w:val="00A04798"/>
    <w:rsid w:val="00A04C66"/>
    <w:rsid w:val="00A04E28"/>
    <w:rsid w:val="00A04F66"/>
    <w:rsid w:val="00A05791"/>
    <w:rsid w:val="00A05A1C"/>
    <w:rsid w:val="00A05E8E"/>
    <w:rsid w:val="00A063EE"/>
    <w:rsid w:val="00A0662E"/>
    <w:rsid w:val="00A0687B"/>
    <w:rsid w:val="00A06AC4"/>
    <w:rsid w:val="00A06B64"/>
    <w:rsid w:val="00A0726A"/>
    <w:rsid w:val="00A074F0"/>
    <w:rsid w:val="00A07B5D"/>
    <w:rsid w:val="00A07FDF"/>
    <w:rsid w:val="00A10062"/>
    <w:rsid w:val="00A1007E"/>
    <w:rsid w:val="00A1014B"/>
    <w:rsid w:val="00A103F5"/>
    <w:rsid w:val="00A1055D"/>
    <w:rsid w:val="00A10611"/>
    <w:rsid w:val="00A10B53"/>
    <w:rsid w:val="00A10D3B"/>
    <w:rsid w:val="00A10D6B"/>
    <w:rsid w:val="00A10FA2"/>
    <w:rsid w:val="00A112BC"/>
    <w:rsid w:val="00A11413"/>
    <w:rsid w:val="00A11B5C"/>
    <w:rsid w:val="00A11D6B"/>
    <w:rsid w:val="00A11EB2"/>
    <w:rsid w:val="00A12597"/>
    <w:rsid w:val="00A126E1"/>
    <w:rsid w:val="00A1282F"/>
    <w:rsid w:val="00A12907"/>
    <w:rsid w:val="00A13514"/>
    <w:rsid w:val="00A138DC"/>
    <w:rsid w:val="00A139B4"/>
    <w:rsid w:val="00A13EF1"/>
    <w:rsid w:val="00A13F8C"/>
    <w:rsid w:val="00A149BE"/>
    <w:rsid w:val="00A14AA6"/>
    <w:rsid w:val="00A14B27"/>
    <w:rsid w:val="00A14B75"/>
    <w:rsid w:val="00A14C98"/>
    <w:rsid w:val="00A14D47"/>
    <w:rsid w:val="00A1505B"/>
    <w:rsid w:val="00A15351"/>
    <w:rsid w:val="00A15359"/>
    <w:rsid w:val="00A155FF"/>
    <w:rsid w:val="00A15724"/>
    <w:rsid w:val="00A157E5"/>
    <w:rsid w:val="00A15819"/>
    <w:rsid w:val="00A15931"/>
    <w:rsid w:val="00A15ABE"/>
    <w:rsid w:val="00A15D88"/>
    <w:rsid w:val="00A15DB5"/>
    <w:rsid w:val="00A15FFC"/>
    <w:rsid w:val="00A16109"/>
    <w:rsid w:val="00A164D6"/>
    <w:rsid w:val="00A16630"/>
    <w:rsid w:val="00A169C6"/>
    <w:rsid w:val="00A16CD5"/>
    <w:rsid w:val="00A1708C"/>
    <w:rsid w:val="00A175BB"/>
    <w:rsid w:val="00A1791C"/>
    <w:rsid w:val="00A17E70"/>
    <w:rsid w:val="00A20117"/>
    <w:rsid w:val="00A202FE"/>
    <w:rsid w:val="00A203FD"/>
    <w:rsid w:val="00A205A7"/>
    <w:rsid w:val="00A20983"/>
    <w:rsid w:val="00A20ABD"/>
    <w:rsid w:val="00A20B59"/>
    <w:rsid w:val="00A20F31"/>
    <w:rsid w:val="00A2112F"/>
    <w:rsid w:val="00A21223"/>
    <w:rsid w:val="00A212A9"/>
    <w:rsid w:val="00A21519"/>
    <w:rsid w:val="00A21651"/>
    <w:rsid w:val="00A21BBC"/>
    <w:rsid w:val="00A22162"/>
    <w:rsid w:val="00A22226"/>
    <w:rsid w:val="00A22322"/>
    <w:rsid w:val="00A22333"/>
    <w:rsid w:val="00A22364"/>
    <w:rsid w:val="00A229F3"/>
    <w:rsid w:val="00A22A4F"/>
    <w:rsid w:val="00A22DF1"/>
    <w:rsid w:val="00A22F22"/>
    <w:rsid w:val="00A22F5C"/>
    <w:rsid w:val="00A22FCB"/>
    <w:rsid w:val="00A230D6"/>
    <w:rsid w:val="00A23206"/>
    <w:rsid w:val="00A233C6"/>
    <w:rsid w:val="00A23763"/>
    <w:rsid w:val="00A23C55"/>
    <w:rsid w:val="00A248C2"/>
    <w:rsid w:val="00A24A20"/>
    <w:rsid w:val="00A24C04"/>
    <w:rsid w:val="00A2509B"/>
    <w:rsid w:val="00A2519E"/>
    <w:rsid w:val="00A252AC"/>
    <w:rsid w:val="00A25374"/>
    <w:rsid w:val="00A25A39"/>
    <w:rsid w:val="00A25AC5"/>
    <w:rsid w:val="00A25AC8"/>
    <w:rsid w:val="00A26850"/>
    <w:rsid w:val="00A26B7A"/>
    <w:rsid w:val="00A26B9E"/>
    <w:rsid w:val="00A26C18"/>
    <w:rsid w:val="00A26F17"/>
    <w:rsid w:val="00A27257"/>
    <w:rsid w:val="00A27371"/>
    <w:rsid w:val="00A27B94"/>
    <w:rsid w:val="00A27E54"/>
    <w:rsid w:val="00A30428"/>
    <w:rsid w:val="00A3062F"/>
    <w:rsid w:val="00A30BA3"/>
    <w:rsid w:val="00A30C2B"/>
    <w:rsid w:val="00A30DE7"/>
    <w:rsid w:val="00A315F6"/>
    <w:rsid w:val="00A3182E"/>
    <w:rsid w:val="00A31D9D"/>
    <w:rsid w:val="00A31F7D"/>
    <w:rsid w:val="00A32049"/>
    <w:rsid w:val="00A320CA"/>
    <w:rsid w:val="00A3235D"/>
    <w:rsid w:val="00A323AC"/>
    <w:rsid w:val="00A32B12"/>
    <w:rsid w:val="00A32B2F"/>
    <w:rsid w:val="00A32B5E"/>
    <w:rsid w:val="00A32B70"/>
    <w:rsid w:val="00A32C2F"/>
    <w:rsid w:val="00A32D8B"/>
    <w:rsid w:val="00A32FB4"/>
    <w:rsid w:val="00A33348"/>
    <w:rsid w:val="00A33623"/>
    <w:rsid w:val="00A33A78"/>
    <w:rsid w:val="00A33A8F"/>
    <w:rsid w:val="00A33DEA"/>
    <w:rsid w:val="00A33F26"/>
    <w:rsid w:val="00A33F6E"/>
    <w:rsid w:val="00A33F71"/>
    <w:rsid w:val="00A343E9"/>
    <w:rsid w:val="00A3458D"/>
    <w:rsid w:val="00A34727"/>
    <w:rsid w:val="00A347FA"/>
    <w:rsid w:val="00A34E79"/>
    <w:rsid w:val="00A35029"/>
    <w:rsid w:val="00A355F0"/>
    <w:rsid w:val="00A35E87"/>
    <w:rsid w:val="00A3619F"/>
    <w:rsid w:val="00A362EE"/>
    <w:rsid w:val="00A363CD"/>
    <w:rsid w:val="00A36909"/>
    <w:rsid w:val="00A3696B"/>
    <w:rsid w:val="00A36BAA"/>
    <w:rsid w:val="00A3742F"/>
    <w:rsid w:val="00A37A11"/>
    <w:rsid w:val="00A37FB9"/>
    <w:rsid w:val="00A40295"/>
    <w:rsid w:val="00A4072C"/>
    <w:rsid w:val="00A414F7"/>
    <w:rsid w:val="00A415DC"/>
    <w:rsid w:val="00A41A12"/>
    <w:rsid w:val="00A41A78"/>
    <w:rsid w:val="00A41E4E"/>
    <w:rsid w:val="00A41E6E"/>
    <w:rsid w:val="00A41EBC"/>
    <w:rsid w:val="00A41F33"/>
    <w:rsid w:val="00A422B6"/>
    <w:rsid w:val="00A4246B"/>
    <w:rsid w:val="00A4261C"/>
    <w:rsid w:val="00A42791"/>
    <w:rsid w:val="00A42955"/>
    <w:rsid w:val="00A42CC9"/>
    <w:rsid w:val="00A42EFE"/>
    <w:rsid w:val="00A42FBE"/>
    <w:rsid w:val="00A43CDA"/>
    <w:rsid w:val="00A43E92"/>
    <w:rsid w:val="00A43FE2"/>
    <w:rsid w:val="00A441D7"/>
    <w:rsid w:val="00A442CD"/>
    <w:rsid w:val="00A44384"/>
    <w:rsid w:val="00A443DD"/>
    <w:rsid w:val="00A4462A"/>
    <w:rsid w:val="00A44A34"/>
    <w:rsid w:val="00A44BA5"/>
    <w:rsid w:val="00A44D30"/>
    <w:rsid w:val="00A44E5D"/>
    <w:rsid w:val="00A4568B"/>
    <w:rsid w:val="00A45CAA"/>
    <w:rsid w:val="00A45E19"/>
    <w:rsid w:val="00A4629B"/>
    <w:rsid w:val="00A46384"/>
    <w:rsid w:val="00A463A9"/>
    <w:rsid w:val="00A465B7"/>
    <w:rsid w:val="00A46C4D"/>
    <w:rsid w:val="00A46F53"/>
    <w:rsid w:val="00A4715B"/>
    <w:rsid w:val="00A47181"/>
    <w:rsid w:val="00A4758D"/>
    <w:rsid w:val="00A47748"/>
    <w:rsid w:val="00A47AC0"/>
    <w:rsid w:val="00A50516"/>
    <w:rsid w:val="00A50934"/>
    <w:rsid w:val="00A50AAD"/>
    <w:rsid w:val="00A50ACD"/>
    <w:rsid w:val="00A50BBF"/>
    <w:rsid w:val="00A510C0"/>
    <w:rsid w:val="00A51135"/>
    <w:rsid w:val="00A51341"/>
    <w:rsid w:val="00A51D1B"/>
    <w:rsid w:val="00A5227F"/>
    <w:rsid w:val="00A525B4"/>
    <w:rsid w:val="00A52619"/>
    <w:rsid w:val="00A52AA6"/>
    <w:rsid w:val="00A52B9A"/>
    <w:rsid w:val="00A52C86"/>
    <w:rsid w:val="00A52D0F"/>
    <w:rsid w:val="00A53072"/>
    <w:rsid w:val="00A53136"/>
    <w:rsid w:val="00A53844"/>
    <w:rsid w:val="00A53A77"/>
    <w:rsid w:val="00A53B26"/>
    <w:rsid w:val="00A53CA7"/>
    <w:rsid w:val="00A541D2"/>
    <w:rsid w:val="00A54A32"/>
    <w:rsid w:val="00A54D8A"/>
    <w:rsid w:val="00A55058"/>
    <w:rsid w:val="00A55216"/>
    <w:rsid w:val="00A553F5"/>
    <w:rsid w:val="00A557DB"/>
    <w:rsid w:val="00A5583C"/>
    <w:rsid w:val="00A5595A"/>
    <w:rsid w:val="00A55D06"/>
    <w:rsid w:val="00A55EAC"/>
    <w:rsid w:val="00A5608F"/>
    <w:rsid w:val="00A564D3"/>
    <w:rsid w:val="00A5692D"/>
    <w:rsid w:val="00A573C0"/>
    <w:rsid w:val="00A574B4"/>
    <w:rsid w:val="00A57BFA"/>
    <w:rsid w:val="00A57C12"/>
    <w:rsid w:val="00A57DEB"/>
    <w:rsid w:val="00A6059A"/>
    <w:rsid w:val="00A609C2"/>
    <w:rsid w:val="00A60DD3"/>
    <w:rsid w:val="00A61057"/>
    <w:rsid w:val="00A61447"/>
    <w:rsid w:val="00A61513"/>
    <w:rsid w:val="00A61799"/>
    <w:rsid w:val="00A6196B"/>
    <w:rsid w:val="00A61B07"/>
    <w:rsid w:val="00A61F5E"/>
    <w:rsid w:val="00A62090"/>
    <w:rsid w:val="00A6247C"/>
    <w:rsid w:val="00A62549"/>
    <w:rsid w:val="00A62666"/>
    <w:rsid w:val="00A6269E"/>
    <w:rsid w:val="00A62B0E"/>
    <w:rsid w:val="00A62E80"/>
    <w:rsid w:val="00A630DF"/>
    <w:rsid w:val="00A63178"/>
    <w:rsid w:val="00A634AA"/>
    <w:rsid w:val="00A63727"/>
    <w:rsid w:val="00A6376B"/>
    <w:rsid w:val="00A639CD"/>
    <w:rsid w:val="00A63D12"/>
    <w:rsid w:val="00A63E3F"/>
    <w:rsid w:val="00A63EA0"/>
    <w:rsid w:val="00A63EAF"/>
    <w:rsid w:val="00A642A8"/>
    <w:rsid w:val="00A646D2"/>
    <w:rsid w:val="00A6495B"/>
    <w:rsid w:val="00A64970"/>
    <w:rsid w:val="00A64AF2"/>
    <w:rsid w:val="00A64BE5"/>
    <w:rsid w:val="00A64D72"/>
    <w:rsid w:val="00A65485"/>
    <w:rsid w:val="00A65654"/>
    <w:rsid w:val="00A656DF"/>
    <w:rsid w:val="00A65A38"/>
    <w:rsid w:val="00A65A90"/>
    <w:rsid w:val="00A65B01"/>
    <w:rsid w:val="00A65C53"/>
    <w:rsid w:val="00A65D57"/>
    <w:rsid w:val="00A661BE"/>
    <w:rsid w:val="00A661DB"/>
    <w:rsid w:val="00A66349"/>
    <w:rsid w:val="00A6646C"/>
    <w:rsid w:val="00A666D1"/>
    <w:rsid w:val="00A666F1"/>
    <w:rsid w:val="00A67378"/>
    <w:rsid w:val="00A67792"/>
    <w:rsid w:val="00A67B31"/>
    <w:rsid w:val="00A67BD3"/>
    <w:rsid w:val="00A67CAF"/>
    <w:rsid w:val="00A67E8F"/>
    <w:rsid w:val="00A700BB"/>
    <w:rsid w:val="00A70344"/>
    <w:rsid w:val="00A703E6"/>
    <w:rsid w:val="00A706D7"/>
    <w:rsid w:val="00A706FC"/>
    <w:rsid w:val="00A70D98"/>
    <w:rsid w:val="00A71091"/>
    <w:rsid w:val="00A715B1"/>
    <w:rsid w:val="00A71622"/>
    <w:rsid w:val="00A71860"/>
    <w:rsid w:val="00A719B7"/>
    <w:rsid w:val="00A72176"/>
    <w:rsid w:val="00A722B7"/>
    <w:rsid w:val="00A72490"/>
    <w:rsid w:val="00A724C9"/>
    <w:rsid w:val="00A72630"/>
    <w:rsid w:val="00A72830"/>
    <w:rsid w:val="00A73055"/>
    <w:rsid w:val="00A7321F"/>
    <w:rsid w:val="00A7326D"/>
    <w:rsid w:val="00A7331C"/>
    <w:rsid w:val="00A7354F"/>
    <w:rsid w:val="00A736DE"/>
    <w:rsid w:val="00A73843"/>
    <w:rsid w:val="00A73B0A"/>
    <w:rsid w:val="00A73C71"/>
    <w:rsid w:val="00A73C8A"/>
    <w:rsid w:val="00A73E10"/>
    <w:rsid w:val="00A741A2"/>
    <w:rsid w:val="00A74839"/>
    <w:rsid w:val="00A748E9"/>
    <w:rsid w:val="00A749E6"/>
    <w:rsid w:val="00A751FC"/>
    <w:rsid w:val="00A7536A"/>
    <w:rsid w:val="00A7555D"/>
    <w:rsid w:val="00A755BE"/>
    <w:rsid w:val="00A75857"/>
    <w:rsid w:val="00A75A74"/>
    <w:rsid w:val="00A75E05"/>
    <w:rsid w:val="00A75F09"/>
    <w:rsid w:val="00A76019"/>
    <w:rsid w:val="00A760A5"/>
    <w:rsid w:val="00A763A5"/>
    <w:rsid w:val="00A7668B"/>
    <w:rsid w:val="00A7676E"/>
    <w:rsid w:val="00A767A6"/>
    <w:rsid w:val="00A7714B"/>
    <w:rsid w:val="00A776C7"/>
    <w:rsid w:val="00A7792C"/>
    <w:rsid w:val="00A77A62"/>
    <w:rsid w:val="00A77AF9"/>
    <w:rsid w:val="00A77CF6"/>
    <w:rsid w:val="00A80A91"/>
    <w:rsid w:val="00A80B69"/>
    <w:rsid w:val="00A8113A"/>
    <w:rsid w:val="00A813AA"/>
    <w:rsid w:val="00A81B8E"/>
    <w:rsid w:val="00A81F7E"/>
    <w:rsid w:val="00A81F9E"/>
    <w:rsid w:val="00A825E7"/>
    <w:rsid w:val="00A8273E"/>
    <w:rsid w:val="00A82869"/>
    <w:rsid w:val="00A82AA3"/>
    <w:rsid w:val="00A82AA4"/>
    <w:rsid w:val="00A8356E"/>
    <w:rsid w:val="00A838DC"/>
    <w:rsid w:val="00A83A77"/>
    <w:rsid w:val="00A83B5E"/>
    <w:rsid w:val="00A83E60"/>
    <w:rsid w:val="00A840CF"/>
    <w:rsid w:val="00A841BA"/>
    <w:rsid w:val="00A84865"/>
    <w:rsid w:val="00A8486C"/>
    <w:rsid w:val="00A849CB"/>
    <w:rsid w:val="00A84BE7"/>
    <w:rsid w:val="00A84E7F"/>
    <w:rsid w:val="00A84F83"/>
    <w:rsid w:val="00A84FCF"/>
    <w:rsid w:val="00A861F1"/>
    <w:rsid w:val="00A8621D"/>
    <w:rsid w:val="00A86365"/>
    <w:rsid w:val="00A8653A"/>
    <w:rsid w:val="00A86882"/>
    <w:rsid w:val="00A86BC1"/>
    <w:rsid w:val="00A86C56"/>
    <w:rsid w:val="00A87551"/>
    <w:rsid w:val="00A8768D"/>
    <w:rsid w:val="00A9004F"/>
    <w:rsid w:val="00A901A6"/>
    <w:rsid w:val="00A901DB"/>
    <w:rsid w:val="00A9026A"/>
    <w:rsid w:val="00A90487"/>
    <w:rsid w:val="00A9055D"/>
    <w:rsid w:val="00A907EF"/>
    <w:rsid w:val="00A90926"/>
    <w:rsid w:val="00A90E8F"/>
    <w:rsid w:val="00A90F84"/>
    <w:rsid w:val="00A912AA"/>
    <w:rsid w:val="00A91716"/>
    <w:rsid w:val="00A917A5"/>
    <w:rsid w:val="00A91B07"/>
    <w:rsid w:val="00A91D98"/>
    <w:rsid w:val="00A921F2"/>
    <w:rsid w:val="00A923B4"/>
    <w:rsid w:val="00A92589"/>
    <w:rsid w:val="00A926F1"/>
    <w:rsid w:val="00A9297F"/>
    <w:rsid w:val="00A92C8B"/>
    <w:rsid w:val="00A92DDB"/>
    <w:rsid w:val="00A92F9B"/>
    <w:rsid w:val="00A930BF"/>
    <w:rsid w:val="00A93142"/>
    <w:rsid w:val="00A93282"/>
    <w:rsid w:val="00A932EB"/>
    <w:rsid w:val="00A935A9"/>
    <w:rsid w:val="00A93642"/>
    <w:rsid w:val="00A9373B"/>
    <w:rsid w:val="00A93BE0"/>
    <w:rsid w:val="00A93BEA"/>
    <w:rsid w:val="00A93D20"/>
    <w:rsid w:val="00A93FC7"/>
    <w:rsid w:val="00A93FE9"/>
    <w:rsid w:val="00A94080"/>
    <w:rsid w:val="00A941D0"/>
    <w:rsid w:val="00A942F6"/>
    <w:rsid w:val="00A94373"/>
    <w:rsid w:val="00A9473D"/>
    <w:rsid w:val="00A94B2B"/>
    <w:rsid w:val="00A94B47"/>
    <w:rsid w:val="00A94F6D"/>
    <w:rsid w:val="00A95339"/>
    <w:rsid w:val="00A9546D"/>
    <w:rsid w:val="00A956B1"/>
    <w:rsid w:val="00A95B5E"/>
    <w:rsid w:val="00A95BC9"/>
    <w:rsid w:val="00A95C6F"/>
    <w:rsid w:val="00A95C92"/>
    <w:rsid w:val="00A95D07"/>
    <w:rsid w:val="00A95E1E"/>
    <w:rsid w:val="00A9647B"/>
    <w:rsid w:val="00A96558"/>
    <w:rsid w:val="00A96B07"/>
    <w:rsid w:val="00A96F62"/>
    <w:rsid w:val="00A970CE"/>
    <w:rsid w:val="00A97557"/>
    <w:rsid w:val="00A97817"/>
    <w:rsid w:val="00A97AE3"/>
    <w:rsid w:val="00AA06E3"/>
    <w:rsid w:val="00AA153E"/>
    <w:rsid w:val="00AA175D"/>
    <w:rsid w:val="00AA1A74"/>
    <w:rsid w:val="00AA2392"/>
    <w:rsid w:val="00AA266C"/>
    <w:rsid w:val="00AA28A8"/>
    <w:rsid w:val="00AA2993"/>
    <w:rsid w:val="00AA31FB"/>
    <w:rsid w:val="00AA3251"/>
    <w:rsid w:val="00AA3478"/>
    <w:rsid w:val="00AA3504"/>
    <w:rsid w:val="00AA36F3"/>
    <w:rsid w:val="00AA3BBD"/>
    <w:rsid w:val="00AA413C"/>
    <w:rsid w:val="00AA429E"/>
    <w:rsid w:val="00AA45C6"/>
    <w:rsid w:val="00AA474A"/>
    <w:rsid w:val="00AA47A8"/>
    <w:rsid w:val="00AA4942"/>
    <w:rsid w:val="00AA520B"/>
    <w:rsid w:val="00AA53A8"/>
    <w:rsid w:val="00AA5403"/>
    <w:rsid w:val="00AA561C"/>
    <w:rsid w:val="00AA5A00"/>
    <w:rsid w:val="00AA5B08"/>
    <w:rsid w:val="00AA5B45"/>
    <w:rsid w:val="00AA5C6B"/>
    <w:rsid w:val="00AA5DDA"/>
    <w:rsid w:val="00AA6332"/>
    <w:rsid w:val="00AA6BBA"/>
    <w:rsid w:val="00AA6D80"/>
    <w:rsid w:val="00AA6E19"/>
    <w:rsid w:val="00AA6F45"/>
    <w:rsid w:val="00AA718D"/>
    <w:rsid w:val="00AA7413"/>
    <w:rsid w:val="00AA7CEA"/>
    <w:rsid w:val="00AB01B9"/>
    <w:rsid w:val="00AB01F7"/>
    <w:rsid w:val="00AB024C"/>
    <w:rsid w:val="00AB05A0"/>
    <w:rsid w:val="00AB05B0"/>
    <w:rsid w:val="00AB0870"/>
    <w:rsid w:val="00AB0914"/>
    <w:rsid w:val="00AB0945"/>
    <w:rsid w:val="00AB096F"/>
    <w:rsid w:val="00AB0A04"/>
    <w:rsid w:val="00AB0A24"/>
    <w:rsid w:val="00AB0C7E"/>
    <w:rsid w:val="00AB13ED"/>
    <w:rsid w:val="00AB194D"/>
    <w:rsid w:val="00AB1A15"/>
    <w:rsid w:val="00AB1DB5"/>
    <w:rsid w:val="00AB201A"/>
    <w:rsid w:val="00AB2113"/>
    <w:rsid w:val="00AB235B"/>
    <w:rsid w:val="00AB237E"/>
    <w:rsid w:val="00AB259C"/>
    <w:rsid w:val="00AB2B03"/>
    <w:rsid w:val="00AB2B4A"/>
    <w:rsid w:val="00AB2C35"/>
    <w:rsid w:val="00AB2D1B"/>
    <w:rsid w:val="00AB3235"/>
    <w:rsid w:val="00AB3558"/>
    <w:rsid w:val="00AB363A"/>
    <w:rsid w:val="00AB38BF"/>
    <w:rsid w:val="00AB3B2B"/>
    <w:rsid w:val="00AB3E14"/>
    <w:rsid w:val="00AB427A"/>
    <w:rsid w:val="00AB42D9"/>
    <w:rsid w:val="00AB499A"/>
    <w:rsid w:val="00AB49E1"/>
    <w:rsid w:val="00AB530B"/>
    <w:rsid w:val="00AB54B5"/>
    <w:rsid w:val="00AB54BA"/>
    <w:rsid w:val="00AB580C"/>
    <w:rsid w:val="00AB587D"/>
    <w:rsid w:val="00AB5C55"/>
    <w:rsid w:val="00AB5DA1"/>
    <w:rsid w:val="00AB5F88"/>
    <w:rsid w:val="00AB68B1"/>
    <w:rsid w:val="00AB6AF1"/>
    <w:rsid w:val="00AB6DEA"/>
    <w:rsid w:val="00AB6F31"/>
    <w:rsid w:val="00AB70B0"/>
    <w:rsid w:val="00AB70B1"/>
    <w:rsid w:val="00AB71C4"/>
    <w:rsid w:val="00AB744F"/>
    <w:rsid w:val="00AB78F5"/>
    <w:rsid w:val="00AB79CD"/>
    <w:rsid w:val="00AB7E7D"/>
    <w:rsid w:val="00AB7FCC"/>
    <w:rsid w:val="00AC00CC"/>
    <w:rsid w:val="00AC0396"/>
    <w:rsid w:val="00AC05C8"/>
    <w:rsid w:val="00AC0AF5"/>
    <w:rsid w:val="00AC0B85"/>
    <w:rsid w:val="00AC0CC1"/>
    <w:rsid w:val="00AC0E3E"/>
    <w:rsid w:val="00AC0E8F"/>
    <w:rsid w:val="00AC0E97"/>
    <w:rsid w:val="00AC1494"/>
    <w:rsid w:val="00AC1520"/>
    <w:rsid w:val="00AC18B9"/>
    <w:rsid w:val="00AC198F"/>
    <w:rsid w:val="00AC19E5"/>
    <w:rsid w:val="00AC19F8"/>
    <w:rsid w:val="00AC1A1B"/>
    <w:rsid w:val="00AC1B9E"/>
    <w:rsid w:val="00AC1FA0"/>
    <w:rsid w:val="00AC211B"/>
    <w:rsid w:val="00AC2148"/>
    <w:rsid w:val="00AC2149"/>
    <w:rsid w:val="00AC21E1"/>
    <w:rsid w:val="00AC23C8"/>
    <w:rsid w:val="00AC26B8"/>
    <w:rsid w:val="00AC288B"/>
    <w:rsid w:val="00AC2C1C"/>
    <w:rsid w:val="00AC2C26"/>
    <w:rsid w:val="00AC2CE0"/>
    <w:rsid w:val="00AC2CFD"/>
    <w:rsid w:val="00AC313B"/>
    <w:rsid w:val="00AC334A"/>
    <w:rsid w:val="00AC35E0"/>
    <w:rsid w:val="00AC36A9"/>
    <w:rsid w:val="00AC383E"/>
    <w:rsid w:val="00AC3EBD"/>
    <w:rsid w:val="00AC3EC6"/>
    <w:rsid w:val="00AC40FC"/>
    <w:rsid w:val="00AC4343"/>
    <w:rsid w:val="00AC4ECA"/>
    <w:rsid w:val="00AC4EEB"/>
    <w:rsid w:val="00AC4F88"/>
    <w:rsid w:val="00AC5232"/>
    <w:rsid w:val="00AC57C8"/>
    <w:rsid w:val="00AC5E27"/>
    <w:rsid w:val="00AC6430"/>
    <w:rsid w:val="00AC68E3"/>
    <w:rsid w:val="00AC6BC7"/>
    <w:rsid w:val="00AC6D36"/>
    <w:rsid w:val="00AC6DCE"/>
    <w:rsid w:val="00AC6F3C"/>
    <w:rsid w:val="00AC72BE"/>
    <w:rsid w:val="00AC74D3"/>
    <w:rsid w:val="00AC7745"/>
    <w:rsid w:val="00AC78E9"/>
    <w:rsid w:val="00AC79DA"/>
    <w:rsid w:val="00AC7A29"/>
    <w:rsid w:val="00AC7A68"/>
    <w:rsid w:val="00AC7C83"/>
    <w:rsid w:val="00AC7F4A"/>
    <w:rsid w:val="00AD059F"/>
    <w:rsid w:val="00AD0747"/>
    <w:rsid w:val="00AD07EF"/>
    <w:rsid w:val="00AD0822"/>
    <w:rsid w:val="00AD0A73"/>
    <w:rsid w:val="00AD0A82"/>
    <w:rsid w:val="00AD0A8F"/>
    <w:rsid w:val="00AD0AF6"/>
    <w:rsid w:val="00AD10FD"/>
    <w:rsid w:val="00AD1178"/>
    <w:rsid w:val="00AD159A"/>
    <w:rsid w:val="00AD1CE4"/>
    <w:rsid w:val="00AD1FAF"/>
    <w:rsid w:val="00AD2047"/>
    <w:rsid w:val="00AD20F5"/>
    <w:rsid w:val="00AD2993"/>
    <w:rsid w:val="00AD2A06"/>
    <w:rsid w:val="00AD2A45"/>
    <w:rsid w:val="00AD2A86"/>
    <w:rsid w:val="00AD2B46"/>
    <w:rsid w:val="00AD2DFF"/>
    <w:rsid w:val="00AD2EF9"/>
    <w:rsid w:val="00AD2FCD"/>
    <w:rsid w:val="00AD303B"/>
    <w:rsid w:val="00AD314F"/>
    <w:rsid w:val="00AD342B"/>
    <w:rsid w:val="00AD3774"/>
    <w:rsid w:val="00AD37FA"/>
    <w:rsid w:val="00AD3FAE"/>
    <w:rsid w:val="00AD426D"/>
    <w:rsid w:val="00AD4348"/>
    <w:rsid w:val="00AD4463"/>
    <w:rsid w:val="00AD462E"/>
    <w:rsid w:val="00AD4AA6"/>
    <w:rsid w:val="00AD4BB7"/>
    <w:rsid w:val="00AD4D59"/>
    <w:rsid w:val="00AD4D9B"/>
    <w:rsid w:val="00AD4EDB"/>
    <w:rsid w:val="00AD5140"/>
    <w:rsid w:val="00AD517C"/>
    <w:rsid w:val="00AD53F3"/>
    <w:rsid w:val="00AD53F8"/>
    <w:rsid w:val="00AD56F4"/>
    <w:rsid w:val="00AD5BA9"/>
    <w:rsid w:val="00AD5C57"/>
    <w:rsid w:val="00AD639F"/>
    <w:rsid w:val="00AD65A6"/>
    <w:rsid w:val="00AD65E4"/>
    <w:rsid w:val="00AD6987"/>
    <w:rsid w:val="00AD6F9F"/>
    <w:rsid w:val="00AD74EF"/>
    <w:rsid w:val="00AD77D1"/>
    <w:rsid w:val="00AD7CE1"/>
    <w:rsid w:val="00AD7E64"/>
    <w:rsid w:val="00AE0201"/>
    <w:rsid w:val="00AE0693"/>
    <w:rsid w:val="00AE09E2"/>
    <w:rsid w:val="00AE0A9D"/>
    <w:rsid w:val="00AE0AF9"/>
    <w:rsid w:val="00AE0B2B"/>
    <w:rsid w:val="00AE0B97"/>
    <w:rsid w:val="00AE0F01"/>
    <w:rsid w:val="00AE0F85"/>
    <w:rsid w:val="00AE1865"/>
    <w:rsid w:val="00AE18DB"/>
    <w:rsid w:val="00AE18EE"/>
    <w:rsid w:val="00AE1AB7"/>
    <w:rsid w:val="00AE1EB3"/>
    <w:rsid w:val="00AE206E"/>
    <w:rsid w:val="00AE22D4"/>
    <w:rsid w:val="00AE22E8"/>
    <w:rsid w:val="00AE2358"/>
    <w:rsid w:val="00AE23EA"/>
    <w:rsid w:val="00AE253A"/>
    <w:rsid w:val="00AE2A6E"/>
    <w:rsid w:val="00AE2D9E"/>
    <w:rsid w:val="00AE2DE0"/>
    <w:rsid w:val="00AE3046"/>
    <w:rsid w:val="00AE30DE"/>
    <w:rsid w:val="00AE315E"/>
    <w:rsid w:val="00AE3208"/>
    <w:rsid w:val="00AE32C1"/>
    <w:rsid w:val="00AE3363"/>
    <w:rsid w:val="00AE3427"/>
    <w:rsid w:val="00AE3671"/>
    <w:rsid w:val="00AE386D"/>
    <w:rsid w:val="00AE3A25"/>
    <w:rsid w:val="00AE41DF"/>
    <w:rsid w:val="00AE429C"/>
    <w:rsid w:val="00AE46F2"/>
    <w:rsid w:val="00AE4CCD"/>
    <w:rsid w:val="00AE4DBA"/>
    <w:rsid w:val="00AE542A"/>
    <w:rsid w:val="00AE5463"/>
    <w:rsid w:val="00AE569C"/>
    <w:rsid w:val="00AE586F"/>
    <w:rsid w:val="00AE5B3E"/>
    <w:rsid w:val="00AE5BB1"/>
    <w:rsid w:val="00AE5BD6"/>
    <w:rsid w:val="00AE5DE0"/>
    <w:rsid w:val="00AE5DE9"/>
    <w:rsid w:val="00AE5ED0"/>
    <w:rsid w:val="00AE5F8A"/>
    <w:rsid w:val="00AE5F8E"/>
    <w:rsid w:val="00AE60AC"/>
    <w:rsid w:val="00AE640F"/>
    <w:rsid w:val="00AE658E"/>
    <w:rsid w:val="00AE659B"/>
    <w:rsid w:val="00AE6804"/>
    <w:rsid w:val="00AE6AD3"/>
    <w:rsid w:val="00AE6DF4"/>
    <w:rsid w:val="00AE7276"/>
    <w:rsid w:val="00AE7332"/>
    <w:rsid w:val="00AE7E57"/>
    <w:rsid w:val="00AE7FC7"/>
    <w:rsid w:val="00AF0221"/>
    <w:rsid w:val="00AF0B85"/>
    <w:rsid w:val="00AF0C4A"/>
    <w:rsid w:val="00AF10ED"/>
    <w:rsid w:val="00AF1439"/>
    <w:rsid w:val="00AF188F"/>
    <w:rsid w:val="00AF19D9"/>
    <w:rsid w:val="00AF1D11"/>
    <w:rsid w:val="00AF1F31"/>
    <w:rsid w:val="00AF24CD"/>
    <w:rsid w:val="00AF2500"/>
    <w:rsid w:val="00AF27B1"/>
    <w:rsid w:val="00AF2831"/>
    <w:rsid w:val="00AF29F3"/>
    <w:rsid w:val="00AF29F9"/>
    <w:rsid w:val="00AF2AD9"/>
    <w:rsid w:val="00AF2B2E"/>
    <w:rsid w:val="00AF2B77"/>
    <w:rsid w:val="00AF32C0"/>
    <w:rsid w:val="00AF32EE"/>
    <w:rsid w:val="00AF3DB1"/>
    <w:rsid w:val="00AF3E11"/>
    <w:rsid w:val="00AF402E"/>
    <w:rsid w:val="00AF4249"/>
    <w:rsid w:val="00AF481B"/>
    <w:rsid w:val="00AF4E11"/>
    <w:rsid w:val="00AF4F32"/>
    <w:rsid w:val="00AF55F6"/>
    <w:rsid w:val="00AF5608"/>
    <w:rsid w:val="00AF5639"/>
    <w:rsid w:val="00AF5804"/>
    <w:rsid w:val="00AF5CA7"/>
    <w:rsid w:val="00AF5E79"/>
    <w:rsid w:val="00AF6280"/>
    <w:rsid w:val="00AF6672"/>
    <w:rsid w:val="00AF682E"/>
    <w:rsid w:val="00AF6975"/>
    <w:rsid w:val="00AF699A"/>
    <w:rsid w:val="00AF6A36"/>
    <w:rsid w:val="00AF73F1"/>
    <w:rsid w:val="00AF7458"/>
    <w:rsid w:val="00AF7579"/>
    <w:rsid w:val="00AF7860"/>
    <w:rsid w:val="00AF7D82"/>
    <w:rsid w:val="00AF7FD1"/>
    <w:rsid w:val="00B001CE"/>
    <w:rsid w:val="00B00258"/>
    <w:rsid w:val="00B005FB"/>
    <w:rsid w:val="00B00749"/>
    <w:rsid w:val="00B00757"/>
    <w:rsid w:val="00B00BC9"/>
    <w:rsid w:val="00B00E92"/>
    <w:rsid w:val="00B00FB2"/>
    <w:rsid w:val="00B01420"/>
    <w:rsid w:val="00B0157A"/>
    <w:rsid w:val="00B017F8"/>
    <w:rsid w:val="00B0190C"/>
    <w:rsid w:val="00B01B6D"/>
    <w:rsid w:val="00B01D60"/>
    <w:rsid w:val="00B01D86"/>
    <w:rsid w:val="00B01EFC"/>
    <w:rsid w:val="00B022EE"/>
    <w:rsid w:val="00B0235A"/>
    <w:rsid w:val="00B02369"/>
    <w:rsid w:val="00B0239D"/>
    <w:rsid w:val="00B0244E"/>
    <w:rsid w:val="00B02461"/>
    <w:rsid w:val="00B026D6"/>
    <w:rsid w:val="00B02A22"/>
    <w:rsid w:val="00B02C2E"/>
    <w:rsid w:val="00B02E39"/>
    <w:rsid w:val="00B030DC"/>
    <w:rsid w:val="00B0326D"/>
    <w:rsid w:val="00B036F0"/>
    <w:rsid w:val="00B0424A"/>
    <w:rsid w:val="00B0429E"/>
    <w:rsid w:val="00B04319"/>
    <w:rsid w:val="00B044C8"/>
    <w:rsid w:val="00B045E1"/>
    <w:rsid w:val="00B04B85"/>
    <w:rsid w:val="00B04D0D"/>
    <w:rsid w:val="00B04E47"/>
    <w:rsid w:val="00B05002"/>
    <w:rsid w:val="00B0519E"/>
    <w:rsid w:val="00B05276"/>
    <w:rsid w:val="00B055C3"/>
    <w:rsid w:val="00B05819"/>
    <w:rsid w:val="00B05E8C"/>
    <w:rsid w:val="00B06127"/>
    <w:rsid w:val="00B06406"/>
    <w:rsid w:val="00B06560"/>
    <w:rsid w:val="00B06685"/>
    <w:rsid w:val="00B06797"/>
    <w:rsid w:val="00B06971"/>
    <w:rsid w:val="00B069CD"/>
    <w:rsid w:val="00B07169"/>
    <w:rsid w:val="00B071EB"/>
    <w:rsid w:val="00B07213"/>
    <w:rsid w:val="00B07FB7"/>
    <w:rsid w:val="00B10347"/>
    <w:rsid w:val="00B106E9"/>
    <w:rsid w:val="00B1071D"/>
    <w:rsid w:val="00B10727"/>
    <w:rsid w:val="00B10B9A"/>
    <w:rsid w:val="00B113C2"/>
    <w:rsid w:val="00B1150E"/>
    <w:rsid w:val="00B11576"/>
    <w:rsid w:val="00B11974"/>
    <w:rsid w:val="00B11AC6"/>
    <w:rsid w:val="00B11F1C"/>
    <w:rsid w:val="00B12022"/>
    <w:rsid w:val="00B123E1"/>
    <w:rsid w:val="00B12C40"/>
    <w:rsid w:val="00B12DA3"/>
    <w:rsid w:val="00B13DBB"/>
    <w:rsid w:val="00B13E21"/>
    <w:rsid w:val="00B14081"/>
    <w:rsid w:val="00B142AD"/>
    <w:rsid w:val="00B14478"/>
    <w:rsid w:val="00B14866"/>
    <w:rsid w:val="00B14C13"/>
    <w:rsid w:val="00B14FBE"/>
    <w:rsid w:val="00B151BA"/>
    <w:rsid w:val="00B15290"/>
    <w:rsid w:val="00B152B9"/>
    <w:rsid w:val="00B1550F"/>
    <w:rsid w:val="00B15699"/>
    <w:rsid w:val="00B157F1"/>
    <w:rsid w:val="00B15EDF"/>
    <w:rsid w:val="00B1627F"/>
    <w:rsid w:val="00B16554"/>
    <w:rsid w:val="00B1675E"/>
    <w:rsid w:val="00B167BB"/>
    <w:rsid w:val="00B16842"/>
    <w:rsid w:val="00B16880"/>
    <w:rsid w:val="00B16D6C"/>
    <w:rsid w:val="00B16DC4"/>
    <w:rsid w:val="00B16F0F"/>
    <w:rsid w:val="00B177A8"/>
    <w:rsid w:val="00B17807"/>
    <w:rsid w:val="00B17B98"/>
    <w:rsid w:val="00B17E8C"/>
    <w:rsid w:val="00B17F22"/>
    <w:rsid w:val="00B202D7"/>
    <w:rsid w:val="00B20334"/>
    <w:rsid w:val="00B20920"/>
    <w:rsid w:val="00B20C7F"/>
    <w:rsid w:val="00B20D5D"/>
    <w:rsid w:val="00B21068"/>
    <w:rsid w:val="00B2109D"/>
    <w:rsid w:val="00B21104"/>
    <w:rsid w:val="00B211CA"/>
    <w:rsid w:val="00B214DD"/>
    <w:rsid w:val="00B2159E"/>
    <w:rsid w:val="00B21936"/>
    <w:rsid w:val="00B21B4F"/>
    <w:rsid w:val="00B22312"/>
    <w:rsid w:val="00B22352"/>
    <w:rsid w:val="00B227AA"/>
    <w:rsid w:val="00B22843"/>
    <w:rsid w:val="00B228D6"/>
    <w:rsid w:val="00B22A03"/>
    <w:rsid w:val="00B22A39"/>
    <w:rsid w:val="00B22BC8"/>
    <w:rsid w:val="00B22E94"/>
    <w:rsid w:val="00B22EE0"/>
    <w:rsid w:val="00B22F98"/>
    <w:rsid w:val="00B23074"/>
    <w:rsid w:val="00B23185"/>
    <w:rsid w:val="00B23288"/>
    <w:rsid w:val="00B233A2"/>
    <w:rsid w:val="00B23804"/>
    <w:rsid w:val="00B23C29"/>
    <w:rsid w:val="00B23CEE"/>
    <w:rsid w:val="00B23D57"/>
    <w:rsid w:val="00B23E8A"/>
    <w:rsid w:val="00B245C6"/>
    <w:rsid w:val="00B249AD"/>
    <w:rsid w:val="00B24C80"/>
    <w:rsid w:val="00B24DEB"/>
    <w:rsid w:val="00B24E54"/>
    <w:rsid w:val="00B250A8"/>
    <w:rsid w:val="00B250B5"/>
    <w:rsid w:val="00B2539F"/>
    <w:rsid w:val="00B2543E"/>
    <w:rsid w:val="00B25AE7"/>
    <w:rsid w:val="00B25F99"/>
    <w:rsid w:val="00B2653A"/>
    <w:rsid w:val="00B26D28"/>
    <w:rsid w:val="00B271CB"/>
    <w:rsid w:val="00B275B3"/>
    <w:rsid w:val="00B276A1"/>
    <w:rsid w:val="00B277B0"/>
    <w:rsid w:val="00B27EEE"/>
    <w:rsid w:val="00B30184"/>
    <w:rsid w:val="00B303A7"/>
    <w:rsid w:val="00B30467"/>
    <w:rsid w:val="00B30469"/>
    <w:rsid w:val="00B30473"/>
    <w:rsid w:val="00B3072E"/>
    <w:rsid w:val="00B30EDB"/>
    <w:rsid w:val="00B30F47"/>
    <w:rsid w:val="00B31074"/>
    <w:rsid w:val="00B313F5"/>
    <w:rsid w:val="00B31454"/>
    <w:rsid w:val="00B314A1"/>
    <w:rsid w:val="00B315BF"/>
    <w:rsid w:val="00B3162B"/>
    <w:rsid w:val="00B317F9"/>
    <w:rsid w:val="00B318A2"/>
    <w:rsid w:val="00B319C4"/>
    <w:rsid w:val="00B326E2"/>
    <w:rsid w:val="00B32726"/>
    <w:rsid w:val="00B32A19"/>
    <w:rsid w:val="00B32C3A"/>
    <w:rsid w:val="00B32D8F"/>
    <w:rsid w:val="00B32E1D"/>
    <w:rsid w:val="00B3314F"/>
    <w:rsid w:val="00B334A1"/>
    <w:rsid w:val="00B33579"/>
    <w:rsid w:val="00B33656"/>
    <w:rsid w:val="00B3373B"/>
    <w:rsid w:val="00B338E0"/>
    <w:rsid w:val="00B33A0A"/>
    <w:rsid w:val="00B33B5D"/>
    <w:rsid w:val="00B34336"/>
    <w:rsid w:val="00B343FB"/>
    <w:rsid w:val="00B34634"/>
    <w:rsid w:val="00B346EE"/>
    <w:rsid w:val="00B3498F"/>
    <w:rsid w:val="00B34CC4"/>
    <w:rsid w:val="00B34FE0"/>
    <w:rsid w:val="00B35075"/>
    <w:rsid w:val="00B35477"/>
    <w:rsid w:val="00B35DE1"/>
    <w:rsid w:val="00B3653C"/>
    <w:rsid w:val="00B366A1"/>
    <w:rsid w:val="00B3685D"/>
    <w:rsid w:val="00B36F5D"/>
    <w:rsid w:val="00B3726F"/>
    <w:rsid w:val="00B37506"/>
    <w:rsid w:val="00B37BE6"/>
    <w:rsid w:val="00B37D74"/>
    <w:rsid w:val="00B40248"/>
    <w:rsid w:val="00B403DB"/>
    <w:rsid w:val="00B403EB"/>
    <w:rsid w:val="00B404D4"/>
    <w:rsid w:val="00B40895"/>
    <w:rsid w:val="00B409EA"/>
    <w:rsid w:val="00B40A89"/>
    <w:rsid w:val="00B40C22"/>
    <w:rsid w:val="00B40DB2"/>
    <w:rsid w:val="00B4104F"/>
    <w:rsid w:val="00B4109E"/>
    <w:rsid w:val="00B41456"/>
    <w:rsid w:val="00B414AF"/>
    <w:rsid w:val="00B41712"/>
    <w:rsid w:val="00B41960"/>
    <w:rsid w:val="00B41AB9"/>
    <w:rsid w:val="00B41BDD"/>
    <w:rsid w:val="00B41DD4"/>
    <w:rsid w:val="00B41E9E"/>
    <w:rsid w:val="00B41F2A"/>
    <w:rsid w:val="00B423DE"/>
    <w:rsid w:val="00B427EC"/>
    <w:rsid w:val="00B42959"/>
    <w:rsid w:val="00B42BBE"/>
    <w:rsid w:val="00B42D15"/>
    <w:rsid w:val="00B42D5D"/>
    <w:rsid w:val="00B43115"/>
    <w:rsid w:val="00B43240"/>
    <w:rsid w:val="00B43585"/>
    <w:rsid w:val="00B43589"/>
    <w:rsid w:val="00B43719"/>
    <w:rsid w:val="00B43C74"/>
    <w:rsid w:val="00B43ED7"/>
    <w:rsid w:val="00B445B0"/>
    <w:rsid w:val="00B4471C"/>
    <w:rsid w:val="00B44827"/>
    <w:rsid w:val="00B44922"/>
    <w:rsid w:val="00B44CAC"/>
    <w:rsid w:val="00B45055"/>
    <w:rsid w:val="00B45291"/>
    <w:rsid w:val="00B4529F"/>
    <w:rsid w:val="00B45B21"/>
    <w:rsid w:val="00B45D71"/>
    <w:rsid w:val="00B45ECF"/>
    <w:rsid w:val="00B45F13"/>
    <w:rsid w:val="00B46224"/>
    <w:rsid w:val="00B4633E"/>
    <w:rsid w:val="00B4651B"/>
    <w:rsid w:val="00B4672A"/>
    <w:rsid w:val="00B468CA"/>
    <w:rsid w:val="00B46A6A"/>
    <w:rsid w:val="00B46CEE"/>
    <w:rsid w:val="00B46F20"/>
    <w:rsid w:val="00B46F3E"/>
    <w:rsid w:val="00B46F92"/>
    <w:rsid w:val="00B47830"/>
    <w:rsid w:val="00B47F64"/>
    <w:rsid w:val="00B47FCE"/>
    <w:rsid w:val="00B5023B"/>
    <w:rsid w:val="00B50420"/>
    <w:rsid w:val="00B504D5"/>
    <w:rsid w:val="00B50AC5"/>
    <w:rsid w:val="00B50BC7"/>
    <w:rsid w:val="00B515D7"/>
    <w:rsid w:val="00B51678"/>
    <w:rsid w:val="00B5187B"/>
    <w:rsid w:val="00B519F9"/>
    <w:rsid w:val="00B51CD4"/>
    <w:rsid w:val="00B523AE"/>
    <w:rsid w:val="00B524F6"/>
    <w:rsid w:val="00B5260F"/>
    <w:rsid w:val="00B5265B"/>
    <w:rsid w:val="00B52BBC"/>
    <w:rsid w:val="00B53464"/>
    <w:rsid w:val="00B5349C"/>
    <w:rsid w:val="00B53660"/>
    <w:rsid w:val="00B537DD"/>
    <w:rsid w:val="00B539FA"/>
    <w:rsid w:val="00B53E1F"/>
    <w:rsid w:val="00B53E29"/>
    <w:rsid w:val="00B53F89"/>
    <w:rsid w:val="00B5428C"/>
    <w:rsid w:val="00B54466"/>
    <w:rsid w:val="00B54525"/>
    <w:rsid w:val="00B546E0"/>
    <w:rsid w:val="00B54B05"/>
    <w:rsid w:val="00B54C3D"/>
    <w:rsid w:val="00B54C44"/>
    <w:rsid w:val="00B55070"/>
    <w:rsid w:val="00B55211"/>
    <w:rsid w:val="00B5556C"/>
    <w:rsid w:val="00B55678"/>
    <w:rsid w:val="00B5593D"/>
    <w:rsid w:val="00B55A01"/>
    <w:rsid w:val="00B55B45"/>
    <w:rsid w:val="00B55BAA"/>
    <w:rsid w:val="00B561A9"/>
    <w:rsid w:val="00B564CD"/>
    <w:rsid w:val="00B564E4"/>
    <w:rsid w:val="00B5692C"/>
    <w:rsid w:val="00B56B3B"/>
    <w:rsid w:val="00B573CC"/>
    <w:rsid w:val="00B577D1"/>
    <w:rsid w:val="00B5791A"/>
    <w:rsid w:val="00B57C3C"/>
    <w:rsid w:val="00B60131"/>
    <w:rsid w:val="00B6040C"/>
    <w:rsid w:val="00B604ED"/>
    <w:rsid w:val="00B6055D"/>
    <w:rsid w:val="00B60836"/>
    <w:rsid w:val="00B60BFF"/>
    <w:rsid w:val="00B611FC"/>
    <w:rsid w:val="00B61B17"/>
    <w:rsid w:val="00B61B6C"/>
    <w:rsid w:val="00B61D24"/>
    <w:rsid w:val="00B61E62"/>
    <w:rsid w:val="00B61F45"/>
    <w:rsid w:val="00B6222B"/>
    <w:rsid w:val="00B622DB"/>
    <w:rsid w:val="00B6244D"/>
    <w:rsid w:val="00B62478"/>
    <w:rsid w:val="00B6259A"/>
    <w:rsid w:val="00B629A6"/>
    <w:rsid w:val="00B62F38"/>
    <w:rsid w:val="00B63075"/>
    <w:rsid w:val="00B630AE"/>
    <w:rsid w:val="00B63F25"/>
    <w:rsid w:val="00B642FC"/>
    <w:rsid w:val="00B64344"/>
    <w:rsid w:val="00B6460B"/>
    <w:rsid w:val="00B647A3"/>
    <w:rsid w:val="00B647F7"/>
    <w:rsid w:val="00B64CFA"/>
    <w:rsid w:val="00B64FA3"/>
    <w:rsid w:val="00B65049"/>
    <w:rsid w:val="00B6518C"/>
    <w:rsid w:val="00B6520F"/>
    <w:rsid w:val="00B65212"/>
    <w:rsid w:val="00B652EB"/>
    <w:rsid w:val="00B65B09"/>
    <w:rsid w:val="00B65D35"/>
    <w:rsid w:val="00B65D71"/>
    <w:rsid w:val="00B665F6"/>
    <w:rsid w:val="00B66B2A"/>
    <w:rsid w:val="00B66CE3"/>
    <w:rsid w:val="00B66DEB"/>
    <w:rsid w:val="00B66F21"/>
    <w:rsid w:val="00B6702D"/>
    <w:rsid w:val="00B67129"/>
    <w:rsid w:val="00B67154"/>
    <w:rsid w:val="00B6747D"/>
    <w:rsid w:val="00B678AD"/>
    <w:rsid w:val="00B67A30"/>
    <w:rsid w:val="00B67C2F"/>
    <w:rsid w:val="00B70374"/>
    <w:rsid w:val="00B70735"/>
    <w:rsid w:val="00B707BC"/>
    <w:rsid w:val="00B70DE6"/>
    <w:rsid w:val="00B71587"/>
    <w:rsid w:val="00B71F98"/>
    <w:rsid w:val="00B721B0"/>
    <w:rsid w:val="00B72432"/>
    <w:rsid w:val="00B72C8C"/>
    <w:rsid w:val="00B72D11"/>
    <w:rsid w:val="00B72DC0"/>
    <w:rsid w:val="00B72F07"/>
    <w:rsid w:val="00B738A3"/>
    <w:rsid w:val="00B739FE"/>
    <w:rsid w:val="00B73A15"/>
    <w:rsid w:val="00B73B26"/>
    <w:rsid w:val="00B73BF7"/>
    <w:rsid w:val="00B73E79"/>
    <w:rsid w:val="00B73EA5"/>
    <w:rsid w:val="00B73FD9"/>
    <w:rsid w:val="00B746C2"/>
    <w:rsid w:val="00B74BFD"/>
    <w:rsid w:val="00B75075"/>
    <w:rsid w:val="00B75570"/>
    <w:rsid w:val="00B75A76"/>
    <w:rsid w:val="00B75ACF"/>
    <w:rsid w:val="00B75B81"/>
    <w:rsid w:val="00B75E9F"/>
    <w:rsid w:val="00B76276"/>
    <w:rsid w:val="00B762AA"/>
    <w:rsid w:val="00B76507"/>
    <w:rsid w:val="00B765B2"/>
    <w:rsid w:val="00B76A03"/>
    <w:rsid w:val="00B76EA0"/>
    <w:rsid w:val="00B76ED0"/>
    <w:rsid w:val="00B77C41"/>
    <w:rsid w:val="00B77EB3"/>
    <w:rsid w:val="00B77FFD"/>
    <w:rsid w:val="00B80065"/>
    <w:rsid w:val="00B80704"/>
    <w:rsid w:val="00B8081F"/>
    <w:rsid w:val="00B809D1"/>
    <w:rsid w:val="00B80CD6"/>
    <w:rsid w:val="00B80D4B"/>
    <w:rsid w:val="00B81837"/>
    <w:rsid w:val="00B81860"/>
    <w:rsid w:val="00B81998"/>
    <w:rsid w:val="00B81BC3"/>
    <w:rsid w:val="00B81FAE"/>
    <w:rsid w:val="00B8209F"/>
    <w:rsid w:val="00B820D7"/>
    <w:rsid w:val="00B8222B"/>
    <w:rsid w:val="00B82A15"/>
    <w:rsid w:val="00B82BE6"/>
    <w:rsid w:val="00B82C1E"/>
    <w:rsid w:val="00B82E3C"/>
    <w:rsid w:val="00B82EBB"/>
    <w:rsid w:val="00B8306A"/>
    <w:rsid w:val="00B83078"/>
    <w:rsid w:val="00B83186"/>
    <w:rsid w:val="00B83381"/>
    <w:rsid w:val="00B8351C"/>
    <w:rsid w:val="00B8372E"/>
    <w:rsid w:val="00B83EF9"/>
    <w:rsid w:val="00B843F4"/>
    <w:rsid w:val="00B8467A"/>
    <w:rsid w:val="00B84739"/>
    <w:rsid w:val="00B848B2"/>
    <w:rsid w:val="00B84BA8"/>
    <w:rsid w:val="00B84D83"/>
    <w:rsid w:val="00B84FA6"/>
    <w:rsid w:val="00B850A5"/>
    <w:rsid w:val="00B850B9"/>
    <w:rsid w:val="00B85141"/>
    <w:rsid w:val="00B854EA"/>
    <w:rsid w:val="00B85635"/>
    <w:rsid w:val="00B858E7"/>
    <w:rsid w:val="00B85AEE"/>
    <w:rsid w:val="00B85D31"/>
    <w:rsid w:val="00B863CA"/>
    <w:rsid w:val="00B8647A"/>
    <w:rsid w:val="00B8687E"/>
    <w:rsid w:val="00B870A4"/>
    <w:rsid w:val="00B872E1"/>
    <w:rsid w:val="00B8741D"/>
    <w:rsid w:val="00B8754C"/>
    <w:rsid w:val="00B87B78"/>
    <w:rsid w:val="00B87D21"/>
    <w:rsid w:val="00B87E24"/>
    <w:rsid w:val="00B87E8B"/>
    <w:rsid w:val="00B9039C"/>
    <w:rsid w:val="00B903A1"/>
    <w:rsid w:val="00B9057D"/>
    <w:rsid w:val="00B905FD"/>
    <w:rsid w:val="00B9064C"/>
    <w:rsid w:val="00B906C1"/>
    <w:rsid w:val="00B909E6"/>
    <w:rsid w:val="00B90A30"/>
    <w:rsid w:val="00B90B07"/>
    <w:rsid w:val="00B90C6E"/>
    <w:rsid w:val="00B90CB4"/>
    <w:rsid w:val="00B90EBB"/>
    <w:rsid w:val="00B911ED"/>
    <w:rsid w:val="00B9123A"/>
    <w:rsid w:val="00B91373"/>
    <w:rsid w:val="00B91A57"/>
    <w:rsid w:val="00B91FD9"/>
    <w:rsid w:val="00B92738"/>
    <w:rsid w:val="00B92D4D"/>
    <w:rsid w:val="00B92E73"/>
    <w:rsid w:val="00B92F47"/>
    <w:rsid w:val="00B9319D"/>
    <w:rsid w:val="00B938E8"/>
    <w:rsid w:val="00B93A55"/>
    <w:rsid w:val="00B93D3B"/>
    <w:rsid w:val="00B941E3"/>
    <w:rsid w:val="00B94572"/>
    <w:rsid w:val="00B94C1A"/>
    <w:rsid w:val="00B94CA8"/>
    <w:rsid w:val="00B94E10"/>
    <w:rsid w:val="00B94F3C"/>
    <w:rsid w:val="00B94F91"/>
    <w:rsid w:val="00B950E7"/>
    <w:rsid w:val="00B95134"/>
    <w:rsid w:val="00B95486"/>
    <w:rsid w:val="00B957E8"/>
    <w:rsid w:val="00B95B5A"/>
    <w:rsid w:val="00B95DDD"/>
    <w:rsid w:val="00B95F1A"/>
    <w:rsid w:val="00B95F71"/>
    <w:rsid w:val="00B95FB8"/>
    <w:rsid w:val="00B96676"/>
    <w:rsid w:val="00B967CA"/>
    <w:rsid w:val="00B96A84"/>
    <w:rsid w:val="00B96FE9"/>
    <w:rsid w:val="00B970EB"/>
    <w:rsid w:val="00B971B2"/>
    <w:rsid w:val="00B971FE"/>
    <w:rsid w:val="00B973DC"/>
    <w:rsid w:val="00B97A94"/>
    <w:rsid w:val="00B97D4C"/>
    <w:rsid w:val="00BA012C"/>
    <w:rsid w:val="00BA0271"/>
    <w:rsid w:val="00BA02ED"/>
    <w:rsid w:val="00BA0741"/>
    <w:rsid w:val="00BA1037"/>
    <w:rsid w:val="00BA119D"/>
    <w:rsid w:val="00BA191E"/>
    <w:rsid w:val="00BA1A16"/>
    <w:rsid w:val="00BA1F80"/>
    <w:rsid w:val="00BA2372"/>
    <w:rsid w:val="00BA2651"/>
    <w:rsid w:val="00BA2D17"/>
    <w:rsid w:val="00BA2D4E"/>
    <w:rsid w:val="00BA2DF4"/>
    <w:rsid w:val="00BA34D7"/>
    <w:rsid w:val="00BA37F6"/>
    <w:rsid w:val="00BA3997"/>
    <w:rsid w:val="00BA3BEA"/>
    <w:rsid w:val="00BA3EAC"/>
    <w:rsid w:val="00BA3EB4"/>
    <w:rsid w:val="00BA4685"/>
    <w:rsid w:val="00BA48AD"/>
    <w:rsid w:val="00BA48FC"/>
    <w:rsid w:val="00BA5128"/>
    <w:rsid w:val="00BA5629"/>
    <w:rsid w:val="00BA56F1"/>
    <w:rsid w:val="00BA572A"/>
    <w:rsid w:val="00BA5991"/>
    <w:rsid w:val="00BA604B"/>
    <w:rsid w:val="00BA61CE"/>
    <w:rsid w:val="00BA65D7"/>
    <w:rsid w:val="00BA698A"/>
    <w:rsid w:val="00BA6EF3"/>
    <w:rsid w:val="00BA710E"/>
    <w:rsid w:val="00BA74F8"/>
    <w:rsid w:val="00BA7885"/>
    <w:rsid w:val="00BA797B"/>
    <w:rsid w:val="00BA7E99"/>
    <w:rsid w:val="00BB00D7"/>
    <w:rsid w:val="00BB0376"/>
    <w:rsid w:val="00BB045C"/>
    <w:rsid w:val="00BB04BB"/>
    <w:rsid w:val="00BB04F3"/>
    <w:rsid w:val="00BB0719"/>
    <w:rsid w:val="00BB0734"/>
    <w:rsid w:val="00BB0745"/>
    <w:rsid w:val="00BB0915"/>
    <w:rsid w:val="00BB0962"/>
    <w:rsid w:val="00BB099A"/>
    <w:rsid w:val="00BB0FAE"/>
    <w:rsid w:val="00BB1558"/>
    <w:rsid w:val="00BB181B"/>
    <w:rsid w:val="00BB1A38"/>
    <w:rsid w:val="00BB1AC4"/>
    <w:rsid w:val="00BB1D53"/>
    <w:rsid w:val="00BB1D6B"/>
    <w:rsid w:val="00BB1E3C"/>
    <w:rsid w:val="00BB218A"/>
    <w:rsid w:val="00BB267F"/>
    <w:rsid w:val="00BB28AC"/>
    <w:rsid w:val="00BB2A60"/>
    <w:rsid w:val="00BB2B6D"/>
    <w:rsid w:val="00BB2E06"/>
    <w:rsid w:val="00BB2E13"/>
    <w:rsid w:val="00BB3768"/>
    <w:rsid w:val="00BB3BC1"/>
    <w:rsid w:val="00BB42DB"/>
    <w:rsid w:val="00BB468D"/>
    <w:rsid w:val="00BB4A50"/>
    <w:rsid w:val="00BB4E11"/>
    <w:rsid w:val="00BB5426"/>
    <w:rsid w:val="00BB5850"/>
    <w:rsid w:val="00BB59E9"/>
    <w:rsid w:val="00BB5F3B"/>
    <w:rsid w:val="00BB628C"/>
    <w:rsid w:val="00BB64D2"/>
    <w:rsid w:val="00BB678E"/>
    <w:rsid w:val="00BB6BAC"/>
    <w:rsid w:val="00BB7305"/>
    <w:rsid w:val="00BB7734"/>
    <w:rsid w:val="00BB7738"/>
    <w:rsid w:val="00BB7859"/>
    <w:rsid w:val="00BB7978"/>
    <w:rsid w:val="00BB7DC6"/>
    <w:rsid w:val="00BB7DE5"/>
    <w:rsid w:val="00BC009C"/>
    <w:rsid w:val="00BC0164"/>
    <w:rsid w:val="00BC0259"/>
    <w:rsid w:val="00BC031B"/>
    <w:rsid w:val="00BC03B5"/>
    <w:rsid w:val="00BC081C"/>
    <w:rsid w:val="00BC0DB6"/>
    <w:rsid w:val="00BC0EB8"/>
    <w:rsid w:val="00BC1139"/>
    <w:rsid w:val="00BC1188"/>
    <w:rsid w:val="00BC1415"/>
    <w:rsid w:val="00BC1518"/>
    <w:rsid w:val="00BC1DE2"/>
    <w:rsid w:val="00BC2212"/>
    <w:rsid w:val="00BC262D"/>
    <w:rsid w:val="00BC2652"/>
    <w:rsid w:val="00BC26CA"/>
    <w:rsid w:val="00BC2A84"/>
    <w:rsid w:val="00BC2B0F"/>
    <w:rsid w:val="00BC2FD5"/>
    <w:rsid w:val="00BC35B6"/>
    <w:rsid w:val="00BC377F"/>
    <w:rsid w:val="00BC38BC"/>
    <w:rsid w:val="00BC3A27"/>
    <w:rsid w:val="00BC3B1D"/>
    <w:rsid w:val="00BC3D94"/>
    <w:rsid w:val="00BC41A4"/>
    <w:rsid w:val="00BC4411"/>
    <w:rsid w:val="00BC4630"/>
    <w:rsid w:val="00BC4874"/>
    <w:rsid w:val="00BC50B2"/>
    <w:rsid w:val="00BC565E"/>
    <w:rsid w:val="00BC56AF"/>
    <w:rsid w:val="00BC5A4F"/>
    <w:rsid w:val="00BC5E9E"/>
    <w:rsid w:val="00BC5F00"/>
    <w:rsid w:val="00BC608F"/>
    <w:rsid w:val="00BC666B"/>
    <w:rsid w:val="00BC66FC"/>
    <w:rsid w:val="00BC69A4"/>
    <w:rsid w:val="00BC6A42"/>
    <w:rsid w:val="00BC6AB6"/>
    <w:rsid w:val="00BC707A"/>
    <w:rsid w:val="00BC714B"/>
    <w:rsid w:val="00BC740E"/>
    <w:rsid w:val="00BC7BAE"/>
    <w:rsid w:val="00BC7E4B"/>
    <w:rsid w:val="00BC7E6B"/>
    <w:rsid w:val="00BD0108"/>
    <w:rsid w:val="00BD03EE"/>
    <w:rsid w:val="00BD041C"/>
    <w:rsid w:val="00BD0A17"/>
    <w:rsid w:val="00BD0AB2"/>
    <w:rsid w:val="00BD0E4F"/>
    <w:rsid w:val="00BD1130"/>
    <w:rsid w:val="00BD16C9"/>
    <w:rsid w:val="00BD1704"/>
    <w:rsid w:val="00BD18C8"/>
    <w:rsid w:val="00BD1952"/>
    <w:rsid w:val="00BD1B37"/>
    <w:rsid w:val="00BD1B3A"/>
    <w:rsid w:val="00BD1DDD"/>
    <w:rsid w:val="00BD21D4"/>
    <w:rsid w:val="00BD25AC"/>
    <w:rsid w:val="00BD265F"/>
    <w:rsid w:val="00BD284A"/>
    <w:rsid w:val="00BD28C5"/>
    <w:rsid w:val="00BD28D3"/>
    <w:rsid w:val="00BD2BA3"/>
    <w:rsid w:val="00BD2D31"/>
    <w:rsid w:val="00BD30B4"/>
    <w:rsid w:val="00BD30ED"/>
    <w:rsid w:val="00BD32F1"/>
    <w:rsid w:val="00BD3449"/>
    <w:rsid w:val="00BD345F"/>
    <w:rsid w:val="00BD38CB"/>
    <w:rsid w:val="00BD395B"/>
    <w:rsid w:val="00BD3DDC"/>
    <w:rsid w:val="00BD4344"/>
    <w:rsid w:val="00BD44EE"/>
    <w:rsid w:val="00BD4862"/>
    <w:rsid w:val="00BD494A"/>
    <w:rsid w:val="00BD4E94"/>
    <w:rsid w:val="00BD5D0E"/>
    <w:rsid w:val="00BD69EF"/>
    <w:rsid w:val="00BD6AB0"/>
    <w:rsid w:val="00BD6CA8"/>
    <w:rsid w:val="00BD7862"/>
    <w:rsid w:val="00BD7941"/>
    <w:rsid w:val="00BD7AB5"/>
    <w:rsid w:val="00BD7CCA"/>
    <w:rsid w:val="00BD7CFB"/>
    <w:rsid w:val="00BD7DC9"/>
    <w:rsid w:val="00BD7EDA"/>
    <w:rsid w:val="00BE01D0"/>
    <w:rsid w:val="00BE0580"/>
    <w:rsid w:val="00BE062D"/>
    <w:rsid w:val="00BE075E"/>
    <w:rsid w:val="00BE0BD8"/>
    <w:rsid w:val="00BE0DCE"/>
    <w:rsid w:val="00BE1107"/>
    <w:rsid w:val="00BE1568"/>
    <w:rsid w:val="00BE1570"/>
    <w:rsid w:val="00BE161E"/>
    <w:rsid w:val="00BE174F"/>
    <w:rsid w:val="00BE1AC7"/>
    <w:rsid w:val="00BE1AE6"/>
    <w:rsid w:val="00BE1D90"/>
    <w:rsid w:val="00BE288D"/>
    <w:rsid w:val="00BE34A2"/>
    <w:rsid w:val="00BE38C8"/>
    <w:rsid w:val="00BE3AAB"/>
    <w:rsid w:val="00BE3AF0"/>
    <w:rsid w:val="00BE3F05"/>
    <w:rsid w:val="00BE4136"/>
    <w:rsid w:val="00BE434F"/>
    <w:rsid w:val="00BE4ADF"/>
    <w:rsid w:val="00BE4C21"/>
    <w:rsid w:val="00BE5100"/>
    <w:rsid w:val="00BE53EB"/>
    <w:rsid w:val="00BE566E"/>
    <w:rsid w:val="00BE57C8"/>
    <w:rsid w:val="00BE5AFD"/>
    <w:rsid w:val="00BE5D3D"/>
    <w:rsid w:val="00BE6237"/>
    <w:rsid w:val="00BE6301"/>
    <w:rsid w:val="00BE6606"/>
    <w:rsid w:val="00BE72BD"/>
    <w:rsid w:val="00BE7370"/>
    <w:rsid w:val="00BE7376"/>
    <w:rsid w:val="00BE75FE"/>
    <w:rsid w:val="00BE7637"/>
    <w:rsid w:val="00BE78C0"/>
    <w:rsid w:val="00BF005B"/>
    <w:rsid w:val="00BF0096"/>
    <w:rsid w:val="00BF00C5"/>
    <w:rsid w:val="00BF0140"/>
    <w:rsid w:val="00BF0444"/>
    <w:rsid w:val="00BF04D3"/>
    <w:rsid w:val="00BF0D2A"/>
    <w:rsid w:val="00BF0DE1"/>
    <w:rsid w:val="00BF108A"/>
    <w:rsid w:val="00BF1331"/>
    <w:rsid w:val="00BF156F"/>
    <w:rsid w:val="00BF18BC"/>
    <w:rsid w:val="00BF1A42"/>
    <w:rsid w:val="00BF1CBE"/>
    <w:rsid w:val="00BF241A"/>
    <w:rsid w:val="00BF2A53"/>
    <w:rsid w:val="00BF2AB6"/>
    <w:rsid w:val="00BF2C08"/>
    <w:rsid w:val="00BF2C3A"/>
    <w:rsid w:val="00BF2FE7"/>
    <w:rsid w:val="00BF3795"/>
    <w:rsid w:val="00BF3A45"/>
    <w:rsid w:val="00BF3D19"/>
    <w:rsid w:val="00BF3DA3"/>
    <w:rsid w:val="00BF4037"/>
    <w:rsid w:val="00BF4185"/>
    <w:rsid w:val="00BF4260"/>
    <w:rsid w:val="00BF42BC"/>
    <w:rsid w:val="00BF43B9"/>
    <w:rsid w:val="00BF44A3"/>
    <w:rsid w:val="00BF4928"/>
    <w:rsid w:val="00BF4C07"/>
    <w:rsid w:val="00BF4D07"/>
    <w:rsid w:val="00BF4D8C"/>
    <w:rsid w:val="00BF52FD"/>
    <w:rsid w:val="00BF5B52"/>
    <w:rsid w:val="00BF5EC7"/>
    <w:rsid w:val="00BF6603"/>
    <w:rsid w:val="00BF6747"/>
    <w:rsid w:val="00BF702C"/>
    <w:rsid w:val="00BF7559"/>
    <w:rsid w:val="00BF79E2"/>
    <w:rsid w:val="00BF7C88"/>
    <w:rsid w:val="00BF7D5C"/>
    <w:rsid w:val="00C00030"/>
    <w:rsid w:val="00C0012B"/>
    <w:rsid w:val="00C003D8"/>
    <w:rsid w:val="00C00632"/>
    <w:rsid w:val="00C00B42"/>
    <w:rsid w:val="00C00E60"/>
    <w:rsid w:val="00C01011"/>
    <w:rsid w:val="00C0126F"/>
    <w:rsid w:val="00C0162A"/>
    <w:rsid w:val="00C01710"/>
    <w:rsid w:val="00C01762"/>
    <w:rsid w:val="00C0185F"/>
    <w:rsid w:val="00C01867"/>
    <w:rsid w:val="00C01C51"/>
    <w:rsid w:val="00C01FB6"/>
    <w:rsid w:val="00C022AA"/>
    <w:rsid w:val="00C0293E"/>
    <w:rsid w:val="00C02E04"/>
    <w:rsid w:val="00C036F9"/>
    <w:rsid w:val="00C03817"/>
    <w:rsid w:val="00C039E2"/>
    <w:rsid w:val="00C03A09"/>
    <w:rsid w:val="00C03A91"/>
    <w:rsid w:val="00C03B27"/>
    <w:rsid w:val="00C04106"/>
    <w:rsid w:val="00C042F0"/>
    <w:rsid w:val="00C04662"/>
    <w:rsid w:val="00C046A1"/>
    <w:rsid w:val="00C0479C"/>
    <w:rsid w:val="00C047B2"/>
    <w:rsid w:val="00C04AE7"/>
    <w:rsid w:val="00C04ECA"/>
    <w:rsid w:val="00C04F87"/>
    <w:rsid w:val="00C051A0"/>
    <w:rsid w:val="00C05BEE"/>
    <w:rsid w:val="00C05F0C"/>
    <w:rsid w:val="00C062B9"/>
    <w:rsid w:val="00C067A2"/>
    <w:rsid w:val="00C067E1"/>
    <w:rsid w:val="00C068E6"/>
    <w:rsid w:val="00C06AB0"/>
    <w:rsid w:val="00C06BE4"/>
    <w:rsid w:val="00C06DF7"/>
    <w:rsid w:val="00C06FD0"/>
    <w:rsid w:val="00C0725A"/>
    <w:rsid w:val="00C078DA"/>
    <w:rsid w:val="00C07B2E"/>
    <w:rsid w:val="00C07F52"/>
    <w:rsid w:val="00C10766"/>
    <w:rsid w:val="00C107CC"/>
    <w:rsid w:val="00C1095B"/>
    <w:rsid w:val="00C10AA9"/>
    <w:rsid w:val="00C11021"/>
    <w:rsid w:val="00C11313"/>
    <w:rsid w:val="00C11552"/>
    <w:rsid w:val="00C11AFA"/>
    <w:rsid w:val="00C11BB0"/>
    <w:rsid w:val="00C121EB"/>
    <w:rsid w:val="00C123E2"/>
    <w:rsid w:val="00C12D66"/>
    <w:rsid w:val="00C12E06"/>
    <w:rsid w:val="00C12F31"/>
    <w:rsid w:val="00C13104"/>
    <w:rsid w:val="00C131BB"/>
    <w:rsid w:val="00C132DC"/>
    <w:rsid w:val="00C135D6"/>
    <w:rsid w:val="00C13AC5"/>
    <w:rsid w:val="00C14166"/>
    <w:rsid w:val="00C141BA"/>
    <w:rsid w:val="00C14380"/>
    <w:rsid w:val="00C1443A"/>
    <w:rsid w:val="00C145E9"/>
    <w:rsid w:val="00C14958"/>
    <w:rsid w:val="00C149E3"/>
    <w:rsid w:val="00C14AD2"/>
    <w:rsid w:val="00C14C1C"/>
    <w:rsid w:val="00C14C3A"/>
    <w:rsid w:val="00C14DF6"/>
    <w:rsid w:val="00C14F2C"/>
    <w:rsid w:val="00C14F6E"/>
    <w:rsid w:val="00C150AC"/>
    <w:rsid w:val="00C151A6"/>
    <w:rsid w:val="00C153C5"/>
    <w:rsid w:val="00C154C5"/>
    <w:rsid w:val="00C154FC"/>
    <w:rsid w:val="00C15A2F"/>
    <w:rsid w:val="00C15EC5"/>
    <w:rsid w:val="00C1637F"/>
    <w:rsid w:val="00C1684D"/>
    <w:rsid w:val="00C16888"/>
    <w:rsid w:val="00C16D86"/>
    <w:rsid w:val="00C16DEB"/>
    <w:rsid w:val="00C16EA0"/>
    <w:rsid w:val="00C172FE"/>
    <w:rsid w:val="00C1747E"/>
    <w:rsid w:val="00C176B5"/>
    <w:rsid w:val="00C176BE"/>
    <w:rsid w:val="00C1783E"/>
    <w:rsid w:val="00C17B23"/>
    <w:rsid w:val="00C17BC0"/>
    <w:rsid w:val="00C201CE"/>
    <w:rsid w:val="00C2038A"/>
    <w:rsid w:val="00C204D1"/>
    <w:rsid w:val="00C20526"/>
    <w:rsid w:val="00C20720"/>
    <w:rsid w:val="00C20AEE"/>
    <w:rsid w:val="00C20C37"/>
    <w:rsid w:val="00C20D29"/>
    <w:rsid w:val="00C20EFE"/>
    <w:rsid w:val="00C21004"/>
    <w:rsid w:val="00C2112D"/>
    <w:rsid w:val="00C211C5"/>
    <w:rsid w:val="00C21480"/>
    <w:rsid w:val="00C21575"/>
    <w:rsid w:val="00C21584"/>
    <w:rsid w:val="00C2168F"/>
    <w:rsid w:val="00C218E2"/>
    <w:rsid w:val="00C21C37"/>
    <w:rsid w:val="00C21C9B"/>
    <w:rsid w:val="00C21DA6"/>
    <w:rsid w:val="00C22120"/>
    <w:rsid w:val="00C2229C"/>
    <w:rsid w:val="00C223BD"/>
    <w:rsid w:val="00C22555"/>
    <w:rsid w:val="00C2299F"/>
    <w:rsid w:val="00C22BD8"/>
    <w:rsid w:val="00C22C99"/>
    <w:rsid w:val="00C22F1B"/>
    <w:rsid w:val="00C2303A"/>
    <w:rsid w:val="00C230A4"/>
    <w:rsid w:val="00C2321A"/>
    <w:rsid w:val="00C233AC"/>
    <w:rsid w:val="00C23900"/>
    <w:rsid w:val="00C2396E"/>
    <w:rsid w:val="00C23F77"/>
    <w:rsid w:val="00C23FD0"/>
    <w:rsid w:val="00C241A1"/>
    <w:rsid w:val="00C24384"/>
    <w:rsid w:val="00C24413"/>
    <w:rsid w:val="00C244F5"/>
    <w:rsid w:val="00C2473D"/>
    <w:rsid w:val="00C24AAD"/>
    <w:rsid w:val="00C24AF7"/>
    <w:rsid w:val="00C24B72"/>
    <w:rsid w:val="00C24E9F"/>
    <w:rsid w:val="00C24EF4"/>
    <w:rsid w:val="00C252F6"/>
    <w:rsid w:val="00C25804"/>
    <w:rsid w:val="00C25B8B"/>
    <w:rsid w:val="00C25C01"/>
    <w:rsid w:val="00C25CD6"/>
    <w:rsid w:val="00C25DAC"/>
    <w:rsid w:val="00C25F5D"/>
    <w:rsid w:val="00C2600A"/>
    <w:rsid w:val="00C266E3"/>
    <w:rsid w:val="00C26FCB"/>
    <w:rsid w:val="00C2702F"/>
    <w:rsid w:val="00C272D5"/>
    <w:rsid w:val="00C27409"/>
    <w:rsid w:val="00C274AF"/>
    <w:rsid w:val="00C2780D"/>
    <w:rsid w:val="00C27907"/>
    <w:rsid w:val="00C27925"/>
    <w:rsid w:val="00C27A82"/>
    <w:rsid w:val="00C27DA8"/>
    <w:rsid w:val="00C27DD2"/>
    <w:rsid w:val="00C30276"/>
    <w:rsid w:val="00C30B44"/>
    <w:rsid w:val="00C30C4C"/>
    <w:rsid w:val="00C313CC"/>
    <w:rsid w:val="00C31504"/>
    <w:rsid w:val="00C317A7"/>
    <w:rsid w:val="00C319FF"/>
    <w:rsid w:val="00C33287"/>
    <w:rsid w:val="00C333BE"/>
    <w:rsid w:val="00C33A40"/>
    <w:rsid w:val="00C33D41"/>
    <w:rsid w:val="00C34021"/>
    <w:rsid w:val="00C3409F"/>
    <w:rsid w:val="00C342D5"/>
    <w:rsid w:val="00C346B4"/>
    <w:rsid w:val="00C346F9"/>
    <w:rsid w:val="00C34E13"/>
    <w:rsid w:val="00C3543E"/>
    <w:rsid w:val="00C355B1"/>
    <w:rsid w:val="00C35989"/>
    <w:rsid w:val="00C35A54"/>
    <w:rsid w:val="00C35C1C"/>
    <w:rsid w:val="00C35CEB"/>
    <w:rsid w:val="00C361A8"/>
    <w:rsid w:val="00C36236"/>
    <w:rsid w:val="00C3632E"/>
    <w:rsid w:val="00C36332"/>
    <w:rsid w:val="00C364A2"/>
    <w:rsid w:val="00C364CA"/>
    <w:rsid w:val="00C365E0"/>
    <w:rsid w:val="00C3673B"/>
    <w:rsid w:val="00C3685A"/>
    <w:rsid w:val="00C369F7"/>
    <w:rsid w:val="00C36C64"/>
    <w:rsid w:val="00C36C84"/>
    <w:rsid w:val="00C36DEC"/>
    <w:rsid w:val="00C36E5B"/>
    <w:rsid w:val="00C36F11"/>
    <w:rsid w:val="00C374F9"/>
    <w:rsid w:val="00C3752E"/>
    <w:rsid w:val="00C37692"/>
    <w:rsid w:val="00C377D8"/>
    <w:rsid w:val="00C37819"/>
    <w:rsid w:val="00C4002D"/>
    <w:rsid w:val="00C40032"/>
    <w:rsid w:val="00C4007D"/>
    <w:rsid w:val="00C40087"/>
    <w:rsid w:val="00C401B4"/>
    <w:rsid w:val="00C4055A"/>
    <w:rsid w:val="00C406A0"/>
    <w:rsid w:val="00C406BC"/>
    <w:rsid w:val="00C407FB"/>
    <w:rsid w:val="00C40BAB"/>
    <w:rsid w:val="00C40E78"/>
    <w:rsid w:val="00C412B4"/>
    <w:rsid w:val="00C41346"/>
    <w:rsid w:val="00C41510"/>
    <w:rsid w:val="00C4152D"/>
    <w:rsid w:val="00C420E7"/>
    <w:rsid w:val="00C421EA"/>
    <w:rsid w:val="00C422B2"/>
    <w:rsid w:val="00C4231B"/>
    <w:rsid w:val="00C424D0"/>
    <w:rsid w:val="00C42569"/>
    <w:rsid w:val="00C42584"/>
    <w:rsid w:val="00C42E6A"/>
    <w:rsid w:val="00C432FA"/>
    <w:rsid w:val="00C4332B"/>
    <w:rsid w:val="00C43717"/>
    <w:rsid w:val="00C43F18"/>
    <w:rsid w:val="00C440FC"/>
    <w:rsid w:val="00C44622"/>
    <w:rsid w:val="00C446F4"/>
    <w:rsid w:val="00C44762"/>
    <w:rsid w:val="00C447A0"/>
    <w:rsid w:val="00C44A62"/>
    <w:rsid w:val="00C44E4A"/>
    <w:rsid w:val="00C44FA3"/>
    <w:rsid w:val="00C45525"/>
    <w:rsid w:val="00C45A37"/>
    <w:rsid w:val="00C45B42"/>
    <w:rsid w:val="00C45C5A"/>
    <w:rsid w:val="00C45D11"/>
    <w:rsid w:val="00C46012"/>
    <w:rsid w:val="00C4628F"/>
    <w:rsid w:val="00C46322"/>
    <w:rsid w:val="00C46594"/>
    <w:rsid w:val="00C46601"/>
    <w:rsid w:val="00C46B50"/>
    <w:rsid w:val="00C470D1"/>
    <w:rsid w:val="00C47125"/>
    <w:rsid w:val="00C475C6"/>
    <w:rsid w:val="00C47A3E"/>
    <w:rsid w:val="00C47C2D"/>
    <w:rsid w:val="00C47D97"/>
    <w:rsid w:val="00C5028B"/>
    <w:rsid w:val="00C504D9"/>
    <w:rsid w:val="00C50E15"/>
    <w:rsid w:val="00C51141"/>
    <w:rsid w:val="00C515FA"/>
    <w:rsid w:val="00C5191A"/>
    <w:rsid w:val="00C51C7F"/>
    <w:rsid w:val="00C52134"/>
    <w:rsid w:val="00C5241A"/>
    <w:rsid w:val="00C525F2"/>
    <w:rsid w:val="00C52A1C"/>
    <w:rsid w:val="00C52A56"/>
    <w:rsid w:val="00C52C17"/>
    <w:rsid w:val="00C52C5B"/>
    <w:rsid w:val="00C534F1"/>
    <w:rsid w:val="00C5389E"/>
    <w:rsid w:val="00C54036"/>
    <w:rsid w:val="00C541D3"/>
    <w:rsid w:val="00C5439E"/>
    <w:rsid w:val="00C5440E"/>
    <w:rsid w:val="00C54634"/>
    <w:rsid w:val="00C54A10"/>
    <w:rsid w:val="00C54CC5"/>
    <w:rsid w:val="00C54D40"/>
    <w:rsid w:val="00C54DC6"/>
    <w:rsid w:val="00C54FA3"/>
    <w:rsid w:val="00C55750"/>
    <w:rsid w:val="00C55E88"/>
    <w:rsid w:val="00C563DB"/>
    <w:rsid w:val="00C565C2"/>
    <w:rsid w:val="00C56657"/>
    <w:rsid w:val="00C567F3"/>
    <w:rsid w:val="00C56927"/>
    <w:rsid w:val="00C56AE4"/>
    <w:rsid w:val="00C56ED2"/>
    <w:rsid w:val="00C56FF1"/>
    <w:rsid w:val="00C571D4"/>
    <w:rsid w:val="00C57403"/>
    <w:rsid w:val="00C5766F"/>
    <w:rsid w:val="00C57674"/>
    <w:rsid w:val="00C57700"/>
    <w:rsid w:val="00C57AB3"/>
    <w:rsid w:val="00C57C62"/>
    <w:rsid w:val="00C57C94"/>
    <w:rsid w:val="00C57D3C"/>
    <w:rsid w:val="00C57DA7"/>
    <w:rsid w:val="00C6038C"/>
    <w:rsid w:val="00C60515"/>
    <w:rsid w:val="00C60958"/>
    <w:rsid w:val="00C60CF6"/>
    <w:rsid w:val="00C60E8E"/>
    <w:rsid w:val="00C60F35"/>
    <w:rsid w:val="00C61030"/>
    <w:rsid w:val="00C61117"/>
    <w:rsid w:val="00C6125C"/>
    <w:rsid w:val="00C61700"/>
    <w:rsid w:val="00C618EB"/>
    <w:rsid w:val="00C619CE"/>
    <w:rsid w:val="00C61B96"/>
    <w:rsid w:val="00C620E7"/>
    <w:rsid w:val="00C622E3"/>
    <w:rsid w:val="00C626E9"/>
    <w:rsid w:val="00C6286E"/>
    <w:rsid w:val="00C62FA6"/>
    <w:rsid w:val="00C63068"/>
    <w:rsid w:val="00C63151"/>
    <w:rsid w:val="00C6359D"/>
    <w:rsid w:val="00C63904"/>
    <w:rsid w:val="00C63A95"/>
    <w:rsid w:val="00C63B39"/>
    <w:rsid w:val="00C63DFB"/>
    <w:rsid w:val="00C6432A"/>
    <w:rsid w:val="00C64366"/>
    <w:rsid w:val="00C644CD"/>
    <w:rsid w:val="00C647ED"/>
    <w:rsid w:val="00C64E34"/>
    <w:rsid w:val="00C64EDF"/>
    <w:rsid w:val="00C65048"/>
    <w:rsid w:val="00C653E7"/>
    <w:rsid w:val="00C65425"/>
    <w:rsid w:val="00C65993"/>
    <w:rsid w:val="00C6616A"/>
    <w:rsid w:val="00C6667A"/>
    <w:rsid w:val="00C66C57"/>
    <w:rsid w:val="00C66C77"/>
    <w:rsid w:val="00C66D61"/>
    <w:rsid w:val="00C66DC5"/>
    <w:rsid w:val="00C66DC6"/>
    <w:rsid w:val="00C66E35"/>
    <w:rsid w:val="00C66E65"/>
    <w:rsid w:val="00C6709D"/>
    <w:rsid w:val="00C6712D"/>
    <w:rsid w:val="00C674AB"/>
    <w:rsid w:val="00C67912"/>
    <w:rsid w:val="00C67D2D"/>
    <w:rsid w:val="00C67DE2"/>
    <w:rsid w:val="00C67EE3"/>
    <w:rsid w:val="00C7044B"/>
    <w:rsid w:val="00C704A5"/>
    <w:rsid w:val="00C70585"/>
    <w:rsid w:val="00C7071F"/>
    <w:rsid w:val="00C707A5"/>
    <w:rsid w:val="00C7089D"/>
    <w:rsid w:val="00C708D7"/>
    <w:rsid w:val="00C7093B"/>
    <w:rsid w:val="00C70F64"/>
    <w:rsid w:val="00C7158C"/>
    <w:rsid w:val="00C71644"/>
    <w:rsid w:val="00C7181D"/>
    <w:rsid w:val="00C71852"/>
    <w:rsid w:val="00C71B6B"/>
    <w:rsid w:val="00C71EE7"/>
    <w:rsid w:val="00C7201C"/>
    <w:rsid w:val="00C72238"/>
    <w:rsid w:val="00C728DA"/>
    <w:rsid w:val="00C7304F"/>
    <w:rsid w:val="00C73322"/>
    <w:rsid w:val="00C73330"/>
    <w:rsid w:val="00C73456"/>
    <w:rsid w:val="00C73A7B"/>
    <w:rsid w:val="00C73D0F"/>
    <w:rsid w:val="00C73DAB"/>
    <w:rsid w:val="00C73E14"/>
    <w:rsid w:val="00C73E99"/>
    <w:rsid w:val="00C74313"/>
    <w:rsid w:val="00C74875"/>
    <w:rsid w:val="00C74C88"/>
    <w:rsid w:val="00C74E6B"/>
    <w:rsid w:val="00C753B9"/>
    <w:rsid w:val="00C75940"/>
    <w:rsid w:val="00C759BB"/>
    <w:rsid w:val="00C75F2B"/>
    <w:rsid w:val="00C7639A"/>
    <w:rsid w:val="00C764EC"/>
    <w:rsid w:val="00C766DC"/>
    <w:rsid w:val="00C76C91"/>
    <w:rsid w:val="00C76E40"/>
    <w:rsid w:val="00C76E7D"/>
    <w:rsid w:val="00C76F7A"/>
    <w:rsid w:val="00C76FDD"/>
    <w:rsid w:val="00C770C1"/>
    <w:rsid w:val="00C778D6"/>
    <w:rsid w:val="00C77989"/>
    <w:rsid w:val="00C779A6"/>
    <w:rsid w:val="00C77A0E"/>
    <w:rsid w:val="00C77AEB"/>
    <w:rsid w:val="00C77B38"/>
    <w:rsid w:val="00C77E72"/>
    <w:rsid w:val="00C80302"/>
    <w:rsid w:val="00C803FC"/>
    <w:rsid w:val="00C806A9"/>
    <w:rsid w:val="00C80A8D"/>
    <w:rsid w:val="00C812AC"/>
    <w:rsid w:val="00C8157F"/>
    <w:rsid w:val="00C8166B"/>
    <w:rsid w:val="00C81731"/>
    <w:rsid w:val="00C8175E"/>
    <w:rsid w:val="00C818A6"/>
    <w:rsid w:val="00C81911"/>
    <w:rsid w:val="00C81E0C"/>
    <w:rsid w:val="00C8205C"/>
    <w:rsid w:val="00C8212A"/>
    <w:rsid w:val="00C821A0"/>
    <w:rsid w:val="00C82288"/>
    <w:rsid w:val="00C82302"/>
    <w:rsid w:val="00C82390"/>
    <w:rsid w:val="00C823EB"/>
    <w:rsid w:val="00C82896"/>
    <w:rsid w:val="00C82D37"/>
    <w:rsid w:val="00C82E04"/>
    <w:rsid w:val="00C83069"/>
    <w:rsid w:val="00C8338A"/>
    <w:rsid w:val="00C833F3"/>
    <w:rsid w:val="00C83913"/>
    <w:rsid w:val="00C83EA7"/>
    <w:rsid w:val="00C83EB0"/>
    <w:rsid w:val="00C8468D"/>
    <w:rsid w:val="00C84A68"/>
    <w:rsid w:val="00C85053"/>
    <w:rsid w:val="00C8519E"/>
    <w:rsid w:val="00C8542B"/>
    <w:rsid w:val="00C85463"/>
    <w:rsid w:val="00C85551"/>
    <w:rsid w:val="00C857FD"/>
    <w:rsid w:val="00C85C48"/>
    <w:rsid w:val="00C85C9F"/>
    <w:rsid w:val="00C85E1A"/>
    <w:rsid w:val="00C85E43"/>
    <w:rsid w:val="00C8605A"/>
    <w:rsid w:val="00C86492"/>
    <w:rsid w:val="00C865AB"/>
    <w:rsid w:val="00C865D1"/>
    <w:rsid w:val="00C86B23"/>
    <w:rsid w:val="00C86F8A"/>
    <w:rsid w:val="00C87244"/>
    <w:rsid w:val="00C87290"/>
    <w:rsid w:val="00C872AF"/>
    <w:rsid w:val="00C872BC"/>
    <w:rsid w:val="00C873FF"/>
    <w:rsid w:val="00C87774"/>
    <w:rsid w:val="00C87992"/>
    <w:rsid w:val="00C87AA4"/>
    <w:rsid w:val="00C87B57"/>
    <w:rsid w:val="00C87B96"/>
    <w:rsid w:val="00C87CF6"/>
    <w:rsid w:val="00C87FE3"/>
    <w:rsid w:val="00C90093"/>
    <w:rsid w:val="00C900F7"/>
    <w:rsid w:val="00C90277"/>
    <w:rsid w:val="00C90CB7"/>
    <w:rsid w:val="00C90F74"/>
    <w:rsid w:val="00C9100F"/>
    <w:rsid w:val="00C910EF"/>
    <w:rsid w:val="00C91149"/>
    <w:rsid w:val="00C91264"/>
    <w:rsid w:val="00C915F2"/>
    <w:rsid w:val="00C91637"/>
    <w:rsid w:val="00C918C2"/>
    <w:rsid w:val="00C91933"/>
    <w:rsid w:val="00C91965"/>
    <w:rsid w:val="00C91A94"/>
    <w:rsid w:val="00C91B60"/>
    <w:rsid w:val="00C91F6F"/>
    <w:rsid w:val="00C92044"/>
    <w:rsid w:val="00C9232B"/>
    <w:rsid w:val="00C924FB"/>
    <w:rsid w:val="00C925DD"/>
    <w:rsid w:val="00C9284A"/>
    <w:rsid w:val="00C92E91"/>
    <w:rsid w:val="00C92EB9"/>
    <w:rsid w:val="00C92ED1"/>
    <w:rsid w:val="00C9305E"/>
    <w:rsid w:val="00C930F1"/>
    <w:rsid w:val="00C93205"/>
    <w:rsid w:val="00C9372B"/>
    <w:rsid w:val="00C9388B"/>
    <w:rsid w:val="00C93B87"/>
    <w:rsid w:val="00C93FFB"/>
    <w:rsid w:val="00C9453D"/>
    <w:rsid w:val="00C94753"/>
    <w:rsid w:val="00C94E79"/>
    <w:rsid w:val="00C9503F"/>
    <w:rsid w:val="00C950A5"/>
    <w:rsid w:val="00C95316"/>
    <w:rsid w:val="00C9558D"/>
    <w:rsid w:val="00C955ED"/>
    <w:rsid w:val="00C9589D"/>
    <w:rsid w:val="00C95A30"/>
    <w:rsid w:val="00C960DF"/>
    <w:rsid w:val="00C960F4"/>
    <w:rsid w:val="00C9634A"/>
    <w:rsid w:val="00C96ABE"/>
    <w:rsid w:val="00C96ACA"/>
    <w:rsid w:val="00C96BB2"/>
    <w:rsid w:val="00C96C49"/>
    <w:rsid w:val="00C96D64"/>
    <w:rsid w:val="00C97055"/>
    <w:rsid w:val="00C97078"/>
    <w:rsid w:val="00C9725E"/>
    <w:rsid w:val="00C97A48"/>
    <w:rsid w:val="00C97ADC"/>
    <w:rsid w:val="00C97DE6"/>
    <w:rsid w:val="00CA03BF"/>
    <w:rsid w:val="00CA0A5E"/>
    <w:rsid w:val="00CA1DF3"/>
    <w:rsid w:val="00CA1E59"/>
    <w:rsid w:val="00CA1EB6"/>
    <w:rsid w:val="00CA1F88"/>
    <w:rsid w:val="00CA20F8"/>
    <w:rsid w:val="00CA24C7"/>
    <w:rsid w:val="00CA25EA"/>
    <w:rsid w:val="00CA26D9"/>
    <w:rsid w:val="00CA2D6A"/>
    <w:rsid w:val="00CA353B"/>
    <w:rsid w:val="00CA3FA2"/>
    <w:rsid w:val="00CA4027"/>
    <w:rsid w:val="00CA433F"/>
    <w:rsid w:val="00CA450F"/>
    <w:rsid w:val="00CA4AEA"/>
    <w:rsid w:val="00CA4B08"/>
    <w:rsid w:val="00CA4C89"/>
    <w:rsid w:val="00CA4FA8"/>
    <w:rsid w:val="00CA53D4"/>
    <w:rsid w:val="00CA5765"/>
    <w:rsid w:val="00CA58E0"/>
    <w:rsid w:val="00CA59F6"/>
    <w:rsid w:val="00CA5BD7"/>
    <w:rsid w:val="00CA6218"/>
    <w:rsid w:val="00CA6289"/>
    <w:rsid w:val="00CA6732"/>
    <w:rsid w:val="00CA6AB1"/>
    <w:rsid w:val="00CA6C7B"/>
    <w:rsid w:val="00CA6C8B"/>
    <w:rsid w:val="00CA6D25"/>
    <w:rsid w:val="00CA6D66"/>
    <w:rsid w:val="00CA6FA7"/>
    <w:rsid w:val="00CA7070"/>
    <w:rsid w:val="00CA726B"/>
    <w:rsid w:val="00CA73FE"/>
    <w:rsid w:val="00CA74F1"/>
    <w:rsid w:val="00CA779D"/>
    <w:rsid w:val="00CA77A9"/>
    <w:rsid w:val="00CA7CD7"/>
    <w:rsid w:val="00CA7D75"/>
    <w:rsid w:val="00CA7E4C"/>
    <w:rsid w:val="00CB0257"/>
    <w:rsid w:val="00CB0297"/>
    <w:rsid w:val="00CB02CC"/>
    <w:rsid w:val="00CB044D"/>
    <w:rsid w:val="00CB09A3"/>
    <w:rsid w:val="00CB0B0B"/>
    <w:rsid w:val="00CB0C36"/>
    <w:rsid w:val="00CB0C50"/>
    <w:rsid w:val="00CB0D5B"/>
    <w:rsid w:val="00CB10E1"/>
    <w:rsid w:val="00CB17EE"/>
    <w:rsid w:val="00CB1EE7"/>
    <w:rsid w:val="00CB2018"/>
    <w:rsid w:val="00CB2437"/>
    <w:rsid w:val="00CB24F6"/>
    <w:rsid w:val="00CB2A8A"/>
    <w:rsid w:val="00CB30AC"/>
    <w:rsid w:val="00CB30F2"/>
    <w:rsid w:val="00CB3203"/>
    <w:rsid w:val="00CB32E1"/>
    <w:rsid w:val="00CB383B"/>
    <w:rsid w:val="00CB390C"/>
    <w:rsid w:val="00CB392E"/>
    <w:rsid w:val="00CB3B49"/>
    <w:rsid w:val="00CB3BAB"/>
    <w:rsid w:val="00CB3CA8"/>
    <w:rsid w:val="00CB3EC3"/>
    <w:rsid w:val="00CB4157"/>
    <w:rsid w:val="00CB41FD"/>
    <w:rsid w:val="00CB4233"/>
    <w:rsid w:val="00CB4409"/>
    <w:rsid w:val="00CB462C"/>
    <w:rsid w:val="00CB47C6"/>
    <w:rsid w:val="00CB4B2B"/>
    <w:rsid w:val="00CB4C62"/>
    <w:rsid w:val="00CB5A0F"/>
    <w:rsid w:val="00CB5AD6"/>
    <w:rsid w:val="00CB5C95"/>
    <w:rsid w:val="00CB5EDC"/>
    <w:rsid w:val="00CB6603"/>
    <w:rsid w:val="00CB6604"/>
    <w:rsid w:val="00CB696C"/>
    <w:rsid w:val="00CB6A6B"/>
    <w:rsid w:val="00CB6D46"/>
    <w:rsid w:val="00CB6DAF"/>
    <w:rsid w:val="00CB6F65"/>
    <w:rsid w:val="00CB72F6"/>
    <w:rsid w:val="00CB75F5"/>
    <w:rsid w:val="00CB7CB1"/>
    <w:rsid w:val="00CB7EA2"/>
    <w:rsid w:val="00CC00C4"/>
    <w:rsid w:val="00CC0665"/>
    <w:rsid w:val="00CC0B91"/>
    <w:rsid w:val="00CC1626"/>
    <w:rsid w:val="00CC17EE"/>
    <w:rsid w:val="00CC1803"/>
    <w:rsid w:val="00CC1A13"/>
    <w:rsid w:val="00CC1A75"/>
    <w:rsid w:val="00CC2042"/>
    <w:rsid w:val="00CC2116"/>
    <w:rsid w:val="00CC22D6"/>
    <w:rsid w:val="00CC231E"/>
    <w:rsid w:val="00CC2B14"/>
    <w:rsid w:val="00CC3231"/>
    <w:rsid w:val="00CC33E4"/>
    <w:rsid w:val="00CC3585"/>
    <w:rsid w:val="00CC36D0"/>
    <w:rsid w:val="00CC3A2E"/>
    <w:rsid w:val="00CC3C31"/>
    <w:rsid w:val="00CC423B"/>
    <w:rsid w:val="00CC459D"/>
    <w:rsid w:val="00CC45F7"/>
    <w:rsid w:val="00CC4700"/>
    <w:rsid w:val="00CC47E9"/>
    <w:rsid w:val="00CC4908"/>
    <w:rsid w:val="00CC494E"/>
    <w:rsid w:val="00CC4FA3"/>
    <w:rsid w:val="00CC522F"/>
    <w:rsid w:val="00CC5327"/>
    <w:rsid w:val="00CC56B8"/>
    <w:rsid w:val="00CC58AA"/>
    <w:rsid w:val="00CC5A1A"/>
    <w:rsid w:val="00CC5C66"/>
    <w:rsid w:val="00CC5DF7"/>
    <w:rsid w:val="00CC5F00"/>
    <w:rsid w:val="00CC5FE7"/>
    <w:rsid w:val="00CC6041"/>
    <w:rsid w:val="00CC612D"/>
    <w:rsid w:val="00CC63B8"/>
    <w:rsid w:val="00CC63D3"/>
    <w:rsid w:val="00CC65A9"/>
    <w:rsid w:val="00CC6658"/>
    <w:rsid w:val="00CC6B25"/>
    <w:rsid w:val="00CC6C9A"/>
    <w:rsid w:val="00CC6D11"/>
    <w:rsid w:val="00CC71E0"/>
    <w:rsid w:val="00CC720D"/>
    <w:rsid w:val="00CC782F"/>
    <w:rsid w:val="00CC7BD5"/>
    <w:rsid w:val="00CC7E11"/>
    <w:rsid w:val="00CD0261"/>
    <w:rsid w:val="00CD0508"/>
    <w:rsid w:val="00CD0A72"/>
    <w:rsid w:val="00CD0DFF"/>
    <w:rsid w:val="00CD0F83"/>
    <w:rsid w:val="00CD12FE"/>
    <w:rsid w:val="00CD1A89"/>
    <w:rsid w:val="00CD1AF7"/>
    <w:rsid w:val="00CD1B71"/>
    <w:rsid w:val="00CD227E"/>
    <w:rsid w:val="00CD22C7"/>
    <w:rsid w:val="00CD25CB"/>
    <w:rsid w:val="00CD284B"/>
    <w:rsid w:val="00CD29EF"/>
    <w:rsid w:val="00CD2E6D"/>
    <w:rsid w:val="00CD2EBE"/>
    <w:rsid w:val="00CD3034"/>
    <w:rsid w:val="00CD3363"/>
    <w:rsid w:val="00CD36CD"/>
    <w:rsid w:val="00CD37BF"/>
    <w:rsid w:val="00CD388D"/>
    <w:rsid w:val="00CD3AF5"/>
    <w:rsid w:val="00CD3E2F"/>
    <w:rsid w:val="00CD3ED0"/>
    <w:rsid w:val="00CD3F59"/>
    <w:rsid w:val="00CD412C"/>
    <w:rsid w:val="00CD4418"/>
    <w:rsid w:val="00CD4452"/>
    <w:rsid w:val="00CD45E4"/>
    <w:rsid w:val="00CD48BD"/>
    <w:rsid w:val="00CD4E26"/>
    <w:rsid w:val="00CD4EFD"/>
    <w:rsid w:val="00CD546F"/>
    <w:rsid w:val="00CD551A"/>
    <w:rsid w:val="00CD5751"/>
    <w:rsid w:val="00CD576B"/>
    <w:rsid w:val="00CD57A4"/>
    <w:rsid w:val="00CD63C4"/>
    <w:rsid w:val="00CD729D"/>
    <w:rsid w:val="00CD730B"/>
    <w:rsid w:val="00CD7909"/>
    <w:rsid w:val="00CD79A8"/>
    <w:rsid w:val="00CD7A9B"/>
    <w:rsid w:val="00CD7C55"/>
    <w:rsid w:val="00CD7DE7"/>
    <w:rsid w:val="00CE008B"/>
    <w:rsid w:val="00CE0177"/>
    <w:rsid w:val="00CE0595"/>
    <w:rsid w:val="00CE07B5"/>
    <w:rsid w:val="00CE085F"/>
    <w:rsid w:val="00CE08C3"/>
    <w:rsid w:val="00CE0B7E"/>
    <w:rsid w:val="00CE0C7E"/>
    <w:rsid w:val="00CE158D"/>
    <w:rsid w:val="00CE1709"/>
    <w:rsid w:val="00CE1B2D"/>
    <w:rsid w:val="00CE2244"/>
    <w:rsid w:val="00CE2569"/>
    <w:rsid w:val="00CE26E5"/>
    <w:rsid w:val="00CE27FA"/>
    <w:rsid w:val="00CE2D50"/>
    <w:rsid w:val="00CE2FC1"/>
    <w:rsid w:val="00CE2FCF"/>
    <w:rsid w:val="00CE31C5"/>
    <w:rsid w:val="00CE3489"/>
    <w:rsid w:val="00CE3506"/>
    <w:rsid w:val="00CE3597"/>
    <w:rsid w:val="00CE3670"/>
    <w:rsid w:val="00CE392D"/>
    <w:rsid w:val="00CE3977"/>
    <w:rsid w:val="00CE4188"/>
    <w:rsid w:val="00CE4537"/>
    <w:rsid w:val="00CE4764"/>
    <w:rsid w:val="00CE48ED"/>
    <w:rsid w:val="00CE4B3A"/>
    <w:rsid w:val="00CE4C9B"/>
    <w:rsid w:val="00CE4DB5"/>
    <w:rsid w:val="00CE4EBE"/>
    <w:rsid w:val="00CE4EC3"/>
    <w:rsid w:val="00CE568C"/>
    <w:rsid w:val="00CE57C6"/>
    <w:rsid w:val="00CE57F9"/>
    <w:rsid w:val="00CE5BE5"/>
    <w:rsid w:val="00CE5DB1"/>
    <w:rsid w:val="00CE6062"/>
    <w:rsid w:val="00CE60B5"/>
    <w:rsid w:val="00CE6457"/>
    <w:rsid w:val="00CE66E5"/>
    <w:rsid w:val="00CE66FE"/>
    <w:rsid w:val="00CE67C0"/>
    <w:rsid w:val="00CE67CB"/>
    <w:rsid w:val="00CE68B7"/>
    <w:rsid w:val="00CE690C"/>
    <w:rsid w:val="00CE6A7B"/>
    <w:rsid w:val="00CE6BCE"/>
    <w:rsid w:val="00CE6CC7"/>
    <w:rsid w:val="00CE711C"/>
    <w:rsid w:val="00CE7180"/>
    <w:rsid w:val="00CE7528"/>
    <w:rsid w:val="00CE756F"/>
    <w:rsid w:val="00CF01DA"/>
    <w:rsid w:val="00CF074B"/>
    <w:rsid w:val="00CF0866"/>
    <w:rsid w:val="00CF102E"/>
    <w:rsid w:val="00CF1BD7"/>
    <w:rsid w:val="00CF1C46"/>
    <w:rsid w:val="00CF1D40"/>
    <w:rsid w:val="00CF2857"/>
    <w:rsid w:val="00CF28F4"/>
    <w:rsid w:val="00CF2AC0"/>
    <w:rsid w:val="00CF2BD9"/>
    <w:rsid w:val="00CF33B1"/>
    <w:rsid w:val="00CF382A"/>
    <w:rsid w:val="00CF3A54"/>
    <w:rsid w:val="00CF3DF4"/>
    <w:rsid w:val="00CF3F51"/>
    <w:rsid w:val="00CF41DF"/>
    <w:rsid w:val="00CF4BF8"/>
    <w:rsid w:val="00CF4C20"/>
    <w:rsid w:val="00CF4DE6"/>
    <w:rsid w:val="00CF5007"/>
    <w:rsid w:val="00CF538A"/>
    <w:rsid w:val="00CF53A5"/>
    <w:rsid w:val="00CF56F9"/>
    <w:rsid w:val="00CF5BC0"/>
    <w:rsid w:val="00CF5CFF"/>
    <w:rsid w:val="00CF6065"/>
    <w:rsid w:val="00CF64B3"/>
    <w:rsid w:val="00CF6921"/>
    <w:rsid w:val="00CF6D0B"/>
    <w:rsid w:val="00CF709B"/>
    <w:rsid w:val="00CF7A73"/>
    <w:rsid w:val="00CF7AAA"/>
    <w:rsid w:val="00CF7B0B"/>
    <w:rsid w:val="00CF7CAC"/>
    <w:rsid w:val="00D00624"/>
    <w:rsid w:val="00D00A90"/>
    <w:rsid w:val="00D00AD6"/>
    <w:rsid w:val="00D00D51"/>
    <w:rsid w:val="00D0112A"/>
    <w:rsid w:val="00D012A5"/>
    <w:rsid w:val="00D01C78"/>
    <w:rsid w:val="00D01E21"/>
    <w:rsid w:val="00D0233A"/>
    <w:rsid w:val="00D0238E"/>
    <w:rsid w:val="00D024FC"/>
    <w:rsid w:val="00D0293C"/>
    <w:rsid w:val="00D02BE3"/>
    <w:rsid w:val="00D02CC5"/>
    <w:rsid w:val="00D02D24"/>
    <w:rsid w:val="00D031E8"/>
    <w:rsid w:val="00D03CC1"/>
    <w:rsid w:val="00D03D0B"/>
    <w:rsid w:val="00D03EEA"/>
    <w:rsid w:val="00D03F33"/>
    <w:rsid w:val="00D03FEB"/>
    <w:rsid w:val="00D04126"/>
    <w:rsid w:val="00D04333"/>
    <w:rsid w:val="00D0454F"/>
    <w:rsid w:val="00D04932"/>
    <w:rsid w:val="00D04945"/>
    <w:rsid w:val="00D04D72"/>
    <w:rsid w:val="00D04DD1"/>
    <w:rsid w:val="00D04E82"/>
    <w:rsid w:val="00D04F08"/>
    <w:rsid w:val="00D051EB"/>
    <w:rsid w:val="00D059F6"/>
    <w:rsid w:val="00D05A70"/>
    <w:rsid w:val="00D05C8C"/>
    <w:rsid w:val="00D06090"/>
    <w:rsid w:val="00D060AC"/>
    <w:rsid w:val="00D062B6"/>
    <w:rsid w:val="00D0666A"/>
    <w:rsid w:val="00D067B9"/>
    <w:rsid w:val="00D06AD0"/>
    <w:rsid w:val="00D06F01"/>
    <w:rsid w:val="00D0722F"/>
    <w:rsid w:val="00D07692"/>
    <w:rsid w:val="00D07A88"/>
    <w:rsid w:val="00D07BA9"/>
    <w:rsid w:val="00D07D6D"/>
    <w:rsid w:val="00D07E44"/>
    <w:rsid w:val="00D105ED"/>
    <w:rsid w:val="00D1065A"/>
    <w:rsid w:val="00D106B6"/>
    <w:rsid w:val="00D107F6"/>
    <w:rsid w:val="00D10809"/>
    <w:rsid w:val="00D10934"/>
    <w:rsid w:val="00D10AD3"/>
    <w:rsid w:val="00D10CCA"/>
    <w:rsid w:val="00D10F20"/>
    <w:rsid w:val="00D111A4"/>
    <w:rsid w:val="00D1142B"/>
    <w:rsid w:val="00D11869"/>
    <w:rsid w:val="00D119E9"/>
    <w:rsid w:val="00D11AF5"/>
    <w:rsid w:val="00D12408"/>
    <w:rsid w:val="00D124F0"/>
    <w:rsid w:val="00D129B7"/>
    <w:rsid w:val="00D12BDD"/>
    <w:rsid w:val="00D12C69"/>
    <w:rsid w:val="00D12CE9"/>
    <w:rsid w:val="00D12F01"/>
    <w:rsid w:val="00D1318A"/>
    <w:rsid w:val="00D13305"/>
    <w:rsid w:val="00D1373C"/>
    <w:rsid w:val="00D13D95"/>
    <w:rsid w:val="00D1449F"/>
    <w:rsid w:val="00D14898"/>
    <w:rsid w:val="00D14BE0"/>
    <w:rsid w:val="00D14DF0"/>
    <w:rsid w:val="00D153EE"/>
    <w:rsid w:val="00D15413"/>
    <w:rsid w:val="00D1569E"/>
    <w:rsid w:val="00D1582B"/>
    <w:rsid w:val="00D15986"/>
    <w:rsid w:val="00D15A68"/>
    <w:rsid w:val="00D15CC7"/>
    <w:rsid w:val="00D161D3"/>
    <w:rsid w:val="00D16222"/>
    <w:rsid w:val="00D162E1"/>
    <w:rsid w:val="00D16905"/>
    <w:rsid w:val="00D16928"/>
    <w:rsid w:val="00D1694D"/>
    <w:rsid w:val="00D16AAD"/>
    <w:rsid w:val="00D1714F"/>
    <w:rsid w:val="00D1743F"/>
    <w:rsid w:val="00D17AC0"/>
    <w:rsid w:val="00D17B0C"/>
    <w:rsid w:val="00D17CF8"/>
    <w:rsid w:val="00D17E20"/>
    <w:rsid w:val="00D17E73"/>
    <w:rsid w:val="00D20017"/>
    <w:rsid w:val="00D201A0"/>
    <w:rsid w:val="00D202B3"/>
    <w:rsid w:val="00D202C9"/>
    <w:rsid w:val="00D20318"/>
    <w:rsid w:val="00D20A22"/>
    <w:rsid w:val="00D20A53"/>
    <w:rsid w:val="00D20BCC"/>
    <w:rsid w:val="00D20DD4"/>
    <w:rsid w:val="00D2118D"/>
    <w:rsid w:val="00D21264"/>
    <w:rsid w:val="00D21396"/>
    <w:rsid w:val="00D215E0"/>
    <w:rsid w:val="00D21BCF"/>
    <w:rsid w:val="00D22197"/>
    <w:rsid w:val="00D22463"/>
    <w:rsid w:val="00D224F2"/>
    <w:rsid w:val="00D2285F"/>
    <w:rsid w:val="00D22AEE"/>
    <w:rsid w:val="00D23087"/>
    <w:rsid w:val="00D23722"/>
    <w:rsid w:val="00D239D0"/>
    <w:rsid w:val="00D23A89"/>
    <w:rsid w:val="00D23C53"/>
    <w:rsid w:val="00D23DA0"/>
    <w:rsid w:val="00D24112"/>
    <w:rsid w:val="00D2413D"/>
    <w:rsid w:val="00D24355"/>
    <w:rsid w:val="00D24611"/>
    <w:rsid w:val="00D24C3B"/>
    <w:rsid w:val="00D24CC0"/>
    <w:rsid w:val="00D24DAA"/>
    <w:rsid w:val="00D2502D"/>
    <w:rsid w:val="00D25160"/>
    <w:rsid w:val="00D253A9"/>
    <w:rsid w:val="00D25411"/>
    <w:rsid w:val="00D2551C"/>
    <w:rsid w:val="00D257B4"/>
    <w:rsid w:val="00D25810"/>
    <w:rsid w:val="00D2584B"/>
    <w:rsid w:val="00D25BFE"/>
    <w:rsid w:val="00D25E73"/>
    <w:rsid w:val="00D26435"/>
    <w:rsid w:val="00D265E4"/>
    <w:rsid w:val="00D26680"/>
    <w:rsid w:val="00D26705"/>
    <w:rsid w:val="00D26878"/>
    <w:rsid w:val="00D268CC"/>
    <w:rsid w:val="00D26F12"/>
    <w:rsid w:val="00D27298"/>
    <w:rsid w:val="00D27410"/>
    <w:rsid w:val="00D27547"/>
    <w:rsid w:val="00D276BC"/>
    <w:rsid w:val="00D27CCC"/>
    <w:rsid w:val="00D30028"/>
    <w:rsid w:val="00D300BA"/>
    <w:rsid w:val="00D302C7"/>
    <w:rsid w:val="00D304A7"/>
    <w:rsid w:val="00D3079C"/>
    <w:rsid w:val="00D30CBA"/>
    <w:rsid w:val="00D3160A"/>
    <w:rsid w:val="00D31630"/>
    <w:rsid w:val="00D31643"/>
    <w:rsid w:val="00D31850"/>
    <w:rsid w:val="00D319E3"/>
    <w:rsid w:val="00D31A95"/>
    <w:rsid w:val="00D31ABE"/>
    <w:rsid w:val="00D31D23"/>
    <w:rsid w:val="00D31D39"/>
    <w:rsid w:val="00D3255E"/>
    <w:rsid w:val="00D32882"/>
    <w:rsid w:val="00D32B80"/>
    <w:rsid w:val="00D32BEA"/>
    <w:rsid w:val="00D32CC9"/>
    <w:rsid w:val="00D331B7"/>
    <w:rsid w:val="00D3341E"/>
    <w:rsid w:val="00D3374E"/>
    <w:rsid w:val="00D33B69"/>
    <w:rsid w:val="00D34575"/>
    <w:rsid w:val="00D3481F"/>
    <w:rsid w:val="00D34947"/>
    <w:rsid w:val="00D34AC3"/>
    <w:rsid w:val="00D34B72"/>
    <w:rsid w:val="00D34D80"/>
    <w:rsid w:val="00D34EC6"/>
    <w:rsid w:val="00D34FD3"/>
    <w:rsid w:val="00D3503D"/>
    <w:rsid w:val="00D354D2"/>
    <w:rsid w:val="00D359D0"/>
    <w:rsid w:val="00D35CB4"/>
    <w:rsid w:val="00D35FA0"/>
    <w:rsid w:val="00D360BA"/>
    <w:rsid w:val="00D36381"/>
    <w:rsid w:val="00D36566"/>
    <w:rsid w:val="00D36B56"/>
    <w:rsid w:val="00D36C3F"/>
    <w:rsid w:val="00D36CAB"/>
    <w:rsid w:val="00D36F74"/>
    <w:rsid w:val="00D3724B"/>
    <w:rsid w:val="00D37361"/>
    <w:rsid w:val="00D37544"/>
    <w:rsid w:val="00D37666"/>
    <w:rsid w:val="00D3778F"/>
    <w:rsid w:val="00D37890"/>
    <w:rsid w:val="00D37CD8"/>
    <w:rsid w:val="00D37F11"/>
    <w:rsid w:val="00D37F41"/>
    <w:rsid w:val="00D4061E"/>
    <w:rsid w:val="00D40621"/>
    <w:rsid w:val="00D40DE0"/>
    <w:rsid w:val="00D41120"/>
    <w:rsid w:val="00D419C0"/>
    <w:rsid w:val="00D41AED"/>
    <w:rsid w:val="00D41BCC"/>
    <w:rsid w:val="00D42111"/>
    <w:rsid w:val="00D42433"/>
    <w:rsid w:val="00D42486"/>
    <w:rsid w:val="00D425B0"/>
    <w:rsid w:val="00D4278F"/>
    <w:rsid w:val="00D42823"/>
    <w:rsid w:val="00D42B39"/>
    <w:rsid w:val="00D42EAD"/>
    <w:rsid w:val="00D434E4"/>
    <w:rsid w:val="00D435CE"/>
    <w:rsid w:val="00D43804"/>
    <w:rsid w:val="00D438FA"/>
    <w:rsid w:val="00D43A56"/>
    <w:rsid w:val="00D43EE5"/>
    <w:rsid w:val="00D43EF1"/>
    <w:rsid w:val="00D443E8"/>
    <w:rsid w:val="00D44A9A"/>
    <w:rsid w:val="00D44C51"/>
    <w:rsid w:val="00D44DA5"/>
    <w:rsid w:val="00D45236"/>
    <w:rsid w:val="00D456A1"/>
    <w:rsid w:val="00D456D4"/>
    <w:rsid w:val="00D45700"/>
    <w:rsid w:val="00D457F3"/>
    <w:rsid w:val="00D45CE0"/>
    <w:rsid w:val="00D45DA0"/>
    <w:rsid w:val="00D4613D"/>
    <w:rsid w:val="00D46203"/>
    <w:rsid w:val="00D4678A"/>
    <w:rsid w:val="00D46C04"/>
    <w:rsid w:val="00D46DDC"/>
    <w:rsid w:val="00D46FE8"/>
    <w:rsid w:val="00D47231"/>
    <w:rsid w:val="00D4734B"/>
    <w:rsid w:val="00D47612"/>
    <w:rsid w:val="00D4797A"/>
    <w:rsid w:val="00D5013A"/>
    <w:rsid w:val="00D50792"/>
    <w:rsid w:val="00D50941"/>
    <w:rsid w:val="00D50C5A"/>
    <w:rsid w:val="00D50FC9"/>
    <w:rsid w:val="00D515F7"/>
    <w:rsid w:val="00D516F7"/>
    <w:rsid w:val="00D517D3"/>
    <w:rsid w:val="00D51C81"/>
    <w:rsid w:val="00D51E8A"/>
    <w:rsid w:val="00D524F3"/>
    <w:rsid w:val="00D52B71"/>
    <w:rsid w:val="00D52FF7"/>
    <w:rsid w:val="00D53161"/>
    <w:rsid w:val="00D53358"/>
    <w:rsid w:val="00D53430"/>
    <w:rsid w:val="00D53B32"/>
    <w:rsid w:val="00D53C18"/>
    <w:rsid w:val="00D542DC"/>
    <w:rsid w:val="00D5479E"/>
    <w:rsid w:val="00D5484F"/>
    <w:rsid w:val="00D54A2C"/>
    <w:rsid w:val="00D54AB5"/>
    <w:rsid w:val="00D55629"/>
    <w:rsid w:val="00D557EB"/>
    <w:rsid w:val="00D55890"/>
    <w:rsid w:val="00D55ACA"/>
    <w:rsid w:val="00D55D17"/>
    <w:rsid w:val="00D55E32"/>
    <w:rsid w:val="00D55F83"/>
    <w:rsid w:val="00D56623"/>
    <w:rsid w:val="00D567F3"/>
    <w:rsid w:val="00D56880"/>
    <w:rsid w:val="00D56AE3"/>
    <w:rsid w:val="00D56BF7"/>
    <w:rsid w:val="00D57061"/>
    <w:rsid w:val="00D572EA"/>
    <w:rsid w:val="00D574B2"/>
    <w:rsid w:val="00D574F0"/>
    <w:rsid w:val="00D57736"/>
    <w:rsid w:val="00D57908"/>
    <w:rsid w:val="00D57EBC"/>
    <w:rsid w:val="00D6067E"/>
    <w:rsid w:val="00D60B0A"/>
    <w:rsid w:val="00D60DB3"/>
    <w:rsid w:val="00D60FBE"/>
    <w:rsid w:val="00D613BE"/>
    <w:rsid w:val="00D6161F"/>
    <w:rsid w:val="00D61825"/>
    <w:rsid w:val="00D61BBF"/>
    <w:rsid w:val="00D61CE3"/>
    <w:rsid w:val="00D61E9D"/>
    <w:rsid w:val="00D61FC5"/>
    <w:rsid w:val="00D62077"/>
    <w:rsid w:val="00D62178"/>
    <w:rsid w:val="00D62AA4"/>
    <w:rsid w:val="00D6312C"/>
    <w:rsid w:val="00D6314C"/>
    <w:rsid w:val="00D631A4"/>
    <w:rsid w:val="00D63471"/>
    <w:rsid w:val="00D63587"/>
    <w:rsid w:val="00D63704"/>
    <w:rsid w:val="00D6374D"/>
    <w:rsid w:val="00D637C3"/>
    <w:rsid w:val="00D637D5"/>
    <w:rsid w:val="00D63A71"/>
    <w:rsid w:val="00D63A8D"/>
    <w:rsid w:val="00D63BC7"/>
    <w:rsid w:val="00D63D7B"/>
    <w:rsid w:val="00D64C8D"/>
    <w:rsid w:val="00D64EA8"/>
    <w:rsid w:val="00D6555E"/>
    <w:rsid w:val="00D65590"/>
    <w:rsid w:val="00D65664"/>
    <w:rsid w:val="00D65AF8"/>
    <w:rsid w:val="00D65CEE"/>
    <w:rsid w:val="00D65D17"/>
    <w:rsid w:val="00D65F87"/>
    <w:rsid w:val="00D65FE9"/>
    <w:rsid w:val="00D663FA"/>
    <w:rsid w:val="00D66474"/>
    <w:rsid w:val="00D66651"/>
    <w:rsid w:val="00D66755"/>
    <w:rsid w:val="00D66873"/>
    <w:rsid w:val="00D66C9E"/>
    <w:rsid w:val="00D66E02"/>
    <w:rsid w:val="00D66E72"/>
    <w:rsid w:val="00D6732D"/>
    <w:rsid w:val="00D67685"/>
    <w:rsid w:val="00D67863"/>
    <w:rsid w:val="00D701B4"/>
    <w:rsid w:val="00D70466"/>
    <w:rsid w:val="00D70489"/>
    <w:rsid w:val="00D7056B"/>
    <w:rsid w:val="00D70959"/>
    <w:rsid w:val="00D70C24"/>
    <w:rsid w:val="00D70CA0"/>
    <w:rsid w:val="00D710D1"/>
    <w:rsid w:val="00D71201"/>
    <w:rsid w:val="00D7134E"/>
    <w:rsid w:val="00D714F7"/>
    <w:rsid w:val="00D7152E"/>
    <w:rsid w:val="00D71649"/>
    <w:rsid w:val="00D7167C"/>
    <w:rsid w:val="00D71941"/>
    <w:rsid w:val="00D71CB9"/>
    <w:rsid w:val="00D71CE8"/>
    <w:rsid w:val="00D71D49"/>
    <w:rsid w:val="00D71E2F"/>
    <w:rsid w:val="00D7209E"/>
    <w:rsid w:val="00D723E5"/>
    <w:rsid w:val="00D72845"/>
    <w:rsid w:val="00D729B6"/>
    <w:rsid w:val="00D72A3E"/>
    <w:rsid w:val="00D72AF5"/>
    <w:rsid w:val="00D72D38"/>
    <w:rsid w:val="00D72DD4"/>
    <w:rsid w:val="00D730ED"/>
    <w:rsid w:val="00D73950"/>
    <w:rsid w:val="00D739C2"/>
    <w:rsid w:val="00D73BEF"/>
    <w:rsid w:val="00D73E56"/>
    <w:rsid w:val="00D73F9B"/>
    <w:rsid w:val="00D74082"/>
    <w:rsid w:val="00D7416A"/>
    <w:rsid w:val="00D7438B"/>
    <w:rsid w:val="00D7443C"/>
    <w:rsid w:val="00D745B3"/>
    <w:rsid w:val="00D74687"/>
    <w:rsid w:val="00D74768"/>
    <w:rsid w:val="00D75010"/>
    <w:rsid w:val="00D75039"/>
    <w:rsid w:val="00D75624"/>
    <w:rsid w:val="00D7588B"/>
    <w:rsid w:val="00D759F6"/>
    <w:rsid w:val="00D75C99"/>
    <w:rsid w:val="00D75CBB"/>
    <w:rsid w:val="00D76272"/>
    <w:rsid w:val="00D76AA9"/>
    <w:rsid w:val="00D76D72"/>
    <w:rsid w:val="00D77579"/>
    <w:rsid w:val="00D776A7"/>
    <w:rsid w:val="00D778F2"/>
    <w:rsid w:val="00D77CE6"/>
    <w:rsid w:val="00D80328"/>
    <w:rsid w:val="00D809CE"/>
    <w:rsid w:val="00D80BDC"/>
    <w:rsid w:val="00D80E67"/>
    <w:rsid w:val="00D81542"/>
    <w:rsid w:val="00D816D7"/>
    <w:rsid w:val="00D8178A"/>
    <w:rsid w:val="00D8189E"/>
    <w:rsid w:val="00D81BF1"/>
    <w:rsid w:val="00D81C5F"/>
    <w:rsid w:val="00D820C8"/>
    <w:rsid w:val="00D8233A"/>
    <w:rsid w:val="00D82C95"/>
    <w:rsid w:val="00D82DC1"/>
    <w:rsid w:val="00D82E76"/>
    <w:rsid w:val="00D82FB4"/>
    <w:rsid w:val="00D83077"/>
    <w:rsid w:val="00D832C2"/>
    <w:rsid w:val="00D83665"/>
    <w:rsid w:val="00D8367A"/>
    <w:rsid w:val="00D83984"/>
    <w:rsid w:val="00D83A62"/>
    <w:rsid w:val="00D83ACA"/>
    <w:rsid w:val="00D83BBF"/>
    <w:rsid w:val="00D84459"/>
    <w:rsid w:val="00D84757"/>
    <w:rsid w:val="00D849A9"/>
    <w:rsid w:val="00D84C5A"/>
    <w:rsid w:val="00D84D69"/>
    <w:rsid w:val="00D85440"/>
    <w:rsid w:val="00D85704"/>
    <w:rsid w:val="00D859AC"/>
    <w:rsid w:val="00D85A91"/>
    <w:rsid w:val="00D85E8D"/>
    <w:rsid w:val="00D8617A"/>
    <w:rsid w:val="00D8628F"/>
    <w:rsid w:val="00D86500"/>
    <w:rsid w:val="00D867C6"/>
    <w:rsid w:val="00D86841"/>
    <w:rsid w:val="00D86AA5"/>
    <w:rsid w:val="00D86D70"/>
    <w:rsid w:val="00D86DDD"/>
    <w:rsid w:val="00D86EF6"/>
    <w:rsid w:val="00D8719C"/>
    <w:rsid w:val="00D8722C"/>
    <w:rsid w:val="00D87294"/>
    <w:rsid w:val="00D87439"/>
    <w:rsid w:val="00D87911"/>
    <w:rsid w:val="00D87955"/>
    <w:rsid w:val="00D87C00"/>
    <w:rsid w:val="00D87C04"/>
    <w:rsid w:val="00D87CFF"/>
    <w:rsid w:val="00D87DD0"/>
    <w:rsid w:val="00D907A0"/>
    <w:rsid w:val="00D90A7D"/>
    <w:rsid w:val="00D90B52"/>
    <w:rsid w:val="00D91017"/>
    <w:rsid w:val="00D910BB"/>
    <w:rsid w:val="00D915C3"/>
    <w:rsid w:val="00D9211E"/>
    <w:rsid w:val="00D9238E"/>
    <w:rsid w:val="00D92565"/>
    <w:rsid w:val="00D928E8"/>
    <w:rsid w:val="00D92BFB"/>
    <w:rsid w:val="00D92E01"/>
    <w:rsid w:val="00D931D9"/>
    <w:rsid w:val="00D933E8"/>
    <w:rsid w:val="00D93655"/>
    <w:rsid w:val="00D93903"/>
    <w:rsid w:val="00D93981"/>
    <w:rsid w:val="00D93A0C"/>
    <w:rsid w:val="00D93B63"/>
    <w:rsid w:val="00D93DA2"/>
    <w:rsid w:val="00D944B6"/>
    <w:rsid w:val="00D94818"/>
    <w:rsid w:val="00D9492F"/>
    <w:rsid w:val="00D94968"/>
    <w:rsid w:val="00D94A5F"/>
    <w:rsid w:val="00D9539C"/>
    <w:rsid w:val="00D957AF"/>
    <w:rsid w:val="00D96672"/>
    <w:rsid w:val="00D9693F"/>
    <w:rsid w:val="00D9697F"/>
    <w:rsid w:val="00D96D45"/>
    <w:rsid w:val="00D96DD0"/>
    <w:rsid w:val="00D96E92"/>
    <w:rsid w:val="00D96EAD"/>
    <w:rsid w:val="00D96FBC"/>
    <w:rsid w:val="00D97345"/>
    <w:rsid w:val="00D97742"/>
    <w:rsid w:val="00D9797B"/>
    <w:rsid w:val="00D97E14"/>
    <w:rsid w:val="00DA062A"/>
    <w:rsid w:val="00DA0761"/>
    <w:rsid w:val="00DA0C65"/>
    <w:rsid w:val="00DA1538"/>
    <w:rsid w:val="00DA1B2B"/>
    <w:rsid w:val="00DA1B3F"/>
    <w:rsid w:val="00DA1FBA"/>
    <w:rsid w:val="00DA21E5"/>
    <w:rsid w:val="00DA25FA"/>
    <w:rsid w:val="00DA25FE"/>
    <w:rsid w:val="00DA2933"/>
    <w:rsid w:val="00DA2C58"/>
    <w:rsid w:val="00DA2DE8"/>
    <w:rsid w:val="00DA2EDD"/>
    <w:rsid w:val="00DA34F5"/>
    <w:rsid w:val="00DA37D3"/>
    <w:rsid w:val="00DA37E5"/>
    <w:rsid w:val="00DA3EA9"/>
    <w:rsid w:val="00DA408F"/>
    <w:rsid w:val="00DA427B"/>
    <w:rsid w:val="00DA4387"/>
    <w:rsid w:val="00DA4434"/>
    <w:rsid w:val="00DA444D"/>
    <w:rsid w:val="00DA47EA"/>
    <w:rsid w:val="00DA4A8E"/>
    <w:rsid w:val="00DA4B03"/>
    <w:rsid w:val="00DA4EA8"/>
    <w:rsid w:val="00DA55F4"/>
    <w:rsid w:val="00DA596A"/>
    <w:rsid w:val="00DA5ADF"/>
    <w:rsid w:val="00DA62C3"/>
    <w:rsid w:val="00DA65CF"/>
    <w:rsid w:val="00DA6634"/>
    <w:rsid w:val="00DA663C"/>
    <w:rsid w:val="00DA66FF"/>
    <w:rsid w:val="00DA6AB9"/>
    <w:rsid w:val="00DA6AEC"/>
    <w:rsid w:val="00DA6B30"/>
    <w:rsid w:val="00DA7076"/>
    <w:rsid w:val="00DA70C8"/>
    <w:rsid w:val="00DA73A3"/>
    <w:rsid w:val="00DA73FB"/>
    <w:rsid w:val="00DA73FF"/>
    <w:rsid w:val="00DA74F2"/>
    <w:rsid w:val="00DA75BE"/>
    <w:rsid w:val="00DA75E3"/>
    <w:rsid w:val="00DA7BAD"/>
    <w:rsid w:val="00DA7EB3"/>
    <w:rsid w:val="00DA7EF1"/>
    <w:rsid w:val="00DA7F6C"/>
    <w:rsid w:val="00DB0196"/>
    <w:rsid w:val="00DB09FF"/>
    <w:rsid w:val="00DB0D7D"/>
    <w:rsid w:val="00DB1762"/>
    <w:rsid w:val="00DB1B19"/>
    <w:rsid w:val="00DB1E0A"/>
    <w:rsid w:val="00DB21D7"/>
    <w:rsid w:val="00DB27E3"/>
    <w:rsid w:val="00DB28AA"/>
    <w:rsid w:val="00DB2A36"/>
    <w:rsid w:val="00DB30FE"/>
    <w:rsid w:val="00DB3158"/>
    <w:rsid w:val="00DB41FB"/>
    <w:rsid w:val="00DB41FE"/>
    <w:rsid w:val="00DB4274"/>
    <w:rsid w:val="00DB4593"/>
    <w:rsid w:val="00DB49D6"/>
    <w:rsid w:val="00DB4C0E"/>
    <w:rsid w:val="00DB4E77"/>
    <w:rsid w:val="00DB4F03"/>
    <w:rsid w:val="00DB4F0C"/>
    <w:rsid w:val="00DB4FAD"/>
    <w:rsid w:val="00DB5080"/>
    <w:rsid w:val="00DB51B5"/>
    <w:rsid w:val="00DB51D1"/>
    <w:rsid w:val="00DB58CA"/>
    <w:rsid w:val="00DB5A06"/>
    <w:rsid w:val="00DB5EBA"/>
    <w:rsid w:val="00DB606E"/>
    <w:rsid w:val="00DB60D5"/>
    <w:rsid w:val="00DB64F5"/>
    <w:rsid w:val="00DB66CA"/>
    <w:rsid w:val="00DB66F6"/>
    <w:rsid w:val="00DB67B5"/>
    <w:rsid w:val="00DB67D4"/>
    <w:rsid w:val="00DB6896"/>
    <w:rsid w:val="00DB6EB2"/>
    <w:rsid w:val="00DB72BB"/>
    <w:rsid w:val="00DB7736"/>
    <w:rsid w:val="00DB7837"/>
    <w:rsid w:val="00DB7C71"/>
    <w:rsid w:val="00DC005B"/>
    <w:rsid w:val="00DC0351"/>
    <w:rsid w:val="00DC03CE"/>
    <w:rsid w:val="00DC050B"/>
    <w:rsid w:val="00DC06C0"/>
    <w:rsid w:val="00DC074A"/>
    <w:rsid w:val="00DC0D6A"/>
    <w:rsid w:val="00DC0F2D"/>
    <w:rsid w:val="00DC141E"/>
    <w:rsid w:val="00DC1483"/>
    <w:rsid w:val="00DC1A09"/>
    <w:rsid w:val="00DC1A7E"/>
    <w:rsid w:val="00DC1D85"/>
    <w:rsid w:val="00DC203E"/>
    <w:rsid w:val="00DC21A6"/>
    <w:rsid w:val="00DC2346"/>
    <w:rsid w:val="00DC234D"/>
    <w:rsid w:val="00DC291E"/>
    <w:rsid w:val="00DC2A73"/>
    <w:rsid w:val="00DC2BE1"/>
    <w:rsid w:val="00DC2C7F"/>
    <w:rsid w:val="00DC2CB8"/>
    <w:rsid w:val="00DC2E3C"/>
    <w:rsid w:val="00DC2EAF"/>
    <w:rsid w:val="00DC2EFF"/>
    <w:rsid w:val="00DC2FE8"/>
    <w:rsid w:val="00DC380C"/>
    <w:rsid w:val="00DC3A63"/>
    <w:rsid w:val="00DC3C49"/>
    <w:rsid w:val="00DC3D36"/>
    <w:rsid w:val="00DC3DA5"/>
    <w:rsid w:val="00DC3FF2"/>
    <w:rsid w:val="00DC4098"/>
    <w:rsid w:val="00DC42E0"/>
    <w:rsid w:val="00DC46EA"/>
    <w:rsid w:val="00DC47E2"/>
    <w:rsid w:val="00DC4B27"/>
    <w:rsid w:val="00DC4B88"/>
    <w:rsid w:val="00DC4BE2"/>
    <w:rsid w:val="00DC53A1"/>
    <w:rsid w:val="00DC5590"/>
    <w:rsid w:val="00DC5637"/>
    <w:rsid w:val="00DC565E"/>
    <w:rsid w:val="00DC58F0"/>
    <w:rsid w:val="00DC5D46"/>
    <w:rsid w:val="00DC5ED7"/>
    <w:rsid w:val="00DC5FE2"/>
    <w:rsid w:val="00DC5FF5"/>
    <w:rsid w:val="00DC6379"/>
    <w:rsid w:val="00DC6BDB"/>
    <w:rsid w:val="00DC7061"/>
    <w:rsid w:val="00DC7339"/>
    <w:rsid w:val="00DC754C"/>
    <w:rsid w:val="00DC7722"/>
    <w:rsid w:val="00DC77AA"/>
    <w:rsid w:val="00DC79B3"/>
    <w:rsid w:val="00DC7A39"/>
    <w:rsid w:val="00DC7AB7"/>
    <w:rsid w:val="00DC7B35"/>
    <w:rsid w:val="00DC7B91"/>
    <w:rsid w:val="00DC7CC1"/>
    <w:rsid w:val="00DC7EEC"/>
    <w:rsid w:val="00DD0234"/>
    <w:rsid w:val="00DD0A2A"/>
    <w:rsid w:val="00DD0C0E"/>
    <w:rsid w:val="00DD0C8E"/>
    <w:rsid w:val="00DD0E24"/>
    <w:rsid w:val="00DD1457"/>
    <w:rsid w:val="00DD14B3"/>
    <w:rsid w:val="00DD1796"/>
    <w:rsid w:val="00DD1925"/>
    <w:rsid w:val="00DD1AAA"/>
    <w:rsid w:val="00DD1E63"/>
    <w:rsid w:val="00DD23D1"/>
    <w:rsid w:val="00DD2463"/>
    <w:rsid w:val="00DD27FE"/>
    <w:rsid w:val="00DD2826"/>
    <w:rsid w:val="00DD2A82"/>
    <w:rsid w:val="00DD2DB6"/>
    <w:rsid w:val="00DD2ECC"/>
    <w:rsid w:val="00DD2F86"/>
    <w:rsid w:val="00DD312F"/>
    <w:rsid w:val="00DD3382"/>
    <w:rsid w:val="00DD3404"/>
    <w:rsid w:val="00DD3514"/>
    <w:rsid w:val="00DD371D"/>
    <w:rsid w:val="00DD3A48"/>
    <w:rsid w:val="00DD3C6B"/>
    <w:rsid w:val="00DD3D11"/>
    <w:rsid w:val="00DD417C"/>
    <w:rsid w:val="00DD435E"/>
    <w:rsid w:val="00DD4705"/>
    <w:rsid w:val="00DD4778"/>
    <w:rsid w:val="00DD478A"/>
    <w:rsid w:val="00DD49DE"/>
    <w:rsid w:val="00DD4D1E"/>
    <w:rsid w:val="00DD4DB9"/>
    <w:rsid w:val="00DD509C"/>
    <w:rsid w:val="00DD5293"/>
    <w:rsid w:val="00DD52A1"/>
    <w:rsid w:val="00DD53D0"/>
    <w:rsid w:val="00DD55D3"/>
    <w:rsid w:val="00DD58F4"/>
    <w:rsid w:val="00DD5921"/>
    <w:rsid w:val="00DD5C04"/>
    <w:rsid w:val="00DD5C8F"/>
    <w:rsid w:val="00DD5FA0"/>
    <w:rsid w:val="00DD6089"/>
    <w:rsid w:val="00DD6292"/>
    <w:rsid w:val="00DD62EE"/>
    <w:rsid w:val="00DD6468"/>
    <w:rsid w:val="00DD64C4"/>
    <w:rsid w:val="00DD66FB"/>
    <w:rsid w:val="00DD6746"/>
    <w:rsid w:val="00DD6A35"/>
    <w:rsid w:val="00DD6DC9"/>
    <w:rsid w:val="00DD6E22"/>
    <w:rsid w:val="00DD7624"/>
    <w:rsid w:val="00DD794F"/>
    <w:rsid w:val="00DD7C18"/>
    <w:rsid w:val="00DD7E55"/>
    <w:rsid w:val="00DD7E5E"/>
    <w:rsid w:val="00DE0578"/>
    <w:rsid w:val="00DE0727"/>
    <w:rsid w:val="00DE0F41"/>
    <w:rsid w:val="00DE1334"/>
    <w:rsid w:val="00DE1808"/>
    <w:rsid w:val="00DE191A"/>
    <w:rsid w:val="00DE1B08"/>
    <w:rsid w:val="00DE1E7E"/>
    <w:rsid w:val="00DE20A4"/>
    <w:rsid w:val="00DE2662"/>
    <w:rsid w:val="00DE279B"/>
    <w:rsid w:val="00DE2936"/>
    <w:rsid w:val="00DE2F0F"/>
    <w:rsid w:val="00DE3338"/>
    <w:rsid w:val="00DE3361"/>
    <w:rsid w:val="00DE3388"/>
    <w:rsid w:val="00DE343B"/>
    <w:rsid w:val="00DE3476"/>
    <w:rsid w:val="00DE349E"/>
    <w:rsid w:val="00DE3743"/>
    <w:rsid w:val="00DE3781"/>
    <w:rsid w:val="00DE3953"/>
    <w:rsid w:val="00DE3ACF"/>
    <w:rsid w:val="00DE4220"/>
    <w:rsid w:val="00DE437C"/>
    <w:rsid w:val="00DE4645"/>
    <w:rsid w:val="00DE4897"/>
    <w:rsid w:val="00DE4928"/>
    <w:rsid w:val="00DE4953"/>
    <w:rsid w:val="00DE49EA"/>
    <w:rsid w:val="00DE5068"/>
    <w:rsid w:val="00DE52B8"/>
    <w:rsid w:val="00DE52F2"/>
    <w:rsid w:val="00DE54C8"/>
    <w:rsid w:val="00DE55CD"/>
    <w:rsid w:val="00DE5699"/>
    <w:rsid w:val="00DE5A3A"/>
    <w:rsid w:val="00DE5B99"/>
    <w:rsid w:val="00DE5DEB"/>
    <w:rsid w:val="00DE68CC"/>
    <w:rsid w:val="00DE6AD7"/>
    <w:rsid w:val="00DE6B2C"/>
    <w:rsid w:val="00DE6B53"/>
    <w:rsid w:val="00DE6BBB"/>
    <w:rsid w:val="00DE6C31"/>
    <w:rsid w:val="00DE6D29"/>
    <w:rsid w:val="00DE714F"/>
    <w:rsid w:val="00DE7427"/>
    <w:rsid w:val="00DE792A"/>
    <w:rsid w:val="00DE793C"/>
    <w:rsid w:val="00DE7BF4"/>
    <w:rsid w:val="00DE7DC9"/>
    <w:rsid w:val="00DE7DF2"/>
    <w:rsid w:val="00DE7F21"/>
    <w:rsid w:val="00DE7FF8"/>
    <w:rsid w:val="00DF0B41"/>
    <w:rsid w:val="00DF1349"/>
    <w:rsid w:val="00DF14A0"/>
    <w:rsid w:val="00DF14BA"/>
    <w:rsid w:val="00DF166D"/>
    <w:rsid w:val="00DF16C1"/>
    <w:rsid w:val="00DF1880"/>
    <w:rsid w:val="00DF18EF"/>
    <w:rsid w:val="00DF1965"/>
    <w:rsid w:val="00DF1C5A"/>
    <w:rsid w:val="00DF1F15"/>
    <w:rsid w:val="00DF2285"/>
    <w:rsid w:val="00DF2485"/>
    <w:rsid w:val="00DF2572"/>
    <w:rsid w:val="00DF2998"/>
    <w:rsid w:val="00DF2F50"/>
    <w:rsid w:val="00DF325E"/>
    <w:rsid w:val="00DF3671"/>
    <w:rsid w:val="00DF372F"/>
    <w:rsid w:val="00DF39E1"/>
    <w:rsid w:val="00DF4084"/>
    <w:rsid w:val="00DF40C9"/>
    <w:rsid w:val="00DF412B"/>
    <w:rsid w:val="00DF45D2"/>
    <w:rsid w:val="00DF4B69"/>
    <w:rsid w:val="00DF508F"/>
    <w:rsid w:val="00DF5151"/>
    <w:rsid w:val="00DF5744"/>
    <w:rsid w:val="00DF5848"/>
    <w:rsid w:val="00DF5B08"/>
    <w:rsid w:val="00DF5B5D"/>
    <w:rsid w:val="00DF5DD4"/>
    <w:rsid w:val="00DF5DD9"/>
    <w:rsid w:val="00DF5FAD"/>
    <w:rsid w:val="00DF608F"/>
    <w:rsid w:val="00DF63C5"/>
    <w:rsid w:val="00DF648E"/>
    <w:rsid w:val="00DF6B0F"/>
    <w:rsid w:val="00DF6DF8"/>
    <w:rsid w:val="00DF6F3B"/>
    <w:rsid w:val="00DF6FC6"/>
    <w:rsid w:val="00DF7422"/>
    <w:rsid w:val="00DF7683"/>
    <w:rsid w:val="00DF7C5B"/>
    <w:rsid w:val="00DF7C87"/>
    <w:rsid w:val="00DF7E84"/>
    <w:rsid w:val="00E003F1"/>
    <w:rsid w:val="00E00588"/>
    <w:rsid w:val="00E0067B"/>
    <w:rsid w:val="00E006AC"/>
    <w:rsid w:val="00E00786"/>
    <w:rsid w:val="00E00D44"/>
    <w:rsid w:val="00E0109A"/>
    <w:rsid w:val="00E01238"/>
    <w:rsid w:val="00E015D6"/>
    <w:rsid w:val="00E01838"/>
    <w:rsid w:val="00E0187C"/>
    <w:rsid w:val="00E01BA2"/>
    <w:rsid w:val="00E01C9D"/>
    <w:rsid w:val="00E02276"/>
    <w:rsid w:val="00E02368"/>
    <w:rsid w:val="00E02474"/>
    <w:rsid w:val="00E024F2"/>
    <w:rsid w:val="00E026F1"/>
    <w:rsid w:val="00E029DF"/>
    <w:rsid w:val="00E02B00"/>
    <w:rsid w:val="00E02DD8"/>
    <w:rsid w:val="00E02F3F"/>
    <w:rsid w:val="00E03415"/>
    <w:rsid w:val="00E034DD"/>
    <w:rsid w:val="00E03A3F"/>
    <w:rsid w:val="00E03CA6"/>
    <w:rsid w:val="00E03DA7"/>
    <w:rsid w:val="00E04B4B"/>
    <w:rsid w:val="00E0525F"/>
    <w:rsid w:val="00E05291"/>
    <w:rsid w:val="00E05357"/>
    <w:rsid w:val="00E054FC"/>
    <w:rsid w:val="00E05A6C"/>
    <w:rsid w:val="00E05ACC"/>
    <w:rsid w:val="00E05B34"/>
    <w:rsid w:val="00E05F2C"/>
    <w:rsid w:val="00E063DB"/>
    <w:rsid w:val="00E06440"/>
    <w:rsid w:val="00E06AB8"/>
    <w:rsid w:val="00E0728A"/>
    <w:rsid w:val="00E07533"/>
    <w:rsid w:val="00E07C28"/>
    <w:rsid w:val="00E10091"/>
    <w:rsid w:val="00E10102"/>
    <w:rsid w:val="00E10355"/>
    <w:rsid w:val="00E1041F"/>
    <w:rsid w:val="00E10515"/>
    <w:rsid w:val="00E105CB"/>
    <w:rsid w:val="00E10971"/>
    <w:rsid w:val="00E10B69"/>
    <w:rsid w:val="00E10F79"/>
    <w:rsid w:val="00E11064"/>
    <w:rsid w:val="00E110D3"/>
    <w:rsid w:val="00E11762"/>
    <w:rsid w:val="00E1191B"/>
    <w:rsid w:val="00E11C32"/>
    <w:rsid w:val="00E120A4"/>
    <w:rsid w:val="00E12567"/>
    <w:rsid w:val="00E128DE"/>
    <w:rsid w:val="00E129C1"/>
    <w:rsid w:val="00E12ED3"/>
    <w:rsid w:val="00E1303D"/>
    <w:rsid w:val="00E13182"/>
    <w:rsid w:val="00E131E4"/>
    <w:rsid w:val="00E132DE"/>
    <w:rsid w:val="00E134D9"/>
    <w:rsid w:val="00E137AA"/>
    <w:rsid w:val="00E13808"/>
    <w:rsid w:val="00E13B24"/>
    <w:rsid w:val="00E13C3C"/>
    <w:rsid w:val="00E14125"/>
    <w:rsid w:val="00E142D3"/>
    <w:rsid w:val="00E144FD"/>
    <w:rsid w:val="00E14692"/>
    <w:rsid w:val="00E14A27"/>
    <w:rsid w:val="00E15817"/>
    <w:rsid w:val="00E1594D"/>
    <w:rsid w:val="00E15A0F"/>
    <w:rsid w:val="00E15A79"/>
    <w:rsid w:val="00E15B9C"/>
    <w:rsid w:val="00E15C1F"/>
    <w:rsid w:val="00E15D3E"/>
    <w:rsid w:val="00E1632B"/>
    <w:rsid w:val="00E16718"/>
    <w:rsid w:val="00E16E46"/>
    <w:rsid w:val="00E16F82"/>
    <w:rsid w:val="00E16F95"/>
    <w:rsid w:val="00E17023"/>
    <w:rsid w:val="00E17443"/>
    <w:rsid w:val="00E175B4"/>
    <w:rsid w:val="00E1764C"/>
    <w:rsid w:val="00E177C3"/>
    <w:rsid w:val="00E17E1C"/>
    <w:rsid w:val="00E20062"/>
    <w:rsid w:val="00E2048C"/>
    <w:rsid w:val="00E207AC"/>
    <w:rsid w:val="00E208FF"/>
    <w:rsid w:val="00E20DDD"/>
    <w:rsid w:val="00E21E16"/>
    <w:rsid w:val="00E21F92"/>
    <w:rsid w:val="00E22148"/>
    <w:rsid w:val="00E221E4"/>
    <w:rsid w:val="00E223F5"/>
    <w:rsid w:val="00E22E0D"/>
    <w:rsid w:val="00E22E10"/>
    <w:rsid w:val="00E22FBC"/>
    <w:rsid w:val="00E23071"/>
    <w:rsid w:val="00E23453"/>
    <w:rsid w:val="00E23584"/>
    <w:rsid w:val="00E236B1"/>
    <w:rsid w:val="00E2385E"/>
    <w:rsid w:val="00E23AC6"/>
    <w:rsid w:val="00E243A7"/>
    <w:rsid w:val="00E249D9"/>
    <w:rsid w:val="00E24BC1"/>
    <w:rsid w:val="00E24F11"/>
    <w:rsid w:val="00E25084"/>
    <w:rsid w:val="00E25317"/>
    <w:rsid w:val="00E253E9"/>
    <w:rsid w:val="00E25B0D"/>
    <w:rsid w:val="00E25B35"/>
    <w:rsid w:val="00E25BC5"/>
    <w:rsid w:val="00E25C2F"/>
    <w:rsid w:val="00E25D86"/>
    <w:rsid w:val="00E25E4A"/>
    <w:rsid w:val="00E26308"/>
    <w:rsid w:val="00E26435"/>
    <w:rsid w:val="00E2663C"/>
    <w:rsid w:val="00E26771"/>
    <w:rsid w:val="00E267DE"/>
    <w:rsid w:val="00E270D9"/>
    <w:rsid w:val="00E2710D"/>
    <w:rsid w:val="00E27408"/>
    <w:rsid w:val="00E27484"/>
    <w:rsid w:val="00E2756F"/>
    <w:rsid w:val="00E2799C"/>
    <w:rsid w:val="00E27A06"/>
    <w:rsid w:val="00E30447"/>
    <w:rsid w:val="00E3054F"/>
    <w:rsid w:val="00E3062A"/>
    <w:rsid w:val="00E30741"/>
    <w:rsid w:val="00E30EEB"/>
    <w:rsid w:val="00E3108F"/>
    <w:rsid w:val="00E31375"/>
    <w:rsid w:val="00E315D9"/>
    <w:rsid w:val="00E316E8"/>
    <w:rsid w:val="00E3199B"/>
    <w:rsid w:val="00E31F7B"/>
    <w:rsid w:val="00E32618"/>
    <w:rsid w:val="00E3271F"/>
    <w:rsid w:val="00E327BA"/>
    <w:rsid w:val="00E32838"/>
    <w:rsid w:val="00E32842"/>
    <w:rsid w:val="00E32A37"/>
    <w:rsid w:val="00E32E48"/>
    <w:rsid w:val="00E33130"/>
    <w:rsid w:val="00E3323D"/>
    <w:rsid w:val="00E33381"/>
    <w:rsid w:val="00E3371E"/>
    <w:rsid w:val="00E33844"/>
    <w:rsid w:val="00E338BC"/>
    <w:rsid w:val="00E33BAE"/>
    <w:rsid w:val="00E33C94"/>
    <w:rsid w:val="00E33F56"/>
    <w:rsid w:val="00E346F8"/>
    <w:rsid w:val="00E348D8"/>
    <w:rsid w:val="00E34BDA"/>
    <w:rsid w:val="00E35082"/>
    <w:rsid w:val="00E35416"/>
    <w:rsid w:val="00E35A27"/>
    <w:rsid w:val="00E35A39"/>
    <w:rsid w:val="00E360A5"/>
    <w:rsid w:val="00E36973"/>
    <w:rsid w:val="00E36993"/>
    <w:rsid w:val="00E36EA5"/>
    <w:rsid w:val="00E36ED8"/>
    <w:rsid w:val="00E3717C"/>
    <w:rsid w:val="00E3735D"/>
    <w:rsid w:val="00E374AA"/>
    <w:rsid w:val="00E3774E"/>
    <w:rsid w:val="00E3799D"/>
    <w:rsid w:val="00E37B78"/>
    <w:rsid w:val="00E37E23"/>
    <w:rsid w:val="00E37EEE"/>
    <w:rsid w:val="00E37F75"/>
    <w:rsid w:val="00E4051B"/>
    <w:rsid w:val="00E40C9C"/>
    <w:rsid w:val="00E40CB8"/>
    <w:rsid w:val="00E414D8"/>
    <w:rsid w:val="00E41552"/>
    <w:rsid w:val="00E415CE"/>
    <w:rsid w:val="00E4195A"/>
    <w:rsid w:val="00E41990"/>
    <w:rsid w:val="00E41B1D"/>
    <w:rsid w:val="00E41FFF"/>
    <w:rsid w:val="00E42067"/>
    <w:rsid w:val="00E42205"/>
    <w:rsid w:val="00E42E08"/>
    <w:rsid w:val="00E42EEC"/>
    <w:rsid w:val="00E43003"/>
    <w:rsid w:val="00E43683"/>
    <w:rsid w:val="00E4392A"/>
    <w:rsid w:val="00E44627"/>
    <w:rsid w:val="00E446AB"/>
    <w:rsid w:val="00E447E7"/>
    <w:rsid w:val="00E448BC"/>
    <w:rsid w:val="00E44C59"/>
    <w:rsid w:val="00E44E66"/>
    <w:rsid w:val="00E44FAF"/>
    <w:rsid w:val="00E44FD3"/>
    <w:rsid w:val="00E45222"/>
    <w:rsid w:val="00E4584A"/>
    <w:rsid w:val="00E4588C"/>
    <w:rsid w:val="00E45C3B"/>
    <w:rsid w:val="00E460F8"/>
    <w:rsid w:val="00E464DE"/>
    <w:rsid w:val="00E46577"/>
    <w:rsid w:val="00E4684C"/>
    <w:rsid w:val="00E46BC0"/>
    <w:rsid w:val="00E46D20"/>
    <w:rsid w:val="00E471C2"/>
    <w:rsid w:val="00E472CB"/>
    <w:rsid w:val="00E50349"/>
    <w:rsid w:val="00E5036A"/>
    <w:rsid w:val="00E50454"/>
    <w:rsid w:val="00E50A8C"/>
    <w:rsid w:val="00E50C5A"/>
    <w:rsid w:val="00E50C64"/>
    <w:rsid w:val="00E50CC9"/>
    <w:rsid w:val="00E50ED0"/>
    <w:rsid w:val="00E510C8"/>
    <w:rsid w:val="00E510EA"/>
    <w:rsid w:val="00E51299"/>
    <w:rsid w:val="00E513AD"/>
    <w:rsid w:val="00E518B8"/>
    <w:rsid w:val="00E519AE"/>
    <w:rsid w:val="00E51C2A"/>
    <w:rsid w:val="00E51D57"/>
    <w:rsid w:val="00E51DDA"/>
    <w:rsid w:val="00E51E59"/>
    <w:rsid w:val="00E51F5E"/>
    <w:rsid w:val="00E5224C"/>
    <w:rsid w:val="00E52797"/>
    <w:rsid w:val="00E52B31"/>
    <w:rsid w:val="00E52BDB"/>
    <w:rsid w:val="00E52DE1"/>
    <w:rsid w:val="00E52F29"/>
    <w:rsid w:val="00E530A2"/>
    <w:rsid w:val="00E5361F"/>
    <w:rsid w:val="00E537A7"/>
    <w:rsid w:val="00E53C72"/>
    <w:rsid w:val="00E53E32"/>
    <w:rsid w:val="00E54077"/>
    <w:rsid w:val="00E541B7"/>
    <w:rsid w:val="00E5490A"/>
    <w:rsid w:val="00E54AA9"/>
    <w:rsid w:val="00E550B6"/>
    <w:rsid w:val="00E551F2"/>
    <w:rsid w:val="00E5522C"/>
    <w:rsid w:val="00E554A2"/>
    <w:rsid w:val="00E55A91"/>
    <w:rsid w:val="00E55BAF"/>
    <w:rsid w:val="00E55BC3"/>
    <w:rsid w:val="00E55BE4"/>
    <w:rsid w:val="00E56238"/>
    <w:rsid w:val="00E565F5"/>
    <w:rsid w:val="00E5701F"/>
    <w:rsid w:val="00E57122"/>
    <w:rsid w:val="00E572AA"/>
    <w:rsid w:val="00E573BC"/>
    <w:rsid w:val="00E5742D"/>
    <w:rsid w:val="00E57698"/>
    <w:rsid w:val="00E57836"/>
    <w:rsid w:val="00E57CBF"/>
    <w:rsid w:val="00E57DC6"/>
    <w:rsid w:val="00E57F0A"/>
    <w:rsid w:val="00E57FE1"/>
    <w:rsid w:val="00E601B5"/>
    <w:rsid w:val="00E60B7B"/>
    <w:rsid w:val="00E60D38"/>
    <w:rsid w:val="00E60DA6"/>
    <w:rsid w:val="00E61130"/>
    <w:rsid w:val="00E6161F"/>
    <w:rsid w:val="00E6199B"/>
    <w:rsid w:val="00E61BA0"/>
    <w:rsid w:val="00E61BA9"/>
    <w:rsid w:val="00E6200C"/>
    <w:rsid w:val="00E628D2"/>
    <w:rsid w:val="00E629A1"/>
    <w:rsid w:val="00E62C28"/>
    <w:rsid w:val="00E62C98"/>
    <w:rsid w:val="00E62ECF"/>
    <w:rsid w:val="00E63314"/>
    <w:rsid w:val="00E63421"/>
    <w:rsid w:val="00E634B2"/>
    <w:rsid w:val="00E6363C"/>
    <w:rsid w:val="00E63845"/>
    <w:rsid w:val="00E63B70"/>
    <w:rsid w:val="00E63C2D"/>
    <w:rsid w:val="00E63E93"/>
    <w:rsid w:val="00E63F78"/>
    <w:rsid w:val="00E6461D"/>
    <w:rsid w:val="00E64AF4"/>
    <w:rsid w:val="00E64C3D"/>
    <w:rsid w:val="00E64DAB"/>
    <w:rsid w:val="00E64DEE"/>
    <w:rsid w:val="00E650A1"/>
    <w:rsid w:val="00E6542C"/>
    <w:rsid w:val="00E65430"/>
    <w:rsid w:val="00E65442"/>
    <w:rsid w:val="00E65449"/>
    <w:rsid w:val="00E6576C"/>
    <w:rsid w:val="00E65888"/>
    <w:rsid w:val="00E65EAC"/>
    <w:rsid w:val="00E65ED2"/>
    <w:rsid w:val="00E65EE5"/>
    <w:rsid w:val="00E6655B"/>
    <w:rsid w:val="00E665DE"/>
    <w:rsid w:val="00E66636"/>
    <w:rsid w:val="00E66886"/>
    <w:rsid w:val="00E66B81"/>
    <w:rsid w:val="00E6755C"/>
    <w:rsid w:val="00E67561"/>
    <w:rsid w:val="00E675C0"/>
    <w:rsid w:val="00E67704"/>
    <w:rsid w:val="00E6781D"/>
    <w:rsid w:val="00E678FB"/>
    <w:rsid w:val="00E67A29"/>
    <w:rsid w:val="00E67A40"/>
    <w:rsid w:val="00E700F6"/>
    <w:rsid w:val="00E701AD"/>
    <w:rsid w:val="00E7051E"/>
    <w:rsid w:val="00E7087E"/>
    <w:rsid w:val="00E708AC"/>
    <w:rsid w:val="00E708FC"/>
    <w:rsid w:val="00E70950"/>
    <w:rsid w:val="00E70A04"/>
    <w:rsid w:val="00E71054"/>
    <w:rsid w:val="00E711B6"/>
    <w:rsid w:val="00E71917"/>
    <w:rsid w:val="00E71B5A"/>
    <w:rsid w:val="00E71B82"/>
    <w:rsid w:val="00E71C67"/>
    <w:rsid w:val="00E721B8"/>
    <w:rsid w:val="00E722F8"/>
    <w:rsid w:val="00E723F2"/>
    <w:rsid w:val="00E723F8"/>
    <w:rsid w:val="00E72A87"/>
    <w:rsid w:val="00E72CCF"/>
    <w:rsid w:val="00E72D25"/>
    <w:rsid w:val="00E72F71"/>
    <w:rsid w:val="00E7378F"/>
    <w:rsid w:val="00E739E7"/>
    <w:rsid w:val="00E73AC5"/>
    <w:rsid w:val="00E74037"/>
    <w:rsid w:val="00E7403F"/>
    <w:rsid w:val="00E742D0"/>
    <w:rsid w:val="00E74361"/>
    <w:rsid w:val="00E74503"/>
    <w:rsid w:val="00E7476C"/>
    <w:rsid w:val="00E7476E"/>
    <w:rsid w:val="00E74B2A"/>
    <w:rsid w:val="00E74BD3"/>
    <w:rsid w:val="00E74DF7"/>
    <w:rsid w:val="00E75360"/>
    <w:rsid w:val="00E7543B"/>
    <w:rsid w:val="00E756C7"/>
    <w:rsid w:val="00E7571B"/>
    <w:rsid w:val="00E757A8"/>
    <w:rsid w:val="00E76220"/>
    <w:rsid w:val="00E7643E"/>
    <w:rsid w:val="00E76547"/>
    <w:rsid w:val="00E76622"/>
    <w:rsid w:val="00E769B1"/>
    <w:rsid w:val="00E76A11"/>
    <w:rsid w:val="00E76D71"/>
    <w:rsid w:val="00E76FD3"/>
    <w:rsid w:val="00E7728F"/>
    <w:rsid w:val="00E7752B"/>
    <w:rsid w:val="00E77542"/>
    <w:rsid w:val="00E7759B"/>
    <w:rsid w:val="00E77865"/>
    <w:rsid w:val="00E80044"/>
    <w:rsid w:val="00E8006A"/>
    <w:rsid w:val="00E80640"/>
    <w:rsid w:val="00E806AE"/>
    <w:rsid w:val="00E80733"/>
    <w:rsid w:val="00E809D7"/>
    <w:rsid w:val="00E80A8C"/>
    <w:rsid w:val="00E80AA4"/>
    <w:rsid w:val="00E818E0"/>
    <w:rsid w:val="00E81A1D"/>
    <w:rsid w:val="00E81A76"/>
    <w:rsid w:val="00E81C85"/>
    <w:rsid w:val="00E81CAE"/>
    <w:rsid w:val="00E81E76"/>
    <w:rsid w:val="00E82195"/>
    <w:rsid w:val="00E82F0F"/>
    <w:rsid w:val="00E83180"/>
    <w:rsid w:val="00E835C9"/>
    <w:rsid w:val="00E83636"/>
    <w:rsid w:val="00E8380A"/>
    <w:rsid w:val="00E838B1"/>
    <w:rsid w:val="00E838BC"/>
    <w:rsid w:val="00E83BF3"/>
    <w:rsid w:val="00E83CC6"/>
    <w:rsid w:val="00E83F96"/>
    <w:rsid w:val="00E83FF1"/>
    <w:rsid w:val="00E8483C"/>
    <w:rsid w:val="00E849C5"/>
    <w:rsid w:val="00E84D93"/>
    <w:rsid w:val="00E84F4B"/>
    <w:rsid w:val="00E85DDA"/>
    <w:rsid w:val="00E86102"/>
    <w:rsid w:val="00E866DC"/>
    <w:rsid w:val="00E8686A"/>
    <w:rsid w:val="00E86B58"/>
    <w:rsid w:val="00E86D07"/>
    <w:rsid w:val="00E86E71"/>
    <w:rsid w:val="00E87510"/>
    <w:rsid w:val="00E8774C"/>
    <w:rsid w:val="00E877BC"/>
    <w:rsid w:val="00E87922"/>
    <w:rsid w:val="00E8796D"/>
    <w:rsid w:val="00E87977"/>
    <w:rsid w:val="00E87A57"/>
    <w:rsid w:val="00E901D8"/>
    <w:rsid w:val="00E9083F"/>
    <w:rsid w:val="00E90EB2"/>
    <w:rsid w:val="00E90F1B"/>
    <w:rsid w:val="00E91205"/>
    <w:rsid w:val="00E914E7"/>
    <w:rsid w:val="00E91511"/>
    <w:rsid w:val="00E91836"/>
    <w:rsid w:val="00E91AF2"/>
    <w:rsid w:val="00E91E9F"/>
    <w:rsid w:val="00E92352"/>
    <w:rsid w:val="00E925C7"/>
    <w:rsid w:val="00E92629"/>
    <w:rsid w:val="00E92980"/>
    <w:rsid w:val="00E9320E"/>
    <w:rsid w:val="00E93307"/>
    <w:rsid w:val="00E935DA"/>
    <w:rsid w:val="00E936F6"/>
    <w:rsid w:val="00E939C0"/>
    <w:rsid w:val="00E943DD"/>
    <w:rsid w:val="00E944F2"/>
    <w:rsid w:val="00E9476A"/>
    <w:rsid w:val="00E951E9"/>
    <w:rsid w:val="00E9542A"/>
    <w:rsid w:val="00E954FD"/>
    <w:rsid w:val="00E95A38"/>
    <w:rsid w:val="00E95D04"/>
    <w:rsid w:val="00E95EE1"/>
    <w:rsid w:val="00E95F26"/>
    <w:rsid w:val="00E960C1"/>
    <w:rsid w:val="00E96324"/>
    <w:rsid w:val="00E967CD"/>
    <w:rsid w:val="00E9685C"/>
    <w:rsid w:val="00E96A06"/>
    <w:rsid w:val="00E96C4B"/>
    <w:rsid w:val="00E96D0E"/>
    <w:rsid w:val="00E973C1"/>
    <w:rsid w:val="00E975B1"/>
    <w:rsid w:val="00E97959"/>
    <w:rsid w:val="00E97D2B"/>
    <w:rsid w:val="00E97E64"/>
    <w:rsid w:val="00E97F68"/>
    <w:rsid w:val="00EA0452"/>
    <w:rsid w:val="00EA0472"/>
    <w:rsid w:val="00EA0969"/>
    <w:rsid w:val="00EA09FB"/>
    <w:rsid w:val="00EA0C50"/>
    <w:rsid w:val="00EA0C6C"/>
    <w:rsid w:val="00EA0C9F"/>
    <w:rsid w:val="00EA0E51"/>
    <w:rsid w:val="00EA0E97"/>
    <w:rsid w:val="00EA133B"/>
    <w:rsid w:val="00EA1415"/>
    <w:rsid w:val="00EA1513"/>
    <w:rsid w:val="00EA1795"/>
    <w:rsid w:val="00EA1B29"/>
    <w:rsid w:val="00EA1D48"/>
    <w:rsid w:val="00EA2147"/>
    <w:rsid w:val="00EA2361"/>
    <w:rsid w:val="00EA2771"/>
    <w:rsid w:val="00EA28FA"/>
    <w:rsid w:val="00EA2B15"/>
    <w:rsid w:val="00EA2BF0"/>
    <w:rsid w:val="00EA3219"/>
    <w:rsid w:val="00EA32B9"/>
    <w:rsid w:val="00EA32D4"/>
    <w:rsid w:val="00EA38E5"/>
    <w:rsid w:val="00EA3BAD"/>
    <w:rsid w:val="00EA3E98"/>
    <w:rsid w:val="00EA3F92"/>
    <w:rsid w:val="00EA4163"/>
    <w:rsid w:val="00EA41EB"/>
    <w:rsid w:val="00EA4DA6"/>
    <w:rsid w:val="00EA4DAA"/>
    <w:rsid w:val="00EA4E7E"/>
    <w:rsid w:val="00EA4FB9"/>
    <w:rsid w:val="00EA54AF"/>
    <w:rsid w:val="00EA559D"/>
    <w:rsid w:val="00EA5739"/>
    <w:rsid w:val="00EA58F3"/>
    <w:rsid w:val="00EA59E2"/>
    <w:rsid w:val="00EA5A04"/>
    <w:rsid w:val="00EA5AC4"/>
    <w:rsid w:val="00EA5B15"/>
    <w:rsid w:val="00EA5B9F"/>
    <w:rsid w:val="00EA5C04"/>
    <w:rsid w:val="00EA613E"/>
    <w:rsid w:val="00EA61D8"/>
    <w:rsid w:val="00EA6290"/>
    <w:rsid w:val="00EA6A01"/>
    <w:rsid w:val="00EA6C61"/>
    <w:rsid w:val="00EA6D8E"/>
    <w:rsid w:val="00EA6DF0"/>
    <w:rsid w:val="00EA7056"/>
    <w:rsid w:val="00EA70F2"/>
    <w:rsid w:val="00EA7A59"/>
    <w:rsid w:val="00EA7C9E"/>
    <w:rsid w:val="00EB010A"/>
    <w:rsid w:val="00EB04B1"/>
    <w:rsid w:val="00EB0592"/>
    <w:rsid w:val="00EB0614"/>
    <w:rsid w:val="00EB0BBE"/>
    <w:rsid w:val="00EB0BE5"/>
    <w:rsid w:val="00EB0C6E"/>
    <w:rsid w:val="00EB0CD5"/>
    <w:rsid w:val="00EB1125"/>
    <w:rsid w:val="00EB11B0"/>
    <w:rsid w:val="00EB14DF"/>
    <w:rsid w:val="00EB1668"/>
    <w:rsid w:val="00EB1ABB"/>
    <w:rsid w:val="00EB1F22"/>
    <w:rsid w:val="00EB2840"/>
    <w:rsid w:val="00EB2917"/>
    <w:rsid w:val="00EB2994"/>
    <w:rsid w:val="00EB2A5A"/>
    <w:rsid w:val="00EB2BEA"/>
    <w:rsid w:val="00EB2D87"/>
    <w:rsid w:val="00EB2FBE"/>
    <w:rsid w:val="00EB30B5"/>
    <w:rsid w:val="00EB3571"/>
    <w:rsid w:val="00EB3A5A"/>
    <w:rsid w:val="00EB44DB"/>
    <w:rsid w:val="00EB4D7D"/>
    <w:rsid w:val="00EB4E3D"/>
    <w:rsid w:val="00EB4F63"/>
    <w:rsid w:val="00EB52F1"/>
    <w:rsid w:val="00EB53A4"/>
    <w:rsid w:val="00EB5531"/>
    <w:rsid w:val="00EB5EA9"/>
    <w:rsid w:val="00EB6B9D"/>
    <w:rsid w:val="00EB6EA7"/>
    <w:rsid w:val="00EB73B9"/>
    <w:rsid w:val="00EB7566"/>
    <w:rsid w:val="00EB779F"/>
    <w:rsid w:val="00EB7ADF"/>
    <w:rsid w:val="00EB7DBF"/>
    <w:rsid w:val="00EB7FD7"/>
    <w:rsid w:val="00EC0139"/>
    <w:rsid w:val="00EC02CC"/>
    <w:rsid w:val="00EC038E"/>
    <w:rsid w:val="00EC03F2"/>
    <w:rsid w:val="00EC0807"/>
    <w:rsid w:val="00EC0994"/>
    <w:rsid w:val="00EC0B32"/>
    <w:rsid w:val="00EC0EB1"/>
    <w:rsid w:val="00EC123E"/>
    <w:rsid w:val="00EC15BC"/>
    <w:rsid w:val="00EC15CA"/>
    <w:rsid w:val="00EC17CE"/>
    <w:rsid w:val="00EC1E39"/>
    <w:rsid w:val="00EC1F8E"/>
    <w:rsid w:val="00EC2045"/>
    <w:rsid w:val="00EC2262"/>
    <w:rsid w:val="00EC2565"/>
    <w:rsid w:val="00EC27A2"/>
    <w:rsid w:val="00EC294D"/>
    <w:rsid w:val="00EC2C67"/>
    <w:rsid w:val="00EC2E7F"/>
    <w:rsid w:val="00EC2E9A"/>
    <w:rsid w:val="00EC32AA"/>
    <w:rsid w:val="00EC3577"/>
    <w:rsid w:val="00EC3C73"/>
    <w:rsid w:val="00EC3E64"/>
    <w:rsid w:val="00EC40C8"/>
    <w:rsid w:val="00EC44FE"/>
    <w:rsid w:val="00EC470F"/>
    <w:rsid w:val="00EC4A26"/>
    <w:rsid w:val="00EC4FC6"/>
    <w:rsid w:val="00EC50F4"/>
    <w:rsid w:val="00EC566C"/>
    <w:rsid w:val="00EC573E"/>
    <w:rsid w:val="00EC5839"/>
    <w:rsid w:val="00EC5D3F"/>
    <w:rsid w:val="00EC5F5A"/>
    <w:rsid w:val="00EC62DD"/>
    <w:rsid w:val="00EC6480"/>
    <w:rsid w:val="00EC6737"/>
    <w:rsid w:val="00EC6AA4"/>
    <w:rsid w:val="00EC6B32"/>
    <w:rsid w:val="00EC7071"/>
    <w:rsid w:val="00EC72C4"/>
    <w:rsid w:val="00EC78FA"/>
    <w:rsid w:val="00EC792A"/>
    <w:rsid w:val="00EC7AB6"/>
    <w:rsid w:val="00EC7C2E"/>
    <w:rsid w:val="00EC7DC0"/>
    <w:rsid w:val="00ED0019"/>
    <w:rsid w:val="00ED06D3"/>
    <w:rsid w:val="00ED075C"/>
    <w:rsid w:val="00ED0D8E"/>
    <w:rsid w:val="00ED10D5"/>
    <w:rsid w:val="00ED111C"/>
    <w:rsid w:val="00ED1138"/>
    <w:rsid w:val="00ED11DB"/>
    <w:rsid w:val="00ED12A9"/>
    <w:rsid w:val="00ED12F8"/>
    <w:rsid w:val="00ED13D2"/>
    <w:rsid w:val="00ED1937"/>
    <w:rsid w:val="00ED1A2F"/>
    <w:rsid w:val="00ED1EE8"/>
    <w:rsid w:val="00ED1F01"/>
    <w:rsid w:val="00ED1F30"/>
    <w:rsid w:val="00ED2125"/>
    <w:rsid w:val="00ED2261"/>
    <w:rsid w:val="00ED2A3F"/>
    <w:rsid w:val="00ED3027"/>
    <w:rsid w:val="00ED316E"/>
    <w:rsid w:val="00ED350A"/>
    <w:rsid w:val="00ED391D"/>
    <w:rsid w:val="00ED39B6"/>
    <w:rsid w:val="00ED3ABE"/>
    <w:rsid w:val="00ED43E1"/>
    <w:rsid w:val="00ED4628"/>
    <w:rsid w:val="00ED4A55"/>
    <w:rsid w:val="00ED4EE8"/>
    <w:rsid w:val="00ED4F68"/>
    <w:rsid w:val="00ED4FBF"/>
    <w:rsid w:val="00ED529D"/>
    <w:rsid w:val="00ED55F6"/>
    <w:rsid w:val="00ED5B7A"/>
    <w:rsid w:val="00ED5BE4"/>
    <w:rsid w:val="00ED5C33"/>
    <w:rsid w:val="00ED5FB0"/>
    <w:rsid w:val="00ED65E2"/>
    <w:rsid w:val="00ED662B"/>
    <w:rsid w:val="00ED68F6"/>
    <w:rsid w:val="00ED6B16"/>
    <w:rsid w:val="00ED6E79"/>
    <w:rsid w:val="00ED705C"/>
    <w:rsid w:val="00ED74A2"/>
    <w:rsid w:val="00ED795C"/>
    <w:rsid w:val="00ED7C95"/>
    <w:rsid w:val="00ED7D23"/>
    <w:rsid w:val="00ED7DF7"/>
    <w:rsid w:val="00ED7EF7"/>
    <w:rsid w:val="00EE064D"/>
    <w:rsid w:val="00EE06E9"/>
    <w:rsid w:val="00EE09E1"/>
    <w:rsid w:val="00EE0D28"/>
    <w:rsid w:val="00EE0D4C"/>
    <w:rsid w:val="00EE11C8"/>
    <w:rsid w:val="00EE1294"/>
    <w:rsid w:val="00EE139B"/>
    <w:rsid w:val="00EE1465"/>
    <w:rsid w:val="00EE17F2"/>
    <w:rsid w:val="00EE1877"/>
    <w:rsid w:val="00EE1A3A"/>
    <w:rsid w:val="00EE1D13"/>
    <w:rsid w:val="00EE1D30"/>
    <w:rsid w:val="00EE20F3"/>
    <w:rsid w:val="00EE22B5"/>
    <w:rsid w:val="00EE2417"/>
    <w:rsid w:val="00EE268F"/>
    <w:rsid w:val="00EE2802"/>
    <w:rsid w:val="00EE283E"/>
    <w:rsid w:val="00EE2937"/>
    <w:rsid w:val="00EE2E1B"/>
    <w:rsid w:val="00EE30CA"/>
    <w:rsid w:val="00EE3101"/>
    <w:rsid w:val="00EE34E4"/>
    <w:rsid w:val="00EE39C8"/>
    <w:rsid w:val="00EE3B49"/>
    <w:rsid w:val="00EE3F60"/>
    <w:rsid w:val="00EE3F98"/>
    <w:rsid w:val="00EE4206"/>
    <w:rsid w:val="00EE43FD"/>
    <w:rsid w:val="00EE45CE"/>
    <w:rsid w:val="00EE48CF"/>
    <w:rsid w:val="00EE49F9"/>
    <w:rsid w:val="00EE4AEC"/>
    <w:rsid w:val="00EE4D05"/>
    <w:rsid w:val="00EE4E7F"/>
    <w:rsid w:val="00EE5071"/>
    <w:rsid w:val="00EE518F"/>
    <w:rsid w:val="00EE58E7"/>
    <w:rsid w:val="00EE5BA6"/>
    <w:rsid w:val="00EE6252"/>
    <w:rsid w:val="00EE64D3"/>
    <w:rsid w:val="00EE6603"/>
    <w:rsid w:val="00EE6BCF"/>
    <w:rsid w:val="00EE6E1F"/>
    <w:rsid w:val="00EE717B"/>
    <w:rsid w:val="00EE759E"/>
    <w:rsid w:val="00EE793C"/>
    <w:rsid w:val="00EE7ECC"/>
    <w:rsid w:val="00EF054B"/>
    <w:rsid w:val="00EF059D"/>
    <w:rsid w:val="00EF07AE"/>
    <w:rsid w:val="00EF0865"/>
    <w:rsid w:val="00EF08D3"/>
    <w:rsid w:val="00EF09BF"/>
    <w:rsid w:val="00EF0AA0"/>
    <w:rsid w:val="00EF0C00"/>
    <w:rsid w:val="00EF0DB1"/>
    <w:rsid w:val="00EF0E5C"/>
    <w:rsid w:val="00EF1189"/>
    <w:rsid w:val="00EF11FF"/>
    <w:rsid w:val="00EF14FC"/>
    <w:rsid w:val="00EF1D29"/>
    <w:rsid w:val="00EF2254"/>
    <w:rsid w:val="00EF23C2"/>
    <w:rsid w:val="00EF27BF"/>
    <w:rsid w:val="00EF2CA5"/>
    <w:rsid w:val="00EF2D8B"/>
    <w:rsid w:val="00EF3035"/>
    <w:rsid w:val="00EF31B6"/>
    <w:rsid w:val="00EF371B"/>
    <w:rsid w:val="00EF38DB"/>
    <w:rsid w:val="00EF3947"/>
    <w:rsid w:val="00EF3A33"/>
    <w:rsid w:val="00EF409F"/>
    <w:rsid w:val="00EF4267"/>
    <w:rsid w:val="00EF4580"/>
    <w:rsid w:val="00EF4891"/>
    <w:rsid w:val="00EF491C"/>
    <w:rsid w:val="00EF49D9"/>
    <w:rsid w:val="00EF4DFC"/>
    <w:rsid w:val="00EF501B"/>
    <w:rsid w:val="00EF512F"/>
    <w:rsid w:val="00EF515D"/>
    <w:rsid w:val="00EF52A5"/>
    <w:rsid w:val="00EF5762"/>
    <w:rsid w:val="00EF5B2D"/>
    <w:rsid w:val="00EF5B3C"/>
    <w:rsid w:val="00EF5B55"/>
    <w:rsid w:val="00EF5BF9"/>
    <w:rsid w:val="00EF5C90"/>
    <w:rsid w:val="00EF6052"/>
    <w:rsid w:val="00EF6061"/>
    <w:rsid w:val="00EF6068"/>
    <w:rsid w:val="00EF6187"/>
    <w:rsid w:val="00EF6413"/>
    <w:rsid w:val="00EF661A"/>
    <w:rsid w:val="00EF6629"/>
    <w:rsid w:val="00EF6639"/>
    <w:rsid w:val="00EF6EFF"/>
    <w:rsid w:val="00EF6F60"/>
    <w:rsid w:val="00EF700C"/>
    <w:rsid w:val="00EF7095"/>
    <w:rsid w:val="00EF710E"/>
    <w:rsid w:val="00EF714A"/>
    <w:rsid w:val="00EF7224"/>
    <w:rsid w:val="00EF72B5"/>
    <w:rsid w:val="00EF74AA"/>
    <w:rsid w:val="00EF7A25"/>
    <w:rsid w:val="00F0006E"/>
    <w:rsid w:val="00F000D4"/>
    <w:rsid w:val="00F0039A"/>
    <w:rsid w:val="00F006E1"/>
    <w:rsid w:val="00F00800"/>
    <w:rsid w:val="00F00BF4"/>
    <w:rsid w:val="00F00BFC"/>
    <w:rsid w:val="00F00CDA"/>
    <w:rsid w:val="00F00E72"/>
    <w:rsid w:val="00F01013"/>
    <w:rsid w:val="00F014E0"/>
    <w:rsid w:val="00F01715"/>
    <w:rsid w:val="00F018C4"/>
    <w:rsid w:val="00F01B4A"/>
    <w:rsid w:val="00F01D48"/>
    <w:rsid w:val="00F02250"/>
    <w:rsid w:val="00F024C3"/>
    <w:rsid w:val="00F02542"/>
    <w:rsid w:val="00F025CC"/>
    <w:rsid w:val="00F027D4"/>
    <w:rsid w:val="00F0292D"/>
    <w:rsid w:val="00F02CBF"/>
    <w:rsid w:val="00F031F9"/>
    <w:rsid w:val="00F0333D"/>
    <w:rsid w:val="00F03EBB"/>
    <w:rsid w:val="00F04403"/>
    <w:rsid w:val="00F04975"/>
    <w:rsid w:val="00F054E4"/>
    <w:rsid w:val="00F05858"/>
    <w:rsid w:val="00F0590A"/>
    <w:rsid w:val="00F05B8C"/>
    <w:rsid w:val="00F05DF4"/>
    <w:rsid w:val="00F060B4"/>
    <w:rsid w:val="00F06370"/>
    <w:rsid w:val="00F06542"/>
    <w:rsid w:val="00F07206"/>
    <w:rsid w:val="00F0777A"/>
    <w:rsid w:val="00F0790D"/>
    <w:rsid w:val="00F07A54"/>
    <w:rsid w:val="00F07AEA"/>
    <w:rsid w:val="00F07E73"/>
    <w:rsid w:val="00F10255"/>
    <w:rsid w:val="00F106F9"/>
    <w:rsid w:val="00F10709"/>
    <w:rsid w:val="00F10B99"/>
    <w:rsid w:val="00F10D19"/>
    <w:rsid w:val="00F11339"/>
    <w:rsid w:val="00F1144B"/>
    <w:rsid w:val="00F1147D"/>
    <w:rsid w:val="00F11C54"/>
    <w:rsid w:val="00F11D56"/>
    <w:rsid w:val="00F122CA"/>
    <w:rsid w:val="00F12544"/>
    <w:rsid w:val="00F125DB"/>
    <w:rsid w:val="00F1266C"/>
    <w:rsid w:val="00F129F6"/>
    <w:rsid w:val="00F1319E"/>
    <w:rsid w:val="00F133FC"/>
    <w:rsid w:val="00F135D8"/>
    <w:rsid w:val="00F139C5"/>
    <w:rsid w:val="00F13AFD"/>
    <w:rsid w:val="00F14927"/>
    <w:rsid w:val="00F14B70"/>
    <w:rsid w:val="00F14B86"/>
    <w:rsid w:val="00F14DFE"/>
    <w:rsid w:val="00F14FC9"/>
    <w:rsid w:val="00F15362"/>
    <w:rsid w:val="00F155B6"/>
    <w:rsid w:val="00F1586D"/>
    <w:rsid w:val="00F15871"/>
    <w:rsid w:val="00F1590A"/>
    <w:rsid w:val="00F15BEF"/>
    <w:rsid w:val="00F15E62"/>
    <w:rsid w:val="00F16499"/>
    <w:rsid w:val="00F1655E"/>
    <w:rsid w:val="00F170D0"/>
    <w:rsid w:val="00F1727D"/>
    <w:rsid w:val="00F1750C"/>
    <w:rsid w:val="00F175DC"/>
    <w:rsid w:val="00F17815"/>
    <w:rsid w:val="00F17AF6"/>
    <w:rsid w:val="00F17D2A"/>
    <w:rsid w:val="00F20077"/>
    <w:rsid w:val="00F20374"/>
    <w:rsid w:val="00F203A7"/>
    <w:rsid w:val="00F2048A"/>
    <w:rsid w:val="00F2067B"/>
    <w:rsid w:val="00F2090C"/>
    <w:rsid w:val="00F20BF4"/>
    <w:rsid w:val="00F20C0C"/>
    <w:rsid w:val="00F20EF3"/>
    <w:rsid w:val="00F20F15"/>
    <w:rsid w:val="00F20F87"/>
    <w:rsid w:val="00F211EC"/>
    <w:rsid w:val="00F21553"/>
    <w:rsid w:val="00F216BB"/>
    <w:rsid w:val="00F216FD"/>
    <w:rsid w:val="00F218F3"/>
    <w:rsid w:val="00F21A26"/>
    <w:rsid w:val="00F21A40"/>
    <w:rsid w:val="00F21E94"/>
    <w:rsid w:val="00F21FFB"/>
    <w:rsid w:val="00F2240A"/>
    <w:rsid w:val="00F22724"/>
    <w:rsid w:val="00F22734"/>
    <w:rsid w:val="00F227F8"/>
    <w:rsid w:val="00F229A1"/>
    <w:rsid w:val="00F22AD4"/>
    <w:rsid w:val="00F22B81"/>
    <w:rsid w:val="00F22E80"/>
    <w:rsid w:val="00F230E0"/>
    <w:rsid w:val="00F23294"/>
    <w:rsid w:val="00F2394C"/>
    <w:rsid w:val="00F23C44"/>
    <w:rsid w:val="00F23C55"/>
    <w:rsid w:val="00F23E10"/>
    <w:rsid w:val="00F23EA0"/>
    <w:rsid w:val="00F23F64"/>
    <w:rsid w:val="00F24243"/>
    <w:rsid w:val="00F243EC"/>
    <w:rsid w:val="00F24ACD"/>
    <w:rsid w:val="00F24D38"/>
    <w:rsid w:val="00F24DD0"/>
    <w:rsid w:val="00F24EDA"/>
    <w:rsid w:val="00F2505C"/>
    <w:rsid w:val="00F25F05"/>
    <w:rsid w:val="00F25F5C"/>
    <w:rsid w:val="00F262EF"/>
    <w:rsid w:val="00F2643F"/>
    <w:rsid w:val="00F264C5"/>
    <w:rsid w:val="00F26549"/>
    <w:rsid w:val="00F26634"/>
    <w:rsid w:val="00F26635"/>
    <w:rsid w:val="00F2709B"/>
    <w:rsid w:val="00F27415"/>
    <w:rsid w:val="00F27750"/>
    <w:rsid w:val="00F27751"/>
    <w:rsid w:val="00F27838"/>
    <w:rsid w:val="00F27998"/>
    <w:rsid w:val="00F3030B"/>
    <w:rsid w:val="00F305C7"/>
    <w:rsid w:val="00F307DC"/>
    <w:rsid w:val="00F31085"/>
    <w:rsid w:val="00F312E9"/>
    <w:rsid w:val="00F31300"/>
    <w:rsid w:val="00F31332"/>
    <w:rsid w:val="00F3172A"/>
    <w:rsid w:val="00F317AA"/>
    <w:rsid w:val="00F31911"/>
    <w:rsid w:val="00F31BC3"/>
    <w:rsid w:val="00F31EC6"/>
    <w:rsid w:val="00F322B3"/>
    <w:rsid w:val="00F322FB"/>
    <w:rsid w:val="00F3281C"/>
    <w:rsid w:val="00F32E80"/>
    <w:rsid w:val="00F33881"/>
    <w:rsid w:val="00F33DA3"/>
    <w:rsid w:val="00F34CA7"/>
    <w:rsid w:val="00F34D59"/>
    <w:rsid w:val="00F34F90"/>
    <w:rsid w:val="00F3530C"/>
    <w:rsid w:val="00F354CB"/>
    <w:rsid w:val="00F356C5"/>
    <w:rsid w:val="00F35AAF"/>
    <w:rsid w:val="00F35EAE"/>
    <w:rsid w:val="00F363FC"/>
    <w:rsid w:val="00F3660C"/>
    <w:rsid w:val="00F366AB"/>
    <w:rsid w:val="00F3688A"/>
    <w:rsid w:val="00F36DE5"/>
    <w:rsid w:val="00F37289"/>
    <w:rsid w:val="00F37A92"/>
    <w:rsid w:val="00F37B87"/>
    <w:rsid w:val="00F401A9"/>
    <w:rsid w:val="00F40515"/>
    <w:rsid w:val="00F4092F"/>
    <w:rsid w:val="00F40D77"/>
    <w:rsid w:val="00F40DB7"/>
    <w:rsid w:val="00F41017"/>
    <w:rsid w:val="00F410DB"/>
    <w:rsid w:val="00F411F3"/>
    <w:rsid w:val="00F411F9"/>
    <w:rsid w:val="00F4181B"/>
    <w:rsid w:val="00F41A2C"/>
    <w:rsid w:val="00F41E9B"/>
    <w:rsid w:val="00F41FF2"/>
    <w:rsid w:val="00F42278"/>
    <w:rsid w:val="00F42329"/>
    <w:rsid w:val="00F424A2"/>
    <w:rsid w:val="00F42546"/>
    <w:rsid w:val="00F42CDB"/>
    <w:rsid w:val="00F42FD6"/>
    <w:rsid w:val="00F432E4"/>
    <w:rsid w:val="00F43859"/>
    <w:rsid w:val="00F4386B"/>
    <w:rsid w:val="00F4395E"/>
    <w:rsid w:val="00F43B0D"/>
    <w:rsid w:val="00F43B56"/>
    <w:rsid w:val="00F43BCB"/>
    <w:rsid w:val="00F43BCE"/>
    <w:rsid w:val="00F43CDE"/>
    <w:rsid w:val="00F43E71"/>
    <w:rsid w:val="00F43F6D"/>
    <w:rsid w:val="00F4423B"/>
    <w:rsid w:val="00F4459A"/>
    <w:rsid w:val="00F449E3"/>
    <w:rsid w:val="00F44B9C"/>
    <w:rsid w:val="00F44C26"/>
    <w:rsid w:val="00F44E26"/>
    <w:rsid w:val="00F44F6D"/>
    <w:rsid w:val="00F45059"/>
    <w:rsid w:val="00F453DF"/>
    <w:rsid w:val="00F45A56"/>
    <w:rsid w:val="00F45ACF"/>
    <w:rsid w:val="00F45EFC"/>
    <w:rsid w:val="00F462E0"/>
    <w:rsid w:val="00F463D8"/>
    <w:rsid w:val="00F46617"/>
    <w:rsid w:val="00F466AD"/>
    <w:rsid w:val="00F467F9"/>
    <w:rsid w:val="00F46826"/>
    <w:rsid w:val="00F46E9F"/>
    <w:rsid w:val="00F47019"/>
    <w:rsid w:val="00F47072"/>
    <w:rsid w:val="00F47780"/>
    <w:rsid w:val="00F47958"/>
    <w:rsid w:val="00F47E15"/>
    <w:rsid w:val="00F50165"/>
    <w:rsid w:val="00F50450"/>
    <w:rsid w:val="00F5046E"/>
    <w:rsid w:val="00F506BA"/>
    <w:rsid w:val="00F5075E"/>
    <w:rsid w:val="00F5077E"/>
    <w:rsid w:val="00F5100F"/>
    <w:rsid w:val="00F51115"/>
    <w:rsid w:val="00F511CB"/>
    <w:rsid w:val="00F512E0"/>
    <w:rsid w:val="00F51300"/>
    <w:rsid w:val="00F51447"/>
    <w:rsid w:val="00F5150E"/>
    <w:rsid w:val="00F51540"/>
    <w:rsid w:val="00F51EAE"/>
    <w:rsid w:val="00F521E6"/>
    <w:rsid w:val="00F52353"/>
    <w:rsid w:val="00F526C3"/>
    <w:rsid w:val="00F527AF"/>
    <w:rsid w:val="00F531E8"/>
    <w:rsid w:val="00F5351E"/>
    <w:rsid w:val="00F53CC5"/>
    <w:rsid w:val="00F541BC"/>
    <w:rsid w:val="00F54436"/>
    <w:rsid w:val="00F54470"/>
    <w:rsid w:val="00F544BE"/>
    <w:rsid w:val="00F54AB9"/>
    <w:rsid w:val="00F55324"/>
    <w:rsid w:val="00F55553"/>
    <w:rsid w:val="00F5557C"/>
    <w:rsid w:val="00F55D40"/>
    <w:rsid w:val="00F55DBC"/>
    <w:rsid w:val="00F5624A"/>
    <w:rsid w:val="00F562B5"/>
    <w:rsid w:val="00F5643A"/>
    <w:rsid w:val="00F564A3"/>
    <w:rsid w:val="00F565AB"/>
    <w:rsid w:val="00F56734"/>
    <w:rsid w:val="00F56857"/>
    <w:rsid w:val="00F56B37"/>
    <w:rsid w:val="00F56C22"/>
    <w:rsid w:val="00F56D18"/>
    <w:rsid w:val="00F56E9A"/>
    <w:rsid w:val="00F574D8"/>
    <w:rsid w:val="00F57B79"/>
    <w:rsid w:val="00F57BC2"/>
    <w:rsid w:val="00F57D23"/>
    <w:rsid w:val="00F57DFF"/>
    <w:rsid w:val="00F6022B"/>
    <w:rsid w:val="00F6029A"/>
    <w:rsid w:val="00F60743"/>
    <w:rsid w:val="00F608B4"/>
    <w:rsid w:val="00F608F3"/>
    <w:rsid w:val="00F60ADF"/>
    <w:rsid w:val="00F60D41"/>
    <w:rsid w:val="00F60E27"/>
    <w:rsid w:val="00F60F0A"/>
    <w:rsid w:val="00F61B82"/>
    <w:rsid w:val="00F61CA4"/>
    <w:rsid w:val="00F61CBA"/>
    <w:rsid w:val="00F622DA"/>
    <w:rsid w:val="00F6247A"/>
    <w:rsid w:val="00F6272E"/>
    <w:rsid w:val="00F62798"/>
    <w:rsid w:val="00F63134"/>
    <w:rsid w:val="00F631E1"/>
    <w:rsid w:val="00F6335E"/>
    <w:rsid w:val="00F63465"/>
    <w:rsid w:val="00F63515"/>
    <w:rsid w:val="00F63977"/>
    <w:rsid w:val="00F63E15"/>
    <w:rsid w:val="00F63E80"/>
    <w:rsid w:val="00F63F0C"/>
    <w:rsid w:val="00F64136"/>
    <w:rsid w:val="00F6413C"/>
    <w:rsid w:val="00F64141"/>
    <w:rsid w:val="00F64769"/>
    <w:rsid w:val="00F647DF"/>
    <w:rsid w:val="00F650C7"/>
    <w:rsid w:val="00F6525C"/>
    <w:rsid w:val="00F6549A"/>
    <w:rsid w:val="00F654F3"/>
    <w:rsid w:val="00F6578E"/>
    <w:rsid w:val="00F65ACD"/>
    <w:rsid w:val="00F65CD3"/>
    <w:rsid w:val="00F65E31"/>
    <w:rsid w:val="00F66043"/>
    <w:rsid w:val="00F663A0"/>
    <w:rsid w:val="00F666F7"/>
    <w:rsid w:val="00F66D02"/>
    <w:rsid w:val="00F66DA8"/>
    <w:rsid w:val="00F66DD1"/>
    <w:rsid w:val="00F66FC9"/>
    <w:rsid w:val="00F67837"/>
    <w:rsid w:val="00F67A1E"/>
    <w:rsid w:val="00F67B29"/>
    <w:rsid w:val="00F67B4D"/>
    <w:rsid w:val="00F70045"/>
    <w:rsid w:val="00F70098"/>
    <w:rsid w:val="00F70232"/>
    <w:rsid w:val="00F703CA"/>
    <w:rsid w:val="00F7059A"/>
    <w:rsid w:val="00F7074C"/>
    <w:rsid w:val="00F708FF"/>
    <w:rsid w:val="00F71100"/>
    <w:rsid w:val="00F71266"/>
    <w:rsid w:val="00F713CF"/>
    <w:rsid w:val="00F71578"/>
    <w:rsid w:val="00F71C5B"/>
    <w:rsid w:val="00F720ED"/>
    <w:rsid w:val="00F72103"/>
    <w:rsid w:val="00F721CC"/>
    <w:rsid w:val="00F72409"/>
    <w:rsid w:val="00F72643"/>
    <w:rsid w:val="00F72750"/>
    <w:rsid w:val="00F727D0"/>
    <w:rsid w:val="00F72CF4"/>
    <w:rsid w:val="00F7305F"/>
    <w:rsid w:val="00F730E4"/>
    <w:rsid w:val="00F73749"/>
    <w:rsid w:val="00F73AE8"/>
    <w:rsid w:val="00F73B4D"/>
    <w:rsid w:val="00F73C3C"/>
    <w:rsid w:val="00F73E02"/>
    <w:rsid w:val="00F74055"/>
    <w:rsid w:val="00F74195"/>
    <w:rsid w:val="00F742F5"/>
    <w:rsid w:val="00F744C2"/>
    <w:rsid w:val="00F74605"/>
    <w:rsid w:val="00F74CCC"/>
    <w:rsid w:val="00F74D85"/>
    <w:rsid w:val="00F7521B"/>
    <w:rsid w:val="00F7536F"/>
    <w:rsid w:val="00F7559A"/>
    <w:rsid w:val="00F75881"/>
    <w:rsid w:val="00F7592F"/>
    <w:rsid w:val="00F75AA0"/>
    <w:rsid w:val="00F75DC4"/>
    <w:rsid w:val="00F75F9A"/>
    <w:rsid w:val="00F75FF7"/>
    <w:rsid w:val="00F7639D"/>
    <w:rsid w:val="00F763DA"/>
    <w:rsid w:val="00F7668E"/>
    <w:rsid w:val="00F767D7"/>
    <w:rsid w:val="00F769D4"/>
    <w:rsid w:val="00F76EB5"/>
    <w:rsid w:val="00F76F50"/>
    <w:rsid w:val="00F771D9"/>
    <w:rsid w:val="00F776CC"/>
    <w:rsid w:val="00F778F1"/>
    <w:rsid w:val="00F77BB2"/>
    <w:rsid w:val="00F77C34"/>
    <w:rsid w:val="00F80435"/>
    <w:rsid w:val="00F805BF"/>
    <w:rsid w:val="00F80A8F"/>
    <w:rsid w:val="00F81610"/>
    <w:rsid w:val="00F81850"/>
    <w:rsid w:val="00F81964"/>
    <w:rsid w:val="00F81BDD"/>
    <w:rsid w:val="00F8203C"/>
    <w:rsid w:val="00F82061"/>
    <w:rsid w:val="00F82289"/>
    <w:rsid w:val="00F823A0"/>
    <w:rsid w:val="00F82626"/>
    <w:rsid w:val="00F82D5D"/>
    <w:rsid w:val="00F83367"/>
    <w:rsid w:val="00F834A4"/>
    <w:rsid w:val="00F834CB"/>
    <w:rsid w:val="00F834F1"/>
    <w:rsid w:val="00F8361F"/>
    <w:rsid w:val="00F839C6"/>
    <w:rsid w:val="00F8401E"/>
    <w:rsid w:val="00F84102"/>
    <w:rsid w:val="00F8416D"/>
    <w:rsid w:val="00F84253"/>
    <w:rsid w:val="00F8439E"/>
    <w:rsid w:val="00F844A4"/>
    <w:rsid w:val="00F84FE1"/>
    <w:rsid w:val="00F8503F"/>
    <w:rsid w:val="00F85661"/>
    <w:rsid w:val="00F859D9"/>
    <w:rsid w:val="00F85A26"/>
    <w:rsid w:val="00F85FED"/>
    <w:rsid w:val="00F86291"/>
    <w:rsid w:val="00F86362"/>
    <w:rsid w:val="00F86C66"/>
    <w:rsid w:val="00F86CC5"/>
    <w:rsid w:val="00F87515"/>
    <w:rsid w:val="00F87708"/>
    <w:rsid w:val="00F87ADB"/>
    <w:rsid w:val="00F87F67"/>
    <w:rsid w:val="00F90173"/>
    <w:rsid w:val="00F904E9"/>
    <w:rsid w:val="00F90A2E"/>
    <w:rsid w:val="00F90A5C"/>
    <w:rsid w:val="00F91095"/>
    <w:rsid w:val="00F911F1"/>
    <w:rsid w:val="00F91302"/>
    <w:rsid w:val="00F917F8"/>
    <w:rsid w:val="00F92026"/>
    <w:rsid w:val="00F92273"/>
    <w:rsid w:val="00F922D3"/>
    <w:rsid w:val="00F924B3"/>
    <w:rsid w:val="00F9256D"/>
    <w:rsid w:val="00F925FD"/>
    <w:rsid w:val="00F92666"/>
    <w:rsid w:val="00F927A6"/>
    <w:rsid w:val="00F92971"/>
    <w:rsid w:val="00F92C38"/>
    <w:rsid w:val="00F92CB7"/>
    <w:rsid w:val="00F933B3"/>
    <w:rsid w:val="00F93490"/>
    <w:rsid w:val="00F934F6"/>
    <w:rsid w:val="00F93BFC"/>
    <w:rsid w:val="00F93CE3"/>
    <w:rsid w:val="00F93CED"/>
    <w:rsid w:val="00F93F7D"/>
    <w:rsid w:val="00F94009"/>
    <w:rsid w:val="00F94017"/>
    <w:rsid w:val="00F941A0"/>
    <w:rsid w:val="00F94523"/>
    <w:rsid w:val="00F94650"/>
    <w:rsid w:val="00F9478A"/>
    <w:rsid w:val="00F94A6C"/>
    <w:rsid w:val="00F94B78"/>
    <w:rsid w:val="00F95104"/>
    <w:rsid w:val="00F95303"/>
    <w:rsid w:val="00F95A11"/>
    <w:rsid w:val="00F95C4F"/>
    <w:rsid w:val="00F95C6E"/>
    <w:rsid w:val="00F95CCC"/>
    <w:rsid w:val="00F96162"/>
    <w:rsid w:val="00F9626C"/>
    <w:rsid w:val="00F96460"/>
    <w:rsid w:val="00F9687F"/>
    <w:rsid w:val="00F9693F"/>
    <w:rsid w:val="00F96A2B"/>
    <w:rsid w:val="00F974E8"/>
    <w:rsid w:val="00F97680"/>
    <w:rsid w:val="00F976A7"/>
    <w:rsid w:val="00F97986"/>
    <w:rsid w:val="00F97D4C"/>
    <w:rsid w:val="00F97D89"/>
    <w:rsid w:val="00FA08B2"/>
    <w:rsid w:val="00FA0972"/>
    <w:rsid w:val="00FA0AB5"/>
    <w:rsid w:val="00FA0D41"/>
    <w:rsid w:val="00FA0F0B"/>
    <w:rsid w:val="00FA0F4A"/>
    <w:rsid w:val="00FA0FA2"/>
    <w:rsid w:val="00FA110A"/>
    <w:rsid w:val="00FA118A"/>
    <w:rsid w:val="00FA118D"/>
    <w:rsid w:val="00FA131B"/>
    <w:rsid w:val="00FA131E"/>
    <w:rsid w:val="00FA14AB"/>
    <w:rsid w:val="00FA16F7"/>
    <w:rsid w:val="00FA1882"/>
    <w:rsid w:val="00FA19B5"/>
    <w:rsid w:val="00FA1C84"/>
    <w:rsid w:val="00FA1F90"/>
    <w:rsid w:val="00FA2322"/>
    <w:rsid w:val="00FA239F"/>
    <w:rsid w:val="00FA257B"/>
    <w:rsid w:val="00FA30B3"/>
    <w:rsid w:val="00FA3371"/>
    <w:rsid w:val="00FA3474"/>
    <w:rsid w:val="00FA36D9"/>
    <w:rsid w:val="00FA391F"/>
    <w:rsid w:val="00FA395B"/>
    <w:rsid w:val="00FA3B89"/>
    <w:rsid w:val="00FA3CD2"/>
    <w:rsid w:val="00FA3E29"/>
    <w:rsid w:val="00FA41B3"/>
    <w:rsid w:val="00FA468B"/>
    <w:rsid w:val="00FA47FD"/>
    <w:rsid w:val="00FA4A87"/>
    <w:rsid w:val="00FA4D5A"/>
    <w:rsid w:val="00FA5210"/>
    <w:rsid w:val="00FA550E"/>
    <w:rsid w:val="00FA552E"/>
    <w:rsid w:val="00FA55A4"/>
    <w:rsid w:val="00FA57FE"/>
    <w:rsid w:val="00FA582D"/>
    <w:rsid w:val="00FA5A01"/>
    <w:rsid w:val="00FA5E3B"/>
    <w:rsid w:val="00FA67B6"/>
    <w:rsid w:val="00FA68B6"/>
    <w:rsid w:val="00FA6C56"/>
    <w:rsid w:val="00FA6E1E"/>
    <w:rsid w:val="00FA6ECD"/>
    <w:rsid w:val="00FA6ED7"/>
    <w:rsid w:val="00FA6F2F"/>
    <w:rsid w:val="00FA7728"/>
    <w:rsid w:val="00FA7788"/>
    <w:rsid w:val="00FA7990"/>
    <w:rsid w:val="00FA7A0B"/>
    <w:rsid w:val="00FA7AEF"/>
    <w:rsid w:val="00FA7D42"/>
    <w:rsid w:val="00FA7E12"/>
    <w:rsid w:val="00FA7EBD"/>
    <w:rsid w:val="00FA7FC9"/>
    <w:rsid w:val="00FB05CC"/>
    <w:rsid w:val="00FB0760"/>
    <w:rsid w:val="00FB0812"/>
    <w:rsid w:val="00FB0960"/>
    <w:rsid w:val="00FB0DD1"/>
    <w:rsid w:val="00FB162A"/>
    <w:rsid w:val="00FB172C"/>
    <w:rsid w:val="00FB1789"/>
    <w:rsid w:val="00FB1A29"/>
    <w:rsid w:val="00FB23A3"/>
    <w:rsid w:val="00FB269F"/>
    <w:rsid w:val="00FB26B1"/>
    <w:rsid w:val="00FB277D"/>
    <w:rsid w:val="00FB2911"/>
    <w:rsid w:val="00FB3026"/>
    <w:rsid w:val="00FB3127"/>
    <w:rsid w:val="00FB34AD"/>
    <w:rsid w:val="00FB36D2"/>
    <w:rsid w:val="00FB395E"/>
    <w:rsid w:val="00FB3D82"/>
    <w:rsid w:val="00FB3EEC"/>
    <w:rsid w:val="00FB3F8E"/>
    <w:rsid w:val="00FB4324"/>
    <w:rsid w:val="00FB44EC"/>
    <w:rsid w:val="00FB459B"/>
    <w:rsid w:val="00FB45F8"/>
    <w:rsid w:val="00FB4683"/>
    <w:rsid w:val="00FB4C6C"/>
    <w:rsid w:val="00FB51A8"/>
    <w:rsid w:val="00FB54D8"/>
    <w:rsid w:val="00FB59C7"/>
    <w:rsid w:val="00FB5E17"/>
    <w:rsid w:val="00FB6159"/>
    <w:rsid w:val="00FB6B20"/>
    <w:rsid w:val="00FB6BEB"/>
    <w:rsid w:val="00FB6E88"/>
    <w:rsid w:val="00FB7253"/>
    <w:rsid w:val="00FB7579"/>
    <w:rsid w:val="00FB765C"/>
    <w:rsid w:val="00FB789F"/>
    <w:rsid w:val="00FB78A7"/>
    <w:rsid w:val="00FB7AFB"/>
    <w:rsid w:val="00FB7C1B"/>
    <w:rsid w:val="00FB7D5C"/>
    <w:rsid w:val="00FB7E4A"/>
    <w:rsid w:val="00FC011E"/>
    <w:rsid w:val="00FC032B"/>
    <w:rsid w:val="00FC0548"/>
    <w:rsid w:val="00FC0565"/>
    <w:rsid w:val="00FC068F"/>
    <w:rsid w:val="00FC0A7E"/>
    <w:rsid w:val="00FC0B21"/>
    <w:rsid w:val="00FC0FF6"/>
    <w:rsid w:val="00FC1139"/>
    <w:rsid w:val="00FC12DA"/>
    <w:rsid w:val="00FC1334"/>
    <w:rsid w:val="00FC193F"/>
    <w:rsid w:val="00FC19C6"/>
    <w:rsid w:val="00FC1AD2"/>
    <w:rsid w:val="00FC1B69"/>
    <w:rsid w:val="00FC210C"/>
    <w:rsid w:val="00FC2209"/>
    <w:rsid w:val="00FC268B"/>
    <w:rsid w:val="00FC2A39"/>
    <w:rsid w:val="00FC2FF2"/>
    <w:rsid w:val="00FC33D0"/>
    <w:rsid w:val="00FC3806"/>
    <w:rsid w:val="00FC388B"/>
    <w:rsid w:val="00FC3C77"/>
    <w:rsid w:val="00FC431F"/>
    <w:rsid w:val="00FC441D"/>
    <w:rsid w:val="00FC47EE"/>
    <w:rsid w:val="00FC483C"/>
    <w:rsid w:val="00FC4890"/>
    <w:rsid w:val="00FC4A2D"/>
    <w:rsid w:val="00FC4AAF"/>
    <w:rsid w:val="00FC4D61"/>
    <w:rsid w:val="00FC4DAE"/>
    <w:rsid w:val="00FC4DF9"/>
    <w:rsid w:val="00FC4ECE"/>
    <w:rsid w:val="00FC5284"/>
    <w:rsid w:val="00FC55C6"/>
    <w:rsid w:val="00FC5AA2"/>
    <w:rsid w:val="00FC61F2"/>
    <w:rsid w:val="00FC63A1"/>
    <w:rsid w:val="00FC660F"/>
    <w:rsid w:val="00FC6F52"/>
    <w:rsid w:val="00FC75CB"/>
    <w:rsid w:val="00FC767B"/>
    <w:rsid w:val="00FC7693"/>
    <w:rsid w:val="00FC77E3"/>
    <w:rsid w:val="00FD02CA"/>
    <w:rsid w:val="00FD02FD"/>
    <w:rsid w:val="00FD0305"/>
    <w:rsid w:val="00FD050A"/>
    <w:rsid w:val="00FD0781"/>
    <w:rsid w:val="00FD0824"/>
    <w:rsid w:val="00FD0A47"/>
    <w:rsid w:val="00FD0B63"/>
    <w:rsid w:val="00FD1104"/>
    <w:rsid w:val="00FD112F"/>
    <w:rsid w:val="00FD124E"/>
    <w:rsid w:val="00FD13E7"/>
    <w:rsid w:val="00FD1463"/>
    <w:rsid w:val="00FD1498"/>
    <w:rsid w:val="00FD1B3F"/>
    <w:rsid w:val="00FD1BCF"/>
    <w:rsid w:val="00FD1DAF"/>
    <w:rsid w:val="00FD214C"/>
    <w:rsid w:val="00FD2352"/>
    <w:rsid w:val="00FD236B"/>
    <w:rsid w:val="00FD2673"/>
    <w:rsid w:val="00FD27F2"/>
    <w:rsid w:val="00FD285A"/>
    <w:rsid w:val="00FD28F3"/>
    <w:rsid w:val="00FD2B3F"/>
    <w:rsid w:val="00FD2D3F"/>
    <w:rsid w:val="00FD3062"/>
    <w:rsid w:val="00FD31BC"/>
    <w:rsid w:val="00FD31CD"/>
    <w:rsid w:val="00FD35C9"/>
    <w:rsid w:val="00FD36BE"/>
    <w:rsid w:val="00FD3703"/>
    <w:rsid w:val="00FD3891"/>
    <w:rsid w:val="00FD39EF"/>
    <w:rsid w:val="00FD3DF5"/>
    <w:rsid w:val="00FD413B"/>
    <w:rsid w:val="00FD42D2"/>
    <w:rsid w:val="00FD461B"/>
    <w:rsid w:val="00FD4BF3"/>
    <w:rsid w:val="00FD4CD0"/>
    <w:rsid w:val="00FD4D2B"/>
    <w:rsid w:val="00FD4EAF"/>
    <w:rsid w:val="00FD5087"/>
    <w:rsid w:val="00FD511E"/>
    <w:rsid w:val="00FD51CB"/>
    <w:rsid w:val="00FD555F"/>
    <w:rsid w:val="00FD58AD"/>
    <w:rsid w:val="00FD5986"/>
    <w:rsid w:val="00FD5F5C"/>
    <w:rsid w:val="00FD625F"/>
    <w:rsid w:val="00FD6820"/>
    <w:rsid w:val="00FD6824"/>
    <w:rsid w:val="00FD6B83"/>
    <w:rsid w:val="00FD6D26"/>
    <w:rsid w:val="00FD6EA9"/>
    <w:rsid w:val="00FD76D5"/>
    <w:rsid w:val="00FD7B7D"/>
    <w:rsid w:val="00FD7B86"/>
    <w:rsid w:val="00FD7D7D"/>
    <w:rsid w:val="00FD7E1E"/>
    <w:rsid w:val="00FE0CA1"/>
    <w:rsid w:val="00FE0D1A"/>
    <w:rsid w:val="00FE0E40"/>
    <w:rsid w:val="00FE0E5E"/>
    <w:rsid w:val="00FE1137"/>
    <w:rsid w:val="00FE11AB"/>
    <w:rsid w:val="00FE1FD4"/>
    <w:rsid w:val="00FE224B"/>
    <w:rsid w:val="00FE2772"/>
    <w:rsid w:val="00FE2B84"/>
    <w:rsid w:val="00FE2B9E"/>
    <w:rsid w:val="00FE2EAD"/>
    <w:rsid w:val="00FE35EC"/>
    <w:rsid w:val="00FE3687"/>
    <w:rsid w:val="00FE3BFF"/>
    <w:rsid w:val="00FE3C12"/>
    <w:rsid w:val="00FE41BE"/>
    <w:rsid w:val="00FE4910"/>
    <w:rsid w:val="00FE4C30"/>
    <w:rsid w:val="00FE502D"/>
    <w:rsid w:val="00FE542F"/>
    <w:rsid w:val="00FE54A3"/>
    <w:rsid w:val="00FE568E"/>
    <w:rsid w:val="00FE5F1C"/>
    <w:rsid w:val="00FE6305"/>
    <w:rsid w:val="00FE63C0"/>
    <w:rsid w:val="00FE6B11"/>
    <w:rsid w:val="00FE6D23"/>
    <w:rsid w:val="00FE703F"/>
    <w:rsid w:val="00FE79AE"/>
    <w:rsid w:val="00FE7D47"/>
    <w:rsid w:val="00FE7D5C"/>
    <w:rsid w:val="00FE7F24"/>
    <w:rsid w:val="00FE7F2A"/>
    <w:rsid w:val="00FF038B"/>
    <w:rsid w:val="00FF094B"/>
    <w:rsid w:val="00FF0D01"/>
    <w:rsid w:val="00FF0E86"/>
    <w:rsid w:val="00FF16A1"/>
    <w:rsid w:val="00FF18AE"/>
    <w:rsid w:val="00FF1B2D"/>
    <w:rsid w:val="00FF1ECC"/>
    <w:rsid w:val="00FF24C6"/>
    <w:rsid w:val="00FF27D7"/>
    <w:rsid w:val="00FF2912"/>
    <w:rsid w:val="00FF2A78"/>
    <w:rsid w:val="00FF2BF0"/>
    <w:rsid w:val="00FF2C9C"/>
    <w:rsid w:val="00FF3016"/>
    <w:rsid w:val="00FF31D5"/>
    <w:rsid w:val="00FF333A"/>
    <w:rsid w:val="00FF38A4"/>
    <w:rsid w:val="00FF3B74"/>
    <w:rsid w:val="00FF41B2"/>
    <w:rsid w:val="00FF4227"/>
    <w:rsid w:val="00FF4524"/>
    <w:rsid w:val="00FF49F3"/>
    <w:rsid w:val="00FF4A76"/>
    <w:rsid w:val="00FF4AD7"/>
    <w:rsid w:val="00FF4B73"/>
    <w:rsid w:val="00FF4DF4"/>
    <w:rsid w:val="00FF505C"/>
    <w:rsid w:val="00FF546E"/>
    <w:rsid w:val="00FF56A0"/>
    <w:rsid w:val="00FF575A"/>
    <w:rsid w:val="00FF5AA3"/>
    <w:rsid w:val="00FF62BA"/>
    <w:rsid w:val="00FF6521"/>
    <w:rsid w:val="00FF7A1E"/>
    <w:rsid w:val="00FF7AAF"/>
    <w:rsid w:val="00FF7B5D"/>
    <w:rsid w:val="00FF7D96"/>
    <w:rsid w:val="00FF7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o:shapelayout v:ext="edit">
      <o:idmap v:ext="edit" data="1"/>
    </o:shapelayout>
  </w:shapeDefaults>
  <w:decimalSymbol w:val="."/>
  <w:listSeparator w:val=","/>
  <w14:docId w14:val="1CB95C23"/>
  <w15:chartTrackingRefBased/>
  <w15:docId w15:val="{0979BA3F-5BD1-4120-9907-FF2D486C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607E"/>
    <w:rPr>
      <w:sz w:val="24"/>
    </w:rPr>
  </w:style>
  <w:style w:type="paragraph" w:styleId="Heading1">
    <w:name w:val="heading 1"/>
    <w:basedOn w:val="Normal"/>
    <w:next w:val="Normal"/>
    <w:link w:val="Heading1Char"/>
    <w:qFormat/>
    <w:pPr>
      <w:keepNext/>
      <w:outlineLvl w:val="0"/>
    </w:pPr>
    <w:rPr>
      <w:rFonts w:ascii="Arial" w:hAnsi="Arial"/>
      <w:b/>
      <w:kern w:val="28"/>
      <w:sz w:val="28"/>
    </w:rPr>
  </w:style>
  <w:style w:type="paragraph" w:styleId="Heading2">
    <w:name w:val="heading 2"/>
    <w:basedOn w:val="Normal"/>
    <w:next w:val="Normal"/>
    <w:link w:val="Heading2Char"/>
    <w:qFormat/>
    <w:pPr>
      <w:keepNext/>
      <w:outlineLvl w:val="1"/>
    </w:pPr>
    <w:rPr>
      <w:rFonts w:ascii="Arial" w:hAnsi="Arial"/>
      <w:b/>
      <w:i/>
    </w:rPr>
  </w:style>
  <w:style w:type="paragraph" w:styleId="Heading3">
    <w:name w:val="heading 3"/>
    <w:basedOn w:val="Normal"/>
    <w:next w:val="Normal"/>
    <w:link w:val="Heading3Char"/>
    <w:qFormat/>
    <w:pPr>
      <w:keepNext/>
      <w:outlineLvl w:val="2"/>
    </w:pPr>
    <w:rPr>
      <w:rFonts w:ascii="Arial" w:hAnsi="Arial"/>
      <w:b/>
      <w:sz w:val="22"/>
    </w:rPr>
  </w:style>
  <w:style w:type="paragraph" w:styleId="Heading4">
    <w:name w:val="heading 4"/>
    <w:basedOn w:val="Normal"/>
    <w:next w:val="Normal"/>
    <w:link w:val="Heading4Char"/>
    <w:qFormat/>
    <w:pPr>
      <w:keepNext/>
      <w:outlineLvl w:val="3"/>
    </w:pPr>
    <w:rPr>
      <w:b/>
      <w:i/>
    </w:rPr>
  </w:style>
  <w:style w:type="paragraph" w:styleId="Heading5">
    <w:name w:val="heading 5"/>
    <w:basedOn w:val="Normal"/>
    <w:next w:val="Normal"/>
    <w:link w:val="Heading5Char"/>
    <w:unhideWhenUsed/>
    <w:qFormat/>
    <w:rsid w:val="002B27CC"/>
    <w:pPr>
      <w:spacing w:before="240" w:after="60"/>
      <w:outlineLvl w:val="4"/>
    </w:pPr>
    <w:rPr>
      <w:rFonts w:ascii="Calibri" w:hAnsi="Calibri"/>
      <w:b/>
      <w:bCs/>
      <w:i/>
      <w:iCs/>
      <w:sz w:val="26"/>
      <w:szCs w:val="26"/>
    </w:rPr>
  </w:style>
  <w:style w:type="paragraph" w:styleId="Heading7">
    <w:name w:val="heading 7"/>
    <w:basedOn w:val="Normal"/>
    <w:next w:val="Normal"/>
    <w:link w:val="Heading7Char"/>
    <w:unhideWhenUsed/>
    <w:qFormat/>
    <w:rsid w:val="002B27CC"/>
    <w:pPr>
      <w:spacing w:before="240" w:after="60"/>
      <w:outlineLvl w:val="6"/>
    </w:pPr>
    <w:rPr>
      <w:rFonts w:ascii="Calibri"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character" w:styleId="PageNumber">
    <w:name w:val="page number"/>
    <w:basedOn w:val="DefaultParagraphFont"/>
  </w:style>
  <w:style w:type="paragraph" w:styleId="TOC1">
    <w:name w:val="toc 1"/>
    <w:basedOn w:val="Normal"/>
    <w:next w:val="Normal"/>
    <w:uiPriority w:val="39"/>
    <w:pPr>
      <w:widowControl w:val="0"/>
      <w:tabs>
        <w:tab w:val="right" w:leader="hyphen" w:pos="7200"/>
      </w:tabs>
    </w:pPr>
    <w:rPr>
      <w:rFonts w:ascii="Arial" w:hAnsi="Arial"/>
      <w:b/>
    </w:rPr>
  </w:style>
  <w:style w:type="paragraph" w:styleId="TOC2">
    <w:name w:val="toc 2"/>
    <w:basedOn w:val="Normal"/>
    <w:next w:val="Normal"/>
    <w:uiPriority w:val="39"/>
    <w:pPr>
      <w:widowControl w:val="0"/>
      <w:tabs>
        <w:tab w:val="right" w:leader="dot" w:pos="7200"/>
      </w:tabs>
      <w:ind w:left="432"/>
    </w:pPr>
    <w:rPr>
      <w:rFonts w:ascii="Arial" w:hAnsi="Arial"/>
      <w:b/>
      <w:sz w:val="20"/>
    </w:rPr>
  </w:style>
  <w:style w:type="paragraph" w:styleId="TOC3">
    <w:name w:val="toc 3"/>
    <w:basedOn w:val="Normal"/>
    <w:next w:val="Normal"/>
    <w:uiPriority w:val="39"/>
    <w:pPr>
      <w:widowControl w:val="0"/>
      <w:tabs>
        <w:tab w:val="right" w:leader="dot" w:pos="7200"/>
      </w:tabs>
      <w:ind w:left="864"/>
    </w:pPr>
    <w:rPr>
      <w:rFonts w:ascii="Arial" w:hAnsi="Arial"/>
      <w:sz w:val="20"/>
    </w:rPr>
  </w:style>
  <w:style w:type="paragraph" w:styleId="TOC4">
    <w:name w:val="toc 4"/>
    <w:basedOn w:val="Normal"/>
    <w:next w:val="Normal"/>
    <w:semiHidden/>
    <w:pPr>
      <w:tabs>
        <w:tab w:val="right" w:leader="dot" w:pos="9360"/>
      </w:tabs>
      <w:ind w:left="1296"/>
    </w:pPr>
    <w:rPr>
      <w:rFonts w:ascii="Arial" w:hAnsi="Arial"/>
      <w:sz w:val="20"/>
    </w:rPr>
  </w:style>
  <w:style w:type="paragraph" w:styleId="Caption">
    <w:name w:val="caption"/>
    <w:basedOn w:val="Normal"/>
    <w:next w:val="Normal"/>
    <w:qFormat/>
    <w:pPr>
      <w:spacing w:before="120" w:after="120"/>
    </w:pPr>
    <w:rPr>
      <w:b/>
      <w:sz w:val="20"/>
    </w:rPr>
  </w:style>
  <w:style w:type="paragraph" w:styleId="FootnoteText">
    <w:name w:val="footnote text"/>
    <w:basedOn w:val="Normal"/>
    <w:link w:val="FootnoteTextChar"/>
    <w:semiHidden/>
    <w:rPr>
      <w:sz w:val="20"/>
    </w:rPr>
  </w:style>
  <w:style w:type="paragraph" w:styleId="Footer">
    <w:name w:val="footer"/>
    <w:basedOn w:val="Normal"/>
    <w:link w:val="FooterChar"/>
    <w:pPr>
      <w:tabs>
        <w:tab w:val="center" w:pos="4320"/>
        <w:tab w:val="right" w:pos="8640"/>
      </w:tabs>
    </w:pPr>
    <w:rPr>
      <w:sz w:val="20"/>
    </w:rPr>
  </w:style>
  <w:style w:type="paragraph" w:styleId="Header">
    <w:name w:val="header"/>
    <w:basedOn w:val="Normal"/>
    <w:link w:val="HeaderChar"/>
    <w:pPr>
      <w:tabs>
        <w:tab w:val="center" w:pos="4320"/>
        <w:tab w:val="right" w:pos="8640"/>
      </w:tabs>
    </w:pPr>
  </w:style>
  <w:style w:type="paragraph" w:styleId="BodyText2">
    <w:name w:val="Body Text 2"/>
    <w:basedOn w:val="Normal"/>
    <w:link w:val="BodyText2Char"/>
    <w:pPr>
      <w:keepNext/>
    </w:pPr>
    <w:rPr>
      <w:sz w:val="16"/>
    </w:rPr>
  </w:style>
  <w:style w:type="paragraph" w:customStyle="1" w:styleId="H5">
    <w:name w:val="H5"/>
    <w:basedOn w:val="Normal"/>
    <w:next w:val="Normal"/>
    <w:pPr>
      <w:keepNext/>
      <w:widowControl w:val="0"/>
      <w:spacing w:before="100" w:after="100"/>
    </w:pPr>
    <w:rPr>
      <w:b/>
      <w:sz w:val="20"/>
    </w:rPr>
  </w:style>
  <w:style w:type="character" w:customStyle="1" w:styleId="HTMLMarkup">
    <w:name w:val="HTML Markup"/>
    <w:rPr>
      <w:vanish/>
      <w:color w:val="FF0000"/>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sid w:val="00726899"/>
    <w:rPr>
      <w:color w:val="000000"/>
      <w:u w:val="none"/>
    </w:rPr>
  </w:style>
  <w:style w:type="paragraph" w:styleId="PlainText">
    <w:name w:val="Plain Text"/>
    <w:basedOn w:val="Normal"/>
    <w:link w:val="PlainTextChar"/>
    <w:rPr>
      <w:rFonts w:ascii="Courier New" w:hAnsi="Courier New"/>
      <w:sz w:val="20"/>
    </w:rPr>
  </w:style>
  <w:style w:type="character" w:styleId="FollowedHyperlink">
    <w:name w:val="FollowedHyperlink"/>
    <w:uiPriority w:val="99"/>
    <w:rsid w:val="009C598D"/>
    <w:rPr>
      <w:color w:val="000000"/>
      <w:u w:val="none"/>
    </w:rPr>
  </w:style>
  <w:style w:type="paragraph" w:styleId="DocumentMap">
    <w:name w:val="Document Map"/>
    <w:basedOn w:val="Normal"/>
    <w:link w:val="DocumentMapChar"/>
    <w:semiHidden/>
    <w:pPr>
      <w:shd w:val="clear" w:color="auto" w:fill="000080"/>
    </w:pPr>
    <w:rPr>
      <w:rFonts w:ascii="Tahoma" w:hAnsi="Tahom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rPr>
  </w:style>
  <w:style w:type="paragraph" w:styleId="NormalWeb">
    <w:name w:val="Normal (Web)"/>
    <w:basedOn w:val="Normal"/>
    <w:pPr>
      <w:spacing w:before="100" w:beforeAutospacing="1" w:after="100" w:afterAutospacing="1"/>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BalloonText">
    <w:name w:val="Balloon Text"/>
    <w:basedOn w:val="Normal"/>
    <w:link w:val="BalloonTextChar"/>
    <w:semiHidden/>
    <w:rsid w:val="0054662F"/>
    <w:rPr>
      <w:rFonts w:ascii="Tahoma" w:hAnsi="Tahoma" w:cs="Tahoma"/>
      <w:sz w:val="16"/>
      <w:szCs w:val="16"/>
    </w:rPr>
  </w:style>
  <w:style w:type="paragraph" w:styleId="Revision">
    <w:name w:val="Revision"/>
    <w:hidden/>
    <w:uiPriority w:val="99"/>
    <w:semiHidden/>
    <w:rsid w:val="00A230D6"/>
    <w:rPr>
      <w:sz w:val="24"/>
    </w:rPr>
  </w:style>
  <w:style w:type="table" w:styleId="TableGrid">
    <w:name w:val="Table Grid"/>
    <w:basedOn w:val="TableNormal"/>
    <w:rsid w:val="007E16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401"/>
    <w:rPr>
      <w:b/>
      <w:bCs/>
    </w:rPr>
  </w:style>
  <w:style w:type="character" w:customStyle="1" w:styleId="CommentTextChar">
    <w:name w:val="Comment Text Char"/>
    <w:basedOn w:val="DefaultParagraphFont"/>
    <w:link w:val="CommentText"/>
    <w:uiPriority w:val="99"/>
    <w:semiHidden/>
    <w:rsid w:val="00931401"/>
  </w:style>
  <w:style w:type="character" w:customStyle="1" w:styleId="CommentSubjectChar">
    <w:name w:val="Comment Subject Char"/>
    <w:basedOn w:val="CommentTextChar"/>
    <w:link w:val="CommentSubject"/>
    <w:rsid w:val="00931401"/>
  </w:style>
  <w:style w:type="character" w:customStyle="1" w:styleId="Heading3Char">
    <w:name w:val="Heading 3 Char"/>
    <w:link w:val="Heading3"/>
    <w:rsid w:val="0046785B"/>
    <w:rPr>
      <w:rFonts w:ascii="Arial" w:hAnsi="Arial"/>
      <w:b/>
      <w:sz w:val="22"/>
    </w:rPr>
  </w:style>
  <w:style w:type="paragraph" w:customStyle="1" w:styleId="xl66">
    <w:name w:val="xl66"/>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paragraph" w:customStyle="1" w:styleId="xl67">
    <w:name w:val="xl67"/>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rFonts w:ascii="Calibri" w:hAnsi="Calibri"/>
      <w:color w:val="000000"/>
      <w:szCs w:val="24"/>
    </w:rPr>
  </w:style>
  <w:style w:type="paragraph" w:customStyle="1" w:styleId="xl68">
    <w:name w:val="xl68"/>
    <w:basedOn w:val="Normal"/>
    <w:rsid w:val="00842B87"/>
    <w:pPr>
      <w:pBdr>
        <w:top w:val="single" w:sz="4" w:space="0" w:color="C0C0C0"/>
        <w:left w:val="single" w:sz="4" w:space="0" w:color="C0C0C0"/>
        <w:bottom w:val="single" w:sz="4" w:space="0" w:color="C0C0C0"/>
        <w:right w:val="single" w:sz="4" w:space="0" w:color="C0C0C0"/>
      </w:pBdr>
      <w:spacing w:before="100" w:beforeAutospacing="1" w:after="100" w:afterAutospacing="1"/>
    </w:pPr>
    <w:rPr>
      <w:rFonts w:ascii="Calibri" w:hAnsi="Calibri"/>
      <w:color w:val="000000"/>
      <w:szCs w:val="24"/>
    </w:rPr>
  </w:style>
  <w:style w:type="character" w:customStyle="1" w:styleId="Heading1Char">
    <w:name w:val="Heading 1 Char"/>
    <w:link w:val="Heading1"/>
    <w:rsid w:val="00F7074C"/>
    <w:rPr>
      <w:rFonts w:ascii="Arial" w:hAnsi="Arial"/>
      <w:b/>
      <w:kern w:val="28"/>
      <w:sz w:val="28"/>
    </w:rPr>
  </w:style>
  <w:style w:type="character" w:customStyle="1" w:styleId="Heading2Char">
    <w:name w:val="Heading 2 Char"/>
    <w:link w:val="Heading2"/>
    <w:rsid w:val="00F7074C"/>
    <w:rPr>
      <w:rFonts w:ascii="Arial" w:hAnsi="Arial"/>
      <w:b/>
      <w:i/>
      <w:sz w:val="24"/>
    </w:rPr>
  </w:style>
  <w:style w:type="character" w:customStyle="1" w:styleId="Heading4Char">
    <w:name w:val="Heading 4 Char"/>
    <w:link w:val="Heading4"/>
    <w:rsid w:val="00F7074C"/>
    <w:rPr>
      <w:b/>
      <w:i/>
      <w:sz w:val="24"/>
    </w:rPr>
  </w:style>
  <w:style w:type="character" w:customStyle="1" w:styleId="FootnoteTextChar">
    <w:name w:val="Footnote Text Char"/>
    <w:link w:val="FootnoteText"/>
    <w:semiHidden/>
    <w:rsid w:val="00F7074C"/>
  </w:style>
  <w:style w:type="character" w:customStyle="1" w:styleId="FooterChar">
    <w:name w:val="Footer Char"/>
    <w:link w:val="Footer"/>
    <w:rsid w:val="00F7074C"/>
  </w:style>
  <w:style w:type="character" w:customStyle="1" w:styleId="HeaderChar">
    <w:name w:val="Header Char"/>
    <w:link w:val="Header"/>
    <w:rsid w:val="00F7074C"/>
    <w:rPr>
      <w:sz w:val="24"/>
    </w:rPr>
  </w:style>
  <w:style w:type="character" w:customStyle="1" w:styleId="BodyText2Char">
    <w:name w:val="Body Text 2 Char"/>
    <w:link w:val="BodyText2"/>
    <w:rsid w:val="00F7074C"/>
    <w:rPr>
      <w:sz w:val="16"/>
    </w:rPr>
  </w:style>
  <w:style w:type="character" w:customStyle="1" w:styleId="PlainTextChar">
    <w:name w:val="Plain Text Char"/>
    <w:link w:val="PlainText"/>
    <w:rsid w:val="00F7074C"/>
    <w:rPr>
      <w:rFonts w:ascii="Courier New" w:hAnsi="Courier New"/>
    </w:rPr>
  </w:style>
  <w:style w:type="character" w:customStyle="1" w:styleId="DocumentMapChar">
    <w:name w:val="Document Map Char"/>
    <w:link w:val="DocumentMap"/>
    <w:semiHidden/>
    <w:rsid w:val="00F7074C"/>
    <w:rPr>
      <w:rFonts w:ascii="Tahoma" w:hAnsi="Tahoma"/>
      <w:sz w:val="24"/>
      <w:shd w:val="clear" w:color="auto" w:fill="000080"/>
    </w:rPr>
  </w:style>
  <w:style w:type="character" w:customStyle="1" w:styleId="HTMLPreformattedChar">
    <w:name w:val="HTML Preformatted Char"/>
    <w:link w:val="HTMLPreformatted"/>
    <w:rsid w:val="00F7074C"/>
    <w:rPr>
      <w:rFonts w:ascii="Courier New" w:eastAsia="Courier New" w:hAnsi="Courier New" w:cs="Courier New"/>
    </w:rPr>
  </w:style>
  <w:style w:type="character" w:customStyle="1" w:styleId="BalloonTextChar">
    <w:name w:val="Balloon Text Char"/>
    <w:link w:val="BalloonText"/>
    <w:semiHidden/>
    <w:rsid w:val="00F7074C"/>
    <w:rPr>
      <w:rFonts w:ascii="Tahoma" w:hAnsi="Tahoma" w:cs="Tahoma"/>
      <w:sz w:val="16"/>
      <w:szCs w:val="16"/>
    </w:rPr>
  </w:style>
  <w:style w:type="paragraph" w:styleId="BodyText">
    <w:name w:val="Body Text"/>
    <w:basedOn w:val="Normal"/>
    <w:link w:val="BodyTextChar"/>
    <w:rsid w:val="0031082D"/>
    <w:pPr>
      <w:spacing w:after="120"/>
    </w:pPr>
  </w:style>
  <w:style w:type="character" w:customStyle="1" w:styleId="BodyTextChar">
    <w:name w:val="Body Text Char"/>
    <w:link w:val="BodyText"/>
    <w:rsid w:val="0031082D"/>
    <w:rPr>
      <w:sz w:val="24"/>
    </w:rPr>
  </w:style>
  <w:style w:type="character" w:customStyle="1" w:styleId="Heading5Char">
    <w:name w:val="Heading 5 Char"/>
    <w:link w:val="Heading5"/>
    <w:rsid w:val="002B27CC"/>
    <w:rPr>
      <w:rFonts w:ascii="Calibri" w:eastAsia="Times New Roman" w:hAnsi="Calibri" w:cs="Times New Roman"/>
      <w:b/>
      <w:bCs/>
      <w:i/>
      <w:iCs/>
      <w:sz w:val="26"/>
      <w:szCs w:val="26"/>
    </w:rPr>
  </w:style>
  <w:style w:type="character" w:customStyle="1" w:styleId="Heading7Char">
    <w:name w:val="Heading 7 Char"/>
    <w:link w:val="Heading7"/>
    <w:rsid w:val="002B27CC"/>
    <w:rPr>
      <w:rFonts w:ascii="Calibri" w:eastAsia="Times New Roman" w:hAnsi="Calibri" w:cs="Times New Roman"/>
      <w:sz w:val="24"/>
      <w:szCs w:val="24"/>
    </w:rPr>
  </w:style>
  <w:style w:type="paragraph" w:styleId="List">
    <w:name w:val="List"/>
    <w:basedOn w:val="Normal"/>
    <w:rsid w:val="002B27CC"/>
    <w:pPr>
      <w:ind w:left="360" w:hanging="360"/>
      <w:contextualSpacing/>
    </w:pPr>
  </w:style>
  <w:style w:type="paragraph" w:styleId="ListBullet2">
    <w:name w:val="List Bullet 2"/>
    <w:basedOn w:val="Normal"/>
    <w:rsid w:val="002B27CC"/>
    <w:pPr>
      <w:numPr>
        <w:numId w:val="26"/>
      </w:numPr>
      <w:contextualSpacing/>
    </w:pPr>
  </w:style>
  <w:style w:type="paragraph" w:styleId="ListBullet3">
    <w:name w:val="List Bullet 3"/>
    <w:basedOn w:val="Normal"/>
    <w:rsid w:val="002B27CC"/>
    <w:pPr>
      <w:numPr>
        <w:numId w:val="27"/>
      </w:numPr>
      <w:contextualSpacing/>
    </w:pPr>
  </w:style>
  <w:style w:type="paragraph" w:styleId="ListBullet4">
    <w:name w:val="List Bullet 4"/>
    <w:basedOn w:val="Normal"/>
    <w:rsid w:val="002B27CC"/>
    <w:pPr>
      <w:numPr>
        <w:numId w:val="28"/>
      </w:numPr>
      <w:contextualSpacing/>
    </w:pPr>
  </w:style>
  <w:style w:type="paragraph" w:styleId="ListBullet5">
    <w:name w:val="List Bullet 5"/>
    <w:basedOn w:val="Normal"/>
    <w:rsid w:val="002B27CC"/>
    <w:pPr>
      <w:numPr>
        <w:numId w:val="29"/>
      </w:numPr>
      <w:contextualSpacing/>
    </w:pPr>
  </w:style>
  <w:style w:type="paragraph" w:styleId="BodyTextIndent">
    <w:name w:val="Body Text Indent"/>
    <w:basedOn w:val="Normal"/>
    <w:link w:val="BodyTextIndentChar"/>
    <w:rsid w:val="002B27CC"/>
    <w:pPr>
      <w:spacing w:after="120"/>
      <w:ind w:left="360"/>
    </w:pPr>
  </w:style>
  <w:style w:type="character" w:customStyle="1" w:styleId="BodyTextIndentChar">
    <w:name w:val="Body Text Indent Char"/>
    <w:link w:val="BodyTextIndent"/>
    <w:rsid w:val="002B27CC"/>
    <w:rPr>
      <w:sz w:val="24"/>
    </w:rPr>
  </w:style>
  <w:style w:type="paragraph" w:styleId="BodyTextFirstIndent2">
    <w:name w:val="Body Text First Indent 2"/>
    <w:basedOn w:val="BodyTextIndent"/>
    <w:link w:val="BodyTextFirstIndent2Char"/>
    <w:rsid w:val="002B27CC"/>
    <w:pPr>
      <w:ind w:firstLine="210"/>
    </w:pPr>
  </w:style>
  <w:style w:type="character" w:customStyle="1" w:styleId="BodyTextFirstIndent2Char">
    <w:name w:val="Body Text First Indent 2 Char"/>
    <w:basedOn w:val="BodyTextIndentChar"/>
    <w:link w:val="BodyTextFirstIndent2"/>
    <w:rsid w:val="002B27CC"/>
    <w:rPr>
      <w:sz w:val="24"/>
    </w:rPr>
  </w:style>
  <w:style w:type="paragraph" w:styleId="ListParagraph">
    <w:name w:val="List Paragraph"/>
    <w:basedOn w:val="Normal"/>
    <w:uiPriority w:val="34"/>
    <w:qFormat/>
    <w:rsid w:val="00783838"/>
    <w:pPr>
      <w:ind w:left="720"/>
      <w:contextualSpacing/>
    </w:pPr>
  </w:style>
  <w:style w:type="character" w:styleId="UnresolvedMention">
    <w:name w:val="Unresolved Mention"/>
    <w:uiPriority w:val="99"/>
    <w:semiHidden/>
    <w:unhideWhenUsed/>
    <w:rsid w:val="00721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6237">
      <w:bodyDiv w:val="1"/>
      <w:marLeft w:val="0"/>
      <w:marRight w:val="0"/>
      <w:marTop w:val="0"/>
      <w:marBottom w:val="0"/>
      <w:divBdr>
        <w:top w:val="none" w:sz="0" w:space="0" w:color="auto"/>
        <w:left w:val="none" w:sz="0" w:space="0" w:color="auto"/>
        <w:bottom w:val="none" w:sz="0" w:space="0" w:color="auto"/>
        <w:right w:val="none" w:sz="0" w:space="0" w:color="auto"/>
      </w:divBdr>
    </w:div>
    <w:div w:id="24525009">
      <w:bodyDiv w:val="1"/>
      <w:marLeft w:val="0"/>
      <w:marRight w:val="0"/>
      <w:marTop w:val="0"/>
      <w:marBottom w:val="0"/>
      <w:divBdr>
        <w:top w:val="none" w:sz="0" w:space="0" w:color="auto"/>
        <w:left w:val="none" w:sz="0" w:space="0" w:color="auto"/>
        <w:bottom w:val="none" w:sz="0" w:space="0" w:color="auto"/>
        <w:right w:val="none" w:sz="0" w:space="0" w:color="auto"/>
      </w:divBdr>
    </w:div>
    <w:div w:id="43213225">
      <w:bodyDiv w:val="1"/>
      <w:marLeft w:val="0"/>
      <w:marRight w:val="0"/>
      <w:marTop w:val="0"/>
      <w:marBottom w:val="0"/>
      <w:divBdr>
        <w:top w:val="none" w:sz="0" w:space="0" w:color="auto"/>
        <w:left w:val="none" w:sz="0" w:space="0" w:color="auto"/>
        <w:bottom w:val="none" w:sz="0" w:space="0" w:color="auto"/>
        <w:right w:val="none" w:sz="0" w:space="0" w:color="auto"/>
      </w:divBdr>
    </w:div>
    <w:div w:id="47998334">
      <w:bodyDiv w:val="1"/>
      <w:marLeft w:val="0"/>
      <w:marRight w:val="0"/>
      <w:marTop w:val="0"/>
      <w:marBottom w:val="0"/>
      <w:divBdr>
        <w:top w:val="none" w:sz="0" w:space="0" w:color="auto"/>
        <w:left w:val="none" w:sz="0" w:space="0" w:color="auto"/>
        <w:bottom w:val="none" w:sz="0" w:space="0" w:color="auto"/>
        <w:right w:val="none" w:sz="0" w:space="0" w:color="auto"/>
      </w:divBdr>
    </w:div>
    <w:div w:id="52975025">
      <w:bodyDiv w:val="1"/>
      <w:marLeft w:val="0"/>
      <w:marRight w:val="0"/>
      <w:marTop w:val="0"/>
      <w:marBottom w:val="0"/>
      <w:divBdr>
        <w:top w:val="none" w:sz="0" w:space="0" w:color="auto"/>
        <w:left w:val="none" w:sz="0" w:space="0" w:color="auto"/>
        <w:bottom w:val="none" w:sz="0" w:space="0" w:color="auto"/>
        <w:right w:val="none" w:sz="0" w:space="0" w:color="auto"/>
      </w:divBdr>
    </w:div>
    <w:div w:id="61493717">
      <w:bodyDiv w:val="1"/>
      <w:marLeft w:val="0"/>
      <w:marRight w:val="0"/>
      <w:marTop w:val="0"/>
      <w:marBottom w:val="0"/>
      <w:divBdr>
        <w:top w:val="none" w:sz="0" w:space="0" w:color="auto"/>
        <w:left w:val="none" w:sz="0" w:space="0" w:color="auto"/>
        <w:bottom w:val="none" w:sz="0" w:space="0" w:color="auto"/>
        <w:right w:val="none" w:sz="0" w:space="0" w:color="auto"/>
      </w:divBdr>
    </w:div>
    <w:div w:id="84617692">
      <w:bodyDiv w:val="1"/>
      <w:marLeft w:val="0"/>
      <w:marRight w:val="0"/>
      <w:marTop w:val="0"/>
      <w:marBottom w:val="0"/>
      <w:divBdr>
        <w:top w:val="none" w:sz="0" w:space="0" w:color="auto"/>
        <w:left w:val="none" w:sz="0" w:space="0" w:color="auto"/>
        <w:bottom w:val="none" w:sz="0" w:space="0" w:color="auto"/>
        <w:right w:val="none" w:sz="0" w:space="0" w:color="auto"/>
      </w:divBdr>
    </w:div>
    <w:div w:id="94252834">
      <w:bodyDiv w:val="1"/>
      <w:marLeft w:val="0"/>
      <w:marRight w:val="0"/>
      <w:marTop w:val="0"/>
      <w:marBottom w:val="0"/>
      <w:divBdr>
        <w:top w:val="none" w:sz="0" w:space="0" w:color="auto"/>
        <w:left w:val="none" w:sz="0" w:space="0" w:color="auto"/>
        <w:bottom w:val="none" w:sz="0" w:space="0" w:color="auto"/>
        <w:right w:val="none" w:sz="0" w:space="0" w:color="auto"/>
      </w:divBdr>
    </w:div>
    <w:div w:id="100270397">
      <w:bodyDiv w:val="1"/>
      <w:marLeft w:val="0"/>
      <w:marRight w:val="0"/>
      <w:marTop w:val="0"/>
      <w:marBottom w:val="0"/>
      <w:divBdr>
        <w:top w:val="none" w:sz="0" w:space="0" w:color="auto"/>
        <w:left w:val="none" w:sz="0" w:space="0" w:color="auto"/>
        <w:bottom w:val="none" w:sz="0" w:space="0" w:color="auto"/>
        <w:right w:val="none" w:sz="0" w:space="0" w:color="auto"/>
      </w:divBdr>
    </w:div>
    <w:div w:id="107314540">
      <w:bodyDiv w:val="1"/>
      <w:marLeft w:val="0"/>
      <w:marRight w:val="0"/>
      <w:marTop w:val="0"/>
      <w:marBottom w:val="0"/>
      <w:divBdr>
        <w:top w:val="none" w:sz="0" w:space="0" w:color="auto"/>
        <w:left w:val="none" w:sz="0" w:space="0" w:color="auto"/>
        <w:bottom w:val="none" w:sz="0" w:space="0" w:color="auto"/>
        <w:right w:val="none" w:sz="0" w:space="0" w:color="auto"/>
      </w:divBdr>
    </w:div>
    <w:div w:id="112479768">
      <w:bodyDiv w:val="1"/>
      <w:marLeft w:val="0"/>
      <w:marRight w:val="0"/>
      <w:marTop w:val="0"/>
      <w:marBottom w:val="0"/>
      <w:divBdr>
        <w:top w:val="none" w:sz="0" w:space="0" w:color="auto"/>
        <w:left w:val="none" w:sz="0" w:space="0" w:color="auto"/>
        <w:bottom w:val="none" w:sz="0" w:space="0" w:color="auto"/>
        <w:right w:val="none" w:sz="0" w:space="0" w:color="auto"/>
      </w:divBdr>
    </w:div>
    <w:div w:id="123816485">
      <w:bodyDiv w:val="1"/>
      <w:marLeft w:val="0"/>
      <w:marRight w:val="0"/>
      <w:marTop w:val="0"/>
      <w:marBottom w:val="0"/>
      <w:divBdr>
        <w:top w:val="none" w:sz="0" w:space="0" w:color="auto"/>
        <w:left w:val="none" w:sz="0" w:space="0" w:color="auto"/>
        <w:bottom w:val="none" w:sz="0" w:space="0" w:color="auto"/>
        <w:right w:val="none" w:sz="0" w:space="0" w:color="auto"/>
      </w:divBdr>
      <w:divsChild>
        <w:div w:id="1700010303">
          <w:marLeft w:val="0"/>
          <w:marRight w:val="0"/>
          <w:marTop w:val="0"/>
          <w:marBottom w:val="0"/>
          <w:divBdr>
            <w:top w:val="none" w:sz="0" w:space="0" w:color="auto"/>
            <w:left w:val="none" w:sz="0" w:space="0" w:color="auto"/>
            <w:bottom w:val="none" w:sz="0" w:space="0" w:color="auto"/>
            <w:right w:val="none" w:sz="0" w:space="0" w:color="auto"/>
          </w:divBdr>
          <w:divsChild>
            <w:div w:id="16654257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849501">
              <w:blockQuote w:val="1"/>
              <w:marLeft w:val="720"/>
              <w:marRight w:val="720"/>
              <w:marTop w:val="100"/>
              <w:marBottom w:val="100"/>
              <w:divBdr>
                <w:top w:val="none" w:sz="0" w:space="0" w:color="auto"/>
                <w:left w:val="none" w:sz="0" w:space="0" w:color="auto"/>
                <w:bottom w:val="none" w:sz="0" w:space="0" w:color="auto"/>
                <w:right w:val="none" w:sz="0" w:space="0" w:color="auto"/>
              </w:divBdr>
            </w:div>
            <w:div w:id="6072726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285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969865">
      <w:bodyDiv w:val="1"/>
      <w:marLeft w:val="0"/>
      <w:marRight w:val="0"/>
      <w:marTop w:val="0"/>
      <w:marBottom w:val="0"/>
      <w:divBdr>
        <w:top w:val="none" w:sz="0" w:space="0" w:color="auto"/>
        <w:left w:val="none" w:sz="0" w:space="0" w:color="auto"/>
        <w:bottom w:val="none" w:sz="0" w:space="0" w:color="auto"/>
        <w:right w:val="none" w:sz="0" w:space="0" w:color="auto"/>
      </w:divBdr>
    </w:div>
    <w:div w:id="127016782">
      <w:bodyDiv w:val="1"/>
      <w:marLeft w:val="0"/>
      <w:marRight w:val="0"/>
      <w:marTop w:val="0"/>
      <w:marBottom w:val="0"/>
      <w:divBdr>
        <w:top w:val="none" w:sz="0" w:space="0" w:color="auto"/>
        <w:left w:val="none" w:sz="0" w:space="0" w:color="auto"/>
        <w:bottom w:val="none" w:sz="0" w:space="0" w:color="auto"/>
        <w:right w:val="none" w:sz="0" w:space="0" w:color="auto"/>
      </w:divBdr>
    </w:div>
    <w:div w:id="137000340">
      <w:bodyDiv w:val="1"/>
      <w:marLeft w:val="0"/>
      <w:marRight w:val="0"/>
      <w:marTop w:val="0"/>
      <w:marBottom w:val="0"/>
      <w:divBdr>
        <w:top w:val="none" w:sz="0" w:space="0" w:color="auto"/>
        <w:left w:val="none" w:sz="0" w:space="0" w:color="auto"/>
        <w:bottom w:val="none" w:sz="0" w:space="0" w:color="auto"/>
        <w:right w:val="none" w:sz="0" w:space="0" w:color="auto"/>
      </w:divBdr>
    </w:div>
    <w:div w:id="143665465">
      <w:bodyDiv w:val="1"/>
      <w:marLeft w:val="0"/>
      <w:marRight w:val="0"/>
      <w:marTop w:val="0"/>
      <w:marBottom w:val="0"/>
      <w:divBdr>
        <w:top w:val="none" w:sz="0" w:space="0" w:color="auto"/>
        <w:left w:val="none" w:sz="0" w:space="0" w:color="auto"/>
        <w:bottom w:val="none" w:sz="0" w:space="0" w:color="auto"/>
        <w:right w:val="none" w:sz="0" w:space="0" w:color="auto"/>
      </w:divBdr>
    </w:div>
    <w:div w:id="155803943">
      <w:bodyDiv w:val="1"/>
      <w:marLeft w:val="0"/>
      <w:marRight w:val="0"/>
      <w:marTop w:val="0"/>
      <w:marBottom w:val="0"/>
      <w:divBdr>
        <w:top w:val="none" w:sz="0" w:space="0" w:color="auto"/>
        <w:left w:val="none" w:sz="0" w:space="0" w:color="auto"/>
        <w:bottom w:val="none" w:sz="0" w:space="0" w:color="auto"/>
        <w:right w:val="none" w:sz="0" w:space="0" w:color="auto"/>
      </w:divBdr>
    </w:div>
    <w:div w:id="157380580">
      <w:bodyDiv w:val="1"/>
      <w:marLeft w:val="0"/>
      <w:marRight w:val="0"/>
      <w:marTop w:val="0"/>
      <w:marBottom w:val="0"/>
      <w:divBdr>
        <w:top w:val="none" w:sz="0" w:space="0" w:color="auto"/>
        <w:left w:val="none" w:sz="0" w:space="0" w:color="auto"/>
        <w:bottom w:val="none" w:sz="0" w:space="0" w:color="auto"/>
        <w:right w:val="none" w:sz="0" w:space="0" w:color="auto"/>
      </w:divBdr>
    </w:div>
    <w:div w:id="182867396">
      <w:bodyDiv w:val="1"/>
      <w:marLeft w:val="0"/>
      <w:marRight w:val="0"/>
      <w:marTop w:val="0"/>
      <w:marBottom w:val="0"/>
      <w:divBdr>
        <w:top w:val="none" w:sz="0" w:space="0" w:color="auto"/>
        <w:left w:val="none" w:sz="0" w:space="0" w:color="auto"/>
        <w:bottom w:val="none" w:sz="0" w:space="0" w:color="auto"/>
        <w:right w:val="none" w:sz="0" w:space="0" w:color="auto"/>
      </w:divBdr>
    </w:div>
    <w:div w:id="206072462">
      <w:bodyDiv w:val="1"/>
      <w:marLeft w:val="0"/>
      <w:marRight w:val="0"/>
      <w:marTop w:val="0"/>
      <w:marBottom w:val="0"/>
      <w:divBdr>
        <w:top w:val="none" w:sz="0" w:space="0" w:color="auto"/>
        <w:left w:val="none" w:sz="0" w:space="0" w:color="auto"/>
        <w:bottom w:val="none" w:sz="0" w:space="0" w:color="auto"/>
        <w:right w:val="none" w:sz="0" w:space="0" w:color="auto"/>
      </w:divBdr>
    </w:div>
    <w:div w:id="208347322">
      <w:bodyDiv w:val="1"/>
      <w:marLeft w:val="0"/>
      <w:marRight w:val="0"/>
      <w:marTop w:val="0"/>
      <w:marBottom w:val="0"/>
      <w:divBdr>
        <w:top w:val="none" w:sz="0" w:space="0" w:color="auto"/>
        <w:left w:val="none" w:sz="0" w:space="0" w:color="auto"/>
        <w:bottom w:val="none" w:sz="0" w:space="0" w:color="auto"/>
        <w:right w:val="none" w:sz="0" w:space="0" w:color="auto"/>
      </w:divBdr>
    </w:div>
    <w:div w:id="211768832">
      <w:bodyDiv w:val="1"/>
      <w:marLeft w:val="0"/>
      <w:marRight w:val="0"/>
      <w:marTop w:val="0"/>
      <w:marBottom w:val="0"/>
      <w:divBdr>
        <w:top w:val="none" w:sz="0" w:space="0" w:color="auto"/>
        <w:left w:val="none" w:sz="0" w:space="0" w:color="auto"/>
        <w:bottom w:val="none" w:sz="0" w:space="0" w:color="auto"/>
        <w:right w:val="none" w:sz="0" w:space="0" w:color="auto"/>
      </w:divBdr>
    </w:div>
    <w:div w:id="216010957">
      <w:bodyDiv w:val="1"/>
      <w:marLeft w:val="0"/>
      <w:marRight w:val="0"/>
      <w:marTop w:val="0"/>
      <w:marBottom w:val="0"/>
      <w:divBdr>
        <w:top w:val="none" w:sz="0" w:space="0" w:color="auto"/>
        <w:left w:val="none" w:sz="0" w:space="0" w:color="auto"/>
        <w:bottom w:val="none" w:sz="0" w:space="0" w:color="auto"/>
        <w:right w:val="none" w:sz="0" w:space="0" w:color="auto"/>
      </w:divBdr>
    </w:div>
    <w:div w:id="230233348">
      <w:bodyDiv w:val="1"/>
      <w:marLeft w:val="0"/>
      <w:marRight w:val="0"/>
      <w:marTop w:val="0"/>
      <w:marBottom w:val="0"/>
      <w:divBdr>
        <w:top w:val="none" w:sz="0" w:space="0" w:color="auto"/>
        <w:left w:val="none" w:sz="0" w:space="0" w:color="auto"/>
        <w:bottom w:val="none" w:sz="0" w:space="0" w:color="auto"/>
        <w:right w:val="none" w:sz="0" w:space="0" w:color="auto"/>
      </w:divBdr>
    </w:div>
    <w:div w:id="232937052">
      <w:bodyDiv w:val="1"/>
      <w:marLeft w:val="0"/>
      <w:marRight w:val="0"/>
      <w:marTop w:val="0"/>
      <w:marBottom w:val="0"/>
      <w:divBdr>
        <w:top w:val="none" w:sz="0" w:space="0" w:color="auto"/>
        <w:left w:val="none" w:sz="0" w:space="0" w:color="auto"/>
        <w:bottom w:val="none" w:sz="0" w:space="0" w:color="auto"/>
        <w:right w:val="none" w:sz="0" w:space="0" w:color="auto"/>
      </w:divBdr>
    </w:div>
    <w:div w:id="241255980">
      <w:bodyDiv w:val="1"/>
      <w:marLeft w:val="0"/>
      <w:marRight w:val="0"/>
      <w:marTop w:val="0"/>
      <w:marBottom w:val="0"/>
      <w:divBdr>
        <w:top w:val="none" w:sz="0" w:space="0" w:color="auto"/>
        <w:left w:val="none" w:sz="0" w:space="0" w:color="auto"/>
        <w:bottom w:val="none" w:sz="0" w:space="0" w:color="auto"/>
        <w:right w:val="none" w:sz="0" w:space="0" w:color="auto"/>
      </w:divBdr>
    </w:div>
    <w:div w:id="282154378">
      <w:bodyDiv w:val="1"/>
      <w:marLeft w:val="0"/>
      <w:marRight w:val="0"/>
      <w:marTop w:val="0"/>
      <w:marBottom w:val="0"/>
      <w:divBdr>
        <w:top w:val="none" w:sz="0" w:space="0" w:color="auto"/>
        <w:left w:val="none" w:sz="0" w:space="0" w:color="auto"/>
        <w:bottom w:val="none" w:sz="0" w:space="0" w:color="auto"/>
        <w:right w:val="none" w:sz="0" w:space="0" w:color="auto"/>
      </w:divBdr>
    </w:div>
    <w:div w:id="285820640">
      <w:bodyDiv w:val="1"/>
      <w:marLeft w:val="0"/>
      <w:marRight w:val="0"/>
      <w:marTop w:val="0"/>
      <w:marBottom w:val="0"/>
      <w:divBdr>
        <w:top w:val="none" w:sz="0" w:space="0" w:color="auto"/>
        <w:left w:val="none" w:sz="0" w:space="0" w:color="auto"/>
        <w:bottom w:val="none" w:sz="0" w:space="0" w:color="auto"/>
        <w:right w:val="none" w:sz="0" w:space="0" w:color="auto"/>
      </w:divBdr>
    </w:div>
    <w:div w:id="298000606">
      <w:bodyDiv w:val="1"/>
      <w:marLeft w:val="0"/>
      <w:marRight w:val="0"/>
      <w:marTop w:val="0"/>
      <w:marBottom w:val="0"/>
      <w:divBdr>
        <w:top w:val="none" w:sz="0" w:space="0" w:color="auto"/>
        <w:left w:val="none" w:sz="0" w:space="0" w:color="auto"/>
        <w:bottom w:val="none" w:sz="0" w:space="0" w:color="auto"/>
        <w:right w:val="none" w:sz="0" w:space="0" w:color="auto"/>
      </w:divBdr>
    </w:div>
    <w:div w:id="301231275">
      <w:bodyDiv w:val="1"/>
      <w:marLeft w:val="0"/>
      <w:marRight w:val="0"/>
      <w:marTop w:val="0"/>
      <w:marBottom w:val="0"/>
      <w:divBdr>
        <w:top w:val="none" w:sz="0" w:space="0" w:color="auto"/>
        <w:left w:val="none" w:sz="0" w:space="0" w:color="auto"/>
        <w:bottom w:val="none" w:sz="0" w:space="0" w:color="auto"/>
        <w:right w:val="none" w:sz="0" w:space="0" w:color="auto"/>
      </w:divBdr>
    </w:div>
    <w:div w:id="315034875">
      <w:bodyDiv w:val="1"/>
      <w:marLeft w:val="0"/>
      <w:marRight w:val="0"/>
      <w:marTop w:val="0"/>
      <w:marBottom w:val="0"/>
      <w:divBdr>
        <w:top w:val="none" w:sz="0" w:space="0" w:color="auto"/>
        <w:left w:val="none" w:sz="0" w:space="0" w:color="auto"/>
        <w:bottom w:val="none" w:sz="0" w:space="0" w:color="auto"/>
        <w:right w:val="none" w:sz="0" w:space="0" w:color="auto"/>
      </w:divBdr>
      <w:divsChild>
        <w:div w:id="1340964273">
          <w:marLeft w:val="0"/>
          <w:marRight w:val="0"/>
          <w:marTop w:val="0"/>
          <w:marBottom w:val="0"/>
          <w:divBdr>
            <w:top w:val="none" w:sz="0" w:space="0" w:color="auto"/>
            <w:left w:val="none" w:sz="0" w:space="0" w:color="auto"/>
            <w:bottom w:val="none" w:sz="0" w:space="0" w:color="auto"/>
            <w:right w:val="none" w:sz="0" w:space="0" w:color="auto"/>
          </w:divBdr>
          <w:divsChild>
            <w:div w:id="11803831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8340306">
              <w:blockQuote w:val="1"/>
              <w:marLeft w:val="720"/>
              <w:marRight w:val="720"/>
              <w:marTop w:val="100"/>
              <w:marBottom w:val="100"/>
              <w:divBdr>
                <w:top w:val="none" w:sz="0" w:space="0" w:color="auto"/>
                <w:left w:val="none" w:sz="0" w:space="0" w:color="auto"/>
                <w:bottom w:val="none" w:sz="0" w:space="0" w:color="auto"/>
                <w:right w:val="none" w:sz="0" w:space="0" w:color="auto"/>
              </w:divBdr>
            </w:div>
            <w:div w:id="6184147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5235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2148983">
      <w:bodyDiv w:val="1"/>
      <w:marLeft w:val="0"/>
      <w:marRight w:val="0"/>
      <w:marTop w:val="0"/>
      <w:marBottom w:val="0"/>
      <w:divBdr>
        <w:top w:val="none" w:sz="0" w:space="0" w:color="auto"/>
        <w:left w:val="none" w:sz="0" w:space="0" w:color="auto"/>
        <w:bottom w:val="none" w:sz="0" w:space="0" w:color="auto"/>
        <w:right w:val="none" w:sz="0" w:space="0" w:color="auto"/>
      </w:divBdr>
    </w:div>
    <w:div w:id="333456275">
      <w:bodyDiv w:val="1"/>
      <w:marLeft w:val="0"/>
      <w:marRight w:val="0"/>
      <w:marTop w:val="0"/>
      <w:marBottom w:val="0"/>
      <w:divBdr>
        <w:top w:val="none" w:sz="0" w:space="0" w:color="auto"/>
        <w:left w:val="none" w:sz="0" w:space="0" w:color="auto"/>
        <w:bottom w:val="none" w:sz="0" w:space="0" w:color="auto"/>
        <w:right w:val="none" w:sz="0" w:space="0" w:color="auto"/>
      </w:divBdr>
    </w:div>
    <w:div w:id="340401011">
      <w:bodyDiv w:val="1"/>
      <w:marLeft w:val="0"/>
      <w:marRight w:val="0"/>
      <w:marTop w:val="0"/>
      <w:marBottom w:val="0"/>
      <w:divBdr>
        <w:top w:val="none" w:sz="0" w:space="0" w:color="auto"/>
        <w:left w:val="none" w:sz="0" w:space="0" w:color="auto"/>
        <w:bottom w:val="none" w:sz="0" w:space="0" w:color="auto"/>
        <w:right w:val="none" w:sz="0" w:space="0" w:color="auto"/>
      </w:divBdr>
    </w:div>
    <w:div w:id="352654804">
      <w:bodyDiv w:val="1"/>
      <w:marLeft w:val="0"/>
      <w:marRight w:val="0"/>
      <w:marTop w:val="0"/>
      <w:marBottom w:val="0"/>
      <w:divBdr>
        <w:top w:val="none" w:sz="0" w:space="0" w:color="auto"/>
        <w:left w:val="none" w:sz="0" w:space="0" w:color="auto"/>
        <w:bottom w:val="none" w:sz="0" w:space="0" w:color="auto"/>
        <w:right w:val="none" w:sz="0" w:space="0" w:color="auto"/>
      </w:divBdr>
    </w:div>
    <w:div w:id="370810066">
      <w:bodyDiv w:val="1"/>
      <w:marLeft w:val="0"/>
      <w:marRight w:val="0"/>
      <w:marTop w:val="0"/>
      <w:marBottom w:val="0"/>
      <w:divBdr>
        <w:top w:val="none" w:sz="0" w:space="0" w:color="auto"/>
        <w:left w:val="none" w:sz="0" w:space="0" w:color="auto"/>
        <w:bottom w:val="none" w:sz="0" w:space="0" w:color="auto"/>
        <w:right w:val="none" w:sz="0" w:space="0" w:color="auto"/>
      </w:divBdr>
    </w:div>
    <w:div w:id="391271896">
      <w:bodyDiv w:val="1"/>
      <w:marLeft w:val="0"/>
      <w:marRight w:val="0"/>
      <w:marTop w:val="0"/>
      <w:marBottom w:val="0"/>
      <w:divBdr>
        <w:top w:val="none" w:sz="0" w:space="0" w:color="auto"/>
        <w:left w:val="none" w:sz="0" w:space="0" w:color="auto"/>
        <w:bottom w:val="none" w:sz="0" w:space="0" w:color="auto"/>
        <w:right w:val="none" w:sz="0" w:space="0" w:color="auto"/>
      </w:divBdr>
    </w:div>
    <w:div w:id="394863664">
      <w:bodyDiv w:val="1"/>
      <w:marLeft w:val="0"/>
      <w:marRight w:val="0"/>
      <w:marTop w:val="0"/>
      <w:marBottom w:val="0"/>
      <w:divBdr>
        <w:top w:val="none" w:sz="0" w:space="0" w:color="auto"/>
        <w:left w:val="none" w:sz="0" w:space="0" w:color="auto"/>
        <w:bottom w:val="none" w:sz="0" w:space="0" w:color="auto"/>
        <w:right w:val="none" w:sz="0" w:space="0" w:color="auto"/>
      </w:divBdr>
    </w:div>
    <w:div w:id="402918061">
      <w:bodyDiv w:val="1"/>
      <w:marLeft w:val="0"/>
      <w:marRight w:val="0"/>
      <w:marTop w:val="0"/>
      <w:marBottom w:val="0"/>
      <w:divBdr>
        <w:top w:val="none" w:sz="0" w:space="0" w:color="auto"/>
        <w:left w:val="none" w:sz="0" w:space="0" w:color="auto"/>
        <w:bottom w:val="none" w:sz="0" w:space="0" w:color="auto"/>
        <w:right w:val="none" w:sz="0" w:space="0" w:color="auto"/>
      </w:divBdr>
    </w:div>
    <w:div w:id="404693651">
      <w:bodyDiv w:val="1"/>
      <w:marLeft w:val="0"/>
      <w:marRight w:val="0"/>
      <w:marTop w:val="0"/>
      <w:marBottom w:val="0"/>
      <w:divBdr>
        <w:top w:val="none" w:sz="0" w:space="0" w:color="auto"/>
        <w:left w:val="none" w:sz="0" w:space="0" w:color="auto"/>
        <w:bottom w:val="none" w:sz="0" w:space="0" w:color="auto"/>
        <w:right w:val="none" w:sz="0" w:space="0" w:color="auto"/>
      </w:divBdr>
    </w:div>
    <w:div w:id="443229416">
      <w:bodyDiv w:val="1"/>
      <w:marLeft w:val="0"/>
      <w:marRight w:val="0"/>
      <w:marTop w:val="0"/>
      <w:marBottom w:val="0"/>
      <w:divBdr>
        <w:top w:val="none" w:sz="0" w:space="0" w:color="auto"/>
        <w:left w:val="none" w:sz="0" w:space="0" w:color="auto"/>
        <w:bottom w:val="none" w:sz="0" w:space="0" w:color="auto"/>
        <w:right w:val="none" w:sz="0" w:space="0" w:color="auto"/>
      </w:divBdr>
    </w:div>
    <w:div w:id="450587861">
      <w:bodyDiv w:val="1"/>
      <w:marLeft w:val="0"/>
      <w:marRight w:val="0"/>
      <w:marTop w:val="0"/>
      <w:marBottom w:val="0"/>
      <w:divBdr>
        <w:top w:val="none" w:sz="0" w:space="0" w:color="auto"/>
        <w:left w:val="none" w:sz="0" w:space="0" w:color="auto"/>
        <w:bottom w:val="none" w:sz="0" w:space="0" w:color="auto"/>
        <w:right w:val="none" w:sz="0" w:space="0" w:color="auto"/>
      </w:divBdr>
    </w:div>
    <w:div w:id="453600039">
      <w:bodyDiv w:val="1"/>
      <w:marLeft w:val="0"/>
      <w:marRight w:val="0"/>
      <w:marTop w:val="0"/>
      <w:marBottom w:val="0"/>
      <w:divBdr>
        <w:top w:val="none" w:sz="0" w:space="0" w:color="auto"/>
        <w:left w:val="none" w:sz="0" w:space="0" w:color="auto"/>
        <w:bottom w:val="none" w:sz="0" w:space="0" w:color="auto"/>
        <w:right w:val="none" w:sz="0" w:space="0" w:color="auto"/>
      </w:divBdr>
    </w:div>
    <w:div w:id="454257573">
      <w:bodyDiv w:val="1"/>
      <w:marLeft w:val="0"/>
      <w:marRight w:val="0"/>
      <w:marTop w:val="0"/>
      <w:marBottom w:val="0"/>
      <w:divBdr>
        <w:top w:val="none" w:sz="0" w:space="0" w:color="auto"/>
        <w:left w:val="none" w:sz="0" w:space="0" w:color="auto"/>
        <w:bottom w:val="none" w:sz="0" w:space="0" w:color="auto"/>
        <w:right w:val="none" w:sz="0" w:space="0" w:color="auto"/>
      </w:divBdr>
    </w:div>
    <w:div w:id="469446343">
      <w:bodyDiv w:val="1"/>
      <w:marLeft w:val="0"/>
      <w:marRight w:val="0"/>
      <w:marTop w:val="0"/>
      <w:marBottom w:val="0"/>
      <w:divBdr>
        <w:top w:val="none" w:sz="0" w:space="0" w:color="auto"/>
        <w:left w:val="none" w:sz="0" w:space="0" w:color="auto"/>
        <w:bottom w:val="none" w:sz="0" w:space="0" w:color="auto"/>
        <w:right w:val="none" w:sz="0" w:space="0" w:color="auto"/>
      </w:divBdr>
    </w:div>
    <w:div w:id="471869746">
      <w:bodyDiv w:val="1"/>
      <w:marLeft w:val="0"/>
      <w:marRight w:val="0"/>
      <w:marTop w:val="0"/>
      <w:marBottom w:val="0"/>
      <w:divBdr>
        <w:top w:val="none" w:sz="0" w:space="0" w:color="auto"/>
        <w:left w:val="none" w:sz="0" w:space="0" w:color="auto"/>
        <w:bottom w:val="none" w:sz="0" w:space="0" w:color="auto"/>
        <w:right w:val="none" w:sz="0" w:space="0" w:color="auto"/>
      </w:divBdr>
    </w:div>
    <w:div w:id="475877886">
      <w:bodyDiv w:val="1"/>
      <w:marLeft w:val="0"/>
      <w:marRight w:val="0"/>
      <w:marTop w:val="0"/>
      <w:marBottom w:val="0"/>
      <w:divBdr>
        <w:top w:val="none" w:sz="0" w:space="0" w:color="auto"/>
        <w:left w:val="none" w:sz="0" w:space="0" w:color="auto"/>
        <w:bottom w:val="none" w:sz="0" w:space="0" w:color="auto"/>
        <w:right w:val="none" w:sz="0" w:space="0" w:color="auto"/>
      </w:divBdr>
    </w:div>
    <w:div w:id="479002651">
      <w:bodyDiv w:val="1"/>
      <w:marLeft w:val="0"/>
      <w:marRight w:val="0"/>
      <w:marTop w:val="0"/>
      <w:marBottom w:val="0"/>
      <w:divBdr>
        <w:top w:val="none" w:sz="0" w:space="0" w:color="auto"/>
        <w:left w:val="none" w:sz="0" w:space="0" w:color="auto"/>
        <w:bottom w:val="none" w:sz="0" w:space="0" w:color="auto"/>
        <w:right w:val="none" w:sz="0" w:space="0" w:color="auto"/>
      </w:divBdr>
    </w:div>
    <w:div w:id="502741590">
      <w:bodyDiv w:val="1"/>
      <w:marLeft w:val="0"/>
      <w:marRight w:val="0"/>
      <w:marTop w:val="0"/>
      <w:marBottom w:val="0"/>
      <w:divBdr>
        <w:top w:val="none" w:sz="0" w:space="0" w:color="auto"/>
        <w:left w:val="none" w:sz="0" w:space="0" w:color="auto"/>
        <w:bottom w:val="none" w:sz="0" w:space="0" w:color="auto"/>
        <w:right w:val="none" w:sz="0" w:space="0" w:color="auto"/>
      </w:divBdr>
    </w:div>
    <w:div w:id="514806918">
      <w:bodyDiv w:val="1"/>
      <w:marLeft w:val="0"/>
      <w:marRight w:val="0"/>
      <w:marTop w:val="0"/>
      <w:marBottom w:val="0"/>
      <w:divBdr>
        <w:top w:val="none" w:sz="0" w:space="0" w:color="auto"/>
        <w:left w:val="none" w:sz="0" w:space="0" w:color="auto"/>
        <w:bottom w:val="none" w:sz="0" w:space="0" w:color="auto"/>
        <w:right w:val="none" w:sz="0" w:space="0" w:color="auto"/>
      </w:divBdr>
    </w:div>
    <w:div w:id="521675751">
      <w:bodyDiv w:val="1"/>
      <w:marLeft w:val="0"/>
      <w:marRight w:val="0"/>
      <w:marTop w:val="0"/>
      <w:marBottom w:val="0"/>
      <w:divBdr>
        <w:top w:val="none" w:sz="0" w:space="0" w:color="auto"/>
        <w:left w:val="none" w:sz="0" w:space="0" w:color="auto"/>
        <w:bottom w:val="none" w:sz="0" w:space="0" w:color="auto"/>
        <w:right w:val="none" w:sz="0" w:space="0" w:color="auto"/>
      </w:divBdr>
    </w:div>
    <w:div w:id="554465145">
      <w:bodyDiv w:val="1"/>
      <w:marLeft w:val="0"/>
      <w:marRight w:val="0"/>
      <w:marTop w:val="0"/>
      <w:marBottom w:val="0"/>
      <w:divBdr>
        <w:top w:val="none" w:sz="0" w:space="0" w:color="auto"/>
        <w:left w:val="none" w:sz="0" w:space="0" w:color="auto"/>
        <w:bottom w:val="none" w:sz="0" w:space="0" w:color="auto"/>
        <w:right w:val="none" w:sz="0" w:space="0" w:color="auto"/>
      </w:divBdr>
    </w:div>
    <w:div w:id="568540252">
      <w:bodyDiv w:val="1"/>
      <w:marLeft w:val="0"/>
      <w:marRight w:val="0"/>
      <w:marTop w:val="0"/>
      <w:marBottom w:val="0"/>
      <w:divBdr>
        <w:top w:val="none" w:sz="0" w:space="0" w:color="auto"/>
        <w:left w:val="none" w:sz="0" w:space="0" w:color="auto"/>
        <w:bottom w:val="none" w:sz="0" w:space="0" w:color="auto"/>
        <w:right w:val="none" w:sz="0" w:space="0" w:color="auto"/>
      </w:divBdr>
    </w:div>
    <w:div w:id="582950745">
      <w:bodyDiv w:val="1"/>
      <w:marLeft w:val="0"/>
      <w:marRight w:val="0"/>
      <w:marTop w:val="0"/>
      <w:marBottom w:val="0"/>
      <w:divBdr>
        <w:top w:val="none" w:sz="0" w:space="0" w:color="auto"/>
        <w:left w:val="none" w:sz="0" w:space="0" w:color="auto"/>
        <w:bottom w:val="none" w:sz="0" w:space="0" w:color="auto"/>
        <w:right w:val="none" w:sz="0" w:space="0" w:color="auto"/>
      </w:divBdr>
    </w:div>
    <w:div w:id="583345584">
      <w:bodyDiv w:val="1"/>
      <w:marLeft w:val="0"/>
      <w:marRight w:val="0"/>
      <w:marTop w:val="0"/>
      <w:marBottom w:val="0"/>
      <w:divBdr>
        <w:top w:val="none" w:sz="0" w:space="0" w:color="auto"/>
        <w:left w:val="none" w:sz="0" w:space="0" w:color="auto"/>
        <w:bottom w:val="none" w:sz="0" w:space="0" w:color="auto"/>
        <w:right w:val="none" w:sz="0" w:space="0" w:color="auto"/>
      </w:divBdr>
    </w:div>
    <w:div w:id="593897839">
      <w:bodyDiv w:val="1"/>
      <w:marLeft w:val="0"/>
      <w:marRight w:val="0"/>
      <w:marTop w:val="0"/>
      <w:marBottom w:val="0"/>
      <w:divBdr>
        <w:top w:val="none" w:sz="0" w:space="0" w:color="auto"/>
        <w:left w:val="none" w:sz="0" w:space="0" w:color="auto"/>
        <w:bottom w:val="none" w:sz="0" w:space="0" w:color="auto"/>
        <w:right w:val="none" w:sz="0" w:space="0" w:color="auto"/>
      </w:divBdr>
    </w:div>
    <w:div w:id="598829315">
      <w:bodyDiv w:val="1"/>
      <w:marLeft w:val="0"/>
      <w:marRight w:val="0"/>
      <w:marTop w:val="0"/>
      <w:marBottom w:val="0"/>
      <w:divBdr>
        <w:top w:val="none" w:sz="0" w:space="0" w:color="auto"/>
        <w:left w:val="none" w:sz="0" w:space="0" w:color="auto"/>
        <w:bottom w:val="none" w:sz="0" w:space="0" w:color="auto"/>
        <w:right w:val="none" w:sz="0" w:space="0" w:color="auto"/>
      </w:divBdr>
    </w:div>
    <w:div w:id="612131827">
      <w:bodyDiv w:val="1"/>
      <w:marLeft w:val="0"/>
      <w:marRight w:val="0"/>
      <w:marTop w:val="0"/>
      <w:marBottom w:val="0"/>
      <w:divBdr>
        <w:top w:val="none" w:sz="0" w:space="0" w:color="auto"/>
        <w:left w:val="none" w:sz="0" w:space="0" w:color="auto"/>
        <w:bottom w:val="none" w:sz="0" w:space="0" w:color="auto"/>
        <w:right w:val="none" w:sz="0" w:space="0" w:color="auto"/>
      </w:divBdr>
    </w:div>
    <w:div w:id="630743248">
      <w:bodyDiv w:val="1"/>
      <w:marLeft w:val="0"/>
      <w:marRight w:val="0"/>
      <w:marTop w:val="0"/>
      <w:marBottom w:val="0"/>
      <w:divBdr>
        <w:top w:val="none" w:sz="0" w:space="0" w:color="auto"/>
        <w:left w:val="none" w:sz="0" w:space="0" w:color="auto"/>
        <w:bottom w:val="none" w:sz="0" w:space="0" w:color="auto"/>
        <w:right w:val="none" w:sz="0" w:space="0" w:color="auto"/>
      </w:divBdr>
    </w:div>
    <w:div w:id="641085123">
      <w:bodyDiv w:val="1"/>
      <w:marLeft w:val="0"/>
      <w:marRight w:val="0"/>
      <w:marTop w:val="0"/>
      <w:marBottom w:val="0"/>
      <w:divBdr>
        <w:top w:val="none" w:sz="0" w:space="0" w:color="auto"/>
        <w:left w:val="none" w:sz="0" w:space="0" w:color="auto"/>
        <w:bottom w:val="none" w:sz="0" w:space="0" w:color="auto"/>
        <w:right w:val="none" w:sz="0" w:space="0" w:color="auto"/>
      </w:divBdr>
    </w:div>
    <w:div w:id="650448375">
      <w:bodyDiv w:val="1"/>
      <w:marLeft w:val="0"/>
      <w:marRight w:val="0"/>
      <w:marTop w:val="0"/>
      <w:marBottom w:val="0"/>
      <w:divBdr>
        <w:top w:val="none" w:sz="0" w:space="0" w:color="auto"/>
        <w:left w:val="none" w:sz="0" w:space="0" w:color="auto"/>
        <w:bottom w:val="none" w:sz="0" w:space="0" w:color="auto"/>
        <w:right w:val="none" w:sz="0" w:space="0" w:color="auto"/>
      </w:divBdr>
    </w:div>
    <w:div w:id="656878230">
      <w:bodyDiv w:val="1"/>
      <w:marLeft w:val="0"/>
      <w:marRight w:val="0"/>
      <w:marTop w:val="0"/>
      <w:marBottom w:val="0"/>
      <w:divBdr>
        <w:top w:val="none" w:sz="0" w:space="0" w:color="auto"/>
        <w:left w:val="none" w:sz="0" w:space="0" w:color="auto"/>
        <w:bottom w:val="none" w:sz="0" w:space="0" w:color="auto"/>
        <w:right w:val="none" w:sz="0" w:space="0" w:color="auto"/>
      </w:divBdr>
    </w:div>
    <w:div w:id="669870322">
      <w:bodyDiv w:val="1"/>
      <w:marLeft w:val="0"/>
      <w:marRight w:val="0"/>
      <w:marTop w:val="0"/>
      <w:marBottom w:val="0"/>
      <w:divBdr>
        <w:top w:val="none" w:sz="0" w:space="0" w:color="auto"/>
        <w:left w:val="none" w:sz="0" w:space="0" w:color="auto"/>
        <w:bottom w:val="none" w:sz="0" w:space="0" w:color="auto"/>
        <w:right w:val="none" w:sz="0" w:space="0" w:color="auto"/>
      </w:divBdr>
      <w:divsChild>
        <w:div w:id="916279436">
          <w:marLeft w:val="0"/>
          <w:marRight w:val="0"/>
          <w:marTop w:val="0"/>
          <w:marBottom w:val="0"/>
          <w:divBdr>
            <w:top w:val="none" w:sz="0" w:space="0" w:color="auto"/>
            <w:left w:val="none" w:sz="0" w:space="0" w:color="auto"/>
            <w:bottom w:val="none" w:sz="0" w:space="0" w:color="auto"/>
            <w:right w:val="none" w:sz="0" w:space="0" w:color="auto"/>
          </w:divBdr>
          <w:divsChild>
            <w:div w:id="179675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6661593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35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424105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09719175">
      <w:bodyDiv w:val="1"/>
      <w:marLeft w:val="0"/>
      <w:marRight w:val="0"/>
      <w:marTop w:val="0"/>
      <w:marBottom w:val="0"/>
      <w:divBdr>
        <w:top w:val="none" w:sz="0" w:space="0" w:color="auto"/>
        <w:left w:val="none" w:sz="0" w:space="0" w:color="auto"/>
        <w:bottom w:val="none" w:sz="0" w:space="0" w:color="auto"/>
        <w:right w:val="none" w:sz="0" w:space="0" w:color="auto"/>
      </w:divBdr>
    </w:div>
    <w:div w:id="711228664">
      <w:bodyDiv w:val="1"/>
      <w:marLeft w:val="0"/>
      <w:marRight w:val="0"/>
      <w:marTop w:val="0"/>
      <w:marBottom w:val="0"/>
      <w:divBdr>
        <w:top w:val="none" w:sz="0" w:space="0" w:color="auto"/>
        <w:left w:val="none" w:sz="0" w:space="0" w:color="auto"/>
        <w:bottom w:val="none" w:sz="0" w:space="0" w:color="auto"/>
        <w:right w:val="none" w:sz="0" w:space="0" w:color="auto"/>
      </w:divBdr>
      <w:divsChild>
        <w:div w:id="1660648359">
          <w:blockQuote w:val="1"/>
          <w:marLeft w:val="720"/>
          <w:marRight w:val="720"/>
          <w:marTop w:val="100"/>
          <w:marBottom w:val="100"/>
          <w:divBdr>
            <w:top w:val="none" w:sz="0" w:space="0" w:color="auto"/>
            <w:left w:val="none" w:sz="0" w:space="0" w:color="auto"/>
            <w:bottom w:val="none" w:sz="0" w:space="0" w:color="auto"/>
            <w:right w:val="none" w:sz="0" w:space="0" w:color="auto"/>
          </w:divBdr>
        </w:div>
        <w:div w:id="222958724">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761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2266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5588745">
      <w:bodyDiv w:val="1"/>
      <w:marLeft w:val="0"/>
      <w:marRight w:val="0"/>
      <w:marTop w:val="0"/>
      <w:marBottom w:val="0"/>
      <w:divBdr>
        <w:top w:val="none" w:sz="0" w:space="0" w:color="auto"/>
        <w:left w:val="none" w:sz="0" w:space="0" w:color="auto"/>
        <w:bottom w:val="none" w:sz="0" w:space="0" w:color="auto"/>
        <w:right w:val="none" w:sz="0" w:space="0" w:color="auto"/>
      </w:divBdr>
    </w:div>
    <w:div w:id="717433200">
      <w:bodyDiv w:val="1"/>
      <w:marLeft w:val="0"/>
      <w:marRight w:val="0"/>
      <w:marTop w:val="0"/>
      <w:marBottom w:val="0"/>
      <w:divBdr>
        <w:top w:val="none" w:sz="0" w:space="0" w:color="auto"/>
        <w:left w:val="none" w:sz="0" w:space="0" w:color="auto"/>
        <w:bottom w:val="none" w:sz="0" w:space="0" w:color="auto"/>
        <w:right w:val="none" w:sz="0" w:space="0" w:color="auto"/>
      </w:divBdr>
    </w:div>
    <w:div w:id="718866600">
      <w:bodyDiv w:val="1"/>
      <w:marLeft w:val="0"/>
      <w:marRight w:val="0"/>
      <w:marTop w:val="0"/>
      <w:marBottom w:val="0"/>
      <w:divBdr>
        <w:top w:val="none" w:sz="0" w:space="0" w:color="auto"/>
        <w:left w:val="none" w:sz="0" w:space="0" w:color="auto"/>
        <w:bottom w:val="none" w:sz="0" w:space="0" w:color="auto"/>
        <w:right w:val="none" w:sz="0" w:space="0" w:color="auto"/>
      </w:divBdr>
    </w:div>
    <w:div w:id="720985813">
      <w:bodyDiv w:val="1"/>
      <w:marLeft w:val="0"/>
      <w:marRight w:val="0"/>
      <w:marTop w:val="0"/>
      <w:marBottom w:val="0"/>
      <w:divBdr>
        <w:top w:val="none" w:sz="0" w:space="0" w:color="auto"/>
        <w:left w:val="none" w:sz="0" w:space="0" w:color="auto"/>
        <w:bottom w:val="none" w:sz="0" w:space="0" w:color="auto"/>
        <w:right w:val="none" w:sz="0" w:space="0" w:color="auto"/>
      </w:divBdr>
    </w:div>
    <w:div w:id="721560972">
      <w:bodyDiv w:val="1"/>
      <w:marLeft w:val="0"/>
      <w:marRight w:val="0"/>
      <w:marTop w:val="0"/>
      <w:marBottom w:val="0"/>
      <w:divBdr>
        <w:top w:val="none" w:sz="0" w:space="0" w:color="auto"/>
        <w:left w:val="none" w:sz="0" w:space="0" w:color="auto"/>
        <w:bottom w:val="none" w:sz="0" w:space="0" w:color="auto"/>
        <w:right w:val="none" w:sz="0" w:space="0" w:color="auto"/>
      </w:divBdr>
    </w:div>
    <w:div w:id="738096556">
      <w:bodyDiv w:val="1"/>
      <w:marLeft w:val="0"/>
      <w:marRight w:val="0"/>
      <w:marTop w:val="0"/>
      <w:marBottom w:val="0"/>
      <w:divBdr>
        <w:top w:val="none" w:sz="0" w:space="0" w:color="auto"/>
        <w:left w:val="none" w:sz="0" w:space="0" w:color="auto"/>
        <w:bottom w:val="none" w:sz="0" w:space="0" w:color="auto"/>
        <w:right w:val="none" w:sz="0" w:space="0" w:color="auto"/>
      </w:divBdr>
    </w:div>
    <w:div w:id="761099031">
      <w:bodyDiv w:val="1"/>
      <w:marLeft w:val="0"/>
      <w:marRight w:val="0"/>
      <w:marTop w:val="0"/>
      <w:marBottom w:val="0"/>
      <w:divBdr>
        <w:top w:val="none" w:sz="0" w:space="0" w:color="auto"/>
        <w:left w:val="none" w:sz="0" w:space="0" w:color="auto"/>
        <w:bottom w:val="none" w:sz="0" w:space="0" w:color="auto"/>
        <w:right w:val="none" w:sz="0" w:space="0" w:color="auto"/>
      </w:divBdr>
    </w:div>
    <w:div w:id="764879547">
      <w:bodyDiv w:val="1"/>
      <w:marLeft w:val="0"/>
      <w:marRight w:val="0"/>
      <w:marTop w:val="0"/>
      <w:marBottom w:val="0"/>
      <w:divBdr>
        <w:top w:val="none" w:sz="0" w:space="0" w:color="auto"/>
        <w:left w:val="none" w:sz="0" w:space="0" w:color="auto"/>
        <w:bottom w:val="none" w:sz="0" w:space="0" w:color="auto"/>
        <w:right w:val="none" w:sz="0" w:space="0" w:color="auto"/>
      </w:divBdr>
    </w:div>
    <w:div w:id="771441133">
      <w:bodyDiv w:val="1"/>
      <w:marLeft w:val="0"/>
      <w:marRight w:val="0"/>
      <w:marTop w:val="0"/>
      <w:marBottom w:val="0"/>
      <w:divBdr>
        <w:top w:val="none" w:sz="0" w:space="0" w:color="auto"/>
        <w:left w:val="none" w:sz="0" w:space="0" w:color="auto"/>
        <w:bottom w:val="none" w:sz="0" w:space="0" w:color="auto"/>
        <w:right w:val="none" w:sz="0" w:space="0" w:color="auto"/>
      </w:divBdr>
    </w:div>
    <w:div w:id="777136989">
      <w:bodyDiv w:val="1"/>
      <w:marLeft w:val="0"/>
      <w:marRight w:val="0"/>
      <w:marTop w:val="0"/>
      <w:marBottom w:val="0"/>
      <w:divBdr>
        <w:top w:val="none" w:sz="0" w:space="0" w:color="auto"/>
        <w:left w:val="none" w:sz="0" w:space="0" w:color="auto"/>
        <w:bottom w:val="none" w:sz="0" w:space="0" w:color="auto"/>
        <w:right w:val="none" w:sz="0" w:space="0" w:color="auto"/>
      </w:divBdr>
    </w:div>
    <w:div w:id="777719791">
      <w:bodyDiv w:val="1"/>
      <w:marLeft w:val="0"/>
      <w:marRight w:val="0"/>
      <w:marTop w:val="0"/>
      <w:marBottom w:val="0"/>
      <w:divBdr>
        <w:top w:val="none" w:sz="0" w:space="0" w:color="auto"/>
        <w:left w:val="none" w:sz="0" w:space="0" w:color="auto"/>
        <w:bottom w:val="none" w:sz="0" w:space="0" w:color="auto"/>
        <w:right w:val="none" w:sz="0" w:space="0" w:color="auto"/>
      </w:divBdr>
    </w:div>
    <w:div w:id="778571984">
      <w:bodyDiv w:val="1"/>
      <w:marLeft w:val="0"/>
      <w:marRight w:val="0"/>
      <w:marTop w:val="0"/>
      <w:marBottom w:val="0"/>
      <w:divBdr>
        <w:top w:val="none" w:sz="0" w:space="0" w:color="auto"/>
        <w:left w:val="none" w:sz="0" w:space="0" w:color="auto"/>
        <w:bottom w:val="none" w:sz="0" w:space="0" w:color="auto"/>
        <w:right w:val="none" w:sz="0" w:space="0" w:color="auto"/>
      </w:divBdr>
    </w:div>
    <w:div w:id="794837774">
      <w:bodyDiv w:val="1"/>
      <w:marLeft w:val="0"/>
      <w:marRight w:val="0"/>
      <w:marTop w:val="0"/>
      <w:marBottom w:val="0"/>
      <w:divBdr>
        <w:top w:val="none" w:sz="0" w:space="0" w:color="auto"/>
        <w:left w:val="none" w:sz="0" w:space="0" w:color="auto"/>
        <w:bottom w:val="none" w:sz="0" w:space="0" w:color="auto"/>
        <w:right w:val="none" w:sz="0" w:space="0" w:color="auto"/>
      </w:divBdr>
    </w:div>
    <w:div w:id="796214690">
      <w:bodyDiv w:val="1"/>
      <w:marLeft w:val="0"/>
      <w:marRight w:val="0"/>
      <w:marTop w:val="0"/>
      <w:marBottom w:val="0"/>
      <w:divBdr>
        <w:top w:val="none" w:sz="0" w:space="0" w:color="auto"/>
        <w:left w:val="none" w:sz="0" w:space="0" w:color="auto"/>
        <w:bottom w:val="none" w:sz="0" w:space="0" w:color="auto"/>
        <w:right w:val="none" w:sz="0" w:space="0" w:color="auto"/>
      </w:divBdr>
      <w:divsChild>
        <w:div w:id="1203833090">
          <w:marLeft w:val="0"/>
          <w:marRight w:val="0"/>
          <w:marTop w:val="0"/>
          <w:marBottom w:val="0"/>
          <w:divBdr>
            <w:top w:val="none" w:sz="0" w:space="0" w:color="auto"/>
            <w:left w:val="none" w:sz="0" w:space="0" w:color="auto"/>
            <w:bottom w:val="none" w:sz="0" w:space="0" w:color="auto"/>
            <w:right w:val="none" w:sz="0" w:space="0" w:color="auto"/>
          </w:divBdr>
          <w:divsChild>
            <w:div w:id="62365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56892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5944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3974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0681589">
      <w:bodyDiv w:val="1"/>
      <w:marLeft w:val="0"/>
      <w:marRight w:val="0"/>
      <w:marTop w:val="0"/>
      <w:marBottom w:val="0"/>
      <w:divBdr>
        <w:top w:val="none" w:sz="0" w:space="0" w:color="auto"/>
        <w:left w:val="none" w:sz="0" w:space="0" w:color="auto"/>
        <w:bottom w:val="none" w:sz="0" w:space="0" w:color="auto"/>
        <w:right w:val="none" w:sz="0" w:space="0" w:color="auto"/>
      </w:divBdr>
    </w:div>
    <w:div w:id="817384075">
      <w:bodyDiv w:val="1"/>
      <w:marLeft w:val="0"/>
      <w:marRight w:val="0"/>
      <w:marTop w:val="0"/>
      <w:marBottom w:val="0"/>
      <w:divBdr>
        <w:top w:val="none" w:sz="0" w:space="0" w:color="auto"/>
        <w:left w:val="none" w:sz="0" w:space="0" w:color="auto"/>
        <w:bottom w:val="none" w:sz="0" w:space="0" w:color="auto"/>
        <w:right w:val="none" w:sz="0" w:space="0" w:color="auto"/>
      </w:divBdr>
    </w:div>
    <w:div w:id="826441479">
      <w:bodyDiv w:val="1"/>
      <w:marLeft w:val="0"/>
      <w:marRight w:val="0"/>
      <w:marTop w:val="0"/>
      <w:marBottom w:val="0"/>
      <w:divBdr>
        <w:top w:val="none" w:sz="0" w:space="0" w:color="auto"/>
        <w:left w:val="none" w:sz="0" w:space="0" w:color="auto"/>
        <w:bottom w:val="none" w:sz="0" w:space="0" w:color="auto"/>
        <w:right w:val="none" w:sz="0" w:space="0" w:color="auto"/>
      </w:divBdr>
    </w:div>
    <w:div w:id="830147285">
      <w:bodyDiv w:val="1"/>
      <w:marLeft w:val="0"/>
      <w:marRight w:val="0"/>
      <w:marTop w:val="0"/>
      <w:marBottom w:val="0"/>
      <w:divBdr>
        <w:top w:val="none" w:sz="0" w:space="0" w:color="auto"/>
        <w:left w:val="none" w:sz="0" w:space="0" w:color="auto"/>
        <w:bottom w:val="none" w:sz="0" w:space="0" w:color="auto"/>
        <w:right w:val="none" w:sz="0" w:space="0" w:color="auto"/>
      </w:divBdr>
    </w:div>
    <w:div w:id="832641219">
      <w:bodyDiv w:val="1"/>
      <w:marLeft w:val="0"/>
      <w:marRight w:val="0"/>
      <w:marTop w:val="0"/>
      <w:marBottom w:val="0"/>
      <w:divBdr>
        <w:top w:val="none" w:sz="0" w:space="0" w:color="auto"/>
        <w:left w:val="none" w:sz="0" w:space="0" w:color="auto"/>
        <w:bottom w:val="none" w:sz="0" w:space="0" w:color="auto"/>
        <w:right w:val="none" w:sz="0" w:space="0" w:color="auto"/>
      </w:divBdr>
    </w:div>
    <w:div w:id="855654212">
      <w:bodyDiv w:val="1"/>
      <w:marLeft w:val="0"/>
      <w:marRight w:val="0"/>
      <w:marTop w:val="0"/>
      <w:marBottom w:val="0"/>
      <w:divBdr>
        <w:top w:val="none" w:sz="0" w:space="0" w:color="auto"/>
        <w:left w:val="none" w:sz="0" w:space="0" w:color="auto"/>
        <w:bottom w:val="none" w:sz="0" w:space="0" w:color="auto"/>
        <w:right w:val="none" w:sz="0" w:space="0" w:color="auto"/>
      </w:divBdr>
    </w:div>
    <w:div w:id="857279501">
      <w:bodyDiv w:val="1"/>
      <w:marLeft w:val="0"/>
      <w:marRight w:val="0"/>
      <w:marTop w:val="0"/>
      <w:marBottom w:val="0"/>
      <w:divBdr>
        <w:top w:val="none" w:sz="0" w:space="0" w:color="auto"/>
        <w:left w:val="none" w:sz="0" w:space="0" w:color="auto"/>
        <w:bottom w:val="none" w:sz="0" w:space="0" w:color="auto"/>
        <w:right w:val="none" w:sz="0" w:space="0" w:color="auto"/>
      </w:divBdr>
    </w:div>
    <w:div w:id="870847132">
      <w:bodyDiv w:val="1"/>
      <w:marLeft w:val="0"/>
      <w:marRight w:val="0"/>
      <w:marTop w:val="0"/>
      <w:marBottom w:val="0"/>
      <w:divBdr>
        <w:top w:val="none" w:sz="0" w:space="0" w:color="auto"/>
        <w:left w:val="none" w:sz="0" w:space="0" w:color="auto"/>
        <w:bottom w:val="none" w:sz="0" w:space="0" w:color="auto"/>
        <w:right w:val="none" w:sz="0" w:space="0" w:color="auto"/>
      </w:divBdr>
    </w:div>
    <w:div w:id="872302382">
      <w:bodyDiv w:val="1"/>
      <w:marLeft w:val="0"/>
      <w:marRight w:val="0"/>
      <w:marTop w:val="0"/>
      <w:marBottom w:val="0"/>
      <w:divBdr>
        <w:top w:val="none" w:sz="0" w:space="0" w:color="auto"/>
        <w:left w:val="none" w:sz="0" w:space="0" w:color="auto"/>
        <w:bottom w:val="none" w:sz="0" w:space="0" w:color="auto"/>
        <w:right w:val="none" w:sz="0" w:space="0" w:color="auto"/>
      </w:divBdr>
    </w:div>
    <w:div w:id="886449815">
      <w:bodyDiv w:val="1"/>
      <w:marLeft w:val="0"/>
      <w:marRight w:val="0"/>
      <w:marTop w:val="0"/>
      <w:marBottom w:val="0"/>
      <w:divBdr>
        <w:top w:val="none" w:sz="0" w:space="0" w:color="auto"/>
        <w:left w:val="none" w:sz="0" w:space="0" w:color="auto"/>
        <w:bottom w:val="none" w:sz="0" w:space="0" w:color="auto"/>
        <w:right w:val="none" w:sz="0" w:space="0" w:color="auto"/>
      </w:divBdr>
    </w:div>
    <w:div w:id="887104374">
      <w:bodyDiv w:val="1"/>
      <w:marLeft w:val="0"/>
      <w:marRight w:val="0"/>
      <w:marTop w:val="0"/>
      <w:marBottom w:val="0"/>
      <w:divBdr>
        <w:top w:val="none" w:sz="0" w:space="0" w:color="auto"/>
        <w:left w:val="none" w:sz="0" w:space="0" w:color="auto"/>
        <w:bottom w:val="none" w:sz="0" w:space="0" w:color="auto"/>
        <w:right w:val="none" w:sz="0" w:space="0" w:color="auto"/>
      </w:divBdr>
    </w:div>
    <w:div w:id="925964505">
      <w:bodyDiv w:val="1"/>
      <w:marLeft w:val="0"/>
      <w:marRight w:val="0"/>
      <w:marTop w:val="0"/>
      <w:marBottom w:val="0"/>
      <w:divBdr>
        <w:top w:val="none" w:sz="0" w:space="0" w:color="auto"/>
        <w:left w:val="none" w:sz="0" w:space="0" w:color="auto"/>
        <w:bottom w:val="none" w:sz="0" w:space="0" w:color="auto"/>
        <w:right w:val="none" w:sz="0" w:space="0" w:color="auto"/>
      </w:divBdr>
    </w:div>
    <w:div w:id="947002170">
      <w:bodyDiv w:val="1"/>
      <w:marLeft w:val="0"/>
      <w:marRight w:val="0"/>
      <w:marTop w:val="0"/>
      <w:marBottom w:val="0"/>
      <w:divBdr>
        <w:top w:val="none" w:sz="0" w:space="0" w:color="auto"/>
        <w:left w:val="none" w:sz="0" w:space="0" w:color="auto"/>
        <w:bottom w:val="none" w:sz="0" w:space="0" w:color="auto"/>
        <w:right w:val="none" w:sz="0" w:space="0" w:color="auto"/>
      </w:divBdr>
    </w:div>
    <w:div w:id="956179506">
      <w:bodyDiv w:val="1"/>
      <w:marLeft w:val="0"/>
      <w:marRight w:val="0"/>
      <w:marTop w:val="0"/>
      <w:marBottom w:val="0"/>
      <w:divBdr>
        <w:top w:val="none" w:sz="0" w:space="0" w:color="auto"/>
        <w:left w:val="none" w:sz="0" w:space="0" w:color="auto"/>
        <w:bottom w:val="none" w:sz="0" w:space="0" w:color="auto"/>
        <w:right w:val="none" w:sz="0" w:space="0" w:color="auto"/>
      </w:divBdr>
    </w:div>
    <w:div w:id="984507730">
      <w:bodyDiv w:val="1"/>
      <w:marLeft w:val="0"/>
      <w:marRight w:val="0"/>
      <w:marTop w:val="0"/>
      <w:marBottom w:val="0"/>
      <w:divBdr>
        <w:top w:val="none" w:sz="0" w:space="0" w:color="auto"/>
        <w:left w:val="none" w:sz="0" w:space="0" w:color="auto"/>
        <w:bottom w:val="none" w:sz="0" w:space="0" w:color="auto"/>
        <w:right w:val="none" w:sz="0" w:space="0" w:color="auto"/>
      </w:divBdr>
    </w:div>
    <w:div w:id="1001276561">
      <w:bodyDiv w:val="1"/>
      <w:marLeft w:val="0"/>
      <w:marRight w:val="0"/>
      <w:marTop w:val="0"/>
      <w:marBottom w:val="0"/>
      <w:divBdr>
        <w:top w:val="none" w:sz="0" w:space="0" w:color="auto"/>
        <w:left w:val="none" w:sz="0" w:space="0" w:color="auto"/>
        <w:bottom w:val="none" w:sz="0" w:space="0" w:color="auto"/>
        <w:right w:val="none" w:sz="0" w:space="0" w:color="auto"/>
      </w:divBdr>
    </w:div>
    <w:div w:id="1014696888">
      <w:bodyDiv w:val="1"/>
      <w:marLeft w:val="0"/>
      <w:marRight w:val="0"/>
      <w:marTop w:val="0"/>
      <w:marBottom w:val="0"/>
      <w:divBdr>
        <w:top w:val="none" w:sz="0" w:space="0" w:color="auto"/>
        <w:left w:val="none" w:sz="0" w:space="0" w:color="auto"/>
        <w:bottom w:val="none" w:sz="0" w:space="0" w:color="auto"/>
        <w:right w:val="none" w:sz="0" w:space="0" w:color="auto"/>
      </w:divBdr>
    </w:div>
    <w:div w:id="1049185467">
      <w:bodyDiv w:val="1"/>
      <w:marLeft w:val="0"/>
      <w:marRight w:val="0"/>
      <w:marTop w:val="0"/>
      <w:marBottom w:val="0"/>
      <w:divBdr>
        <w:top w:val="none" w:sz="0" w:space="0" w:color="auto"/>
        <w:left w:val="none" w:sz="0" w:space="0" w:color="auto"/>
        <w:bottom w:val="none" w:sz="0" w:space="0" w:color="auto"/>
        <w:right w:val="none" w:sz="0" w:space="0" w:color="auto"/>
      </w:divBdr>
    </w:div>
    <w:div w:id="1049765369">
      <w:bodyDiv w:val="1"/>
      <w:marLeft w:val="0"/>
      <w:marRight w:val="0"/>
      <w:marTop w:val="0"/>
      <w:marBottom w:val="0"/>
      <w:divBdr>
        <w:top w:val="none" w:sz="0" w:space="0" w:color="auto"/>
        <w:left w:val="none" w:sz="0" w:space="0" w:color="auto"/>
        <w:bottom w:val="none" w:sz="0" w:space="0" w:color="auto"/>
        <w:right w:val="none" w:sz="0" w:space="0" w:color="auto"/>
      </w:divBdr>
    </w:div>
    <w:div w:id="1068111298">
      <w:bodyDiv w:val="1"/>
      <w:marLeft w:val="0"/>
      <w:marRight w:val="0"/>
      <w:marTop w:val="0"/>
      <w:marBottom w:val="0"/>
      <w:divBdr>
        <w:top w:val="none" w:sz="0" w:space="0" w:color="auto"/>
        <w:left w:val="none" w:sz="0" w:space="0" w:color="auto"/>
        <w:bottom w:val="none" w:sz="0" w:space="0" w:color="auto"/>
        <w:right w:val="none" w:sz="0" w:space="0" w:color="auto"/>
      </w:divBdr>
    </w:div>
    <w:div w:id="1070346857">
      <w:bodyDiv w:val="1"/>
      <w:marLeft w:val="0"/>
      <w:marRight w:val="0"/>
      <w:marTop w:val="0"/>
      <w:marBottom w:val="0"/>
      <w:divBdr>
        <w:top w:val="none" w:sz="0" w:space="0" w:color="auto"/>
        <w:left w:val="none" w:sz="0" w:space="0" w:color="auto"/>
        <w:bottom w:val="none" w:sz="0" w:space="0" w:color="auto"/>
        <w:right w:val="none" w:sz="0" w:space="0" w:color="auto"/>
      </w:divBdr>
    </w:div>
    <w:div w:id="1072462122">
      <w:bodyDiv w:val="1"/>
      <w:marLeft w:val="0"/>
      <w:marRight w:val="0"/>
      <w:marTop w:val="0"/>
      <w:marBottom w:val="0"/>
      <w:divBdr>
        <w:top w:val="none" w:sz="0" w:space="0" w:color="auto"/>
        <w:left w:val="none" w:sz="0" w:space="0" w:color="auto"/>
        <w:bottom w:val="none" w:sz="0" w:space="0" w:color="auto"/>
        <w:right w:val="none" w:sz="0" w:space="0" w:color="auto"/>
      </w:divBdr>
    </w:div>
    <w:div w:id="1087307814">
      <w:bodyDiv w:val="1"/>
      <w:marLeft w:val="0"/>
      <w:marRight w:val="0"/>
      <w:marTop w:val="0"/>
      <w:marBottom w:val="0"/>
      <w:divBdr>
        <w:top w:val="none" w:sz="0" w:space="0" w:color="auto"/>
        <w:left w:val="none" w:sz="0" w:space="0" w:color="auto"/>
        <w:bottom w:val="none" w:sz="0" w:space="0" w:color="auto"/>
        <w:right w:val="none" w:sz="0" w:space="0" w:color="auto"/>
      </w:divBdr>
      <w:divsChild>
        <w:div w:id="1349915484">
          <w:marLeft w:val="0"/>
          <w:marRight w:val="0"/>
          <w:marTop w:val="0"/>
          <w:marBottom w:val="0"/>
          <w:divBdr>
            <w:top w:val="none" w:sz="0" w:space="0" w:color="auto"/>
            <w:left w:val="none" w:sz="0" w:space="0" w:color="auto"/>
            <w:bottom w:val="none" w:sz="0" w:space="0" w:color="auto"/>
            <w:right w:val="none" w:sz="0" w:space="0" w:color="auto"/>
          </w:divBdr>
        </w:div>
      </w:divsChild>
    </w:div>
    <w:div w:id="1091009091">
      <w:bodyDiv w:val="1"/>
      <w:marLeft w:val="0"/>
      <w:marRight w:val="0"/>
      <w:marTop w:val="0"/>
      <w:marBottom w:val="0"/>
      <w:divBdr>
        <w:top w:val="none" w:sz="0" w:space="0" w:color="auto"/>
        <w:left w:val="none" w:sz="0" w:space="0" w:color="auto"/>
        <w:bottom w:val="none" w:sz="0" w:space="0" w:color="auto"/>
        <w:right w:val="none" w:sz="0" w:space="0" w:color="auto"/>
      </w:divBdr>
    </w:div>
    <w:div w:id="1091587073">
      <w:bodyDiv w:val="1"/>
      <w:marLeft w:val="0"/>
      <w:marRight w:val="0"/>
      <w:marTop w:val="0"/>
      <w:marBottom w:val="0"/>
      <w:divBdr>
        <w:top w:val="none" w:sz="0" w:space="0" w:color="auto"/>
        <w:left w:val="none" w:sz="0" w:space="0" w:color="auto"/>
        <w:bottom w:val="none" w:sz="0" w:space="0" w:color="auto"/>
        <w:right w:val="none" w:sz="0" w:space="0" w:color="auto"/>
      </w:divBdr>
    </w:div>
    <w:div w:id="1094593139">
      <w:bodyDiv w:val="1"/>
      <w:marLeft w:val="0"/>
      <w:marRight w:val="0"/>
      <w:marTop w:val="0"/>
      <w:marBottom w:val="0"/>
      <w:divBdr>
        <w:top w:val="none" w:sz="0" w:space="0" w:color="auto"/>
        <w:left w:val="none" w:sz="0" w:space="0" w:color="auto"/>
        <w:bottom w:val="none" w:sz="0" w:space="0" w:color="auto"/>
        <w:right w:val="none" w:sz="0" w:space="0" w:color="auto"/>
      </w:divBdr>
    </w:div>
    <w:div w:id="1107847925">
      <w:bodyDiv w:val="1"/>
      <w:marLeft w:val="0"/>
      <w:marRight w:val="0"/>
      <w:marTop w:val="0"/>
      <w:marBottom w:val="0"/>
      <w:divBdr>
        <w:top w:val="none" w:sz="0" w:space="0" w:color="auto"/>
        <w:left w:val="none" w:sz="0" w:space="0" w:color="auto"/>
        <w:bottom w:val="none" w:sz="0" w:space="0" w:color="auto"/>
        <w:right w:val="none" w:sz="0" w:space="0" w:color="auto"/>
      </w:divBdr>
    </w:div>
    <w:div w:id="1115245865">
      <w:bodyDiv w:val="1"/>
      <w:marLeft w:val="0"/>
      <w:marRight w:val="0"/>
      <w:marTop w:val="0"/>
      <w:marBottom w:val="0"/>
      <w:divBdr>
        <w:top w:val="none" w:sz="0" w:space="0" w:color="auto"/>
        <w:left w:val="none" w:sz="0" w:space="0" w:color="auto"/>
        <w:bottom w:val="none" w:sz="0" w:space="0" w:color="auto"/>
        <w:right w:val="none" w:sz="0" w:space="0" w:color="auto"/>
      </w:divBdr>
    </w:div>
    <w:div w:id="1129977007">
      <w:bodyDiv w:val="1"/>
      <w:marLeft w:val="0"/>
      <w:marRight w:val="0"/>
      <w:marTop w:val="0"/>
      <w:marBottom w:val="0"/>
      <w:divBdr>
        <w:top w:val="none" w:sz="0" w:space="0" w:color="auto"/>
        <w:left w:val="none" w:sz="0" w:space="0" w:color="auto"/>
        <w:bottom w:val="none" w:sz="0" w:space="0" w:color="auto"/>
        <w:right w:val="none" w:sz="0" w:space="0" w:color="auto"/>
      </w:divBdr>
    </w:div>
    <w:div w:id="1132138463">
      <w:bodyDiv w:val="1"/>
      <w:marLeft w:val="0"/>
      <w:marRight w:val="0"/>
      <w:marTop w:val="0"/>
      <w:marBottom w:val="0"/>
      <w:divBdr>
        <w:top w:val="none" w:sz="0" w:space="0" w:color="auto"/>
        <w:left w:val="none" w:sz="0" w:space="0" w:color="auto"/>
        <w:bottom w:val="none" w:sz="0" w:space="0" w:color="auto"/>
        <w:right w:val="none" w:sz="0" w:space="0" w:color="auto"/>
      </w:divBdr>
    </w:div>
    <w:div w:id="1145126569">
      <w:bodyDiv w:val="1"/>
      <w:marLeft w:val="0"/>
      <w:marRight w:val="0"/>
      <w:marTop w:val="0"/>
      <w:marBottom w:val="0"/>
      <w:divBdr>
        <w:top w:val="none" w:sz="0" w:space="0" w:color="auto"/>
        <w:left w:val="none" w:sz="0" w:space="0" w:color="auto"/>
        <w:bottom w:val="none" w:sz="0" w:space="0" w:color="auto"/>
        <w:right w:val="none" w:sz="0" w:space="0" w:color="auto"/>
      </w:divBdr>
    </w:div>
    <w:div w:id="1149858447">
      <w:bodyDiv w:val="1"/>
      <w:marLeft w:val="0"/>
      <w:marRight w:val="0"/>
      <w:marTop w:val="0"/>
      <w:marBottom w:val="0"/>
      <w:divBdr>
        <w:top w:val="none" w:sz="0" w:space="0" w:color="auto"/>
        <w:left w:val="none" w:sz="0" w:space="0" w:color="auto"/>
        <w:bottom w:val="none" w:sz="0" w:space="0" w:color="auto"/>
        <w:right w:val="none" w:sz="0" w:space="0" w:color="auto"/>
      </w:divBdr>
    </w:div>
    <w:div w:id="1150052648">
      <w:bodyDiv w:val="1"/>
      <w:marLeft w:val="0"/>
      <w:marRight w:val="0"/>
      <w:marTop w:val="0"/>
      <w:marBottom w:val="0"/>
      <w:divBdr>
        <w:top w:val="none" w:sz="0" w:space="0" w:color="auto"/>
        <w:left w:val="none" w:sz="0" w:space="0" w:color="auto"/>
        <w:bottom w:val="none" w:sz="0" w:space="0" w:color="auto"/>
        <w:right w:val="none" w:sz="0" w:space="0" w:color="auto"/>
      </w:divBdr>
    </w:div>
    <w:div w:id="1158350585">
      <w:bodyDiv w:val="1"/>
      <w:marLeft w:val="0"/>
      <w:marRight w:val="0"/>
      <w:marTop w:val="0"/>
      <w:marBottom w:val="0"/>
      <w:divBdr>
        <w:top w:val="none" w:sz="0" w:space="0" w:color="auto"/>
        <w:left w:val="none" w:sz="0" w:space="0" w:color="auto"/>
        <w:bottom w:val="none" w:sz="0" w:space="0" w:color="auto"/>
        <w:right w:val="none" w:sz="0" w:space="0" w:color="auto"/>
      </w:divBdr>
    </w:div>
    <w:div w:id="1163668460">
      <w:bodyDiv w:val="1"/>
      <w:marLeft w:val="0"/>
      <w:marRight w:val="0"/>
      <w:marTop w:val="0"/>
      <w:marBottom w:val="0"/>
      <w:divBdr>
        <w:top w:val="none" w:sz="0" w:space="0" w:color="auto"/>
        <w:left w:val="none" w:sz="0" w:space="0" w:color="auto"/>
        <w:bottom w:val="none" w:sz="0" w:space="0" w:color="auto"/>
        <w:right w:val="none" w:sz="0" w:space="0" w:color="auto"/>
      </w:divBdr>
    </w:div>
    <w:div w:id="1163857851">
      <w:bodyDiv w:val="1"/>
      <w:marLeft w:val="0"/>
      <w:marRight w:val="0"/>
      <w:marTop w:val="0"/>
      <w:marBottom w:val="0"/>
      <w:divBdr>
        <w:top w:val="none" w:sz="0" w:space="0" w:color="auto"/>
        <w:left w:val="none" w:sz="0" w:space="0" w:color="auto"/>
        <w:bottom w:val="none" w:sz="0" w:space="0" w:color="auto"/>
        <w:right w:val="none" w:sz="0" w:space="0" w:color="auto"/>
      </w:divBdr>
    </w:div>
    <w:div w:id="1165435215">
      <w:bodyDiv w:val="1"/>
      <w:marLeft w:val="0"/>
      <w:marRight w:val="0"/>
      <w:marTop w:val="0"/>
      <w:marBottom w:val="0"/>
      <w:divBdr>
        <w:top w:val="none" w:sz="0" w:space="0" w:color="auto"/>
        <w:left w:val="none" w:sz="0" w:space="0" w:color="auto"/>
        <w:bottom w:val="none" w:sz="0" w:space="0" w:color="auto"/>
        <w:right w:val="none" w:sz="0" w:space="0" w:color="auto"/>
      </w:divBdr>
    </w:div>
    <w:div w:id="1169634105">
      <w:bodyDiv w:val="1"/>
      <w:marLeft w:val="0"/>
      <w:marRight w:val="0"/>
      <w:marTop w:val="0"/>
      <w:marBottom w:val="0"/>
      <w:divBdr>
        <w:top w:val="none" w:sz="0" w:space="0" w:color="auto"/>
        <w:left w:val="none" w:sz="0" w:space="0" w:color="auto"/>
        <w:bottom w:val="none" w:sz="0" w:space="0" w:color="auto"/>
        <w:right w:val="none" w:sz="0" w:space="0" w:color="auto"/>
      </w:divBdr>
    </w:div>
    <w:div w:id="1171721411">
      <w:bodyDiv w:val="1"/>
      <w:marLeft w:val="0"/>
      <w:marRight w:val="0"/>
      <w:marTop w:val="0"/>
      <w:marBottom w:val="0"/>
      <w:divBdr>
        <w:top w:val="none" w:sz="0" w:space="0" w:color="auto"/>
        <w:left w:val="none" w:sz="0" w:space="0" w:color="auto"/>
        <w:bottom w:val="none" w:sz="0" w:space="0" w:color="auto"/>
        <w:right w:val="none" w:sz="0" w:space="0" w:color="auto"/>
      </w:divBdr>
    </w:div>
    <w:div w:id="1174805140">
      <w:bodyDiv w:val="1"/>
      <w:marLeft w:val="0"/>
      <w:marRight w:val="0"/>
      <w:marTop w:val="0"/>
      <w:marBottom w:val="0"/>
      <w:divBdr>
        <w:top w:val="none" w:sz="0" w:space="0" w:color="auto"/>
        <w:left w:val="none" w:sz="0" w:space="0" w:color="auto"/>
        <w:bottom w:val="none" w:sz="0" w:space="0" w:color="auto"/>
        <w:right w:val="none" w:sz="0" w:space="0" w:color="auto"/>
      </w:divBdr>
    </w:div>
    <w:div w:id="1181702203">
      <w:bodyDiv w:val="1"/>
      <w:marLeft w:val="0"/>
      <w:marRight w:val="0"/>
      <w:marTop w:val="0"/>
      <w:marBottom w:val="0"/>
      <w:divBdr>
        <w:top w:val="none" w:sz="0" w:space="0" w:color="auto"/>
        <w:left w:val="none" w:sz="0" w:space="0" w:color="auto"/>
        <w:bottom w:val="none" w:sz="0" w:space="0" w:color="auto"/>
        <w:right w:val="none" w:sz="0" w:space="0" w:color="auto"/>
      </w:divBdr>
    </w:div>
    <w:div w:id="1181889842">
      <w:bodyDiv w:val="1"/>
      <w:marLeft w:val="0"/>
      <w:marRight w:val="0"/>
      <w:marTop w:val="0"/>
      <w:marBottom w:val="0"/>
      <w:divBdr>
        <w:top w:val="none" w:sz="0" w:space="0" w:color="auto"/>
        <w:left w:val="none" w:sz="0" w:space="0" w:color="auto"/>
        <w:bottom w:val="none" w:sz="0" w:space="0" w:color="auto"/>
        <w:right w:val="none" w:sz="0" w:space="0" w:color="auto"/>
      </w:divBdr>
    </w:div>
    <w:div w:id="1188980293">
      <w:bodyDiv w:val="1"/>
      <w:marLeft w:val="0"/>
      <w:marRight w:val="0"/>
      <w:marTop w:val="0"/>
      <w:marBottom w:val="0"/>
      <w:divBdr>
        <w:top w:val="none" w:sz="0" w:space="0" w:color="auto"/>
        <w:left w:val="none" w:sz="0" w:space="0" w:color="auto"/>
        <w:bottom w:val="none" w:sz="0" w:space="0" w:color="auto"/>
        <w:right w:val="none" w:sz="0" w:space="0" w:color="auto"/>
      </w:divBdr>
    </w:div>
    <w:div w:id="1194347907">
      <w:bodyDiv w:val="1"/>
      <w:marLeft w:val="0"/>
      <w:marRight w:val="0"/>
      <w:marTop w:val="0"/>
      <w:marBottom w:val="0"/>
      <w:divBdr>
        <w:top w:val="none" w:sz="0" w:space="0" w:color="auto"/>
        <w:left w:val="none" w:sz="0" w:space="0" w:color="auto"/>
        <w:bottom w:val="none" w:sz="0" w:space="0" w:color="auto"/>
        <w:right w:val="none" w:sz="0" w:space="0" w:color="auto"/>
      </w:divBdr>
    </w:div>
    <w:div w:id="1198081245">
      <w:bodyDiv w:val="1"/>
      <w:marLeft w:val="0"/>
      <w:marRight w:val="0"/>
      <w:marTop w:val="0"/>
      <w:marBottom w:val="0"/>
      <w:divBdr>
        <w:top w:val="none" w:sz="0" w:space="0" w:color="auto"/>
        <w:left w:val="none" w:sz="0" w:space="0" w:color="auto"/>
        <w:bottom w:val="none" w:sz="0" w:space="0" w:color="auto"/>
        <w:right w:val="none" w:sz="0" w:space="0" w:color="auto"/>
      </w:divBdr>
    </w:div>
    <w:div w:id="1202744749">
      <w:bodyDiv w:val="1"/>
      <w:marLeft w:val="0"/>
      <w:marRight w:val="0"/>
      <w:marTop w:val="0"/>
      <w:marBottom w:val="0"/>
      <w:divBdr>
        <w:top w:val="none" w:sz="0" w:space="0" w:color="auto"/>
        <w:left w:val="none" w:sz="0" w:space="0" w:color="auto"/>
        <w:bottom w:val="none" w:sz="0" w:space="0" w:color="auto"/>
        <w:right w:val="none" w:sz="0" w:space="0" w:color="auto"/>
      </w:divBdr>
    </w:div>
    <w:div w:id="1212110785">
      <w:bodyDiv w:val="1"/>
      <w:marLeft w:val="0"/>
      <w:marRight w:val="0"/>
      <w:marTop w:val="0"/>
      <w:marBottom w:val="0"/>
      <w:divBdr>
        <w:top w:val="none" w:sz="0" w:space="0" w:color="auto"/>
        <w:left w:val="none" w:sz="0" w:space="0" w:color="auto"/>
        <w:bottom w:val="none" w:sz="0" w:space="0" w:color="auto"/>
        <w:right w:val="none" w:sz="0" w:space="0" w:color="auto"/>
      </w:divBdr>
    </w:div>
    <w:div w:id="1220244185">
      <w:bodyDiv w:val="1"/>
      <w:marLeft w:val="0"/>
      <w:marRight w:val="0"/>
      <w:marTop w:val="0"/>
      <w:marBottom w:val="0"/>
      <w:divBdr>
        <w:top w:val="none" w:sz="0" w:space="0" w:color="auto"/>
        <w:left w:val="none" w:sz="0" w:space="0" w:color="auto"/>
        <w:bottom w:val="none" w:sz="0" w:space="0" w:color="auto"/>
        <w:right w:val="none" w:sz="0" w:space="0" w:color="auto"/>
      </w:divBdr>
    </w:div>
    <w:div w:id="1243180883">
      <w:bodyDiv w:val="1"/>
      <w:marLeft w:val="0"/>
      <w:marRight w:val="0"/>
      <w:marTop w:val="0"/>
      <w:marBottom w:val="0"/>
      <w:divBdr>
        <w:top w:val="none" w:sz="0" w:space="0" w:color="auto"/>
        <w:left w:val="none" w:sz="0" w:space="0" w:color="auto"/>
        <w:bottom w:val="none" w:sz="0" w:space="0" w:color="auto"/>
        <w:right w:val="none" w:sz="0" w:space="0" w:color="auto"/>
      </w:divBdr>
    </w:div>
    <w:div w:id="1245215005">
      <w:bodyDiv w:val="1"/>
      <w:marLeft w:val="0"/>
      <w:marRight w:val="0"/>
      <w:marTop w:val="0"/>
      <w:marBottom w:val="0"/>
      <w:divBdr>
        <w:top w:val="none" w:sz="0" w:space="0" w:color="auto"/>
        <w:left w:val="none" w:sz="0" w:space="0" w:color="auto"/>
        <w:bottom w:val="none" w:sz="0" w:space="0" w:color="auto"/>
        <w:right w:val="none" w:sz="0" w:space="0" w:color="auto"/>
      </w:divBdr>
    </w:div>
    <w:div w:id="1250307193">
      <w:bodyDiv w:val="1"/>
      <w:marLeft w:val="0"/>
      <w:marRight w:val="0"/>
      <w:marTop w:val="0"/>
      <w:marBottom w:val="0"/>
      <w:divBdr>
        <w:top w:val="none" w:sz="0" w:space="0" w:color="auto"/>
        <w:left w:val="none" w:sz="0" w:space="0" w:color="auto"/>
        <w:bottom w:val="none" w:sz="0" w:space="0" w:color="auto"/>
        <w:right w:val="none" w:sz="0" w:space="0" w:color="auto"/>
      </w:divBdr>
    </w:div>
    <w:div w:id="1256549294">
      <w:bodyDiv w:val="1"/>
      <w:marLeft w:val="0"/>
      <w:marRight w:val="0"/>
      <w:marTop w:val="0"/>
      <w:marBottom w:val="0"/>
      <w:divBdr>
        <w:top w:val="none" w:sz="0" w:space="0" w:color="auto"/>
        <w:left w:val="none" w:sz="0" w:space="0" w:color="auto"/>
        <w:bottom w:val="none" w:sz="0" w:space="0" w:color="auto"/>
        <w:right w:val="none" w:sz="0" w:space="0" w:color="auto"/>
      </w:divBdr>
    </w:div>
    <w:div w:id="1269043264">
      <w:bodyDiv w:val="1"/>
      <w:marLeft w:val="0"/>
      <w:marRight w:val="0"/>
      <w:marTop w:val="0"/>
      <w:marBottom w:val="0"/>
      <w:divBdr>
        <w:top w:val="none" w:sz="0" w:space="0" w:color="auto"/>
        <w:left w:val="none" w:sz="0" w:space="0" w:color="auto"/>
        <w:bottom w:val="none" w:sz="0" w:space="0" w:color="auto"/>
        <w:right w:val="none" w:sz="0" w:space="0" w:color="auto"/>
      </w:divBdr>
    </w:div>
    <w:div w:id="1284919899">
      <w:bodyDiv w:val="1"/>
      <w:marLeft w:val="0"/>
      <w:marRight w:val="0"/>
      <w:marTop w:val="0"/>
      <w:marBottom w:val="0"/>
      <w:divBdr>
        <w:top w:val="none" w:sz="0" w:space="0" w:color="auto"/>
        <w:left w:val="none" w:sz="0" w:space="0" w:color="auto"/>
        <w:bottom w:val="none" w:sz="0" w:space="0" w:color="auto"/>
        <w:right w:val="none" w:sz="0" w:space="0" w:color="auto"/>
      </w:divBdr>
    </w:div>
    <w:div w:id="1289162886">
      <w:bodyDiv w:val="1"/>
      <w:marLeft w:val="0"/>
      <w:marRight w:val="0"/>
      <w:marTop w:val="0"/>
      <w:marBottom w:val="0"/>
      <w:divBdr>
        <w:top w:val="none" w:sz="0" w:space="0" w:color="auto"/>
        <w:left w:val="none" w:sz="0" w:space="0" w:color="auto"/>
        <w:bottom w:val="none" w:sz="0" w:space="0" w:color="auto"/>
        <w:right w:val="none" w:sz="0" w:space="0" w:color="auto"/>
      </w:divBdr>
    </w:div>
    <w:div w:id="1309701079">
      <w:bodyDiv w:val="1"/>
      <w:marLeft w:val="0"/>
      <w:marRight w:val="0"/>
      <w:marTop w:val="0"/>
      <w:marBottom w:val="0"/>
      <w:divBdr>
        <w:top w:val="none" w:sz="0" w:space="0" w:color="auto"/>
        <w:left w:val="none" w:sz="0" w:space="0" w:color="auto"/>
        <w:bottom w:val="none" w:sz="0" w:space="0" w:color="auto"/>
        <w:right w:val="none" w:sz="0" w:space="0" w:color="auto"/>
      </w:divBdr>
    </w:div>
    <w:div w:id="1309747174">
      <w:bodyDiv w:val="1"/>
      <w:marLeft w:val="0"/>
      <w:marRight w:val="0"/>
      <w:marTop w:val="0"/>
      <w:marBottom w:val="0"/>
      <w:divBdr>
        <w:top w:val="none" w:sz="0" w:space="0" w:color="auto"/>
        <w:left w:val="none" w:sz="0" w:space="0" w:color="auto"/>
        <w:bottom w:val="none" w:sz="0" w:space="0" w:color="auto"/>
        <w:right w:val="none" w:sz="0" w:space="0" w:color="auto"/>
      </w:divBdr>
    </w:div>
    <w:div w:id="1318458852">
      <w:bodyDiv w:val="1"/>
      <w:marLeft w:val="0"/>
      <w:marRight w:val="0"/>
      <w:marTop w:val="0"/>
      <w:marBottom w:val="0"/>
      <w:divBdr>
        <w:top w:val="none" w:sz="0" w:space="0" w:color="auto"/>
        <w:left w:val="none" w:sz="0" w:space="0" w:color="auto"/>
        <w:bottom w:val="none" w:sz="0" w:space="0" w:color="auto"/>
        <w:right w:val="none" w:sz="0" w:space="0" w:color="auto"/>
      </w:divBdr>
    </w:div>
    <w:div w:id="1322780878">
      <w:bodyDiv w:val="1"/>
      <w:marLeft w:val="0"/>
      <w:marRight w:val="0"/>
      <w:marTop w:val="0"/>
      <w:marBottom w:val="0"/>
      <w:divBdr>
        <w:top w:val="none" w:sz="0" w:space="0" w:color="auto"/>
        <w:left w:val="none" w:sz="0" w:space="0" w:color="auto"/>
        <w:bottom w:val="none" w:sz="0" w:space="0" w:color="auto"/>
        <w:right w:val="none" w:sz="0" w:space="0" w:color="auto"/>
      </w:divBdr>
    </w:div>
    <w:div w:id="1340160999">
      <w:bodyDiv w:val="1"/>
      <w:marLeft w:val="0"/>
      <w:marRight w:val="0"/>
      <w:marTop w:val="0"/>
      <w:marBottom w:val="0"/>
      <w:divBdr>
        <w:top w:val="none" w:sz="0" w:space="0" w:color="auto"/>
        <w:left w:val="none" w:sz="0" w:space="0" w:color="auto"/>
        <w:bottom w:val="none" w:sz="0" w:space="0" w:color="auto"/>
        <w:right w:val="none" w:sz="0" w:space="0" w:color="auto"/>
      </w:divBdr>
    </w:div>
    <w:div w:id="1350179292">
      <w:bodyDiv w:val="1"/>
      <w:marLeft w:val="0"/>
      <w:marRight w:val="0"/>
      <w:marTop w:val="0"/>
      <w:marBottom w:val="0"/>
      <w:divBdr>
        <w:top w:val="none" w:sz="0" w:space="0" w:color="auto"/>
        <w:left w:val="none" w:sz="0" w:space="0" w:color="auto"/>
        <w:bottom w:val="none" w:sz="0" w:space="0" w:color="auto"/>
        <w:right w:val="none" w:sz="0" w:space="0" w:color="auto"/>
      </w:divBdr>
    </w:div>
    <w:div w:id="1350789833">
      <w:bodyDiv w:val="1"/>
      <w:marLeft w:val="0"/>
      <w:marRight w:val="0"/>
      <w:marTop w:val="0"/>
      <w:marBottom w:val="0"/>
      <w:divBdr>
        <w:top w:val="none" w:sz="0" w:space="0" w:color="auto"/>
        <w:left w:val="none" w:sz="0" w:space="0" w:color="auto"/>
        <w:bottom w:val="none" w:sz="0" w:space="0" w:color="auto"/>
        <w:right w:val="none" w:sz="0" w:space="0" w:color="auto"/>
      </w:divBdr>
    </w:div>
    <w:div w:id="1351567402">
      <w:bodyDiv w:val="1"/>
      <w:marLeft w:val="0"/>
      <w:marRight w:val="0"/>
      <w:marTop w:val="0"/>
      <w:marBottom w:val="0"/>
      <w:divBdr>
        <w:top w:val="none" w:sz="0" w:space="0" w:color="auto"/>
        <w:left w:val="none" w:sz="0" w:space="0" w:color="auto"/>
        <w:bottom w:val="none" w:sz="0" w:space="0" w:color="auto"/>
        <w:right w:val="none" w:sz="0" w:space="0" w:color="auto"/>
      </w:divBdr>
    </w:div>
    <w:div w:id="1357316447">
      <w:bodyDiv w:val="1"/>
      <w:marLeft w:val="0"/>
      <w:marRight w:val="0"/>
      <w:marTop w:val="0"/>
      <w:marBottom w:val="0"/>
      <w:divBdr>
        <w:top w:val="none" w:sz="0" w:space="0" w:color="auto"/>
        <w:left w:val="none" w:sz="0" w:space="0" w:color="auto"/>
        <w:bottom w:val="none" w:sz="0" w:space="0" w:color="auto"/>
        <w:right w:val="none" w:sz="0" w:space="0" w:color="auto"/>
      </w:divBdr>
    </w:div>
    <w:div w:id="1362828722">
      <w:bodyDiv w:val="1"/>
      <w:marLeft w:val="0"/>
      <w:marRight w:val="0"/>
      <w:marTop w:val="0"/>
      <w:marBottom w:val="0"/>
      <w:divBdr>
        <w:top w:val="none" w:sz="0" w:space="0" w:color="auto"/>
        <w:left w:val="none" w:sz="0" w:space="0" w:color="auto"/>
        <w:bottom w:val="none" w:sz="0" w:space="0" w:color="auto"/>
        <w:right w:val="none" w:sz="0" w:space="0" w:color="auto"/>
      </w:divBdr>
    </w:div>
    <w:div w:id="1365905186">
      <w:bodyDiv w:val="1"/>
      <w:marLeft w:val="0"/>
      <w:marRight w:val="0"/>
      <w:marTop w:val="0"/>
      <w:marBottom w:val="0"/>
      <w:divBdr>
        <w:top w:val="none" w:sz="0" w:space="0" w:color="auto"/>
        <w:left w:val="none" w:sz="0" w:space="0" w:color="auto"/>
        <w:bottom w:val="none" w:sz="0" w:space="0" w:color="auto"/>
        <w:right w:val="none" w:sz="0" w:space="0" w:color="auto"/>
      </w:divBdr>
    </w:div>
    <w:div w:id="1366908010">
      <w:bodyDiv w:val="1"/>
      <w:marLeft w:val="0"/>
      <w:marRight w:val="0"/>
      <w:marTop w:val="0"/>
      <w:marBottom w:val="0"/>
      <w:divBdr>
        <w:top w:val="none" w:sz="0" w:space="0" w:color="auto"/>
        <w:left w:val="none" w:sz="0" w:space="0" w:color="auto"/>
        <w:bottom w:val="none" w:sz="0" w:space="0" w:color="auto"/>
        <w:right w:val="none" w:sz="0" w:space="0" w:color="auto"/>
      </w:divBdr>
    </w:div>
    <w:div w:id="1373994224">
      <w:bodyDiv w:val="1"/>
      <w:marLeft w:val="0"/>
      <w:marRight w:val="0"/>
      <w:marTop w:val="0"/>
      <w:marBottom w:val="0"/>
      <w:divBdr>
        <w:top w:val="none" w:sz="0" w:space="0" w:color="auto"/>
        <w:left w:val="none" w:sz="0" w:space="0" w:color="auto"/>
        <w:bottom w:val="none" w:sz="0" w:space="0" w:color="auto"/>
        <w:right w:val="none" w:sz="0" w:space="0" w:color="auto"/>
      </w:divBdr>
    </w:div>
    <w:div w:id="1386954618">
      <w:bodyDiv w:val="1"/>
      <w:marLeft w:val="0"/>
      <w:marRight w:val="0"/>
      <w:marTop w:val="0"/>
      <w:marBottom w:val="0"/>
      <w:divBdr>
        <w:top w:val="none" w:sz="0" w:space="0" w:color="auto"/>
        <w:left w:val="none" w:sz="0" w:space="0" w:color="auto"/>
        <w:bottom w:val="none" w:sz="0" w:space="0" w:color="auto"/>
        <w:right w:val="none" w:sz="0" w:space="0" w:color="auto"/>
      </w:divBdr>
    </w:div>
    <w:div w:id="1387341912">
      <w:bodyDiv w:val="1"/>
      <w:marLeft w:val="0"/>
      <w:marRight w:val="0"/>
      <w:marTop w:val="0"/>
      <w:marBottom w:val="0"/>
      <w:divBdr>
        <w:top w:val="none" w:sz="0" w:space="0" w:color="auto"/>
        <w:left w:val="none" w:sz="0" w:space="0" w:color="auto"/>
        <w:bottom w:val="none" w:sz="0" w:space="0" w:color="auto"/>
        <w:right w:val="none" w:sz="0" w:space="0" w:color="auto"/>
      </w:divBdr>
    </w:div>
    <w:div w:id="1388142963">
      <w:bodyDiv w:val="1"/>
      <w:marLeft w:val="0"/>
      <w:marRight w:val="0"/>
      <w:marTop w:val="0"/>
      <w:marBottom w:val="0"/>
      <w:divBdr>
        <w:top w:val="none" w:sz="0" w:space="0" w:color="auto"/>
        <w:left w:val="none" w:sz="0" w:space="0" w:color="auto"/>
        <w:bottom w:val="none" w:sz="0" w:space="0" w:color="auto"/>
        <w:right w:val="none" w:sz="0" w:space="0" w:color="auto"/>
      </w:divBdr>
    </w:div>
    <w:div w:id="1393967893">
      <w:bodyDiv w:val="1"/>
      <w:marLeft w:val="0"/>
      <w:marRight w:val="0"/>
      <w:marTop w:val="0"/>
      <w:marBottom w:val="0"/>
      <w:divBdr>
        <w:top w:val="none" w:sz="0" w:space="0" w:color="auto"/>
        <w:left w:val="none" w:sz="0" w:space="0" w:color="auto"/>
        <w:bottom w:val="none" w:sz="0" w:space="0" w:color="auto"/>
        <w:right w:val="none" w:sz="0" w:space="0" w:color="auto"/>
      </w:divBdr>
    </w:div>
    <w:div w:id="1395155889">
      <w:bodyDiv w:val="1"/>
      <w:marLeft w:val="0"/>
      <w:marRight w:val="0"/>
      <w:marTop w:val="0"/>
      <w:marBottom w:val="0"/>
      <w:divBdr>
        <w:top w:val="none" w:sz="0" w:space="0" w:color="auto"/>
        <w:left w:val="none" w:sz="0" w:space="0" w:color="auto"/>
        <w:bottom w:val="none" w:sz="0" w:space="0" w:color="auto"/>
        <w:right w:val="none" w:sz="0" w:space="0" w:color="auto"/>
      </w:divBdr>
    </w:div>
    <w:div w:id="1398360027">
      <w:bodyDiv w:val="1"/>
      <w:marLeft w:val="0"/>
      <w:marRight w:val="0"/>
      <w:marTop w:val="0"/>
      <w:marBottom w:val="0"/>
      <w:divBdr>
        <w:top w:val="none" w:sz="0" w:space="0" w:color="auto"/>
        <w:left w:val="none" w:sz="0" w:space="0" w:color="auto"/>
        <w:bottom w:val="none" w:sz="0" w:space="0" w:color="auto"/>
        <w:right w:val="none" w:sz="0" w:space="0" w:color="auto"/>
      </w:divBdr>
    </w:div>
    <w:div w:id="1414745708">
      <w:bodyDiv w:val="1"/>
      <w:marLeft w:val="0"/>
      <w:marRight w:val="0"/>
      <w:marTop w:val="0"/>
      <w:marBottom w:val="0"/>
      <w:divBdr>
        <w:top w:val="none" w:sz="0" w:space="0" w:color="auto"/>
        <w:left w:val="none" w:sz="0" w:space="0" w:color="auto"/>
        <w:bottom w:val="none" w:sz="0" w:space="0" w:color="auto"/>
        <w:right w:val="none" w:sz="0" w:space="0" w:color="auto"/>
      </w:divBdr>
    </w:div>
    <w:div w:id="1415518015">
      <w:bodyDiv w:val="1"/>
      <w:marLeft w:val="0"/>
      <w:marRight w:val="0"/>
      <w:marTop w:val="0"/>
      <w:marBottom w:val="0"/>
      <w:divBdr>
        <w:top w:val="none" w:sz="0" w:space="0" w:color="auto"/>
        <w:left w:val="none" w:sz="0" w:space="0" w:color="auto"/>
        <w:bottom w:val="none" w:sz="0" w:space="0" w:color="auto"/>
        <w:right w:val="none" w:sz="0" w:space="0" w:color="auto"/>
      </w:divBdr>
    </w:div>
    <w:div w:id="1426610602">
      <w:bodyDiv w:val="1"/>
      <w:marLeft w:val="0"/>
      <w:marRight w:val="0"/>
      <w:marTop w:val="0"/>
      <w:marBottom w:val="0"/>
      <w:divBdr>
        <w:top w:val="none" w:sz="0" w:space="0" w:color="auto"/>
        <w:left w:val="none" w:sz="0" w:space="0" w:color="auto"/>
        <w:bottom w:val="none" w:sz="0" w:space="0" w:color="auto"/>
        <w:right w:val="none" w:sz="0" w:space="0" w:color="auto"/>
      </w:divBdr>
    </w:div>
    <w:div w:id="1427923857">
      <w:bodyDiv w:val="1"/>
      <w:marLeft w:val="0"/>
      <w:marRight w:val="0"/>
      <w:marTop w:val="0"/>
      <w:marBottom w:val="0"/>
      <w:divBdr>
        <w:top w:val="none" w:sz="0" w:space="0" w:color="auto"/>
        <w:left w:val="none" w:sz="0" w:space="0" w:color="auto"/>
        <w:bottom w:val="none" w:sz="0" w:space="0" w:color="auto"/>
        <w:right w:val="none" w:sz="0" w:space="0" w:color="auto"/>
      </w:divBdr>
    </w:div>
    <w:div w:id="1435324672">
      <w:bodyDiv w:val="1"/>
      <w:marLeft w:val="0"/>
      <w:marRight w:val="0"/>
      <w:marTop w:val="0"/>
      <w:marBottom w:val="0"/>
      <w:divBdr>
        <w:top w:val="none" w:sz="0" w:space="0" w:color="auto"/>
        <w:left w:val="none" w:sz="0" w:space="0" w:color="auto"/>
        <w:bottom w:val="none" w:sz="0" w:space="0" w:color="auto"/>
        <w:right w:val="none" w:sz="0" w:space="0" w:color="auto"/>
      </w:divBdr>
    </w:div>
    <w:div w:id="1436368520">
      <w:bodyDiv w:val="1"/>
      <w:marLeft w:val="0"/>
      <w:marRight w:val="0"/>
      <w:marTop w:val="0"/>
      <w:marBottom w:val="0"/>
      <w:divBdr>
        <w:top w:val="none" w:sz="0" w:space="0" w:color="auto"/>
        <w:left w:val="none" w:sz="0" w:space="0" w:color="auto"/>
        <w:bottom w:val="none" w:sz="0" w:space="0" w:color="auto"/>
        <w:right w:val="none" w:sz="0" w:space="0" w:color="auto"/>
      </w:divBdr>
    </w:div>
    <w:div w:id="1446727617">
      <w:bodyDiv w:val="1"/>
      <w:marLeft w:val="0"/>
      <w:marRight w:val="0"/>
      <w:marTop w:val="0"/>
      <w:marBottom w:val="0"/>
      <w:divBdr>
        <w:top w:val="none" w:sz="0" w:space="0" w:color="auto"/>
        <w:left w:val="none" w:sz="0" w:space="0" w:color="auto"/>
        <w:bottom w:val="none" w:sz="0" w:space="0" w:color="auto"/>
        <w:right w:val="none" w:sz="0" w:space="0" w:color="auto"/>
      </w:divBdr>
    </w:div>
    <w:div w:id="1453789061">
      <w:bodyDiv w:val="1"/>
      <w:marLeft w:val="0"/>
      <w:marRight w:val="0"/>
      <w:marTop w:val="0"/>
      <w:marBottom w:val="0"/>
      <w:divBdr>
        <w:top w:val="none" w:sz="0" w:space="0" w:color="auto"/>
        <w:left w:val="none" w:sz="0" w:space="0" w:color="auto"/>
        <w:bottom w:val="none" w:sz="0" w:space="0" w:color="auto"/>
        <w:right w:val="none" w:sz="0" w:space="0" w:color="auto"/>
      </w:divBdr>
    </w:div>
    <w:div w:id="1459690301">
      <w:bodyDiv w:val="1"/>
      <w:marLeft w:val="0"/>
      <w:marRight w:val="0"/>
      <w:marTop w:val="0"/>
      <w:marBottom w:val="0"/>
      <w:divBdr>
        <w:top w:val="none" w:sz="0" w:space="0" w:color="auto"/>
        <w:left w:val="none" w:sz="0" w:space="0" w:color="auto"/>
        <w:bottom w:val="none" w:sz="0" w:space="0" w:color="auto"/>
        <w:right w:val="none" w:sz="0" w:space="0" w:color="auto"/>
      </w:divBdr>
    </w:div>
    <w:div w:id="1460681033">
      <w:bodyDiv w:val="1"/>
      <w:marLeft w:val="0"/>
      <w:marRight w:val="0"/>
      <w:marTop w:val="0"/>
      <w:marBottom w:val="0"/>
      <w:divBdr>
        <w:top w:val="none" w:sz="0" w:space="0" w:color="auto"/>
        <w:left w:val="none" w:sz="0" w:space="0" w:color="auto"/>
        <w:bottom w:val="none" w:sz="0" w:space="0" w:color="auto"/>
        <w:right w:val="none" w:sz="0" w:space="0" w:color="auto"/>
      </w:divBdr>
    </w:div>
    <w:div w:id="1462963786">
      <w:bodyDiv w:val="1"/>
      <w:marLeft w:val="0"/>
      <w:marRight w:val="0"/>
      <w:marTop w:val="0"/>
      <w:marBottom w:val="0"/>
      <w:divBdr>
        <w:top w:val="none" w:sz="0" w:space="0" w:color="auto"/>
        <w:left w:val="none" w:sz="0" w:space="0" w:color="auto"/>
        <w:bottom w:val="none" w:sz="0" w:space="0" w:color="auto"/>
        <w:right w:val="none" w:sz="0" w:space="0" w:color="auto"/>
      </w:divBdr>
    </w:div>
    <w:div w:id="1488011317">
      <w:bodyDiv w:val="1"/>
      <w:marLeft w:val="0"/>
      <w:marRight w:val="0"/>
      <w:marTop w:val="0"/>
      <w:marBottom w:val="0"/>
      <w:divBdr>
        <w:top w:val="none" w:sz="0" w:space="0" w:color="auto"/>
        <w:left w:val="none" w:sz="0" w:space="0" w:color="auto"/>
        <w:bottom w:val="none" w:sz="0" w:space="0" w:color="auto"/>
        <w:right w:val="none" w:sz="0" w:space="0" w:color="auto"/>
      </w:divBdr>
    </w:div>
    <w:div w:id="1488470383">
      <w:bodyDiv w:val="1"/>
      <w:marLeft w:val="0"/>
      <w:marRight w:val="0"/>
      <w:marTop w:val="0"/>
      <w:marBottom w:val="0"/>
      <w:divBdr>
        <w:top w:val="none" w:sz="0" w:space="0" w:color="auto"/>
        <w:left w:val="none" w:sz="0" w:space="0" w:color="auto"/>
        <w:bottom w:val="none" w:sz="0" w:space="0" w:color="auto"/>
        <w:right w:val="none" w:sz="0" w:space="0" w:color="auto"/>
      </w:divBdr>
    </w:div>
    <w:div w:id="1492335121">
      <w:bodyDiv w:val="1"/>
      <w:marLeft w:val="0"/>
      <w:marRight w:val="0"/>
      <w:marTop w:val="0"/>
      <w:marBottom w:val="0"/>
      <w:divBdr>
        <w:top w:val="none" w:sz="0" w:space="0" w:color="auto"/>
        <w:left w:val="none" w:sz="0" w:space="0" w:color="auto"/>
        <w:bottom w:val="none" w:sz="0" w:space="0" w:color="auto"/>
        <w:right w:val="none" w:sz="0" w:space="0" w:color="auto"/>
      </w:divBdr>
    </w:div>
    <w:div w:id="1492453100">
      <w:bodyDiv w:val="1"/>
      <w:marLeft w:val="0"/>
      <w:marRight w:val="0"/>
      <w:marTop w:val="0"/>
      <w:marBottom w:val="0"/>
      <w:divBdr>
        <w:top w:val="none" w:sz="0" w:space="0" w:color="auto"/>
        <w:left w:val="none" w:sz="0" w:space="0" w:color="auto"/>
        <w:bottom w:val="none" w:sz="0" w:space="0" w:color="auto"/>
        <w:right w:val="none" w:sz="0" w:space="0" w:color="auto"/>
      </w:divBdr>
    </w:div>
    <w:div w:id="1503617632">
      <w:bodyDiv w:val="1"/>
      <w:marLeft w:val="0"/>
      <w:marRight w:val="0"/>
      <w:marTop w:val="0"/>
      <w:marBottom w:val="0"/>
      <w:divBdr>
        <w:top w:val="none" w:sz="0" w:space="0" w:color="auto"/>
        <w:left w:val="none" w:sz="0" w:space="0" w:color="auto"/>
        <w:bottom w:val="none" w:sz="0" w:space="0" w:color="auto"/>
        <w:right w:val="none" w:sz="0" w:space="0" w:color="auto"/>
      </w:divBdr>
    </w:div>
    <w:div w:id="1505322870">
      <w:bodyDiv w:val="1"/>
      <w:marLeft w:val="0"/>
      <w:marRight w:val="0"/>
      <w:marTop w:val="0"/>
      <w:marBottom w:val="0"/>
      <w:divBdr>
        <w:top w:val="none" w:sz="0" w:space="0" w:color="auto"/>
        <w:left w:val="none" w:sz="0" w:space="0" w:color="auto"/>
        <w:bottom w:val="none" w:sz="0" w:space="0" w:color="auto"/>
        <w:right w:val="none" w:sz="0" w:space="0" w:color="auto"/>
      </w:divBdr>
    </w:div>
    <w:div w:id="1505783393">
      <w:bodyDiv w:val="1"/>
      <w:marLeft w:val="0"/>
      <w:marRight w:val="0"/>
      <w:marTop w:val="0"/>
      <w:marBottom w:val="0"/>
      <w:divBdr>
        <w:top w:val="none" w:sz="0" w:space="0" w:color="auto"/>
        <w:left w:val="none" w:sz="0" w:space="0" w:color="auto"/>
        <w:bottom w:val="none" w:sz="0" w:space="0" w:color="auto"/>
        <w:right w:val="none" w:sz="0" w:space="0" w:color="auto"/>
      </w:divBdr>
    </w:div>
    <w:div w:id="1519193342">
      <w:bodyDiv w:val="1"/>
      <w:marLeft w:val="0"/>
      <w:marRight w:val="0"/>
      <w:marTop w:val="0"/>
      <w:marBottom w:val="0"/>
      <w:divBdr>
        <w:top w:val="none" w:sz="0" w:space="0" w:color="auto"/>
        <w:left w:val="none" w:sz="0" w:space="0" w:color="auto"/>
        <w:bottom w:val="none" w:sz="0" w:space="0" w:color="auto"/>
        <w:right w:val="none" w:sz="0" w:space="0" w:color="auto"/>
      </w:divBdr>
    </w:div>
    <w:div w:id="1519537204">
      <w:bodyDiv w:val="1"/>
      <w:marLeft w:val="0"/>
      <w:marRight w:val="0"/>
      <w:marTop w:val="0"/>
      <w:marBottom w:val="0"/>
      <w:divBdr>
        <w:top w:val="none" w:sz="0" w:space="0" w:color="auto"/>
        <w:left w:val="none" w:sz="0" w:space="0" w:color="auto"/>
        <w:bottom w:val="none" w:sz="0" w:space="0" w:color="auto"/>
        <w:right w:val="none" w:sz="0" w:space="0" w:color="auto"/>
      </w:divBdr>
    </w:div>
    <w:div w:id="1521504969">
      <w:bodyDiv w:val="1"/>
      <w:marLeft w:val="0"/>
      <w:marRight w:val="0"/>
      <w:marTop w:val="0"/>
      <w:marBottom w:val="0"/>
      <w:divBdr>
        <w:top w:val="none" w:sz="0" w:space="0" w:color="auto"/>
        <w:left w:val="none" w:sz="0" w:space="0" w:color="auto"/>
        <w:bottom w:val="none" w:sz="0" w:space="0" w:color="auto"/>
        <w:right w:val="none" w:sz="0" w:space="0" w:color="auto"/>
      </w:divBdr>
      <w:divsChild>
        <w:div w:id="1705515446">
          <w:marLeft w:val="0"/>
          <w:marRight w:val="0"/>
          <w:marTop w:val="0"/>
          <w:marBottom w:val="0"/>
          <w:divBdr>
            <w:top w:val="none" w:sz="0" w:space="0" w:color="auto"/>
            <w:left w:val="none" w:sz="0" w:space="0" w:color="auto"/>
            <w:bottom w:val="none" w:sz="0" w:space="0" w:color="auto"/>
            <w:right w:val="none" w:sz="0" w:space="0" w:color="auto"/>
          </w:divBdr>
        </w:div>
      </w:divsChild>
    </w:div>
    <w:div w:id="1527711734">
      <w:bodyDiv w:val="1"/>
      <w:marLeft w:val="0"/>
      <w:marRight w:val="0"/>
      <w:marTop w:val="0"/>
      <w:marBottom w:val="0"/>
      <w:divBdr>
        <w:top w:val="none" w:sz="0" w:space="0" w:color="auto"/>
        <w:left w:val="none" w:sz="0" w:space="0" w:color="auto"/>
        <w:bottom w:val="none" w:sz="0" w:space="0" w:color="auto"/>
        <w:right w:val="none" w:sz="0" w:space="0" w:color="auto"/>
      </w:divBdr>
    </w:div>
    <w:div w:id="1530413758">
      <w:bodyDiv w:val="1"/>
      <w:marLeft w:val="0"/>
      <w:marRight w:val="0"/>
      <w:marTop w:val="0"/>
      <w:marBottom w:val="0"/>
      <w:divBdr>
        <w:top w:val="none" w:sz="0" w:space="0" w:color="auto"/>
        <w:left w:val="none" w:sz="0" w:space="0" w:color="auto"/>
        <w:bottom w:val="none" w:sz="0" w:space="0" w:color="auto"/>
        <w:right w:val="none" w:sz="0" w:space="0" w:color="auto"/>
      </w:divBdr>
    </w:div>
    <w:div w:id="1534348215">
      <w:bodyDiv w:val="1"/>
      <w:marLeft w:val="0"/>
      <w:marRight w:val="0"/>
      <w:marTop w:val="0"/>
      <w:marBottom w:val="0"/>
      <w:divBdr>
        <w:top w:val="none" w:sz="0" w:space="0" w:color="auto"/>
        <w:left w:val="none" w:sz="0" w:space="0" w:color="auto"/>
        <w:bottom w:val="none" w:sz="0" w:space="0" w:color="auto"/>
        <w:right w:val="none" w:sz="0" w:space="0" w:color="auto"/>
      </w:divBdr>
    </w:div>
    <w:div w:id="1538663706">
      <w:bodyDiv w:val="1"/>
      <w:marLeft w:val="0"/>
      <w:marRight w:val="0"/>
      <w:marTop w:val="0"/>
      <w:marBottom w:val="0"/>
      <w:divBdr>
        <w:top w:val="none" w:sz="0" w:space="0" w:color="auto"/>
        <w:left w:val="none" w:sz="0" w:space="0" w:color="auto"/>
        <w:bottom w:val="none" w:sz="0" w:space="0" w:color="auto"/>
        <w:right w:val="none" w:sz="0" w:space="0" w:color="auto"/>
      </w:divBdr>
      <w:divsChild>
        <w:div w:id="1820921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922475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992125">
          <w:blockQuote w:val="1"/>
          <w:marLeft w:val="720"/>
          <w:marRight w:val="720"/>
          <w:marTop w:val="100"/>
          <w:marBottom w:val="100"/>
          <w:divBdr>
            <w:top w:val="none" w:sz="0" w:space="0" w:color="auto"/>
            <w:left w:val="none" w:sz="0" w:space="0" w:color="auto"/>
            <w:bottom w:val="none" w:sz="0" w:space="0" w:color="auto"/>
            <w:right w:val="none" w:sz="0" w:space="0" w:color="auto"/>
          </w:divBdr>
        </w:div>
        <w:div w:id="335616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4343084">
      <w:bodyDiv w:val="1"/>
      <w:marLeft w:val="0"/>
      <w:marRight w:val="0"/>
      <w:marTop w:val="0"/>
      <w:marBottom w:val="0"/>
      <w:divBdr>
        <w:top w:val="none" w:sz="0" w:space="0" w:color="auto"/>
        <w:left w:val="none" w:sz="0" w:space="0" w:color="auto"/>
        <w:bottom w:val="none" w:sz="0" w:space="0" w:color="auto"/>
        <w:right w:val="none" w:sz="0" w:space="0" w:color="auto"/>
      </w:divBdr>
    </w:div>
    <w:div w:id="1575512026">
      <w:bodyDiv w:val="1"/>
      <w:marLeft w:val="0"/>
      <w:marRight w:val="0"/>
      <w:marTop w:val="0"/>
      <w:marBottom w:val="0"/>
      <w:divBdr>
        <w:top w:val="none" w:sz="0" w:space="0" w:color="auto"/>
        <w:left w:val="none" w:sz="0" w:space="0" w:color="auto"/>
        <w:bottom w:val="none" w:sz="0" w:space="0" w:color="auto"/>
        <w:right w:val="none" w:sz="0" w:space="0" w:color="auto"/>
      </w:divBdr>
    </w:div>
    <w:div w:id="1596402420">
      <w:bodyDiv w:val="1"/>
      <w:marLeft w:val="0"/>
      <w:marRight w:val="0"/>
      <w:marTop w:val="0"/>
      <w:marBottom w:val="0"/>
      <w:divBdr>
        <w:top w:val="none" w:sz="0" w:space="0" w:color="auto"/>
        <w:left w:val="none" w:sz="0" w:space="0" w:color="auto"/>
        <w:bottom w:val="none" w:sz="0" w:space="0" w:color="auto"/>
        <w:right w:val="none" w:sz="0" w:space="0" w:color="auto"/>
      </w:divBdr>
    </w:div>
    <w:div w:id="1606229948">
      <w:bodyDiv w:val="1"/>
      <w:marLeft w:val="0"/>
      <w:marRight w:val="0"/>
      <w:marTop w:val="0"/>
      <w:marBottom w:val="0"/>
      <w:divBdr>
        <w:top w:val="none" w:sz="0" w:space="0" w:color="auto"/>
        <w:left w:val="none" w:sz="0" w:space="0" w:color="auto"/>
        <w:bottom w:val="none" w:sz="0" w:space="0" w:color="auto"/>
        <w:right w:val="none" w:sz="0" w:space="0" w:color="auto"/>
      </w:divBdr>
    </w:div>
    <w:div w:id="1630430068">
      <w:bodyDiv w:val="1"/>
      <w:marLeft w:val="0"/>
      <w:marRight w:val="0"/>
      <w:marTop w:val="0"/>
      <w:marBottom w:val="0"/>
      <w:divBdr>
        <w:top w:val="none" w:sz="0" w:space="0" w:color="auto"/>
        <w:left w:val="none" w:sz="0" w:space="0" w:color="auto"/>
        <w:bottom w:val="none" w:sz="0" w:space="0" w:color="auto"/>
        <w:right w:val="none" w:sz="0" w:space="0" w:color="auto"/>
      </w:divBdr>
    </w:div>
    <w:div w:id="1630696873">
      <w:bodyDiv w:val="1"/>
      <w:marLeft w:val="0"/>
      <w:marRight w:val="0"/>
      <w:marTop w:val="0"/>
      <w:marBottom w:val="0"/>
      <w:divBdr>
        <w:top w:val="none" w:sz="0" w:space="0" w:color="auto"/>
        <w:left w:val="none" w:sz="0" w:space="0" w:color="auto"/>
        <w:bottom w:val="none" w:sz="0" w:space="0" w:color="auto"/>
        <w:right w:val="none" w:sz="0" w:space="0" w:color="auto"/>
      </w:divBdr>
    </w:div>
    <w:div w:id="1648777071">
      <w:bodyDiv w:val="1"/>
      <w:marLeft w:val="0"/>
      <w:marRight w:val="0"/>
      <w:marTop w:val="0"/>
      <w:marBottom w:val="0"/>
      <w:divBdr>
        <w:top w:val="none" w:sz="0" w:space="0" w:color="auto"/>
        <w:left w:val="none" w:sz="0" w:space="0" w:color="auto"/>
        <w:bottom w:val="none" w:sz="0" w:space="0" w:color="auto"/>
        <w:right w:val="none" w:sz="0" w:space="0" w:color="auto"/>
      </w:divBdr>
    </w:div>
    <w:div w:id="1696610425">
      <w:bodyDiv w:val="1"/>
      <w:marLeft w:val="0"/>
      <w:marRight w:val="0"/>
      <w:marTop w:val="0"/>
      <w:marBottom w:val="0"/>
      <w:divBdr>
        <w:top w:val="none" w:sz="0" w:space="0" w:color="auto"/>
        <w:left w:val="none" w:sz="0" w:space="0" w:color="auto"/>
        <w:bottom w:val="none" w:sz="0" w:space="0" w:color="auto"/>
        <w:right w:val="none" w:sz="0" w:space="0" w:color="auto"/>
      </w:divBdr>
    </w:div>
    <w:div w:id="1720517147">
      <w:bodyDiv w:val="1"/>
      <w:marLeft w:val="0"/>
      <w:marRight w:val="0"/>
      <w:marTop w:val="0"/>
      <w:marBottom w:val="0"/>
      <w:divBdr>
        <w:top w:val="none" w:sz="0" w:space="0" w:color="auto"/>
        <w:left w:val="none" w:sz="0" w:space="0" w:color="auto"/>
        <w:bottom w:val="none" w:sz="0" w:space="0" w:color="auto"/>
        <w:right w:val="none" w:sz="0" w:space="0" w:color="auto"/>
      </w:divBdr>
    </w:div>
    <w:div w:id="1735198097">
      <w:bodyDiv w:val="1"/>
      <w:marLeft w:val="0"/>
      <w:marRight w:val="0"/>
      <w:marTop w:val="0"/>
      <w:marBottom w:val="0"/>
      <w:divBdr>
        <w:top w:val="none" w:sz="0" w:space="0" w:color="auto"/>
        <w:left w:val="none" w:sz="0" w:space="0" w:color="auto"/>
        <w:bottom w:val="none" w:sz="0" w:space="0" w:color="auto"/>
        <w:right w:val="none" w:sz="0" w:space="0" w:color="auto"/>
      </w:divBdr>
    </w:div>
    <w:div w:id="1735661554">
      <w:bodyDiv w:val="1"/>
      <w:marLeft w:val="0"/>
      <w:marRight w:val="0"/>
      <w:marTop w:val="0"/>
      <w:marBottom w:val="0"/>
      <w:divBdr>
        <w:top w:val="none" w:sz="0" w:space="0" w:color="auto"/>
        <w:left w:val="none" w:sz="0" w:space="0" w:color="auto"/>
        <w:bottom w:val="none" w:sz="0" w:space="0" w:color="auto"/>
        <w:right w:val="none" w:sz="0" w:space="0" w:color="auto"/>
      </w:divBdr>
    </w:div>
    <w:div w:id="1781341164">
      <w:bodyDiv w:val="1"/>
      <w:marLeft w:val="0"/>
      <w:marRight w:val="0"/>
      <w:marTop w:val="0"/>
      <w:marBottom w:val="0"/>
      <w:divBdr>
        <w:top w:val="none" w:sz="0" w:space="0" w:color="auto"/>
        <w:left w:val="none" w:sz="0" w:space="0" w:color="auto"/>
        <w:bottom w:val="none" w:sz="0" w:space="0" w:color="auto"/>
        <w:right w:val="none" w:sz="0" w:space="0" w:color="auto"/>
      </w:divBdr>
    </w:div>
    <w:div w:id="1787431775">
      <w:bodyDiv w:val="1"/>
      <w:marLeft w:val="0"/>
      <w:marRight w:val="0"/>
      <w:marTop w:val="0"/>
      <w:marBottom w:val="0"/>
      <w:divBdr>
        <w:top w:val="none" w:sz="0" w:space="0" w:color="auto"/>
        <w:left w:val="none" w:sz="0" w:space="0" w:color="auto"/>
        <w:bottom w:val="none" w:sz="0" w:space="0" w:color="auto"/>
        <w:right w:val="none" w:sz="0" w:space="0" w:color="auto"/>
      </w:divBdr>
    </w:div>
    <w:div w:id="1803421799">
      <w:bodyDiv w:val="1"/>
      <w:marLeft w:val="0"/>
      <w:marRight w:val="0"/>
      <w:marTop w:val="0"/>
      <w:marBottom w:val="0"/>
      <w:divBdr>
        <w:top w:val="none" w:sz="0" w:space="0" w:color="auto"/>
        <w:left w:val="none" w:sz="0" w:space="0" w:color="auto"/>
        <w:bottom w:val="none" w:sz="0" w:space="0" w:color="auto"/>
        <w:right w:val="none" w:sz="0" w:space="0" w:color="auto"/>
      </w:divBdr>
    </w:div>
    <w:div w:id="1815751693">
      <w:bodyDiv w:val="1"/>
      <w:marLeft w:val="0"/>
      <w:marRight w:val="0"/>
      <w:marTop w:val="0"/>
      <w:marBottom w:val="0"/>
      <w:divBdr>
        <w:top w:val="none" w:sz="0" w:space="0" w:color="auto"/>
        <w:left w:val="none" w:sz="0" w:space="0" w:color="auto"/>
        <w:bottom w:val="none" w:sz="0" w:space="0" w:color="auto"/>
        <w:right w:val="none" w:sz="0" w:space="0" w:color="auto"/>
      </w:divBdr>
    </w:div>
    <w:div w:id="1834103733">
      <w:bodyDiv w:val="1"/>
      <w:marLeft w:val="0"/>
      <w:marRight w:val="0"/>
      <w:marTop w:val="0"/>
      <w:marBottom w:val="0"/>
      <w:divBdr>
        <w:top w:val="none" w:sz="0" w:space="0" w:color="auto"/>
        <w:left w:val="none" w:sz="0" w:space="0" w:color="auto"/>
        <w:bottom w:val="none" w:sz="0" w:space="0" w:color="auto"/>
        <w:right w:val="none" w:sz="0" w:space="0" w:color="auto"/>
      </w:divBdr>
    </w:div>
    <w:div w:id="1835074063">
      <w:bodyDiv w:val="1"/>
      <w:marLeft w:val="0"/>
      <w:marRight w:val="0"/>
      <w:marTop w:val="0"/>
      <w:marBottom w:val="0"/>
      <w:divBdr>
        <w:top w:val="none" w:sz="0" w:space="0" w:color="auto"/>
        <w:left w:val="none" w:sz="0" w:space="0" w:color="auto"/>
        <w:bottom w:val="none" w:sz="0" w:space="0" w:color="auto"/>
        <w:right w:val="none" w:sz="0" w:space="0" w:color="auto"/>
      </w:divBdr>
    </w:div>
    <w:div w:id="1838307664">
      <w:bodyDiv w:val="1"/>
      <w:marLeft w:val="0"/>
      <w:marRight w:val="0"/>
      <w:marTop w:val="0"/>
      <w:marBottom w:val="0"/>
      <w:divBdr>
        <w:top w:val="none" w:sz="0" w:space="0" w:color="auto"/>
        <w:left w:val="none" w:sz="0" w:space="0" w:color="auto"/>
        <w:bottom w:val="none" w:sz="0" w:space="0" w:color="auto"/>
        <w:right w:val="none" w:sz="0" w:space="0" w:color="auto"/>
      </w:divBdr>
    </w:div>
    <w:div w:id="1851026800">
      <w:bodyDiv w:val="1"/>
      <w:marLeft w:val="0"/>
      <w:marRight w:val="0"/>
      <w:marTop w:val="0"/>
      <w:marBottom w:val="0"/>
      <w:divBdr>
        <w:top w:val="none" w:sz="0" w:space="0" w:color="auto"/>
        <w:left w:val="none" w:sz="0" w:space="0" w:color="auto"/>
        <w:bottom w:val="none" w:sz="0" w:space="0" w:color="auto"/>
        <w:right w:val="none" w:sz="0" w:space="0" w:color="auto"/>
      </w:divBdr>
    </w:div>
    <w:div w:id="1852135690">
      <w:bodyDiv w:val="1"/>
      <w:marLeft w:val="0"/>
      <w:marRight w:val="0"/>
      <w:marTop w:val="0"/>
      <w:marBottom w:val="0"/>
      <w:divBdr>
        <w:top w:val="none" w:sz="0" w:space="0" w:color="auto"/>
        <w:left w:val="none" w:sz="0" w:space="0" w:color="auto"/>
        <w:bottom w:val="none" w:sz="0" w:space="0" w:color="auto"/>
        <w:right w:val="none" w:sz="0" w:space="0" w:color="auto"/>
      </w:divBdr>
    </w:div>
    <w:div w:id="1854764869">
      <w:bodyDiv w:val="1"/>
      <w:marLeft w:val="0"/>
      <w:marRight w:val="0"/>
      <w:marTop w:val="0"/>
      <w:marBottom w:val="0"/>
      <w:divBdr>
        <w:top w:val="none" w:sz="0" w:space="0" w:color="auto"/>
        <w:left w:val="none" w:sz="0" w:space="0" w:color="auto"/>
        <w:bottom w:val="none" w:sz="0" w:space="0" w:color="auto"/>
        <w:right w:val="none" w:sz="0" w:space="0" w:color="auto"/>
      </w:divBdr>
    </w:div>
    <w:div w:id="1885560273">
      <w:bodyDiv w:val="1"/>
      <w:marLeft w:val="0"/>
      <w:marRight w:val="0"/>
      <w:marTop w:val="0"/>
      <w:marBottom w:val="0"/>
      <w:divBdr>
        <w:top w:val="none" w:sz="0" w:space="0" w:color="auto"/>
        <w:left w:val="none" w:sz="0" w:space="0" w:color="auto"/>
        <w:bottom w:val="none" w:sz="0" w:space="0" w:color="auto"/>
        <w:right w:val="none" w:sz="0" w:space="0" w:color="auto"/>
      </w:divBdr>
    </w:div>
    <w:div w:id="1888760527">
      <w:bodyDiv w:val="1"/>
      <w:marLeft w:val="0"/>
      <w:marRight w:val="0"/>
      <w:marTop w:val="0"/>
      <w:marBottom w:val="0"/>
      <w:divBdr>
        <w:top w:val="none" w:sz="0" w:space="0" w:color="auto"/>
        <w:left w:val="none" w:sz="0" w:space="0" w:color="auto"/>
        <w:bottom w:val="none" w:sz="0" w:space="0" w:color="auto"/>
        <w:right w:val="none" w:sz="0" w:space="0" w:color="auto"/>
      </w:divBdr>
    </w:div>
    <w:div w:id="1894460694">
      <w:bodyDiv w:val="1"/>
      <w:marLeft w:val="0"/>
      <w:marRight w:val="0"/>
      <w:marTop w:val="0"/>
      <w:marBottom w:val="0"/>
      <w:divBdr>
        <w:top w:val="none" w:sz="0" w:space="0" w:color="auto"/>
        <w:left w:val="none" w:sz="0" w:space="0" w:color="auto"/>
        <w:bottom w:val="none" w:sz="0" w:space="0" w:color="auto"/>
        <w:right w:val="none" w:sz="0" w:space="0" w:color="auto"/>
      </w:divBdr>
    </w:div>
    <w:div w:id="1896234225">
      <w:bodyDiv w:val="1"/>
      <w:marLeft w:val="0"/>
      <w:marRight w:val="0"/>
      <w:marTop w:val="0"/>
      <w:marBottom w:val="0"/>
      <w:divBdr>
        <w:top w:val="none" w:sz="0" w:space="0" w:color="auto"/>
        <w:left w:val="none" w:sz="0" w:space="0" w:color="auto"/>
        <w:bottom w:val="none" w:sz="0" w:space="0" w:color="auto"/>
        <w:right w:val="none" w:sz="0" w:space="0" w:color="auto"/>
      </w:divBdr>
    </w:div>
    <w:div w:id="1899509809">
      <w:bodyDiv w:val="1"/>
      <w:marLeft w:val="0"/>
      <w:marRight w:val="0"/>
      <w:marTop w:val="0"/>
      <w:marBottom w:val="0"/>
      <w:divBdr>
        <w:top w:val="none" w:sz="0" w:space="0" w:color="auto"/>
        <w:left w:val="none" w:sz="0" w:space="0" w:color="auto"/>
        <w:bottom w:val="none" w:sz="0" w:space="0" w:color="auto"/>
        <w:right w:val="none" w:sz="0" w:space="0" w:color="auto"/>
      </w:divBdr>
      <w:divsChild>
        <w:div w:id="401831377">
          <w:marLeft w:val="0"/>
          <w:marRight w:val="0"/>
          <w:marTop w:val="0"/>
          <w:marBottom w:val="0"/>
          <w:divBdr>
            <w:top w:val="none" w:sz="0" w:space="0" w:color="auto"/>
            <w:left w:val="none" w:sz="0" w:space="0" w:color="auto"/>
            <w:bottom w:val="none" w:sz="0" w:space="0" w:color="auto"/>
            <w:right w:val="none" w:sz="0" w:space="0" w:color="auto"/>
          </w:divBdr>
        </w:div>
      </w:divsChild>
    </w:div>
    <w:div w:id="1907303664">
      <w:bodyDiv w:val="1"/>
      <w:marLeft w:val="0"/>
      <w:marRight w:val="0"/>
      <w:marTop w:val="0"/>
      <w:marBottom w:val="0"/>
      <w:divBdr>
        <w:top w:val="none" w:sz="0" w:space="0" w:color="auto"/>
        <w:left w:val="none" w:sz="0" w:space="0" w:color="auto"/>
        <w:bottom w:val="none" w:sz="0" w:space="0" w:color="auto"/>
        <w:right w:val="none" w:sz="0" w:space="0" w:color="auto"/>
      </w:divBdr>
    </w:div>
    <w:div w:id="1913276427">
      <w:bodyDiv w:val="1"/>
      <w:marLeft w:val="0"/>
      <w:marRight w:val="0"/>
      <w:marTop w:val="0"/>
      <w:marBottom w:val="0"/>
      <w:divBdr>
        <w:top w:val="none" w:sz="0" w:space="0" w:color="auto"/>
        <w:left w:val="none" w:sz="0" w:space="0" w:color="auto"/>
        <w:bottom w:val="none" w:sz="0" w:space="0" w:color="auto"/>
        <w:right w:val="none" w:sz="0" w:space="0" w:color="auto"/>
      </w:divBdr>
    </w:div>
    <w:div w:id="1932541821">
      <w:bodyDiv w:val="1"/>
      <w:marLeft w:val="0"/>
      <w:marRight w:val="0"/>
      <w:marTop w:val="0"/>
      <w:marBottom w:val="0"/>
      <w:divBdr>
        <w:top w:val="none" w:sz="0" w:space="0" w:color="auto"/>
        <w:left w:val="none" w:sz="0" w:space="0" w:color="auto"/>
        <w:bottom w:val="none" w:sz="0" w:space="0" w:color="auto"/>
        <w:right w:val="none" w:sz="0" w:space="0" w:color="auto"/>
      </w:divBdr>
    </w:div>
    <w:div w:id="1958221316">
      <w:bodyDiv w:val="1"/>
      <w:marLeft w:val="0"/>
      <w:marRight w:val="0"/>
      <w:marTop w:val="0"/>
      <w:marBottom w:val="0"/>
      <w:divBdr>
        <w:top w:val="none" w:sz="0" w:space="0" w:color="auto"/>
        <w:left w:val="none" w:sz="0" w:space="0" w:color="auto"/>
        <w:bottom w:val="none" w:sz="0" w:space="0" w:color="auto"/>
        <w:right w:val="none" w:sz="0" w:space="0" w:color="auto"/>
      </w:divBdr>
    </w:div>
    <w:div w:id="1972444155">
      <w:bodyDiv w:val="1"/>
      <w:marLeft w:val="0"/>
      <w:marRight w:val="0"/>
      <w:marTop w:val="0"/>
      <w:marBottom w:val="0"/>
      <w:divBdr>
        <w:top w:val="none" w:sz="0" w:space="0" w:color="auto"/>
        <w:left w:val="none" w:sz="0" w:space="0" w:color="auto"/>
        <w:bottom w:val="none" w:sz="0" w:space="0" w:color="auto"/>
        <w:right w:val="none" w:sz="0" w:space="0" w:color="auto"/>
      </w:divBdr>
    </w:div>
    <w:div w:id="1975407356">
      <w:bodyDiv w:val="1"/>
      <w:marLeft w:val="0"/>
      <w:marRight w:val="0"/>
      <w:marTop w:val="0"/>
      <w:marBottom w:val="0"/>
      <w:divBdr>
        <w:top w:val="none" w:sz="0" w:space="0" w:color="auto"/>
        <w:left w:val="none" w:sz="0" w:space="0" w:color="auto"/>
        <w:bottom w:val="none" w:sz="0" w:space="0" w:color="auto"/>
        <w:right w:val="none" w:sz="0" w:space="0" w:color="auto"/>
      </w:divBdr>
    </w:div>
    <w:div w:id="1975673826">
      <w:bodyDiv w:val="1"/>
      <w:marLeft w:val="0"/>
      <w:marRight w:val="0"/>
      <w:marTop w:val="0"/>
      <w:marBottom w:val="0"/>
      <w:divBdr>
        <w:top w:val="none" w:sz="0" w:space="0" w:color="auto"/>
        <w:left w:val="none" w:sz="0" w:space="0" w:color="auto"/>
        <w:bottom w:val="none" w:sz="0" w:space="0" w:color="auto"/>
        <w:right w:val="none" w:sz="0" w:space="0" w:color="auto"/>
      </w:divBdr>
    </w:div>
    <w:div w:id="1994018901">
      <w:bodyDiv w:val="1"/>
      <w:marLeft w:val="0"/>
      <w:marRight w:val="0"/>
      <w:marTop w:val="0"/>
      <w:marBottom w:val="0"/>
      <w:divBdr>
        <w:top w:val="none" w:sz="0" w:space="0" w:color="auto"/>
        <w:left w:val="none" w:sz="0" w:space="0" w:color="auto"/>
        <w:bottom w:val="none" w:sz="0" w:space="0" w:color="auto"/>
        <w:right w:val="none" w:sz="0" w:space="0" w:color="auto"/>
      </w:divBdr>
    </w:div>
    <w:div w:id="1999991973">
      <w:bodyDiv w:val="1"/>
      <w:marLeft w:val="0"/>
      <w:marRight w:val="0"/>
      <w:marTop w:val="0"/>
      <w:marBottom w:val="0"/>
      <w:divBdr>
        <w:top w:val="none" w:sz="0" w:space="0" w:color="auto"/>
        <w:left w:val="none" w:sz="0" w:space="0" w:color="auto"/>
        <w:bottom w:val="none" w:sz="0" w:space="0" w:color="auto"/>
        <w:right w:val="none" w:sz="0" w:space="0" w:color="auto"/>
      </w:divBdr>
    </w:div>
    <w:div w:id="2001543317">
      <w:bodyDiv w:val="1"/>
      <w:marLeft w:val="0"/>
      <w:marRight w:val="0"/>
      <w:marTop w:val="0"/>
      <w:marBottom w:val="0"/>
      <w:divBdr>
        <w:top w:val="none" w:sz="0" w:space="0" w:color="auto"/>
        <w:left w:val="none" w:sz="0" w:space="0" w:color="auto"/>
        <w:bottom w:val="none" w:sz="0" w:space="0" w:color="auto"/>
        <w:right w:val="none" w:sz="0" w:space="0" w:color="auto"/>
      </w:divBdr>
    </w:div>
    <w:div w:id="2003778723">
      <w:bodyDiv w:val="1"/>
      <w:marLeft w:val="0"/>
      <w:marRight w:val="0"/>
      <w:marTop w:val="0"/>
      <w:marBottom w:val="0"/>
      <w:divBdr>
        <w:top w:val="none" w:sz="0" w:space="0" w:color="auto"/>
        <w:left w:val="none" w:sz="0" w:space="0" w:color="auto"/>
        <w:bottom w:val="none" w:sz="0" w:space="0" w:color="auto"/>
        <w:right w:val="none" w:sz="0" w:space="0" w:color="auto"/>
      </w:divBdr>
    </w:div>
    <w:div w:id="2007005598">
      <w:bodyDiv w:val="1"/>
      <w:marLeft w:val="0"/>
      <w:marRight w:val="0"/>
      <w:marTop w:val="0"/>
      <w:marBottom w:val="0"/>
      <w:divBdr>
        <w:top w:val="none" w:sz="0" w:space="0" w:color="auto"/>
        <w:left w:val="none" w:sz="0" w:space="0" w:color="auto"/>
        <w:bottom w:val="none" w:sz="0" w:space="0" w:color="auto"/>
        <w:right w:val="none" w:sz="0" w:space="0" w:color="auto"/>
      </w:divBdr>
    </w:div>
    <w:div w:id="2017608841">
      <w:bodyDiv w:val="1"/>
      <w:marLeft w:val="0"/>
      <w:marRight w:val="0"/>
      <w:marTop w:val="0"/>
      <w:marBottom w:val="0"/>
      <w:divBdr>
        <w:top w:val="none" w:sz="0" w:space="0" w:color="auto"/>
        <w:left w:val="none" w:sz="0" w:space="0" w:color="auto"/>
        <w:bottom w:val="none" w:sz="0" w:space="0" w:color="auto"/>
        <w:right w:val="none" w:sz="0" w:space="0" w:color="auto"/>
      </w:divBdr>
    </w:div>
    <w:div w:id="2020303896">
      <w:bodyDiv w:val="1"/>
      <w:marLeft w:val="0"/>
      <w:marRight w:val="0"/>
      <w:marTop w:val="0"/>
      <w:marBottom w:val="0"/>
      <w:divBdr>
        <w:top w:val="none" w:sz="0" w:space="0" w:color="auto"/>
        <w:left w:val="none" w:sz="0" w:space="0" w:color="auto"/>
        <w:bottom w:val="none" w:sz="0" w:space="0" w:color="auto"/>
        <w:right w:val="none" w:sz="0" w:space="0" w:color="auto"/>
      </w:divBdr>
    </w:div>
    <w:div w:id="2024504808">
      <w:bodyDiv w:val="1"/>
      <w:marLeft w:val="0"/>
      <w:marRight w:val="0"/>
      <w:marTop w:val="0"/>
      <w:marBottom w:val="0"/>
      <w:divBdr>
        <w:top w:val="none" w:sz="0" w:space="0" w:color="auto"/>
        <w:left w:val="none" w:sz="0" w:space="0" w:color="auto"/>
        <w:bottom w:val="none" w:sz="0" w:space="0" w:color="auto"/>
        <w:right w:val="none" w:sz="0" w:space="0" w:color="auto"/>
      </w:divBdr>
    </w:div>
    <w:div w:id="2027054532">
      <w:bodyDiv w:val="1"/>
      <w:marLeft w:val="0"/>
      <w:marRight w:val="0"/>
      <w:marTop w:val="0"/>
      <w:marBottom w:val="0"/>
      <w:divBdr>
        <w:top w:val="none" w:sz="0" w:space="0" w:color="auto"/>
        <w:left w:val="none" w:sz="0" w:space="0" w:color="auto"/>
        <w:bottom w:val="none" w:sz="0" w:space="0" w:color="auto"/>
        <w:right w:val="none" w:sz="0" w:space="0" w:color="auto"/>
      </w:divBdr>
    </w:div>
    <w:div w:id="2027055307">
      <w:bodyDiv w:val="1"/>
      <w:marLeft w:val="0"/>
      <w:marRight w:val="0"/>
      <w:marTop w:val="0"/>
      <w:marBottom w:val="0"/>
      <w:divBdr>
        <w:top w:val="none" w:sz="0" w:space="0" w:color="auto"/>
        <w:left w:val="none" w:sz="0" w:space="0" w:color="auto"/>
        <w:bottom w:val="none" w:sz="0" w:space="0" w:color="auto"/>
        <w:right w:val="none" w:sz="0" w:space="0" w:color="auto"/>
      </w:divBdr>
    </w:div>
    <w:div w:id="2029601265">
      <w:bodyDiv w:val="1"/>
      <w:marLeft w:val="0"/>
      <w:marRight w:val="0"/>
      <w:marTop w:val="0"/>
      <w:marBottom w:val="0"/>
      <w:divBdr>
        <w:top w:val="none" w:sz="0" w:space="0" w:color="auto"/>
        <w:left w:val="none" w:sz="0" w:space="0" w:color="auto"/>
        <w:bottom w:val="none" w:sz="0" w:space="0" w:color="auto"/>
        <w:right w:val="none" w:sz="0" w:space="0" w:color="auto"/>
      </w:divBdr>
    </w:div>
    <w:div w:id="2030597072">
      <w:bodyDiv w:val="1"/>
      <w:marLeft w:val="0"/>
      <w:marRight w:val="0"/>
      <w:marTop w:val="0"/>
      <w:marBottom w:val="0"/>
      <w:divBdr>
        <w:top w:val="none" w:sz="0" w:space="0" w:color="auto"/>
        <w:left w:val="none" w:sz="0" w:space="0" w:color="auto"/>
        <w:bottom w:val="none" w:sz="0" w:space="0" w:color="auto"/>
        <w:right w:val="none" w:sz="0" w:space="0" w:color="auto"/>
      </w:divBdr>
    </w:div>
    <w:div w:id="2053378945">
      <w:bodyDiv w:val="1"/>
      <w:marLeft w:val="0"/>
      <w:marRight w:val="0"/>
      <w:marTop w:val="0"/>
      <w:marBottom w:val="0"/>
      <w:divBdr>
        <w:top w:val="none" w:sz="0" w:space="0" w:color="auto"/>
        <w:left w:val="none" w:sz="0" w:space="0" w:color="auto"/>
        <w:bottom w:val="none" w:sz="0" w:space="0" w:color="auto"/>
        <w:right w:val="none" w:sz="0" w:space="0" w:color="auto"/>
      </w:divBdr>
      <w:divsChild>
        <w:div w:id="73403759">
          <w:marLeft w:val="0"/>
          <w:marRight w:val="0"/>
          <w:marTop w:val="0"/>
          <w:marBottom w:val="0"/>
          <w:divBdr>
            <w:top w:val="none" w:sz="0" w:space="0" w:color="auto"/>
            <w:left w:val="none" w:sz="0" w:space="0" w:color="auto"/>
            <w:bottom w:val="none" w:sz="0" w:space="0" w:color="auto"/>
            <w:right w:val="none" w:sz="0" w:space="0" w:color="auto"/>
          </w:divBdr>
        </w:div>
      </w:divsChild>
    </w:div>
    <w:div w:id="2070574613">
      <w:bodyDiv w:val="1"/>
      <w:marLeft w:val="0"/>
      <w:marRight w:val="0"/>
      <w:marTop w:val="0"/>
      <w:marBottom w:val="0"/>
      <w:divBdr>
        <w:top w:val="none" w:sz="0" w:space="0" w:color="auto"/>
        <w:left w:val="none" w:sz="0" w:space="0" w:color="auto"/>
        <w:bottom w:val="none" w:sz="0" w:space="0" w:color="auto"/>
        <w:right w:val="none" w:sz="0" w:space="0" w:color="auto"/>
      </w:divBdr>
    </w:div>
    <w:div w:id="2089617255">
      <w:bodyDiv w:val="1"/>
      <w:marLeft w:val="0"/>
      <w:marRight w:val="0"/>
      <w:marTop w:val="0"/>
      <w:marBottom w:val="0"/>
      <w:divBdr>
        <w:top w:val="none" w:sz="0" w:space="0" w:color="auto"/>
        <w:left w:val="none" w:sz="0" w:space="0" w:color="auto"/>
        <w:bottom w:val="none" w:sz="0" w:space="0" w:color="auto"/>
        <w:right w:val="none" w:sz="0" w:space="0" w:color="auto"/>
      </w:divBdr>
    </w:div>
    <w:div w:id="2105149813">
      <w:bodyDiv w:val="1"/>
      <w:marLeft w:val="0"/>
      <w:marRight w:val="0"/>
      <w:marTop w:val="0"/>
      <w:marBottom w:val="0"/>
      <w:divBdr>
        <w:top w:val="none" w:sz="0" w:space="0" w:color="auto"/>
        <w:left w:val="none" w:sz="0" w:space="0" w:color="auto"/>
        <w:bottom w:val="none" w:sz="0" w:space="0" w:color="auto"/>
        <w:right w:val="none" w:sz="0" w:space="0" w:color="auto"/>
      </w:divBdr>
    </w:div>
    <w:div w:id="2106613959">
      <w:bodyDiv w:val="1"/>
      <w:marLeft w:val="0"/>
      <w:marRight w:val="0"/>
      <w:marTop w:val="0"/>
      <w:marBottom w:val="0"/>
      <w:divBdr>
        <w:top w:val="none" w:sz="0" w:space="0" w:color="auto"/>
        <w:left w:val="none" w:sz="0" w:space="0" w:color="auto"/>
        <w:bottom w:val="none" w:sz="0" w:space="0" w:color="auto"/>
        <w:right w:val="none" w:sz="0" w:space="0" w:color="auto"/>
      </w:divBdr>
    </w:div>
    <w:div w:id="2107075879">
      <w:bodyDiv w:val="1"/>
      <w:marLeft w:val="0"/>
      <w:marRight w:val="0"/>
      <w:marTop w:val="0"/>
      <w:marBottom w:val="0"/>
      <w:divBdr>
        <w:top w:val="none" w:sz="0" w:space="0" w:color="auto"/>
        <w:left w:val="none" w:sz="0" w:space="0" w:color="auto"/>
        <w:bottom w:val="none" w:sz="0" w:space="0" w:color="auto"/>
        <w:right w:val="none" w:sz="0" w:space="0" w:color="auto"/>
      </w:divBdr>
    </w:div>
    <w:div w:id="2120564760">
      <w:bodyDiv w:val="1"/>
      <w:marLeft w:val="0"/>
      <w:marRight w:val="0"/>
      <w:marTop w:val="0"/>
      <w:marBottom w:val="0"/>
      <w:divBdr>
        <w:top w:val="none" w:sz="0" w:space="0" w:color="auto"/>
        <w:left w:val="none" w:sz="0" w:space="0" w:color="auto"/>
        <w:bottom w:val="none" w:sz="0" w:space="0" w:color="auto"/>
        <w:right w:val="none" w:sz="0" w:space="0" w:color="auto"/>
      </w:divBdr>
    </w:div>
    <w:div w:id="2126149565">
      <w:bodyDiv w:val="1"/>
      <w:marLeft w:val="0"/>
      <w:marRight w:val="0"/>
      <w:marTop w:val="0"/>
      <w:marBottom w:val="0"/>
      <w:divBdr>
        <w:top w:val="none" w:sz="0" w:space="0" w:color="auto"/>
        <w:left w:val="none" w:sz="0" w:space="0" w:color="auto"/>
        <w:bottom w:val="none" w:sz="0" w:space="0" w:color="auto"/>
        <w:right w:val="none" w:sz="0" w:space="0" w:color="auto"/>
      </w:divBdr>
    </w:div>
    <w:div w:id="2138521228">
      <w:bodyDiv w:val="1"/>
      <w:marLeft w:val="0"/>
      <w:marRight w:val="0"/>
      <w:marTop w:val="0"/>
      <w:marBottom w:val="0"/>
      <w:divBdr>
        <w:top w:val="none" w:sz="0" w:space="0" w:color="auto"/>
        <w:left w:val="none" w:sz="0" w:space="0" w:color="auto"/>
        <w:bottom w:val="none" w:sz="0" w:space="0" w:color="auto"/>
        <w:right w:val="none" w:sz="0" w:space="0" w:color="auto"/>
      </w:divBdr>
    </w:div>
    <w:div w:id="2142770286">
      <w:bodyDiv w:val="1"/>
      <w:marLeft w:val="0"/>
      <w:marRight w:val="0"/>
      <w:marTop w:val="0"/>
      <w:marBottom w:val="0"/>
      <w:divBdr>
        <w:top w:val="none" w:sz="0" w:space="0" w:color="auto"/>
        <w:left w:val="none" w:sz="0" w:space="0" w:color="auto"/>
        <w:bottom w:val="none" w:sz="0" w:space="0" w:color="auto"/>
        <w:right w:val="none" w:sz="0" w:space="0" w:color="auto"/>
      </w:divBdr>
    </w:div>
    <w:div w:id="21470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eb.archive.org/web/20161215214935/http:/www.nwfsc.noaa.gov/trt/" TargetMode="External"/><Relationship Id="rId18" Type="http://schemas.openxmlformats.org/officeDocument/2006/relationships/hyperlink" Target="https://web.archive.org/web/20161215214935/http:/www.nwfsc.noaa.gov/trt/" TargetMode="External"/><Relationship Id="rId26" Type="http://schemas.openxmlformats.org/officeDocument/2006/relationships/hyperlink" Target="https://web.archive.org/web/20161215214935/http:/www.nwfsc.noaa.gov/trt/" TargetMode="External"/><Relationship Id="rId3" Type="http://schemas.openxmlformats.org/officeDocument/2006/relationships/styles" Target="styles.xml"/><Relationship Id="rId21" Type="http://schemas.openxmlformats.org/officeDocument/2006/relationships/hyperlink" Target="https://web.archive.org/web/20161215214935/http:/www.nwfsc.noaa.gov/trt/" TargetMode="External"/><Relationship Id="rId7" Type="http://schemas.openxmlformats.org/officeDocument/2006/relationships/endnotes" Target="endnotes.xml"/><Relationship Id="rId12" Type="http://schemas.openxmlformats.org/officeDocument/2006/relationships/hyperlink" Target="https://web.archive.org/web/20161215214935/http:/www.nwfsc.noaa.gov/trt/" TargetMode="External"/><Relationship Id="rId17" Type="http://schemas.openxmlformats.org/officeDocument/2006/relationships/hyperlink" Target="https://web.archive.org/web/20161215214935/http:/www.nwfsc.noaa.gov/trt/" TargetMode="External"/><Relationship Id="rId25" Type="http://schemas.openxmlformats.org/officeDocument/2006/relationships/hyperlink" Target="http://www.critfc.org/fish-and-watersheds/fishery-science/data-resources-for-scientists/columbia-basin-salmon-and-steelhead-crosswalk-project/" TargetMode="External"/><Relationship Id="rId2" Type="http://schemas.openxmlformats.org/officeDocument/2006/relationships/numbering" Target="numbering.xml"/><Relationship Id="rId16" Type="http://schemas.openxmlformats.org/officeDocument/2006/relationships/hyperlink" Target="https://web.archive.org/web/20161215214935/http:/www.nwfsc.noaa.gov/trt/" TargetMode="External"/><Relationship Id="rId20" Type="http://schemas.openxmlformats.org/officeDocument/2006/relationships/hyperlink" Target="https://web.archive.org/web/20161215214935/http:/www.nwfsc.noaa.gov/tr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archive.org/web/20161215214935/http:/www.nwfsc.noaa.gov/trt/" TargetMode="External"/><Relationship Id="rId24" Type="http://schemas.openxmlformats.org/officeDocument/2006/relationships/hyperlink" Target="http://www.hatcheryreform.us" TargetMode="External"/><Relationship Id="rId5" Type="http://schemas.openxmlformats.org/officeDocument/2006/relationships/webSettings" Target="webSettings.xml"/><Relationship Id="rId15" Type="http://schemas.openxmlformats.org/officeDocument/2006/relationships/hyperlink" Target="https://web.archive.org/web/20161215214935/http:/www.nwfsc.noaa.gov/trt/" TargetMode="External"/><Relationship Id="rId23" Type="http://schemas.openxmlformats.org/officeDocument/2006/relationships/hyperlink" Target="http://www.hatcheryreform.us" TargetMode="External"/><Relationship Id="rId28" Type="http://schemas.openxmlformats.org/officeDocument/2006/relationships/image" Target="media/image1.png"/><Relationship Id="rId10" Type="http://schemas.openxmlformats.org/officeDocument/2006/relationships/hyperlink" Target="https://web.archive.org/web/20161215214935/http:/www.nwfsc.noaa.gov/trt/" TargetMode="External"/><Relationship Id="rId19" Type="http://schemas.openxmlformats.org/officeDocument/2006/relationships/hyperlink" Target="https://web.archive.org/web/20161215214935/http:/www.nwfsc.noaa.gov/tr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eb.archive.org/web/20161215214935/http:/www.nwfsc.noaa.gov/trt/" TargetMode="External"/><Relationship Id="rId22" Type="http://schemas.openxmlformats.org/officeDocument/2006/relationships/hyperlink" Target="https://www.federalregister.gov/articles/2014/04/14/2014-08347/endangered-and-threatened-wildlife-final-rule-to-revise-the-code-of-federal-regulations-for-species" TargetMode="External"/><Relationship Id="rId27" Type="http://schemas.openxmlformats.org/officeDocument/2006/relationships/hyperlink" Target="https://web.archive.org/web/20161215214935/http:/www.nwfsc.noaa.gov/trt/"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BECD7-D3F0-48EB-9735-4C72AD180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3403</TotalTime>
  <Pages>72</Pages>
  <Words>33853</Words>
  <Characters>219554</Characters>
  <Application>Microsoft Office Word</Application>
  <DocSecurity>0</DocSecurity>
  <Lines>1829</Lines>
  <Paragraphs>505</Paragraphs>
  <ScaleCrop>false</ScaleCrop>
  <HeadingPairs>
    <vt:vector size="2" baseType="variant">
      <vt:variant>
        <vt:lpstr>Title</vt:lpstr>
      </vt:variant>
      <vt:variant>
        <vt:i4>1</vt:i4>
      </vt:variant>
    </vt:vector>
  </HeadingPairs>
  <TitlesOfParts>
    <vt:vector size="1" baseType="lpstr">
      <vt:lpstr>Coordinated Assessments Data Exchange Standard</vt:lpstr>
    </vt:vector>
  </TitlesOfParts>
  <Manager>Chris Wheaton, Pacific States Marine Fisheries Commission, 503-595-3113</Manager>
  <Company>PSMFC</Company>
  <LinksUpToDate>false</LinksUpToDate>
  <CharactersWithSpaces>252902</CharactersWithSpaces>
  <SharedDoc>false</SharedDoc>
  <HyperlinkBase/>
  <HLinks>
    <vt:vector size="828" baseType="variant">
      <vt:variant>
        <vt:i4>2621494</vt:i4>
      </vt:variant>
      <vt:variant>
        <vt:i4>501</vt:i4>
      </vt:variant>
      <vt:variant>
        <vt:i4>0</vt:i4>
      </vt:variant>
      <vt:variant>
        <vt:i4>5</vt:i4>
      </vt:variant>
      <vt:variant>
        <vt:lpwstr/>
      </vt:variant>
      <vt:variant>
        <vt:lpwstr>Table_of_Contents</vt:lpwstr>
      </vt:variant>
      <vt:variant>
        <vt:i4>3211265</vt:i4>
      </vt:variant>
      <vt:variant>
        <vt:i4>498</vt:i4>
      </vt:variant>
      <vt:variant>
        <vt:i4>0</vt:i4>
      </vt:variant>
      <vt:variant>
        <vt:i4>5</vt:i4>
      </vt:variant>
      <vt:variant>
        <vt:lpwstr/>
      </vt:variant>
      <vt:variant>
        <vt:lpwstr>_A4.2.__JuvenileOutmigrantsDetail</vt:lpwstr>
      </vt:variant>
      <vt:variant>
        <vt:i4>8126565</vt:i4>
      </vt:variant>
      <vt:variant>
        <vt:i4>495</vt:i4>
      </vt:variant>
      <vt:variant>
        <vt:i4>0</vt:i4>
      </vt:variant>
      <vt:variant>
        <vt:i4>5</vt:i4>
      </vt:variant>
      <vt:variant>
        <vt:lpwstr>https://teams.microsoft.com/l/file/77F0FC47-84EA-45A3-82DF-AF5F60936C36?tenantId=0693b5ba-4b18-4d7b-9341-f32f400a5494&amp;fileType=pptx&amp;objectUrl=https%3A%2F%2Fdoimspp.sharepoint.com%2Fsites%2FPNAMPFishMonitoringWorkGroup%2FShared%20Documents%2FGeneral%2FTasks%2FData%20sharing%20-%20DES%20-%20related%20(more%20TASKS%20here)%2F2_CAP-%20Juvenile%20Out-migrants%20(A4)%2FGR_SmoltEquivCalcs_20210721.pptx&amp;baseUrl=https%3A%2F%2Fdoimspp.sharepoint.com%2Fsites%2FPNAMPFishMonitoringWorkGroup&amp;serviceName=teams&amp;threadId=19:785979677090471987289f0a84bb707f@thread.skype&amp;groupId=b2dcdae7-5dfc-45d5-a404-44fa7f225709</vt:lpwstr>
      </vt:variant>
      <vt:variant>
        <vt:lpwstr/>
      </vt:variant>
      <vt:variant>
        <vt:i4>2621494</vt:i4>
      </vt:variant>
      <vt:variant>
        <vt:i4>492</vt:i4>
      </vt:variant>
      <vt:variant>
        <vt:i4>0</vt:i4>
      </vt:variant>
      <vt:variant>
        <vt:i4>5</vt:i4>
      </vt:variant>
      <vt:variant>
        <vt:lpwstr/>
      </vt:variant>
      <vt:variant>
        <vt:lpwstr>Table_of_Contents</vt:lpwstr>
      </vt:variant>
      <vt:variant>
        <vt:i4>2031666</vt:i4>
      </vt:variant>
      <vt:variant>
        <vt:i4>489</vt:i4>
      </vt:variant>
      <vt:variant>
        <vt:i4>0</vt:i4>
      </vt:variant>
      <vt:variant>
        <vt:i4>5</vt:i4>
      </vt:variant>
      <vt:variant>
        <vt:lpwstr/>
      </vt:variant>
      <vt:variant>
        <vt:lpwstr>_A5.__JuvenileOutmigrantsDetail</vt:lpwstr>
      </vt:variant>
      <vt:variant>
        <vt:i4>4718709</vt:i4>
      </vt:variant>
      <vt:variant>
        <vt:i4>486</vt:i4>
      </vt:variant>
      <vt:variant>
        <vt:i4>0</vt:i4>
      </vt:variant>
      <vt:variant>
        <vt:i4>5</vt:i4>
      </vt:variant>
      <vt:variant>
        <vt:lpwstr/>
      </vt:variant>
      <vt:variant>
        <vt:lpwstr>_A4.1.__JuvenileOutmigrants</vt:lpwstr>
      </vt:variant>
      <vt:variant>
        <vt:i4>2621494</vt:i4>
      </vt:variant>
      <vt:variant>
        <vt:i4>483</vt:i4>
      </vt:variant>
      <vt:variant>
        <vt:i4>0</vt:i4>
      </vt:variant>
      <vt:variant>
        <vt:i4>5</vt:i4>
      </vt:variant>
      <vt:variant>
        <vt:lpwstr/>
      </vt:variant>
      <vt:variant>
        <vt:lpwstr>Table_of_Contents</vt:lpwstr>
      </vt:variant>
      <vt:variant>
        <vt:i4>2621494</vt:i4>
      </vt:variant>
      <vt:variant>
        <vt:i4>480</vt:i4>
      </vt:variant>
      <vt:variant>
        <vt:i4>0</vt:i4>
      </vt:variant>
      <vt:variant>
        <vt:i4>5</vt:i4>
      </vt:variant>
      <vt:variant>
        <vt:lpwstr/>
      </vt:variant>
      <vt:variant>
        <vt:lpwstr>Table_of_Contents</vt:lpwstr>
      </vt:variant>
      <vt:variant>
        <vt:i4>3670125</vt:i4>
      </vt:variant>
      <vt:variant>
        <vt:i4>477</vt:i4>
      </vt:variant>
      <vt:variant>
        <vt:i4>0</vt:i4>
      </vt:variant>
      <vt:variant>
        <vt:i4>5</vt:i4>
      </vt:variant>
      <vt:variant>
        <vt:lpwstr/>
      </vt:variant>
      <vt:variant>
        <vt:lpwstr>_Appendix_D.__1</vt:lpwstr>
      </vt:variant>
      <vt:variant>
        <vt:i4>6750260</vt:i4>
      </vt:variant>
      <vt:variant>
        <vt:i4>474</vt:i4>
      </vt:variant>
      <vt:variant>
        <vt:i4>0</vt:i4>
      </vt:variant>
      <vt:variant>
        <vt:i4>5</vt:i4>
      </vt:variant>
      <vt:variant>
        <vt:lpwstr/>
      </vt:variant>
      <vt:variant>
        <vt:lpwstr>_Appendix_B._</vt:lpwstr>
      </vt:variant>
      <vt:variant>
        <vt:i4>4325400</vt:i4>
      </vt:variant>
      <vt:variant>
        <vt:i4>471</vt:i4>
      </vt:variant>
      <vt:variant>
        <vt:i4>0</vt:i4>
      </vt:variant>
      <vt:variant>
        <vt:i4>5</vt:i4>
      </vt:variant>
      <vt:variant>
        <vt:lpwstr>https://web.archive.org/web/20161215214935/http:/www.nwfsc.noaa.gov/trt/</vt:lpwstr>
      </vt:variant>
      <vt:variant>
        <vt:lpwstr/>
      </vt:variant>
      <vt:variant>
        <vt:i4>4325400</vt:i4>
      </vt:variant>
      <vt:variant>
        <vt:i4>468</vt:i4>
      </vt:variant>
      <vt:variant>
        <vt:i4>0</vt:i4>
      </vt:variant>
      <vt:variant>
        <vt:i4>5</vt:i4>
      </vt:variant>
      <vt:variant>
        <vt:lpwstr>https://web.archive.org/web/20161215214935/http:/www.nwfsc.noaa.gov/trt/</vt:lpwstr>
      </vt:variant>
      <vt:variant>
        <vt:lpwstr/>
      </vt:variant>
      <vt:variant>
        <vt:i4>5242970</vt:i4>
      </vt:variant>
      <vt:variant>
        <vt:i4>465</vt:i4>
      </vt:variant>
      <vt:variant>
        <vt:i4>0</vt:i4>
      </vt:variant>
      <vt:variant>
        <vt:i4>5</vt:i4>
      </vt:variant>
      <vt:variant>
        <vt:lpwstr>https://www.streamnet.org/resources/nw-fish/fish-species/</vt:lpwstr>
      </vt:variant>
      <vt:variant>
        <vt:lpwstr/>
      </vt:variant>
      <vt:variant>
        <vt:i4>4325378</vt:i4>
      </vt:variant>
      <vt:variant>
        <vt:i4>462</vt:i4>
      </vt:variant>
      <vt:variant>
        <vt:i4>0</vt:i4>
      </vt:variant>
      <vt:variant>
        <vt:i4>5</vt:i4>
      </vt:variant>
      <vt:variant>
        <vt:lpwstr>http://old.streamnet.org/SpeciesInFW.html</vt:lpwstr>
      </vt:variant>
      <vt:variant>
        <vt:lpwstr/>
      </vt:variant>
      <vt:variant>
        <vt:i4>2621494</vt:i4>
      </vt:variant>
      <vt:variant>
        <vt:i4>459</vt:i4>
      </vt:variant>
      <vt:variant>
        <vt:i4>0</vt:i4>
      </vt:variant>
      <vt:variant>
        <vt:i4>5</vt:i4>
      </vt:variant>
      <vt:variant>
        <vt:lpwstr/>
      </vt:variant>
      <vt:variant>
        <vt:lpwstr>Table_of_Contents</vt:lpwstr>
      </vt:variant>
      <vt:variant>
        <vt:i4>7209062</vt:i4>
      </vt:variant>
      <vt:variant>
        <vt:i4>456</vt:i4>
      </vt:variant>
      <vt:variant>
        <vt:i4>0</vt:i4>
      </vt:variant>
      <vt:variant>
        <vt:i4>5</vt:i4>
      </vt:variant>
      <vt:variant>
        <vt:lpwstr>http://www.critfc.org/fish-and-watersheds/fishery-science/data-resources-for-scientists/columbia-basin-salmon-and-steelhead-crosswalk-project/</vt:lpwstr>
      </vt:variant>
      <vt:variant>
        <vt:lpwstr/>
      </vt:variant>
      <vt:variant>
        <vt:i4>2621494</vt:i4>
      </vt:variant>
      <vt:variant>
        <vt:i4>453</vt:i4>
      </vt:variant>
      <vt:variant>
        <vt:i4>0</vt:i4>
      </vt:variant>
      <vt:variant>
        <vt:i4>5</vt:i4>
      </vt:variant>
      <vt:variant>
        <vt:lpwstr/>
      </vt:variant>
      <vt:variant>
        <vt:lpwstr>Table_of_Contents</vt:lpwstr>
      </vt:variant>
      <vt:variant>
        <vt:i4>4849750</vt:i4>
      </vt:variant>
      <vt:variant>
        <vt:i4>450</vt:i4>
      </vt:variant>
      <vt:variant>
        <vt:i4>0</vt:i4>
      </vt:variant>
      <vt:variant>
        <vt:i4>5</vt:i4>
      </vt:variant>
      <vt:variant>
        <vt:lpwstr>http://fishery.critfc.org/FiSci/FishUnitsIntroMap.htm</vt:lpwstr>
      </vt:variant>
      <vt:variant>
        <vt:lpwstr/>
      </vt:variant>
      <vt:variant>
        <vt:i4>2621494</vt:i4>
      </vt:variant>
      <vt:variant>
        <vt:i4>447</vt:i4>
      </vt:variant>
      <vt:variant>
        <vt:i4>0</vt:i4>
      </vt:variant>
      <vt:variant>
        <vt:i4>5</vt:i4>
      </vt:variant>
      <vt:variant>
        <vt:lpwstr/>
      </vt:variant>
      <vt:variant>
        <vt:lpwstr>Table_of_Contents</vt:lpwstr>
      </vt:variant>
      <vt:variant>
        <vt:i4>8192101</vt:i4>
      </vt:variant>
      <vt:variant>
        <vt:i4>444</vt:i4>
      </vt:variant>
      <vt:variant>
        <vt:i4>0</vt:i4>
      </vt:variant>
      <vt:variant>
        <vt:i4>5</vt:i4>
      </vt:variant>
      <vt:variant>
        <vt:lpwstr>https://www.nwfsc.noaa.gov/</vt:lpwstr>
      </vt:variant>
      <vt:variant>
        <vt:lpwstr/>
      </vt:variant>
      <vt:variant>
        <vt:i4>7274528</vt:i4>
      </vt:variant>
      <vt:variant>
        <vt:i4>441</vt:i4>
      </vt:variant>
      <vt:variant>
        <vt:i4>0</vt:i4>
      </vt:variant>
      <vt:variant>
        <vt:i4>5</vt:i4>
      </vt:variant>
      <vt:variant>
        <vt:lpwstr>https://www.streamnet.org/cap/current-hli/current-pop/</vt:lpwstr>
      </vt:variant>
      <vt:variant>
        <vt:lpwstr/>
      </vt:variant>
      <vt:variant>
        <vt:i4>7012396</vt:i4>
      </vt:variant>
      <vt:variant>
        <vt:i4>438</vt:i4>
      </vt:variant>
      <vt:variant>
        <vt:i4>0</vt:i4>
      </vt:variant>
      <vt:variant>
        <vt:i4>5</vt:i4>
      </vt:variant>
      <vt:variant>
        <vt:lpwstr>http://www.streamnet.org/ca-populations</vt:lpwstr>
      </vt:variant>
      <vt:variant>
        <vt:lpwstr/>
      </vt:variant>
      <vt:variant>
        <vt:i4>2621494</vt:i4>
      </vt:variant>
      <vt:variant>
        <vt:i4>435</vt:i4>
      </vt:variant>
      <vt:variant>
        <vt:i4>0</vt:i4>
      </vt:variant>
      <vt:variant>
        <vt:i4>5</vt:i4>
      </vt:variant>
      <vt:variant>
        <vt:lpwstr/>
      </vt:variant>
      <vt:variant>
        <vt:lpwstr>Table_of_Contents</vt:lpwstr>
      </vt:variant>
      <vt:variant>
        <vt:i4>6750257</vt:i4>
      </vt:variant>
      <vt:variant>
        <vt:i4>432</vt:i4>
      </vt:variant>
      <vt:variant>
        <vt:i4>0</vt:i4>
      </vt:variant>
      <vt:variant>
        <vt:i4>5</vt:i4>
      </vt:variant>
      <vt:variant>
        <vt:lpwstr/>
      </vt:variant>
      <vt:variant>
        <vt:lpwstr>_Appendix_G._</vt:lpwstr>
      </vt:variant>
      <vt:variant>
        <vt:i4>2621494</vt:i4>
      </vt:variant>
      <vt:variant>
        <vt:i4>429</vt:i4>
      </vt:variant>
      <vt:variant>
        <vt:i4>0</vt:i4>
      </vt:variant>
      <vt:variant>
        <vt:i4>5</vt:i4>
      </vt:variant>
      <vt:variant>
        <vt:lpwstr/>
      </vt:variant>
      <vt:variant>
        <vt:lpwstr>Table_of_Contents</vt:lpwstr>
      </vt:variant>
      <vt:variant>
        <vt:i4>2621494</vt:i4>
      </vt:variant>
      <vt:variant>
        <vt:i4>426</vt:i4>
      </vt:variant>
      <vt:variant>
        <vt:i4>0</vt:i4>
      </vt:variant>
      <vt:variant>
        <vt:i4>5</vt:i4>
      </vt:variant>
      <vt:variant>
        <vt:lpwstr/>
      </vt:variant>
      <vt:variant>
        <vt:lpwstr>Table_of_Contents</vt:lpwstr>
      </vt:variant>
      <vt:variant>
        <vt:i4>6750263</vt:i4>
      </vt:variant>
      <vt:variant>
        <vt:i4>423</vt:i4>
      </vt:variant>
      <vt:variant>
        <vt:i4>0</vt:i4>
      </vt:variant>
      <vt:variant>
        <vt:i4>5</vt:i4>
      </vt:variant>
      <vt:variant>
        <vt:lpwstr/>
      </vt:variant>
      <vt:variant>
        <vt:lpwstr>_Appendix_A._</vt:lpwstr>
      </vt:variant>
      <vt:variant>
        <vt:i4>1441884</vt:i4>
      </vt:variant>
      <vt:variant>
        <vt:i4>420</vt:i4>
      </vt:variant>
      <vt:variant>
        <vt:i4>0</vt:i4>
      </vt:variant>
      <vt:variant>
        <vt:i4>5</vt:i4>
      </vt:variant>
      <vt:variant>
        <vt:lpwstr>http://www.hatcheryreform.us/</vt:lpwstr>
      </vt:variant>
      <vt:variant>
        <vt:lpwstr/>
      </vt:variant>
      <vt:variant>
        <vt:i4>1441884</vt:i4>
      </vt:variant>
      <vt:variant>
        <vt:i4>417</vt:i4>
      </vt:variant>
      <vt:variant>
        <vt:i4>0</vt:i4>
      </vt:variant>
      <vt:variant>
        <vt:i4>5</vt:i4>
      </vt:variant>
      <vt:variant>
        <vt:lpwstr>http://www.hatcheryreform.us/</vt:lpwstr>
      </vt:variant>
      <vt:variant>
        <vt:lpwstr/>
      </vt:variant>
      <vt:variant>
        <vt:i4>3670123</vt:i4>
      </vt:variant>
      <vt:variant>
        <vt:i4>414</vt:i4>
      </vt:variant>
      <vt:variant>
        <vt:i4>0</vt:i4>
      </vt:variant>
      <vt:variant>
        <vt:i4>5</vt:i4>
      </vt:variant>
      <vt:variant>
        <vt:lpwstr/>
      </vt:variant>
      <vt:variant>
        <vt:lpwstr>_Appendix_B.__1</vt:lpwstr>
      </vt:variant>
      <vt:variant>
        <vt:i4>5963823</vt:i4>
      </vt:variant>
      <vt:variant>
        <vt:i4>411</vt:i4>
      </vt:variant>
      <vt:variant>
        <vt:i4>0</vt:i4>
      </vt:variant>
      <vt:variant>
        <vt:i4>5</vt:i4>
      </vt:variant>
      <vt:variant>
        <vt:lpwstr>https://www.streamnet.org/final_draft_ahswg_2008april4/</vt:lpwstr>
      </vt:variant>
      <vt:variant>
        <vt:lpwstr/>
      </vt:variant>
      <vt:variant>
        <vt:i4>2687016</vt:i4>
      </vt:variant>
      <vt:variant>
        <vt:i4>408</vt:i4>
      </vt:variant>
      <vt:variant>
        <vt:i4>0</vt:i4>
      </vt:variant>
      <vt:variant>
        <vt:i4>5</vt:i4>
      </vt:variant>
      <vt:variant>
        <vt:lpwstr>http://old.streamnet.org/CoordinatedAssessments/AHSWG-2008-FinalReport.pdf</vt:lpwstr>
      </vt:variant>
      <vt:variant>
        <vt:lpwstr/>
      </vt:variant>
      <vt:variant>
        <vt:i4>1245213</vt:i4>
      </vt:variant>
      <vt:variant>
        <vt:i4>405</vt:i4>
      </vt:variant>
      <vt:variant>
        <vt:i4>0</vt:i4>
      </vt:variant>
      <vt:variant>
        <vt:i4>5</vt:i4>
      </vt:variant>
      <vt:variant>
        <vt:lpwstr>https://www.streamnet.org/home/data-maps/fish-facilities-mapper/</vt:lpwstr>
      </vt:variant>
      <vt:variant>
        <vt:lpwstr/>
      </vt:variant>
      <vt:variant>
        <vt:i4>5832722</vt:i4>
      </vt:variant>
      <vt:variant>
        <vt:i4>402</vt:i4>
      </vt:variant>
      <vt:variant>
        <vt:i4>0</vt:i4>
      </vt:variant>
      <vt:variant>
        <vt:i4>5</vt:i4>
      </vt:variant>
      <vt:variant>
        <vt:lpwstr>http://q.streamnet.org/Request.cfm?cmd=BuildPicklist&amp;NewQuery=BuildCriteria&amp;PicklistItem=Hatchery</vt:lpwstr>
      </vt:variant>
      <vt:variant>
        <vt:lpwstr/>
      </vt:variant>
      <vt:variant>
        <vt:i4>3670125</vt:i4>
      </vt:variant>
      <vt:variant>
        <vt:i4>399</vt:i4>
      </vt:variant>
      <vt:variant>
        <vt:i4>0</vt:i4>
      </vt:variant>
      <vt:variant>
        <vt:i4>5</vt:i4>
      </vt:variant>
      <vt:variant>
        <vt:lpwstr/>
      </vt:variant>
      <vt:variant>
        <vt:lpwstr>_Appendix_D.__1</vt:lpwstr>
      </vt:variant>
      <vt:variant>
        <vt:i4>7667749</vt:i4>
      </vt:variant>
      <vt:variant>
        <vt:i4>396</vt:i4>
      </vt:variant>
      <vt:variant>
        <vt:i4>0</vt:i4>
      </vt:variant>
      <vt:variant>
        <vt:i4>5</vt:i4>
      </vt:variant>
      <vt:variant>
        <vt:lpwstr>https://www.federalregister.gov/articles/2014/04/14/2014-08347/endangered-and-threatened-wildlife-final-rule-to-revise-the-code-of-federal-regulations-for-species</vt:lpwstr>
      </vt:variant>
      <vt:variant>
        <vt:lpwstr/>
      </vt:variant>
      <vt:variant>
        <vt:i4>3670124</vt:i4>
      </vt:variant>
      <vt:variant>
        <vt:i4>393</vt:i4>
      </vt:variant>
      <vt:variant>
        <vt:i4>0</vt:i4>
      </vt:variant>
      <vt:variant>
        <vt:i4>5</vt:i4>
      </vt:variant>
      <vt:variant>
        <vt:lpwstr/>
      </vt:variant>
      <vt:variant>
        <vt:lpwstr>_Appendix_E.__1</vt:lpwstr>
      </vt:variant>
      <vt:variant>
        <vt:i4>6750260</vt:i4>
      </vt:variant>
      <vt:variant>
        <vt:i4>390</vt:i4>
      </vt:variant>
      <vt:variant>
        <vt:i4>0</vt:i4>
      </vt:variant>
      <vt:variant>
        <vt:i4>5</vt:i4>
      </vt:variant>
      <vt:variant>
        <vt:lpwstr/>
      </vt:variant>
      <vt:variant>
        <vt:lpwstr>_Appendix_B._</vt:lpwstr>
      </vt:variant>
      <vt:variant>
        <vt:i4>6750260</vt:i4>
      </vt:variant>
      <vt:variant>
        <vt:i4>387</vt:i4>
      </vt:variant>
      <vt:variant>
        <vt:i4>0</vt:i4>
      </vt:variant>
      <vt:variant>
        <vt:i4>5</vt:i4>
      </vt:variant>
      <vt:variant>
        <vt:lpwstr/>
      </vt:variant>
      <vt:variant>
        <vt:lpwstr>_Appendix_B._</vt:lpwstr>
      </vt:variant>
      <vt:variant>
        <vt:i4>4325400</vt:i4>
      </vt:variant>
      <vt:variant>
        <vt:i4>384</vt:i4>
      </vt:variant>
      <vt:variant>
        <vt:i4>0</vt:i4>
      </vt:variant>
      <vt:variant>
        <vt:i4>5</vt:i4>
      </vt:variant>
      <vt:variant>
        <vt:lpwstr>https://web.archive.org/web/20161215214935/http:/www.nwfsc.noaa.gov/trt/</vt:lpwstr>
      </vt:variant>
      <vt:variant>
        <vt:lpwstr/>
      </vt:variant>
      <vt:variant>
        <vt:i4>4325400</vt:i4>
      </vt:variant>
      <vt:variant>
        <vt:i4>381</vt:i4>
      </vt:variant>
      <vt:variant>
        <vt:i4>0</vt:i4>
      </vt:variant>
      <vt:variant>
        <vt:i4>5</vt:i4>
      </vt:variant>
      <vt:variant>
        <vt:lpwstr>https://web.archive.org/web/20161215214935/http:/www.nwfsc.noaa.gov/trt/</vt:lpwstr>
      </vt:variant>
      <vt:variant>
        <vt:lpwstr/>
      </vt:variant>
      <vt:variant>
        <vt:i4>5242970</vt:i4>
      </vt:variant>
      <vt:variant>
        <vt:i4>378</vt:i4>
      </vt:variant>
      <vt:variant>
        <vt:i4>0</vt:i4>
      </vt:variant>
      <vt:variant>
        <vt:i4>5</vt:i4>
      </vt:variant>
      <vt:variant>
        <vt:lpwstr>https://www.streamnet.org/resources/nw-fish/fish-species/</vt:lpwstr>
      </vt:variant>
      <vt:variant>
        <vt:lpwstr/>
      </vt:variant>
      <vt:variant>
        <vt:i4>4325378</vt:i4>
      </vt:variant>
      <vt:variant>
        <vt:i4>375</vt:i4>
      </vt:variant>
      <vt:variant>
        <vt:i4>0</vt:i4>
      </vt:variant>
      <vt:variant>
        <vt:i4>5</vt:i4>
      </vt:variant>
      <vt:variant>
        <vt:lpwstr>http://old.streamnet.org/SpeciesInFW.html</vt:lpwstr>
      </vt:variant>
      <vt:variant>
        <vt:lpwstr/>
      </vt:variant>
      <vt:variant>
        <vt:i4>2621494</vt:i4>
      </vt:variant>
      <vt:variant>
        <vt:i4>372</vt:i4>
      </vt:variant>
      <vt:variant>
        <vt:i4>0</vt:i4>
      </vt:variant>
      <vt:variant>
        <vt:i4>5</vt:i4>
      </vt:variant>
      <vt:variant>
        <vt:lpwstr/>
      </vt:variant>
      <vt:variant>
        <vt:lpwstr>Table_of_Contents</vt:lpwstr>
      </vt:variant>
      <vt:variant>
        <vt:i4>6750263</vt:i4>
      </vt:variant>
      <vt:variant>
        <vt:i4>369</vt:i4>
      </vt:variant>
      <vt:variant>
        <vt:i4>0</vt:i4>
      </vt:variant>
      <vt:variant>
        <vt:i4>5</vt:i4>
      </vt:variant>
      <vt:variant>
        <vt:lpwstr/>
      </vt:variant>
      <vt:variant>
        <vt:lpwstr>_Appendix_A._</vt:lpwstr>
      </vt:variant>
      <vt:variant>
        <vt:i4>3670125</vt:i4>
      </vt:variant>
      <vt:variant>
        <vt:i4>366</vt:i4>
      </vt:variant>
      <vt:variant>
        <vt:i4>0</vt:i4>
      </vt:variant>
      <vt:variant>
        <vt:i4>5</vt:i4>
      </vt:variant>
      <vt:variant>
        <vt:lpwstr/>
      </vt:variant>
      <vt:variant>
        <vt:lpwstr>_Appendix_D.__1</vt:lpwstr>
      </vt:variant>
      <vt:variant>
        <vt:i4>3670124</vt:i4>
      </vt:variant>
      <vt:variant>
        <vt:i4>363</vt:i4>
      </vt:variant>
      <vt:variant>
        <vt:i4>0</vt:i4>
      </vt:variant>
      <vt:variant>
        <vt:i4>5</vt:i4>
      </vt:variant>
      <vt:variant>
        <vt:lpwstr/>
      </vt:variant>
      <vt:variant>
        <vt:lpwstr>_Appendix_E.__1</vt:lpwstr>
      </vt:variant>
      <vt:variant>
        <vt:i4>6750260</vt:i4>
      </vt:variant>
      <vt:variant>
        <vt:i4>360</vt:i4>
      </vt:variant>
      <vt:variant>
        <vt:i4>0</vt:i4>
      </vt:variant>
      <vt:variant>
        <vt:i4>5</vt:i4>
      </vt:variant>
      <vt:variant>
        <vt:lpwstr/>
      </vt:variant>
      <vt:variant>
        <vt:lpwstr>_Appendix_B._</vt:lpwstr>
      </vt:variant>
      <vt:variant>
        <vt:i4>6750260</vt:i4>
      </vt:variant>
      <vt:variant>
        <vt:i4>357</vt:i4>
      </vt:variant>
      <vt:variant>
        <vt:i4>0</vt:i4>
      </vt:variant>
      <vt:variant>
        <vt:i4>5</vt:i4>
      </vt:variant>
      <vt:variant>
        <vt:lpwstr/>
      </vt:variant>
      <vt:variant>
        <vt:lpwstr>_Appendix_B._</vt:lpwstr>
      </vt:variant>
      <vt:variant>
        <vt:i4>4325400</vt:i4>
      </vt:variant>
      <vt:variant>
        <vt:i4>354</vt:i4>
      </vt:variant>
      <vt:variant>
        <vt:i4>0</vt:i4>
      </vt:variant>
      <vt:variant>
        <vt:i4>5</vt:i4>
      </vt:variant>
      <vt:variant>
        <vt:lpwstr>https://web.archive.org/web/20161215214935/http:/www.nwfsc.noaa.gov/trt/</vt:lpwstr>
      </vt:variant>
      <vt:variant>
        <vt:lpwstr/>
      </vt:variant>
      <vt:variant>
        <vt:i4>4325400</vt:i4>
      </vt:variant>
      <vt:variant>
        <vt:i4>351</vt:i4>
      </vt:variant>
      <vt:variant>
        <vt:i4>0</vt:i4>
      </vt:variant>
      <vt:variant>
        <vt:i4>5</vt:i4>
      </vt:variant>
      <vt:variant>
        <vt:lpwstr>https://web.archive.org/web/20161215214935/http:/www.nwfsc.noaa.gov/trt/</vt:lpwstr>
      </vt:variant>
      <vt:variant>
        <vt:lpwstr/>
      </vt:variant>
      <vt:variant>
        <vt:i4>5242970</vt:i4>
      </vt:variant>
      <vt:variant>
        <vt:i4>348</vt:i4>
      </vt:variant>
      <vt:variant>
        <vt:i4>0</vt:i4>
      </vt:variant>
      <vt:variant>
        <vt:i4>5</vt:i4>
      </vt:variant>
      <vt:variant>
        <vt:lpwstr>https://www.streamnet.org/resources/nw-fish/fish-species/</vt:lpwstr>
      </vt:variant>
      <vt:variant>
        <vt:lpwstr/>
      </vt:variant>
      <vt:variant>
        <vt:i4>4325378</vt:i4>
      </vt:variant>
      <vt:variant>
        <vt:i4>345</vt:i4>
      </vt:variant>
      <vt:variant>
        <vt:i4>0</vt:i4>
      </vt:variant>
      <vt:variant>
        <vt:i4>5</vt:i4>
      </vt:variant>
      <vt:variant>
        <vt:lpwstr>http://old.streamnet.org/SpeciesInFW.html</vt:lpwstr>
      </vt:variant>
      <vt:variant>
        <vt:lpwstr/>
      </vt:variant>
      <vt:variant>
        <vt:i4>2621494</vt:i4>
      </vt:variant>
      <vt:variant>
        <vt:i4>342</vt:i4>
      </vt:variant>
      <vt:variant>
        <vt:i4>0</vt:i4>
      </vt:variant>
      <vt:variant>
        <vt:i4>5</vt:i4>
      </vt:variant>
      <vt:variant>
        <vt:lpwstr/>
      </vt:variant>
      <vt:variant>
        <vt:lpwstr>Table_of_Contents</vt:lpwstr>
      </vt:variant>
      <vt:variant>
        <vt:i4>6750263</vt:i4>
      </vt:variant>
      <vt:variant>
        <vt:i4>339</vt:i4>
      </vt:variant>
      <vt:variant>
        <vt:i4>0</vt:i4>
      </vt:variant>
      <vt:variant>
        <vt:i4>5</vt:i4>
      </vt:variant>
      <vt:variant>
        <vt:lpwstr/>
      </vt:variant>
      <vt:variant>
        <vt:lpwstr>_Appendix_A._</vt:lpwstr>
      </vt:variant>
      <vt:variant>
        <vt:i4>2621494</vt:i4>
      </vt:variant>
      <vt:variant>
        <vt:i4>336</vt:i4>
      </vt:variant>
      <vt:variant>
        <vt:i4>0</vt:i4>
      </vt:variant>
      <vt:variant>
        <vt:i4>5</vt:i4>
      </vt:variant>
      <vt:variant>
        <vt:lpwstr/>
      </vt:variant>
      <vt:variant>
        <vt:lpwstr>Table_of_Contents</vt:lpwstr>
      </vt:variant>
      <vt:variant>
        <vt:i4>4718709</vt:i4>
      </vt:variant>
      <vt:variant>
        <vt:i4>333</vt:i4>
      </vt:variant>
      <vt:variant>
        <vt:i4>0</vt:i4>
      </vt:variant>
      <vt:variant>
        <vt:i4>5</vt:i4>
      </vt:variant>
      <vt:variant>
        <vt:lpwstr/>
      </vt:variant>
      <vt:variant>
        <vt:lpwstr>_A4.1.__JuvenileOutmigrants</vt:lpwstr>
      </vt:variant>
      <vt:variant>
        <vt:i4>6750257</vt:i4>
      </vt:variant>
      <vt:variant>
        <vt:i4>330</vt:i4>
      </vt:variant>
      <vt:variant>
        <vt:i4>0</vt:i4>
      </vt:variant>
      <vt:variant>
        <vt:i4>5</vt:i4>
      </vt:variant>
      <vt:variant>
        <vt:lpwstr/>
      </vt:variant>
      <vt:variant>
        <vt:lpwstr>_Appendix_G._</vt:lpwstr>
      </vt:variant>
      <vt:variant>
        <vt:i4>6750263</vt:i4>
      </vt:variant>
      <vt:variant>
        <vt:i4>327</vt:i4>
      </vt:variant>
      <vt:variant>
        <vt:i4>0</vt:i4>
      </vt:variant>
      <vt:variant>
        <vt:i4>5</vt:i4>
      </vt:variant>
      <vt:variant>
        <vt:lpwstr/>
      </vt:variant>
      <vt:variant>
        <vt:lpwstr>_Appendix_A._</vt:lpwstr>
      </vt:variant>
      <vt:variant>
        <vt:i4>2031666</vt:i4>
      </vt:variant>
      <vt:variant>
        <vt:i4>324</vt:i4>
      </vt:variant>
      <vt:variant>
        <vt:i4>0</vt:i4>
      </vt:variant>
      <vt:variant>
        <vt:i4>5</vt:i4>
      </vt:variant>
      <vt:variant>
        <vt:lpwstr/>
      </vt:variant>
      <vt:variant>
        <vt:lpwstr>_A5.__JuvenileOutmigrantsDetail</vt:lpwstr>
      </vt:variant>
      <vt:variant>
        <vt:i4>6750257</vt:i4>
      </vt:variant>
      <vt:variant>
        <vt:i4>321</vt:i4>
      </vt:variant>
      <vt:variant>
        <vt:i4>0</vt:i4>
      </vt:variant>
      <vt:variant>
        <vt:i4>5</vt:i4>
      </vt:variant>
      <vt:variant>
        <vt:lpwstr/>
      </vt:variant>
      <vt:variant>
        <vt:lpwstr>_Appendix_G._</vt:lpwstr>
      </vt:variant>
      <vt:variant>
        <vt:i4>3670124</vt:i4>
      </vt:variant>
      <vt:variant>
        <vt:i4>318</vt:i4>
      </vt:variant>
      <vt:variant>
        <vt:i4>0</vt:i4>
      </vt:variant>
      <vt:variant>
        <vt:i4>5</vt:i4>
      </vt:variant>
      <vt:variant>
        <vt:lpwstr/>
      </vt:variant>
      <vt:variant>
        <vt:lpwstr>_Appendix_E.__1</vt:lpwstr>
      </vt:variant>
      <vt:variant>
        <vt:i4>6750260</vt:i4>
      </vt:variant>
      <vt:variant>
        <vt:i4>315</vt:i4>
      </vt:variant>
      <vt:variant>
        <vt:i4>0</vt:i4>
      </vt:variant>
      <vt:variant>
        <vt:i4>5</vt:i4>
      </vt:variant>
      <vt:variant>
        <vt:lpwstr/>
      </vt:variant>
      <vt:variant>
        <vt:lpwstr>_Appendix_B._</vt:lpwstr>
      </vt:variant>
      <vt:variant>
        <vt:i4>6750260</vt:i4>
      </vt:variant>
      <vt:variant>
        <vt:i4>312</vt:i4>
      </vt:variant>
      <vt:variant>
        <vt:i4>0</vt:i4>
      </vt:variant>
      <vt:variant>
        <vt:i4>5</vt:i4>
      </vt:variant>
      <vt:variant>
        <vt:lpwstr/>
      </vt:variant>
      <vt:variant>
        <vt:lpwstr>_Appendix_B._</vt:lpwstr>
      </vt:variant>
      <vt:variant>
        <vt:i4>4325400</vt:i4>
      </vt:variant>
      <vt:variant>
        <vt:i4>309</vt:i4>
      </vt:variant>
      <vt:variant>
        <vt:i4>0</vt:i4>
      </vt:variant>
      <vt:variant>
        <vt:i4>5</vt:i4>
      </vt:variant>
      <vt:variant>
        <vt:lpwstr>https://web.archive.org/web/20161215214935/http:/www.nwfsc.noaa.gov/trt/</vt:lpwstr>
      </vt:variant>
      <vt:variant>
        <vt:lpwstr/>
      </vt:variant>
      <vt:variant>
        <vt:i4>4325400</vt:i4>
      </vt:variant>
      <vt:variant>
        <vt:i4>306</vt:i4>
      </vt:variant>
      <vt:variant>
        <vt:i4>0</vt:i4>
      </vt:variant>
      <vt:variant>
        <vt:i4>5</vt:i4>
      </vt:variant>
      <vt:variant>
        <vt:lpwstr>https://web.archive.org/web/20161215214935/http:/www.nwfsc.noaa.gov/trt/</vt:lpwstr>
      </vt:variant>
      <vt:variant>
        <vt:lpwstr/>
      </vt:variant>
      <vt:variant>
        <vt:i4>5242970</vt:i4>
      </vt:variant>
      <vt:variant>
        <vt:i4>303</vt:i4>
      </vt:variant>
      <vt:variant>
        <vt:i4>0</vt:i4>
      </vt:variant>
      <vt:variant>
        <vt:i4>5</vt:i4>
      </vt:variant>
      <vt:variant>
        <vt:lpwstr>https://www.streamnet.org/resources/nw-fish/fish-species/</vt:lpwstr>
      </vt:variant>
      <vt:variant>
        <vt:lpwstr/>
      </vt:variant>
      <vt:variant>
        <vt:i4>4325378</vt:i4>
      </vt:variant>
      <vt:variant>
        <vt:i4>300</vt:i4>
      </vt:variant>
      <vt:variant>
        <vt:i4>0</vt:i4>
      </vt:variant>
      <vt:variant>
        <vt:i4>5</vt:i4>
      </vt:variant>
      <vt:variant>
        <vt:lpwstr>http://old.streamnet.org/SpeciesInFW.html</vt:lpwstr>
      </vt:variant>
      <vt:variant>
        <vt:lpwstr/>
      </vt:variant>
      <vt:variant>
        <vt:i4>2621494</vt:i4>
      </vt:variant>
      <vt:variant>
        <vt:i4>297</vt:i4>
      </vt:variant>
      <vt:variant>
        <vt:i4>0</vt:i4>
      </vt:variant>
      <vt:variant>
        <vt:i4>5</vt:i4>
      </vt:variant>
      <vt:variant>
        <vt:lpwstr/>
      </vt:variant>
      <vt:variant>
        <vt:lpwstr>Table_of_Contents</vt:lpwstr>
      </vt:variant>
      <vt:variant>
        <vt:i4>2031666</vt:i4>
      </vt:variant>
      <vt:variant>
        <vt:i4>294</vt:i4>
      </vt:variant>
      <vt:variant>
        <vt:i4>0</vt:i4>
      </vt:variant>
      <vt:variant>
        <vt:i4>5</vt:i4>
      </vt:variant>
      <vt:variant>
        <vt:lpwstr/>
      </vt:variant>
      <vt:variant>
        <vt:lpwstr>_A5.__JuvenileOutmigrantsDetail</vt:lpwstr>
      </vt:variant>
      <vt:variant>
        <vt:i4>6750263</vt:i4>
      </vt:variant>
      <vt:variant>
        <vt:i4>291</vt:i4>
      </vt:variant>
      <vt:variant>
        <vt:i4>0</vt:i4>
      </vt:variant>
      <vt:variant>
        <vt:i4>5</vt:i4>
      </vt:variant>
      <vt:variant>
        <vt:lpwstr/>
      </vt:variant>
      <vt:variant>
        <vt:lpwstr>_Appendix_A._</vt:lpwstr>
      </vt:variant>
      <vt:variant>
        <vt:i4>3670125</vt:i4>
      </vt:variant>
      <vt:variant>
        <vt:i4>288</vt:i4>
      </vt:variant>
      <vt:variant>
        <vt:i4>0</vt:i4>
      </vt:variant>
      <vt:variant>
        <vt:i4>5</vt:i4>
      </vt:variant>
      <vt:variant>
        <vt:lpwstr/>
      </vt:variant>
      <vt:variant>
        <vt:lpwstr>_Appendix_D.__1</vt:lpwstr>
      </vt:variant>
      <vt:variant>
        <vt:i4>3670124</vt:i4>
      </vt:variant>
      <vt:variant>
        <vt:i4>285</vt:i4>
      </vt:variant>
      <vt:variant>
        <vt:i4>0</vt:i4>
      </vt:variant>
      <vt:variant>
        <vt:i4>5</vt:i4>
      </vt:variant>
      <vt:variant>
        <vt:lpwstr/>
      </vt:variant>
      <vt:variant>
        <vt:lpwstr>_Appendix_E.__1</vt:lpwstr>
      </vt:variant>
      <vt:variant>
        <vt:i4>6750260</vt:i4>
      </vt:variant>
      <vt:variant>
        <vt:i4>282</vt:i4>
      </vt:variant>
      <vt:variant>
        <vt:i4>0</vt:i4>
      </vt:variant>
      <vt:variant>
        <vt:i4>5</vt:i4>
      </vt:variant>
      <vt:variant>
        <vt:lpwstr/>
      </vt:variant>
      <vt:variant>
        <vt:lpwstr>_Appendix_B._</vt:lpwstr>
      </vt:variant>
      <vt:variant>
        <vt:i4>6750260</vt:i4>
      </vt:variant>
      <vt:variant>
        <vt:i4>279</vt:i4>
      </vt:variant>
      <vt:variant>
        <vt:i4>0</vt:i4>
      </vt:variant>
      <vt:variant>
        <vt:i4>5</vt:i4>
      </vt:variant>
      <vt:variant>
        <vt:lpwstr/>
      </vt:variant>
      <vt:variant>
        <vt:lpwstr>_Appendix_B._</vt:lpwstr>
      </vt:variant>
      <vt:variant>
        <vt:i4>4325400</vt:i4>
      </vt:variant>
      <vt:variant>
        <vt:i4>276</vt:i4>
      </vt:variant>
      <vt:variant>
        <vt:i4>0</vt:i4>
      </vt:variant>
      <vt:variant>
        <vt:i4>5</vt:i4>
      </vt:variant>
      <vt:variant>
        <vt:lpwstr>https://web.archive.org/web/20161215214935/http:/www.nwfsc.noaa.gov/trt/</vt:lpwstr>
      </vt:variant>
      <vt:variant>
        <vt:lpwstr/>
      </vt:variant>
      <vt:variant>
        <vt:i4>4325400</vt:i4>
      </vt:variant>
      <vt:variant>
        <vt:i4>273</vt:i4>
      </vt:variant>
      <vt:variant>
        <vt:i4>0</vt:i4>
      </vt:variant>
      <vt:variant>
        <vt:i4>5</vt:i4>
      </vt:variant>
      <vt:variant>
        <vt:lpwstr>https://web.archive.org/web/20161215214935/http:/www.nwfsc.noaa.gov/trt/</vt:lpwstr>
      </vt:variant>
      <vt:variant>
        <vt:lpwstr/>
      </vt:variant>
      <vt:variant>
        <vt:i4>5242970</vt:i4>
      </vt:variant>
      <vt:variant>
        <vt:i4>270</vt:i4>
      </vt:variant>
      <vt:variant>
        <vt:i4>0</vt:i4>
      </vt:variant>
      <vt:variant>
        <vt:i4>5</vt:i4>
      </vt:variant>
      <vt:variant>
        <vt:lpwstr>https://www.streamnet.org/resources/nw-fish/fish-species/</vt:lpwstr>
      </vt:variant>
      <vt:variant>
        <vt:lpwstr/>
      </vt:variant>
      <vt:variant>
        <vt:i4>4325378</vt:i4>
      </vt:variant>
      <vt:variant>
        <vt:i4>267</vt:i4>
      </vt:variant>
      <vt:variant>
        <vt:i4>0</vt:i4>
      </vt:variant>
      <vt:variant>
        <vt:i4>5</vt:i4>
      </vt:variant>
      <vt:variant>
        <vt:lpwstr>http://old.streamnet.org/SpeciesInFW.html</vt:lpwstr>
      </vt:variant>
      <vt:variant>
        <vt:lpwstr/>
      </vt:variant>
      <vt:variant>
        <vt:i4>2621494</vt:i4>
      </vt:variant>
      <vt:variant>
        <vt:i4>264</vt:i4>
      </vt:variant>
      <vt:variant>
        <vt:i4>0</vt:i4>
      </vt:variant>
      <vt:variant>
        <vt:i4>5</vt:i4>
      </vt:variant>
      <vt:variant>
        <vt:lpwstr/>
      </vt:variant>
      <vt:variant>
        <vt:lpwstr>Table_of_Contents</vt:lpwstr>
      </vt:variant>
      <vt:variant>
        <vt:i4>6750263</vt:i4>
      </vt:variant>
      <vt:variant>
        <vt:i4>261</vt:i4>
      </vt:variant>
      <vt:variant>
        <vt:i4>0</vt:i4>
      </vt:variant>
      <vt:variant>
        <vt:i4>5</vt:i4>
      </vt:variant>
      <vt:variant>
        <vt:lpwstr/>
      </vt:variant>
      <vt:variant>
        <vt:lpwstr>_Appendix_A._</vt:lpwstr>
      </vt:variant>
      <vt:variant>
        <vt:i4>3670125</vt:i4>
      </vt:variant>
      <vt:variant>
        <vt:i4>258</vt:i4>
      </vt:variant>
      <vt:variant>
        <vt:i4>0</vt:i4>
      </vt:variant>
      <vt:variant>
        <vt:i4>5</vt:i4>
      </vt:variant>
      <vt:variant>
        <vt:lpwstr/>
      </vt:variant>
      <vt:variant>
        <vt:lpwstr>_Appendix_D.__1</vt:lpwstr>
      </vt:variant>
      <vt:variant>
        <vt:i4>3670124</vt:i4>
      </vt:variant>
      <vt:variant>
        <vt:i4>255</vt:i4>
      </vt:variant>
      <vt:variant>
        <vt:i4>0</vt:i4>
      </vt:variant>
      <vt:variant>
        <vt:i4>5</vt:i4>
      </vt:variant>
      <vt:variant>
        <vt:lpwstr/>
      </vt:variant>
      <vt:variant>
        <vt:lpwstr>_Appendix_E.__1</vt:lpwstr>
      </vt:variant>
      <vt:variant>
        <vt:i4>6750260</vt:i4>
      </vt:variant>
      <vt:variant>
        <vt:i4>252</vt:i4>
      </vt:variant>
      <vt:variant>
        <vt:i4>0</vt:i4>
      </vt:variant>
      <vt:variant>
        <vt:i4>5</vt:i4>
      </vt:variant>
      <vt:variant>
        <vt:lpwstr/>
      </vt:variant>
      <vt:variant>
        <vt:lpwstr>_Appendix_B._</vt:lpwstr>
      </vt:variant>
      <vt:variant>
        <vt:i4>6750260</vt:i4>
      </vt:variant>
      <vt:variant>
        <vt:i4>249</vt:i4>
      </vt:variant>
      <vt:variant>
        <vt:i4>0</vt:i4>
      </vt:variant>
      <vt:variant>
        <vt:i4>5</vt:i4>
      </vt:variant>
      <vt:variant>
        <vt:lpwstr/>
      </vt:variant>
      <vt:variant>
        <vt:lpwstr>_Appendix_B._</vt:lpwstr>
      </vt:variant>
      <vt:variant>
        <vt:i4>4325400</vt:i4>
      </vt:variant>
      <vt:variant>
        <vt:i4>246</vt:i4>
      </vt:variant>
      <vt:variant>
        <vt:i4>0</vt:i4>
      </vt:variant>
      <vt:variant>
        <vt:i4>5</vt:i4>
      </vt:variant>
      <vt:variant>
        <vt:lpwstr>https://web.archive.org/web/20161215214935/http:/www.nwfsc.noaa.gov/trt/</vt:lpwstr>
      </vt:variant>
      <vt:variant>
        <vt:lpwstr/>
      </vt:variant>
      <vt:variant>
        <vt:i4>4325400</vt:i4>
      </vt:variant>
      <vt:variant>
        <vt:i4>243</vt:i4>
      </vt:variant>
      <vt:variant>
        <vt:i4>0</vt:i4>
      </vt:variant>
      <vt:variant>
        <vt:i4>5</vt:i4>
      </vt:variant>
      <vt:variant>
        <vt:lpwstr>https://web.archive.org/web/20161215214935/http:/www.nwfsc.noaa.gov/trt/</vt:lpwstr>
      </vt:variant>
      <vt:variant>
        <vt:lpwstr/>
      </vt:variant>
      <vt:variant>
        <vt:i4>5242970</vt:i4>
      </vt:variant>
      <vt:variant>
        <vt:i4>240</vt:i4>
      </vt:variant>
      <vt:variant>
        <vt:i4>0</vt:i4>
      </vt:variant>
      <vt:variant>
        <vt:i4>5</vt:i4>
      </vt:variant>
      <vt:variant>
        <vt:lpwstr>https://www.streamnet.org/resources/nw-fish/fish-species/</vt:lpwstr>
      </vt:variant>
      <vt:variant>
        <vt:lpwstr/>
      </vt:variant>
      <vt:variant>
        <vt:i4>4325378</vt:i4>
      </vt:variant>
      <vt:variant>
        <vt:i4>237</vt:i4>
      </vt:variant>
      <vt:variant>
        <vt:i4>0</vt:i4>
      </vt:variant>
      <vt:variant>
        <vt:i4>5</vt:i4>
      </vt:variant>
      <vt:variant>
        <vt:lpwstr>http://old.streamnet.org/SpeciesInFW.html</vt:lpwstr>
      </vt:variant>
      <vt:variant>
        <vt:lpwstr/>
      </vt:variant>
      <vt:variant>
        <vt:i4>2621494</vt:i4>
      </vt:variant>
      <vt:variant>
        <vt:i4>234</vt:i4>
      </vt:variant>
      <vt:variant>
        <vt:i4>0</vt:i4>
      </vt:variant>
      <vt:variant>
        <vt:i4>5</vt:i4>
      </vt:variant>
      <vt:variant>
        <vt:lpwstr/>
      </vt:variant>
      <vt:variant>
        <vt:lpwstr>Table_of_Contents</vt:lpwstr>
      </vt:variant>
      <vt:variant>
        <vt:i4>6750263</vt:i4>
      </vt:variant>
      <vt:variant>
        <vt:i4>231</vt:i4>
      </vt:variant>
      <vt:variant>
        <vt:i4>0</vt:i4>
      </vt:variant>
      <vt:variant>
        <vt:i4>5</vt:i4>
      </vt:variant>
      <vt:variant>
        <vt:lpwstr/>
      </vt:variant>
      <vt:variant>
        <vt:lpwstr>_Appendix_A._</vt:lpwstr>
      </vt:variant>
      <vt:variant>
        <vt:i4>6750256</vt:i4>
      </vt:variant>
      <vt:variant>
        <vt:i4>228</vt:i4>
      </vt:variant>
      <vt:variant>
        <vt:i4>0</vt:i4>
      </vt:variant>
      <vt:variant>
        <vt:i4>5</vt:i4>
      </vt:variant>
      <vt:variant>
        <vt:lpwstr/>
      </vt:variant>
      <vt:variant>
        <vt:lpwstr>_Appendix_F._</vt:lpwstr>
      </vt:variant>
      <vt:variant>
        <vt:i4>3670125</vt:i4>
      </vt:variant>
      <vt:variant>
        <vt:i4>225</vt:i4>
      </vt:variant>
      <vt:variant>
        <vt:i4>0</vt:i4>
      </vt:variant>
      <vt:variant>
        <vt:i4>5</vt:i4>
      </vt:variant>
      <vt:variant>
        <vt:lpwstr/>
      </vt:variant>
      <vt:variant>
        <vt:lpwstr>_Appendix_D.__1</vt:lpwstr>
      </vt:variant>
      <vt:variant>
        <vt:i4>3670124</vt:i4>
      </vt:variant>
      <vt:variant>
        <vt:i4>222</vt:i4>
      </vt:variant>
      <vt:variant>
        <vt:i4>0</vt:i4>
      </vt:variant>
      <vt:variant>
        <vt:i4>5</vt:i4>
      </vt:variant>
      <vt:variant>
        <vt:lpwstr/>
      </vt:variant>
      <vt:variant>
        <vt:lpwstr>_Appendix_E.__1</vt:lpwstr>
      </vt:variant>
      <vt:variant>
        <vt:i4>6750260</vt:i4>
      </vt:variant>
      <vt:variant>
        <vt:i4>219</vt:i4>
      </vt:variant>
      <vt:variant>
        <vt:i4>0</vt:i4>
      </vt:variant>
      <vt:variant>
        <vt:i4>5</vt:i4>
      </vt:variant>
      <vt:variant>
        <vt:lpwstr/>
      </vt:variant>
      <vt:variant>
        <vt:lpwstr>_Appendix_B._</vt:lpwstr>
      </vt:variant>
      <vt:variant>
        <vt:i4>6750260</vt:i4>
      </vt:variant>
      <vt:variant>
        <vt:i4>216</vt:i4>
      </vt:variant>
      <vt:variant>
        <vt:i4>0</vt:i4>
      </vt:variant>
      <vt:variant>
        <vt:i4>5</vt:i4>
      </vt:variant>
      <vt:variant>
        <vt:lpwstr/>
      </vt:variant>
      <vt:variant>
        <vt:lpwstr>_Appendix_B._</vt:lpwstr>
      </vt:variant>
      <vt:variant>
        <vt:i4>4325400</vt:i4>
      </vt:variant>
      <vt:variant>
        <vt:i4>213</vt:i4>
      </vt:variant>
      <vt:variant>
        <vt:i4>0</vt:i4>
      </vt:variant>
      <vt:variant>
        <vt:i4>5</vt:i4>
      </vt:variant>
      <vt:variant>
        <vt:lpwstr>https://web.archive.org/web/20161215214935/http:/www.nwfsc.noaa.gov/trt/</vt:lpwstr>
      </vt:variant>
      <vt:variant>
        <vt:lpwstr/>
      </vt:variant>
      <vt:variant>
        <vt:i4>4325400</vt:i4>
      </vt:variant>
      <vt:variant>
        <vt:i4>210</vt:i4>
      </vt:variant>
      <vt:variant>
        <vt:i4>0</vt:i4>
      </vt:variant>
      <vt:variant>
        <vt:i4>5</vt:i4>
      </vt:variant>
      <vt:variant>
        <vt:lpwstr>https://web.archive.org/web/20161215214935/http:/www.nwfsc.noaa.gov/trt/</vt:lpwstr>
      </vt:variant>
      <vt:variant>
        <vt:lpwstr/>
      </vt:variant>
      <vt:variant>
        <vt:i4>5242970</vt:i4>
      </vt:variant>
      <vt:variant>
        <vt:i4>207</vt:i4>
      </vt:variant>
      <vt:variant>
        <vt:i4>0</vt:i4>
      </vt:variant>
      <vt:variant>
        <vt:i4>5</vt:i4>
      </vt:variant>
      <vt:variant>
        <vt:lpwstr>https://www.streamnet.org/resources/nw-fish/fish-species/</vt:lpwstr>
      </vt:variant>
      <vt:variant>
        <vt:lpwstr/>
      </vt:variant>
      <vt:variant>
        <vt:i4>4325378</vt:i4>
      </vt:variant>
      <vt:variant>
        <vt:i4>204</vt:i4>
      </vt:variant>
      <vt:variant>
        <vt:i4>0</vt:i4>
      </vt:variant>
      <vt:variant>
        <vt:i4>5</vt:i4>
      </vt:variant>
      <vt:variant>
        <vt:lpwstr>http://old.streamnet.org/SpeciesInFW.html</vt:lpwstr>
      </vt:variant>
      <vt:variant>
        <vt:lpwstr/>
      </vt:variant>
      <vt:variant>
        <vt:i4>2621494</vt:i4>
      </vt:variant>
      <vt:variant>
        <vt:i4>201</vt:i4>
      </vt:variant>
      <vt:variant>
        <vt:i4>0</vt:i4>
      </vt:variant>
      <vt:variant>
        <vt:i4>5</vt:i4>
      </vt:variant>
      <vt:variant>
        <vt:lpwstr/>
      </vt:variant>
      <vt:variant>
        <vt:lpwstr>Table_of_Contents</vt:lpwstr>
      </vt:variant>
      <vt:variant>
        <vt:i4>1835070</vt:i4>
      </vt:variant>
      <vt:variant>
        <vt:i4>194</vt:i4>
      </vt:variant>
      <vt:variant>
        <vt:i4>0</vt:i4>
      </vt:variant>
      <vt:variant>
        <vt:i4>5</vt:i4>
      </vt:variant>
      <vt:variant>
        <vt:lpwstr/>
      </vt:variant>
      <vt:variant>
        <vt:lpwstr>_Toc92699888</vt:lpwstr>
      </vt:variant>
      <vt:variant>
        <vt:i4>1245246</vt:i4>
      </vt:variant>
      <vt:variant>
        <vt:i4>188</vt:i4>
      </vt:variant>
      <vt:variant>
        <vt:i4>0</vt:i4>
      </vt:variant>
      <vt:variant>
        <vt:i4>5</vt:i4>
      </vt:variant>
      <vt:variant>
        <vt:lpwstr/>
      </vt:variant>
      <vt:variant>
        <vt:lpwstr>_Toc92699887</vt:lpwstr>
      </vt:variant>
      <vt:variant>
        <vt:i4>1179710</vt:i4>
      </vt:variant>
      <vt:variant>
        <vt:i4>182</vt:i4>
      </vt:variant>
      <vt:variant>
        <vt:i4>0</vt:i4>
      </vt:variant>
      <vt:variant>
        <vt:i4>5</vt:i4>
      </vt:variant>
      <vt:variant>
        <vt:lpwstr/>
      </vt:variant>
      <vt:variant>
        <vt:lpwstr>_Toc92699886</vt:lpwstr>
      </vt:variant>
      <vt:variant>
        <vt:i4>1114174</vt:i4>
      </vt:variant>
      <vt:variant>
        <vt:i4>176</vt:i4>
      </vt:variant>
      <vt:variant>
        <vt:i4>0</vt:i4>
      </vt:variant>
      <vt:variant>
        <vt:i4>5</vt:i4>
      </vt:variant>
      <vt:variant>
        <vt:lpwstr/>
      </vt:variant>
      <vt:variant>
        <vt:lpwstr>_Toc92699885</vt:lpwstr>
      </vt:variant>
      <vt:variant>
        <vt:i4>1048638</vt:i4>
      </vt:variant>
      <vt:variant>
        <vt:i4>170</vt:i4>
      </vt:variant>
      <vt:variant>
        <vt:i4>0</vt:i4>
      </vt:variant>
      <vt:variant>
        <vt:i4>5</vt:i4>
      </vt:variant>
      <vt:variant>
        <vt:lpwstr/>
      </vt:variant>
      <vt:variant>
        <vt:lpwstr>_Toc92699884</vt:lpwstr>
      </vt:variant>
      <vt:variant>
        <vt:i4>1507390</vt:i4>
      </vt:variant>
      <vt:variant>
        <vt:i4>164</vt:i4>
      </vt:variant>
      <vt:variant>
        <vt:i4>0</vt:i4>
      </vt:variant>
      <vt:variant>
        <vt:i4>5</vt:i4>
      </vt:variant>
      <vt:variant>
        <vt:lpwstr/>
      </vt:variant>
      <vt:variant>
        <vt:lpwstr>_Toc92699883</vt:lpwstr>
      </vt:variant>
      <vt:variant>
        <vt:i4>1441854</vt:i4>
      </vt:variant>
      <vt:variant>
        <vt:i4>158</vt:i4>
      </vt:variant>
      <vt:variant>
        <vt:i4>0</vt:i4>
      </vt:variant>
      <vt:variant>
        <vt:i4>5</vt:i4>
      </vt:variant>
      <vt:variant>
        <vt:lpwstr/>
      </vt:variant>
      <vt:variant>
        <vt:lpwstr>_Toc92699882</vt:lpwstr>
      </vt:variant>
      <vt:variant>
        <vt:i4>1376318</vt:i4>
      </vt:variant>
      <vt:variant>
        <vt:i4>152</vt:i4>
      </vt:variant>
      <vt:variant>
        <vt:i4>0</vt:i4>
      </vt:variant>
      <vt:variant>
        <vt:i4>5</vt:i4>
      </vt:variant>
      <vt:variant>
        <vt:lpwstr/>
      </vt:variant>
      <vt:variant>
        <vt:lpwstr>_Toc92699881</vt:lpwstr>
      </vt:variant>
      <vt:variant>
        <vt:i4>1310782</vt:i4>
      </vt:variant>
      <vt:variant>
        <vt:i4>146</vt:i4>
      </vt:variant>
      <vt:variant>
        <vt:i4>0</vt:i4>
      </vt:variant>
      <vt:variant>
        <vt:i4>5</vt:i4>
      </vt:variant>
      <vt:variant>
        <vt:lpwstr/>
      </vt:variant>
      <vt:variant>
        <vt:lpwstr>_Toc92699880</vt:lpwstr>
      </vt:variant>
      <vt:variant>
        <vt:i4>1900593</vt:i4>
      </vt:variant>
      <vt:variant>
        <vt:i4>140</vt:i4>
      </vt:variant>
      <vt:variant>
        <vt:i4>0</vt:i4>
      </vt:variant>
      <vt:variant>
        <vt:i4>5</vt:i4>
      </vt:variant>
      <vt:variant>
        <vt:lpwstr/>
      </vt:variant>
      <vt:variant>
        <vt:lpwstr>_Toc92699879</vt:lpwstr>
      </vt:variant>
      <vt:variant>
        <vt:i4>1835057</vt:i4>
      </vt:variant>
      <vt:variant>
        <vt:i4>134</vt:i4>
      </vt:variant>
      <vt:variant>
        <vt:i4>0</vt:i4>
      </vt:variant>
      <vt:variant>
        <vt:i4>5</vt:i4>
      </vt:variant>
      <vt:variant>
        <vt:lpwstr/>
      </vt:variant>
      <vt:variant>
        <vt:lpwstr>_Toc92699878</vt:lpwstr>
      </vt:variant>
      <vt:variant>
        <vt:i4>1245233</vt:i4>
      </vt:variant>
      <vt:variant>
        <vt:i4>128</vt:i4>
      </vt:variant>
      <vt:variant>
        <vt:i4>0</vt:i4>
      </vt:variant>
      <vt:variant>
        <vt:i4>5</vt:i4>
      </vt:variant>
      <vt:variant>
        <vt:lpwstr/>
      </vt:variant>
      <vt:variant>
        <vt:lpwstr>_Toc92699877</vt:lpwstr>
      </vt:variant>
      <vt:variant>
        <vt:i4>1179697</vt:i4>
      </vt:variant>
      <vt:variant>
        <vt:i4>122</vt:i4>
      </vt:variant>
      <vt:variant>
        <vt:i4>0</vt:i4>
      </vt:variant>
      <vt:variant>
        <vt:i4>5</vt:i4>
      </vt:variant>
      <vt:variant>
        <vt:lpwstr/>
      </vt:variant>
      <vt:variant>
        <vt:lpwstr>_Toc92699876</vt:lpwstr>
      </vt:variant>
      <vt:variant>
        <vt:i4>1114161</vt:i4>
      </vt:variant>
      <vt:variant>
        <vt:i4>116</vt:i4>
      </vt:variant>
      <vt:variant>
        <vt:i4>0</vt:i4>
      </vt:variant>
      <vt:variant>
        <vt:i4>5</vt:i4>
      </vt:variant>
      <vt:variant>
        <vt:lpwstr/>
      </vt:variant>
      <vt:variant>
        <vt:lpwstr>_Toc92699875</vt:lpwstr>
      </vt:variant>
      <vt:variant>
        <vt:i4>1048625</vt:i4>
      </vt:variant>
      <vt:variant>
        <vt:i4>110</vt:i4>
      </vt:variant>
      <vt:variant>
        <vt:i4>0</vt:i4>
      </vt:variant>
      <vt:variant>
        <vt:i4>5</vt:i4>
      </vt:variant>
      <vt:variant>
        <vt:lpwstr/>
      </vt:variant>
      <vt:variant>
        <vt:lpwstr>_Toc92699874</vt:lpwstr>
      </vt:variant>
      <vt:variant>
        <vt:i4>1507377</vt:i4>
      </vt:variant>
      <vt:variant>
        <vt:i4>104</vt:i4>
      </vt:variant>
      <vt:variant>
        <vt:i4>0</vt:i4>
      </vt:variant>
      <vt:variant>
        <vt:i4>5</vt:i4>
      </vt:variant>
      <vt:variant>
        <vt:lpwstr/>
      </vt:variant>
      <vt:variant>
        <vt:lpwstr>_Toc92699873</vt:lpwstr>
      </vt:variant>
      <vt:variant>
        <vt:i4>1441841</vt:i4>
      </vt:variant>
      <vt:variant>
        <vt:i4>98</vt:i4>
      </vt:variant>
      <vt:variant>
        <vt:i4>0</vt:i4>
      </vt:variant>
      <vt:variant>
        <vt:i4>5</vt:i4>
      </vt:variant>
      <vt:variant>
        <vt:lpwstr/>
      </vt:variant>
      <vt:variant>
        <vt:lpwstr>_Toc92699872</vt:lpwstr>
      </vt:variant>
      <vt:variant>
        <vt:i4>1376305</vt:i4>
      </vt:variant>
      <vt:variant>
        <vt:i4>92</vt:i4>
      </vt:variant>
      <vt:variant>
        <vt:i4>0</vt:i4>
      </vt:variant>
      <vt:variant>
        <vt:i4>5</vt:i4>
      </vt:variant>
      <vt:variant>
        <vt:lpwstr/>
      </vt:variant>
      <vt:variant>
        <vt:lpwstr>_Toc92699871</vt:lpwstr>
      </vt:variant>
      <vt:variant>
        <vt:i4>1310769</vt:i4>
      </vt:variant>
      <vt:variant>
        <vt:i4>86</vt:i4>
      </vt:variant>
      <vt:variant>
        <vt:i4>0</vt:i4>
      </vt:variant>
      <vt:variant>
        <vt:i4>5</vt:i4>
      </vt:variant>
      <vt:variant>
        <vt:lpwstr/>
      </vt:variant>
      <vt:variant>
        <vt:lpwstr>_Toc92699870</vt:lpwstr>
      </vt:variant>
      <vt:variant>
        <vt:i4>1900592</vt:i4>
      </vt:variant>
      <vt:variant>
        <vt:i4>80</vt:i4>
      </vt:variant>
      <vt:variant>
        <vt:i4>0</vt:i4>
      </vt:variant>
      <vt:variant>
        <vt:i4>5</vt:i4>
      </vt:variant>
      <vt:variant>
        <vt:lpwstr/>
      </vt:variant>
      <vt:variant>
        <vt:lpwstr>_Toc92699869</vt:lpwstr>
      </vt:variant>
      <vt:variant>
        <vt:i4>1835056</vt:i4>
      </vt:variant>
      <vt:variant>
        <vt:i4>74</vt:i4>
      </vt:variant>
      <vt:variant>
        <vt:i4>0</vt:i4>
      </vt:variant>
      <vt:variant>
        <vt:i4>5</vt:i4>
      </vt:variant>
      <vt:variant>
        <vt:lpwstr/>
      </vt:variant>
      <vt:variant>
        <vt:lpwstr>_Toc92699868</vt:lpwstr>
      </vt:variant>
      <vt:variant>
        <vt:i4>1245232</vt:i4>
      </vt:variant>
      <vt:variant>
        <vt:i4>68</vt:i4>
      </vt:variant>
      <vt:variant>
        <vt:i4>0</vt:i4>
      </vt:variant>
      <vt:variant>
        <vt:i4>5</vt:i4>
      </vt:variant>
      <vt:variant>
        <vt:lpwstr/>
      </vt:variant>
      <vt:variant>
        <vt:lpwstr>_Toc92699867</vt:lpwstr>
      </vt:variant>
      <vt:variant>
        <vt:i4>1179696</vt:i4>
      </vt:variant>
      <vt:variant>
        <vt:i4>62</vt:i4>
      </vt:variant>
      <vt:variant>
        <vt:i4>0</vt:i4>
      </vt:variant>
      <vt:variant>
        <vt:i4>5</vt:i4>
      </vt:variant>
      <vt:variant>
        <vt:lpwstr/>
      </vt:variant>
      <vt:variant>
        <vt:lpwstr>_Toc92699866</vt:lpwstr>
      </vt:variant>
      <vt:variant>
        <vt:i4>1114160</vt:i4>
      </vt:variant>
      <vt:variant>
        <vt:i4>56</vt:i4>
      </vt:variant>
      <vt:variant>
        <vt:i4>0</vt:i4>
      </vt:variant>
      <vt:variant>
        <vt:i4>5</vt:i4>
      </vt:variant>
      <vt:variant>
        <vt:lpwstr/>
      </vt:variant>
      <vt:variant>
        <vt:lpwstr>_Toc92699865</vt:lpwstr>
      </vt:variant>
      <vt:variant>
        <vt:i4>1048624</vt:i4>
      </vt:variant>
      <vt:variant>
        <vt:i4>50</vt:i4>
      </vt:variant>
      <vt:variant>
        <vt:i4>0</vt:i4>
      </vt:variant>
      <vt:variant>
        <vt:i4>5</vt:i4>
      </vt:variant>
      <vt:variant>
        <vt:lpwstr/>
      </vt:variant>
      <vt:variant>
        <vt:lpwstr>_Toc92699864</vt:lpwstr>
      </vt:variant>
      <vt:variant>
        <vt:i4>1507376</vt:i4>
      </vt:variant>
      <vt:variant>
        <vt:i4>44</vt:i4>
      </vt:variant>
      <vt:variant>
        <vt:i4>0</vt:i4>
      </vt:variant>
      <vt:variant>
        <vt:i4>5</vt:i4>
      </vt:variant>
      <vt:variant>
        <vt:lpwstr/>
      </vt:variant>
      <vt:variant>
        <vt:lpwstr>_Toc92699863</vt:lpwstr>
      </vt:variant>
      <vt:variant>
        <vt:i4>1441840</vt:i4>
      </vt:variant>
      <vt:variant>
        <vt:i4>38</vt:i4>
      </vt:variant>
      <vt:variant>
        <vt:i4>0</vt:i4>
      </vt:variant>
      <vt:variant>
        <vt:i4>5</vt:i4>
      </vt:variant>
      <vt:variant>
        <vt:lpwstr/>
      </vt:variant>
      <vt:variant>
        <vt:lpwstr>_Toc92699862</vt:lpwstr>
      </vt:variant>
      <vt:variant>
        <vt:i4>1376304</vt:i4>
      </vt:variant>
      <vt:variant>
        <vt:i4>32</vt:i4>
      </vt:variant>
      <vt:variant>
        <vt:i4>0</vt:i4>
      </vt:variant>
      <vt:variant>
        <vt:i4>5</vt:i4>
      </vt:variant>
      <vt:variant>
        <vt:lpwstr/>
      </vt:variant>
      <vt:variant>
        <vt:lpwstr>_Toc92699861</vt:lpwstr>
      </vt:variant>
      <vt:variant>
        <vt:i4>1310768</vt:i4>
      </vt:variant>
      <vt:variant>
        <vt:i4>26</vt:i4>
      </vt:variant>
      <vt:variant>
        <vt:i4>0</vt:i4>
      </vt:variant>
      <vt:variant>
        <vt:i4>5</vt:i4>
      </vt:variant>
      <vt:variant>
        <vt:lpwstr/>
      </vt:variant>
      <vt:variant>
        <vt:lpwstr>_Toc92699860</vt:lpwstr>
      </vt:variant>
      <vt:variant>
        <vt:i4>262192</vt:i4>
      </vt:variant>
      <vt:variant>
        <vt:i4>21</vt:i4>
      </vt:variant>
      <vt:variant>
        <vt:i4>0</vt:i4>
      </vt:variant>
      <vt:variant>
        <vt:i4>5</vt:i4>
      </vt:variant>
      <vt:variant>
        <vt:lpwstr/>
      </vt:variant>
      <vt:variant>
        <vt:lpwstr>_top</vt:lpwstr>
      </vt:variant>
      <vt:variant>
        <vt:i4>8192066</vt:i4>
      </vt:variant>
      <vt:variant>
        <vt:i4>18</vt:i4>
      </vt:variant>
      <vt:variant>
        <vt:i4>0</vt:i4>
      </vt:variant>
      <vt:variant>
        <vt:i4>5</vt:i4>
      </vt:variant>
      <vt:variant>
        <vt:lpwstr/>
      </vt:variant>
      <vt:variant>
        <vt:lpwstr>_B2.__PNI</vt:lpwstr>
      </vt:variant>
      <vt:variant>
        <vt:i4>1179684</vt:i4>
      </vt:variant>
      <vt:variant>
        <vt:i4>15</vt:i4>
      </vt:variant>
      <vt:variant>
        <vt:i4>0</vt:i4>
      </vt:variant>
      <vt:variant>
        <vt:i4>5</vt:i4>
      </vt:variant>
      <vt:variant>
        <vt:lpwstr/>
      </vt:variant>
      <vt:variant>
        <vt:lpwstr>_A3.__RperS</vt:lpwstr>
      </vt:variant>
      <vt:variant>
        <vt:i4>7405633</vt:i4>
      </vt:variant>
      <vt:variant>
        <vt:i4>12</vt:i4>
      </vt:variant>
      <vt:variant>
        <vt:i4>0</vt:i4>
      </vt:variant>
      <vt:variant>
        <vt:i4>5</vt:i4>
      </vt:variant>
      <vt:variant>
        <vt:lpwstr/>
      </vt:variant>
      <vt:variant>
        <vt:lpwstr>_A2.__SAR</vt:lpwstr>
      </vt:variant>
      <vt:variant>
        <vt:i4>3735607</vt:i4>
      </vt:variant>
      <vt:variant>
        <vt:i4>9</vt:i4>
      </vt:variant>
      <vt:variant>
        <vt:i4>0</vt:i4>
      </vt:variant>
      <vt:variant>
        <vt:i4>5</vt:i4>
      </vt:variant>
      <vt:variant>
        <vt:lpwstr/>
      </vt:variant>
      <vt:variant>
        <vt:lpwstr>_A4.__JuvenileOutmigrants_1</vt:lpwstr>
      </vt:variant>
      <vt:variant>
        <vt:i4>262204</vt:i4>
      </vt:variant>
      <vt:variant>
        <vt:i4>6</vt:i4>
      </vt:variant>
      <vt:variant>
        <vt:i4>0</vt:i4>
      </vt:variant>
      <vt:variant>
        <vt:i4>5</vt:i4>
      </vt:variant>
      <vt:variant>
        <vt:lpwstr/>
      </vt:variant>
      <vt:variant>
        <vt:lpwstr>_A6.__PresmoltAbundance</vt:lpwstr>
      </vt:variant>
      <vt:variant>
        <vt:i4>1966124</vt:i4>
      </vt:variant>
      <vt:variant>
        <vt:i4>3</vt:i4>
      </vt:variant>
      <vt:variant>
        <vt:i4>0</vt:i4>
      </vt:variant>
      <vt:variant>
        <vt:i4>5</vt:i4>
      </vt:variant>
      <vt:variant>
        <vt:lpwstr/>
      </vt:variant>
      <vt:variant>
        <vt:lpwstr>_A1.__NOSA</vt:lpwstr>
      </vt:variant>
      <vt:variant>
        <vt:i4>2621494</vt:i4>
      </vt:variant>
      <vt:variant>
        <vt:i4>0</vt:i4>
      </vt:variant>
      <vt:variant>
        <vt:i4>0</vt:i4>
      </vt:variant>
      <vt:variant>
        <vt:i4>5</vt:i4>
      </vt:variant>
      <vt:variant>
        <vt:lpwstr/>
      </vt:variant>
      <vt:variant>
        <vt:lpwstr>Table_of_Contents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Coordinated Assessments Data Exchange Standard</dc:title>
  <dc:subject/>
  <dc:creator>Michael Banach, Pacific States Marine Fisheries Commission, 503-595-3152</dc:creator>
  <cp:keywords>CA DES</cp:keywords>
  <dc:description/>
  <cp:lastModifiedBy>Mike Banach</cp:lastModifiedBy>
  <cp:revision>664</cp:revision>
  <cp:lastPrinted>2012-01-08T23:18:00Z</cp:lastPrinted>
  <dcterms:created xsi:type="dcterms:W3CDTF">2022-03-17T23:35:00Z</dcterms:created>
  <dcterms:modified xsi:type="dcterms:W3CDTF">2024-05-30T16:48:00Z</dcterms:modified>
</cp:coreProperties>
</file>